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2543B9" w14:textId="77777777" w:rsidR="00E9748C" w:rsidRDefault="00E9748C"/>
    <w:p w14:paraId="5F3A0CD5" w14:textId="77777777" w:rsidR="00381A60" w:rsidRDefault="00381A60" w:rsidP="005E0E11">
      <w:pPr>
        <w:jc w:val="both"/>
      </w:pPr>
    </w:p>
    <w:p w14:paraId="510B391F" w14:textId="77777777" w:rsidR="00381A60" w:rsidRPr="0010241E" w:rsidRDefault="002A0F4F" w:rsidP="002A0F4F">
      <w:pPr>
        <w:jc w:val="center"/>
        <w:rPr>
          <w:rFonts w:ascii="Arial Narrow" w:hAnsi="Arial Narrow"/>
          <w:b/>
          <w:sz w:val="28"/>
        </w:rPr>
      </w:pPr>
      <w:r w:rsidRPr="0010241E">
        <w:rPr>
          <w:rFonts w:ascii="Arial Narrow" w:hAnsi="Arial Narrow"/>
          <w:b/>
          <w:sz w:val="28"/>
        </w:rPr>
        <w:t>Plán obnovy a odolnosti Slovenskej republiky</w:t>
      </w:r>
    </w:p>
    <w:p w14:paraId="369B29C3" w14:textId="77777777" w:rsidR="002A0F4F" w:rsidRPr="002A0F4F" w:rsidRDefault="002A0F4F" w:rsidP="00095F06">
      <w:pPr>
        <w:jc w:val="center"/>
        <w:rPr>
          <w:b/>
          <w:sz w:val="28"/>
        </w:rPr>
      </w:pPr>
    </w:p>
    <w:p w14:paraId="799DECF6" w14:textId="47745AB0" w:rsidR="002A0F4F" w:rsidRPr="0010241E" w:rsidRDefault="002A0F4F" w:rsidP="002A0F4F">
      <w:pPr>
        <w:jc w:val="center"/>
        <w:rPr>
          <w:rFonts w:ascii="Arial Narrow" w:hAnsi="Arial Narrow"/>
          <w:b/>
          <w:sz w:val="25"/>
          <w:szCs w:val="25"/>
        </w:rPr>
      </w:pPr>
      <w:r w:rsidRPr="0010241E">
        <w:rPr>
          <w:rFonts w:ascii="Arial Narrow" w:hAnsi="Arial Narrow"/>
          <w:b/>
          <w:sz w:val="25"/>
          <w:szCs w:val="25"/>
        </w:rPr>
        <w:t xml:space="preserve">Usmernenie č. </w:t>
      </w:r>
      <w:r w:rsidR="00A04407">
        <w:rPr>
          <w:rFonts w:ascii="Arial Narrow" w:hAnsi="Arial Narrow"/>
          <w:b/>
          <w:sz w:val="25"/>
          <w:szCs w:val="25"/>
        </w:rPr>
        <w:t>2/202</w:t>
      </w:r>
      <w:r w:rsidR="00025DD2">
        <w:rPr>
          <w:rFonts w:ascii="Arial Narrow" w:hAnsi="Arial Narrow"/>
          <w:b/>
          <w:sz w:val="25"/>
          <w:szCs w:val="25"/>
        </w:rPr>
        <w:t>6</w:t>
      </w:r>
      <w:r w:rsidR="00F20F94">
        <w:rPr>
          <w:rFonts w:ascii="Arial Narrow" w:hAnsi="Arial Narrow"/>
          <w:b/>
          <w:sz w:val="25"/>
          <w:szCs w:val="25"/>
        </w:rPr>
        <w:t xml:space="preserve"> (verzia </w:t>
      </w:r>
      <w:r w:rsidR="00554617">
        <w:rPr>
          <w:rFonts w:ascii="Arial Narrow" w:hAnsi="Arial Narrow"/>
          <w:b/>
          <w:sz w:val="25"/>
          <w:szCs w:val="25"/>
        </w:rPr>
        <w:t>2</w:t>
      </w:r>
      <w:r w:rsidR="00D87933">
        <w:rPr>
          <w:rFonts w:ascii="Arial Narrow" w:hAnsi="Arial Narrow"/>
          <w:b/>
          <w:sz w:val="25"/>
          <w:szCs w:val="25"/>
        </w:rPr>
        <w:t>.</w:t>
      </w:r>
      <w:r w:rsidR="00766F3C">
        <w:rPr>
          <w:rFonts w:ascii="Arial Narrow" w:hAnsi="Arial Narrow"/>
          <w:b/>
          <w:sz w:val="25"/>
          <w:szCs w:val="25"/>
        </w:rPr>
        <w:t>2</w:t>
      </w:r>
      <w:r w:rsidR="00F20F94">
        <w:rPr>
          <w:rFonts w:ascii="Arial Narrow" w:hAnsi="Arial Narrow"/>
          <w:b/>
          <w:sz w:val="25"/>
          <w:szCs w:val="25"/>
        </w:rPr>
        <w:t>)</w:t>
      </w:r>
    </w:p>
    <w:p w14:paraId="3A989261" w14:textId="77777777" w:rsidR="002A0F4F" w:rsidRDefault="002A0F4F" w:rsidP="002A0F4F">
      <w:pPr>
        <w:jc w:val="center"/>
        <w:rPr>
          <w:b/>
          <w:sz w:val="28"/>
        </w:rPr>
      </w:pPr>
    </w:p>
    <w:tbl>
      <w:tblPr>
        <w:tblStyle w:val="Mriekatabuky"/>
        <w:tblW w:w="0" w:type="auto"/>
        <w:tblLook w:val="04A0" w:firstRow="1" w:lastRow="0" w:firstColumn="1" w:lastColumn="0" w:noHBand="0" w:noVBand="1"/>
      </w:tblPr>
      <w:tblGrid>
        <w:gridCol w:w="9344"/>
      </w:tblGrid>
      <w:tr w:rsidR="002A0F4F" w14:paraId="0EEEF9AD" w14:textId="77777777" w:rsidTr="002A0F4F">
        <w:tc>
          <w:tcPr>
            <w:tcW w:w="9627" w:type="dxa"/>
            <w:shd w:val="clear" w:color="auto" w:fill="D9D9D9" w:themeFill="background1" w:themeFillShade="D9"/>
          </w:tcPr>
          <w:p w14:paraId="0A345434" w14:textId="77777777" w:rsidR="002A0F4F" w:rsidRPr="0010241E" w:rsidRDefault="002A0F4F" w:rsidP="002A0F4F">
            <w:pPr>
              <w:rPr>
                <w:rFonts w:ascii="Arial Narrow" w:hAnsi="Arial Narrow"/>
                <w:b/>
              </w:rPr>
            </w:pPr>
            <w:r w:rsidRPr="0010241E">
              <w:rPr>
                <w:rFonts w:ascii="Arial Narrow" w:hAnsi="Arial Narrow"/>
                <w:b/>
              </w:rPr>
              <w:t>Vec:</w:t>
            </w:r>
          </w:p>
          <w:p w14:paraId="148F14E0" w14:textId="77777777" w:rsidR="002A0F4F" w:rsidRPr="0010241E" w:rsidRDefault="002A0F4F" w:rsidP="002A0F4F">
            <w:pPr>
              <w:rPr>
                <w:rFonts w:ascii="Arial Narrow" w:hAnsi="Arial Narrow"/>
                <w:b/>
              </w:rPr>
            </w:pPr>
          </w:p>
          <w:p w14:paraId="5020A1E0" w14:textId="77777777" w:rsidR="002A0F4F" w:rsidRPr="002A0F4F" w:rsidRDefault="002A0F4F" w:rsidP="002A0F4F">
            <w:pPr>
              <w:jc w:val="center"/>
              <w:rPr>
                <w:b/>
              </w:rPr>
            </w:pPr>
            <w:r w:rsidRPr="0010241E">
              <w:rPr>
                <w:rFonts w:ascii="Arial Narrow" w:hAnsi="Arial Narrow"/>
                <w:b/>
              </w:rPr>
              <w:t>Usmernenie k procesu verejného obstarávania/obstarávania pre projekty financované z plánu obnovy a odolnosti v gescii Ministerstva investícií, regionálneho rozvoja a informatizácie SR</w:t>
            </w:r>
          </w:p>
        </w:tc>
      </w:tr>
    </w:tbl>
    <w:p w14:paraId="00ED1986" w14:textId="77777777" w:rsidR="002A0F4F" w:rsidRDefault="002A0F4F" w:rsidP="002A0F4F">
      <w:pPr>
        <w:jc w:val="center"/>
        <w:rPr>
          <w:b/>
          <w:sz w:val="24"/>
        </w:rPr>
      </w:pPr>
    </w:p>
    <w:p w14:paraId="22F8DB96" w14:textId="77777777" w:rsidR="002A0F4F" w:rsidRPr="002A0F4F" w:rsidRDefault="002A0F4F" w:rsidP="002A0F4F">
      <w:pPr>
        <w:jc w:val="center"/>
        <w:rPr>
          <w:b/>
          <w:sz w:val="24"/>
        </w:rPr>
      </w:pPr>
    </w:p>
    <w:tbl>
      <w:tblPr>
        <w:tblStyle w:val="Mriekatabuky"/>
        <w:tblW w:w="0" w:type="auto"/>
        <w:tblLook w:val="04A0" w:firstRow="1" w:lastRow="0" w:firstColumn="1" w:lastColumn="0" w:noHBand="0" w:noVBand="1"/>
      </w:tblPr>
      <w:tblGrid>
        <w:gridCol w:w="9344"/>
      </w:tblGrid>
      <w:tr w:rsidR="002A0F4F" w:rsidRPr="0010241E" w14:paraId="3E512CC2" w14:textId="77777777" w:rsidTr="002A0F4F">
        <w:tc>
          <w:tcPr>
            <w:tcW w:w="9627" w:type="dxa"/>
          </w:tcPr>
          <w:p w14:paraId="400CBBEC" w14:textId="52B9B993" w:rsidR="0010241E" w:rsidRDefault="002A0F4F" w:rsidP="002A0F4F">
            <w:pPr>
              <w:rPr>
                <w:rFonts w:ascii="Arial Narrow" w:hAnsi="Arial Narrow"/>
                <w:szCs w:val="20"/>
              </w:rPr>
            </w:pPr>
            <w:r w:rsidRPr="0010241E">
              <w:rPr>
                <w:rFonts w:ascii="Arial Narrow" w:hAnsi="Arial Narrow"/>
                <w:b/>
                <w:szCs w:val="20"/>
              </w:rPr>
              <w:t>Vydáva:</w:t>
            </w:r>
            <w:r w:rsidR="0010241E">
              <w:rPr>
                <w:rFonts w:ascii="Arial Narrow" w:hAnsi="Arial Narrow"/>
                <w:b/>
                <w:szCs w:val="20"/>
              </w:rPr>
              <w:t xml:space="preserve"> </w:t>
            </w:r>
            <w:r w:rsidR="004D72DF">
              <w:rPr>
                <w:rFonts w:ascii="Arial Narrow" w:hAnsi="Arial Narrow"/>
                <w:b/>
                <w:szCs w:val="20"/>
              </w:rPr>
              <w:t xml:space="preserve"> </w:t>
            </w:r>
            <w:r w:rsidR="00362714">
              <w:rPr>
                <w:rFonts w:ascii="Arial Narrow" w:hAnsi="Arial Narrow"/>
                <w:szCs w:val="20"/>
              </w:rPr>
              <w:t>Sekcia kontroly</w:t>
            </w:r>
          </w:p>
          <w:p w14:paraId="43921514" w14:textId="77777777" w:rsidR="0010241E" w:rsidRDefault="0010241E" w:rsidP="002A0F4F">
            <w:pPr>
              <w:rPr>
                <w:rFonts w:ascii="Arial Narrow" w:hAnsi="Arial Narrow"/>
                <w:szCs w:val="20"/>
              </w:rPr>
            </w:pPr>
          </w:p>
          <w:p w14:paraId="563F753C" w14:textId="3E4F63F3" w:rsidR="0010241E" w:rsidRDefault="004D72DF" w:rsidP="004D72DF">
            <w:pPr>
              <w:ind w:left="731"/>
              <w:rPr>
                <w:rFonts w:ascii="Arial Narrow" w:hAnsi="Arial Narrow"/>
                <w:szCs w:val="20"/>
              </w:rPr>
            </w:pPr>
            <w:r>
              <w:rPr>
                <w:rFonts w:ascii="Arial Narrow" w:hAnsi="Arial Narrow"/>
                <w:szCs w:val="20"/>
              </w:rPr>
              <w:t xml:space="preserve"> </w:t>
            </w:r>
            <w:r w:rsidR="0010241E">
              <w:rPr>
                <w:rFonts w:ascii="Arial Narrow" w:hAnsi="Arial Narrow"/>
                <w:szCs w:val="20"/>
              </w:rPr>
              <w:t>Sekcia</w:t>
            </w:r>
            <w:r w:rsidR="001744EA">
              <w:rPr>
                <w:rFonts w:ascii="Arial Narrow" w:hAnsi="Arial Narrow"/>
                <w:szCs w:val="20"/>
              </w:rPr>
              <w:t xml:space="preserve"> </w:t>
            </w:r>
            <w:r w:rsidR="00CB2CAE">
              <w:rPr>
                <w:rFonts w:ascii="Arial Narrow" w:hAnsi="Arial Narrow"/>
                <w:szCs w:val="20"/>
              </w:rPr>
              <w:t>implementácie projektov informatizácie</w:t>
            </w:r>
          </w:p>
          <w:p w14:paraId="5B8157E3" w14:textId="77777777" w:rsidR="0010241E" w:rsidRDefault="0010241E" w:rsidP="004D72DF">
            <w:pPr>
              <w:ind w:left="731"/>
              <w:rPr>
                <w:rFonts w:ascii="Arial Narrow" w:hAnsi="Arial Narrow"/>
                <w:szCs w:val="20"/>
              </w:rPr>
            </w:pPr>
          </w:p>
          <w:p w14:paraId="2EB058F3" w14:textId="1BE395FE" w:rsidR="002A0F4F" w:rsidRPr="0010241E" w:rsidRDefault="004D72DF" w:rsidP="004D72DF">
            <w:pPr>
              <w:rPr>
                <w:rFonts w:ascii="Arial Narrow" w:hAnsi="Arial Narrow"/>
                <w:b/>
                <w:szCs w:val="20"/>
              </w:rPr>
            </w:pPr>
            <w:r>
              <w:rPr>
                <w:rFonts w:ascii="Arial Narrow" w:hAnsi="Arial Narrow"/>
                <w:szCs w:val="20"/>
              </w:rPr>
              <w:t xml:space="preserve">                </w:t>
            </w:r>
            <w:r w:rsidR="0010241E" w:rsidRPr="0010241E">
              <w:rPr>
                <w:rFonts w:ascii="Arial Narrow" w:hAnsi="Arial Narrow"/>
                <w:szCs w:val="20"/>
              </w:rPr>
              <w:t>Ministerstvo investícií, regionálneho rozvoja a informatizácie Slovenskej republiky</w:t>
            </w:r>
          </w:p>
        </w:tc>
      </w:tr>
    </w:tbl>
    <w:p w14:paraId="55589E9E" w14:textId="77777777" w:rsidR="002A0F4F" w:rsidRPr="0010241E" w:rsidRDefault="002A0F4F" w:rsidP="002A0F4F">
      <w:pPr>
        <w:jc w:val="center"/>
        <w:rPr>
          <w:rFonts w:ascii="Arial Narrow" w:hAnsi="Arial Narrow"/>
          <w:b/>
          <w:szCs w:val="20"/>
        </w:rPr>
      </w:pPr>
    </w:p>
    <w:p w14:paraId="43C9FE8C" w14:textId="77777777" w:rsidR="002A0F4F" w:rsidRPr="0010241E" w:rsidRDefault="002A0F4F" w:rsidP="002A0F4F">
      <w:pPr>
        <w:jc w:val="center"/>
        <w:rPr>
          <w:rFonts w:ascii="Arial Narrow" w:hAnsi="Arial Narrow"/>
          <w:b/>
          <w:szCs w:val="20"/>
        </w:rPr>
      </w:pPr>
    </w:p>
    <w:tbl>
      <w:tblPr>
        <w:tblStyle w:val="Mriekatabuky"/>
        <w:tblW w:w="0" w:type="auto"/>
        <w:tblLook w:val="04A0" w:firstRow="1" w:lastRow="0" w:firstColumn="1" w:lastColumn="0" w:noHBand="0" w:noVBand="1"/>
      </w:tblPr>
      <w:tblGrid>
        <w:gridCol w:w="9344"/>
      </w:tblGrid>
      <w:tr w:rsidR="002A0F4F" w:rsidRPr="0010241E" w14:paraId="56926783" w14:textId="77777777" w:rsidTr="002A0F4F">
        <w:tc>
          <w:tcPr>
            <w:tcW w:w="9627" w:type="dxa"/>
          </w:tcPr>
          <w:p w14:paraId="73090396" w14:textId="288FC0E6" w:rsidR="00D87933" w:rsidRPr="00946FBB" w:rsidRDefault="00D87933" w:rsidP="006B2A2F">
            <w:pPr>
              <w:rPr>
                <w:rFonts w:ascii="Arial Narrow" w:hAnsi="Arial Narrow"/>
                <w:b/>
                <w:szCs w:val="20"/>
              </w:rPr>
            </w:pPr>
            <w:r>
              <w:rPr>
                <w:rFonts w:ascii="Arial Narrow" w:hAnsi="Arial Narrow"/>
                <w:b/>
                <w:szCs w:val="20"/>
              </w:rPr>
              <w:t xml:space="preserve">Dátum platnosti: </w:t>
            </w:r>
            <w:ins w:id="0" w:author="Autor" w:date="2026-02-06T13:53:00Z" w16du:dateUtc="2026-02-06T12:53:00Z">
              <w:r w:rsidR="000F3D16">
                <w:rPr>
                  <w:rFonts w:ascii="Arial Narrow" w:hAnsi="Arial Narrow"/>
                  <w:b/>
                  <w:szCs w:val="20"/>
                </w:rPr>
                <w:t xml:space="preserve"> </w:t>
              </w:r>
            </w:ins>
            <w:ins w:id="1" w:author="Autor" w:date="2026-02-06T13:41:00Z" w16du:dateUtc="2026-02-06T12:41:00Z">
              <w:r w:rsidR="00946FBB" w:rsidRPr="00946FBB">
                <w:rPr>
                  <w:rFonts w:ascii="Arial Narrow" w:hAnsi="Arial Narrow"/>
                  <w:b/>
                  <w:szCs w:val="20"/>
                </w:rPr>
                <w:t xml:space="preserve">05. 02. </w:t>
              </w:r>
            </w:ins>
            <w:ins w:id="2" w:author="Autor" w:date="2026-01-30T15:57:00Z" w16du:dateUtc="2026-01-30T14:57:00Z">
              <w:r w:rsidR="00DE5872" w:rsidRPr="00946FBB">
                <w:rPr>
                  <w:rFonts w:ascii="Arial Narrow" w:hAnsi="Arial Narrow"/>
                  <w:b/>
                  <w:szCs w:val="20"/>
                  <w:rPrChange w:id="3" w:author="Autor" w:date="2026-02-06T13:42:00Z" w16du:dateUtc="2026-02-06T12:42:00Z">
                    <w:rPr>
                      <w:rFonts w:ascii="Arial Narrow" w:hAnsi="Arial Narrow"/>
                      <w:b/>
                      <w:szCs w:val="20"/>
                      <w:highlight w:val="yellow"/>
                    </w:rPr>
                  </w:rPrChange>
                </w:rPr>
                <w:t>2026</w:t>
              </w:r>
            </w:ins>
          </w:p>
          <w:p w14:paraId="373710F5" w14:textId="7E8D3511" w:rsidR="002A0F4F" w:rsidRPr="0010241E" w:rsidRDefault="00D87933" w:rsidP="00D87933">
            <w:pPr>
              <w:rPr>
                <w:rFonts w:ascii="Arial Narrow" w:hAnsi="Arial Narrow"/>
                <w:b/>
                <w:sz w:val="20"/>
                <w:szCs w:val="20"/>
              </w:rPr>
            </w:pPr>
            <w:r w:rsidRPr="00946FBB">
              <w:rPr>
                <w:rFonts w:ascii="Arial Narrow" w:hAnsi="Arial Narrow"/>
                <w:b/>
                <w:szCs w:val="20"/>
              </w:rPr>
              <w:t>Dátum ú</w:t>
            </w:r>
            <w:r w:rsidR="002A0F4F" w:rsidRPr="00946FBB">
              <w:rPr>
                <w:rFonts w:ascii="Arial Narrow" w:hAnsi="Arial Narrow"/>
                <w:b/>
                <w:szCs w:val="20"/>
              </w:rPr>
              <w:t>činnos</w:t>
            </w:r>
            <w:r w:rsidRPr="00946FBB">
              <w:rPr>
                <w:rFonts w:ascii="Arial Narrow" w:hAnsi="Arial Narrow"/>
                <w:b/>
                <w:szCs w:val="20"/>
              </w:rPr>
              <w:t>ti</w:t>
            </w:r>
            <w:r w:rsidR="002A0F4F" w:rsidRPr="00946FBB">
              <w:rPr>
                <w:rFonts w:ascii="Arial Narrow" w:hAnsi="Arial Narrow"/>
                <w:b/>
                <w:szCs w:val="20"/>
              </w:rPr>
              <w:t xml:space="preserve">: </w:t>
            </w:r>
            <w:ins w:id="4" w:author="Autor" w:date="2026-02-06T13:42:00Z" w16du:dateUtc="2026-02-06T12:42:00Z">
              <w:r w:rsidR="00946FBB" w:rsidRPr="00946FBB">
                <w:rPr>
                  <w:rFonts w:ascii="Arial Narrow" w:hAnsi="Arial Narrow"/>
                  <w:b/>
                  <w:szCs w:val="20"/>
                </w:rPr>
                <w:t xml:space="preserve">06. 02. </w:t>
              </w:r>
            </w:ins>
            <w:ins w:id="5" w:author="Autor" w:date="2026-01-30T15:57:00Z" w16du:dateUtc="2026-01-30T14:57:00Z">
              <w:r w:rsidR="00DE5872" w:rsidRPr="00946FBB">
                <w:rPr>
                  <w:rFonts w:ascii="Arial Narrow" w:hAnsi="Arial Narrow"/>
                  <w:b/>
                  <w:szCs w:val="20"/>
                  <w:rPrChange w:id="6" w:author="Autor" w:date="2026-02-06T13:42:00Z" w16du:dateUtc="2026-02-06T12:42:00Z">
                    <w:rPr>
                      <w:rFonts w:ascii="Arial Narrow" w:hAnsi="Arial Narrow"/>
                      <w:b/>
                      <w:szCs w:val="20"/>
                      <w:highlight w:val="yellow"/>
                    </w:rPr>
                  </w:rPrChange>
                </w:rPr>
                <w:t>2026</w:t>
              </w:r>
            </w:ins>
          </w:p>
        </w:tc>
      </w:tr>
    </w:tbl>
    <w:p w14:paraId="4999E4A1" w14:textId="77777777" w:rsidR="002A0F4F" w:rsidRPr="002A0F4F" w:rsidRDefault="002A0F4F" w:rsidP="002A0F4F">
      <w:pPr>
        <w:jc w:val="center"/>
        <w:rPr>
          <w:b/>
          <w:sz w:val="28"/>
        </w:rPr>
      </w:pPr>
    </w:p>
    <w:p w14:paraId="2FE4DEBD" w14:textId="77777777" w:rsidR="00381A60" w:rsidRDefault="00381A60"/>
    <w:p w14:paraId="7A41C1DD" w14:textId="77777777" w:rsidR="00381A60" w:rsidRDefault="00381A60"/>
    <w:p w14:paraId="47B726E2" w14:textId="77777777" w:rsidR="00381A60" w:rsidRDefault="00381A60"/>
    <w:p w14:paraId="585B7FA5" w14:textId="77777777" w:rsidR="00381A60" w:rsidRDefault="00381A60"/>
    <w:p w14:paraId="493CCB16" w14:textId="77777777" w:rsidR="00381A60" w:rsidRDefault="00381A60"/>
    <w:p w14:paraId="3C47E548" w14:textId="77777777" w:rsidR="00381A60" w:rsidRDefault="00381A60"/>
    <w:p w14:paraId="2D33D047" w14:textId="77777777" w:rsidR="00381A60" w:rsidRDefault="00381A60"/>
    <w:p w14:paraId="37C9F475" w14:textId="48FD443F" w:rsidR="00381A60" w:rsidRDefault="00381A60"/>
    <w:p w14:paraId="37300DF0" w14:textId="723C1119" w:rsidR="004D72DF" w:rsidRDefault="004D72DF"/>
    <w:p w14:paraId="0568DF53" w14:textId="77777777" w:rsidR="004D72DF" w:rsidRDefault="004D72DF"/>
    <w:p w14:paraId="59B3FCFA" w14:textId="77777777" w:rsidR="00381A60" w:rsidRDefault="00381A60"/>
    <w:p w14:paraId="68FCDFCE" w14:textId="77777777" w:rsidR="00381A60" w:rsidRDefault="00381A60"/>
    <w:sdt>
      <w:sdtPr>
        <w:rPr>
          <w:rFonts w:ascii="Arial Narrow" w:eastAsiaTheme="minorHAnsi" w:hAnsi="Arial Narrow" w:cstheme="minorBidi"/>
          <w:b/>
          <w:color w:val="auto"/>
          <w:sz w:val="28"/>
          <w:szCs w:val="28"/>
          <w:lang w:eastAsia="en-US"/>
        </w:rPr>
        <w:id w:val="-1067106995"/>
        <w:docPartObj>
          <w:docPartGallery w:val="Table of Contents"/>
          <w:docPartUnique/>
        </w:docPartObj>
      </w:sdtPr>
      <w:sdtEndPr>
        <w:rPr>
          <w:bCs/>
          <w:sz w:val="22"/>
          <w:szCs w:val="22"/>
        </w:rPr>
      </w:sdtEndPr>
      <w:sdtContent>
        <w:p w14:paraId="4822CBA2" w14:textId="77777777" w:rsidR="00547ECA" w:rsidRPr="00963FB0" w:rsidRDefault="00547ECA">
          <w:pPr>
            <w:pStyle w:val="Hlavikaobsahu"/>
            <w:rPr>
              <w:rFonts w:ascii="Arial Narrow" w:hAnsi="Arial Narrow"/>
              <w:b/>
              <w:sz w:val="28"/>
              <w:szCs w:val="28"/>
            </w:rPr>
          </w:pPr>
          <w:r w:rsidRPr="00963FB0">
            <w:rPr>
              <w:rFonts w:ascii="Arial Narrow" w:hAnsi="Arial Narrow"/>
              <w:b/>
              <w:sz w:val="28"/>
              <w:szCs w:val="28"/>
            </w:rPr>
            <w:t>Obsah</w:t>
          </w:r>
        </w:p>
        <w:p w14:paraId="79EAF1F8" w14:textId="77777777" w:rsidR="006A7299" w:rsidRPr="00963FB0" w:rsidRDefault="006A7299" w:rsidP="006A7299">
          <w:pPr>
            <w:rPr>
              <w:lang w:eastAsia="sk-SK"/>
            </w:rPr>
          </w:pPr>
        </w:p>
        <w:p w14:paraId="19856C83" w14:textId="1E437F90" w:rsidR="00963FB0" w:rsidRPr="00963FB0" w:rsidRDefault="00547ECA">
          <w:pPr>
            <w:pStyle w:val="Obsah1"/>
            <w:rPr>
              <w:rFonts w:asciiTheme="minorHAnsi" w:eastAsiaTheme="minorEastAsia" w:hAnsiTheme="minorHAnsi" w:cstheme="minorBidi"/>
              <w:b w:val="0"/>
              <w:strike w:val="0"/>
              <w:kern w:val="2"/>
              <w:sz w:val="24"/>
              <w:szCs w:val="24"/>
              <w:lang w:eastAsia="sk-SK"/>
              <w14:ligatures w14:val="standardContextual"/>
            </w:rPr>
          </w:pPr>
          <w:r w:rsidRPr="00963FB0">
            <w:rPr>
              <w:rFonts w:asciiTheme="minorHAnsi" w:hAnsiTheme="minorHAnsi"/>
              <w:strike w:val="0"/>
            </w:rPr>
            <w:fldChar w:fldCharType="begin"/>
          </w:r>
          <w:r w:rsidRPr="00963FB0">
            <w:rPr>
              <w:strike w:val="0"/>
            </w:rPr>
            <w:instrText xml:space="preserve"> TOC \o "1-3" \h \z \u </w:instrText>
          </w:r>
          <w:r w:rsidRPr="00963FB0">
            <w:rPr>
              <w:rFonts w:asciiTheme="minorHAnsi" w:hAnsiTheme="minorHAnsi"/>
              <w:strike w:val="0"/>
            </w:rPr>
            <w:fldChar w:fldCharType="separate"/>
          </w:r>
          <w:hyperlink w:anchor="_Toc220583125" w:history="1">
            <w:r w:rsidR="00963FB0" w:rsidRPr="00963FB0">
              <w:rPr>
                <w:rStyle w:val="Hypertextovprepojenie"/>
                <w:strike w:val="0"/>
                <w:lang w:eastAsia="sk-SK"/>
              </w:rPr>
              <w:t>1.</w:t>
            </w:r>
            <w:r w:rsidR="00963FB0" w:rsidRPr="00963FB0">
              <w:rPr>
                <w:rFonts w:asciiTheme="minorHAnsi" w:eastAsiaTheme="minorEastAsia" w:hAnsiTheme="minorHAnsi" w:cstheme="minorBidi"/>
                <w:b w:val="0"/>
                <w:strike w:val="0"/>
                <w:kern w:val="2"/>
                <w:sz w:val="24"/>
                <w:szCs w:val="24"/>
                <w:lang w:eastAsia="sk-SK"/>
                <w14:ligatures w14:val="standardContextual"/>
              </w:rPr>
              <w:tab/>
            </w:r>
            <w:r w:rsidR="00963FB0" w:rsidRPr="00963FB0">
              <w:rPr>
                <w:rStyle w:val="Hypertextovprepojenie"/>
                <w:strike w:val="0"/>
                <w:lang w:eastAsia="sk-SK"/>
              </w:rPr>
              <w:t>SKRATKY</w:t>
            </w:r>
            <w:r w:rsidR="00963FB0" w:rsidRPr="00963FB0">
              <w:rPr>
                <w:strike w:val="0"/>
                <w:webHidden/>
              </w:rPr>
              <w:tab/>
            </w:r>
            <w:r w:rsidR="00963FB0" w:rsidRPr="00963FB0">
              <w:rPr>
                <w:strike w:val="0"/>
                <w:webHidden/>
              </w:rPr>
              <w:fldChar w:fldCharType="begin"/>
            </w:r>
            <w:r w:rsidR="00963FB0" w:rsidRPr="00963FB0">
              <w:rPr>
                <w:strike w:val="0"/>
                <w:webHidden/>
              </w:rPr>
              <w:instrText xml:space="preserve"> PAGEREF _Toc220583125 \h </w:instrText>
            </w:r>
            <w:r w:rsidR="00963FB0" w:rsidRPr="00963FB0">
              <w:rPr>
                <w:strike w:val="0"/>
                <w:webHidden/>
              </w:rPr>
            </w:r>
            <w:r w:rsidR="00963FB0" w:rsidRPr="00963FB0">
              <w:rPr>
                <w:strike w:val="0"/>
                <w:webHidden/>
              </w:rPr>
              <w:fldChar w:fldCharType="separate"/>
            </w:r>
            <w:r w:rsidR="00963FB0" w:rsidRPr="00963FB0">
              <w:rPr>
                <w:strike w:val="0"/>
                <w:webHidden/>
              </w:rPr>
              <w:t>3</w:t>
            </w:r>
            <w:r w:rsidR="00963FB0" w:rsidRPr="00963FB0">
              <w:rPr>
                <w:strike w:val="0"/>
                <w:webHidden/>
              </w:rPr>
              <w:fldChar w:fldCharType="end"/>
            </w:r>
          </w:hyperlink>
        </w:p>
        <w:p w14:paraId="2EA0981C" w14:textId="6868BC58" w:rsidR="00963FB0" w:rsidRPr="00963FB0" w:rsidRDefault="00963FB0">
          <w:pPr>
            <w:pStyle w:val="Obsah1"/>
            <w:rPr>
              <w:rFonts w:asciiTheme="minorHAnsi" w:eastAsiaTheme="minorEastAsia" w:hAnsiTheme="minorHAnsi" w:cstheme="minorBidi"/>
              <w:b w:val="0"/>
              <w:strike w:val="0"/>
              <w:kern w:val="2"/>
              <w:sz w:val="24"/>
              <w:szCs w:val="24"/>
              <w:lang w:eastAsia="sk-SK"/>
              <w14:ligatures w14:val="standardContextual"/>
            </w:rPr>
          </w:pPr>
          <w:hyperlink w:anchor="_Toc220583126" w:history="1">
            <w:r w:rsidRPr="00963FB0">
              <w:rPr>
                <w:rStyle w:val="Hypertextovprepojenie"/>
                <w:strike w:val="0"/>
                <w:lang w:eastAsia="sk-SK"/>
              </w:rPr>
              <w:t>2.</w:t>
            </w:r>
            <w:r w:rsidRPr="00963FB0">
              <w:rPr>
                <w:rFonts w:asciiTheme="minorHAnsi" w:eastAsiaTheme="minorEastAsia" w:hAnsiTheme="minorHAnsi" w:cstheme="minorBidi"/>
                <w:b w:val="0"/>
                <w:strike w:val="0"/>
                <w:kern w:val="2"/>
                <w:sz w:val="24"/>
                <w:szCs w:val="24"/>
                <w:lang w:eastAsia="sk-SK"/>
                <w14:ligatures w14:val="standardContextual"/>
              </w:rPr>
              <w:tab/>
            </w:r>
            <w:r w:rsidRPr="00963FB0">
              <w:rPr>
                <w:rStyle w:val="Hypertextovprepojenie"/>
                <w:strike w:val="0"/>
                <w:lang w:eastAsia="sk-SK"/>
              </w:rPr>
              <w:t>ÚVOD</w:t>
            </w:r>
            <w:r w:rsidRPr="00963FB0">
              <w:rPr>
                <w:strike w:val="0"/>
                <w:webHidden/>
              </w:rPr>
              <w:tab/>
            </w:r>
            <w:r w:rsidRPr="00963FB0">
              <w:rPr>
                <w:strike w:val="0"/>
                <w:webHidden/>
              </w:rPr>
              <w:fldChar w:fldCharType="begin"/>
            </w:r>
            <w:r w:rsidRPr="00963FB0">
              <w:rPr>
                <w:strike w:val="0"/>
                <w:webHidden/>
              </w:rPr>
              <w:instrText xml:space="preserve"> PAGEREF _Toc220583126 \h </w:instrText>
            </w:r>
            <w:r w:rsidRPr="00963FB0">
              <w:rPr>
                <w:strike w:val="0"/>
                <w:webHidden/>
              </w:rPr>
            </w:r>
            <w:r w:rsidRPr="00963FB0">
              <w:rPr>
                <w:strike w:val="0"/>
                <w:webHidden/>
              </w:rPr>
              <w:fldChar w:fldCharType="separate"/>
            </w:r>
            <w:r w:rsidRPr="00963FB0">
              <w:rPr>
                <w:strike w:val="0"/>
                <w:webHidden/>
              </w:rPr>
              <w:t>4</w:t>
            </w:r>
            <w:r w:rsidRPr="00963FB0">
              <w:rPr>
                <w:strike w:val="0"/>
                <w:webHidden/>
              </w:rPr>
              <w:fldChar w:fldCharType="end"/>
            </w:r>
          </w:hyperlink>
        </w:p>
        <w:p w14:paraId="61F83EB0" w14:textId="62CDAE8F" w:rsidR="00963FB0" w:rsidRPr="00963FB0" w:rsidRDefault="00963FB0">
          <w:pPr>
            <w:pStyle w:val="Obsah1"/>
            <w:rPr>
              <w:rFonts w:asciiTheme="minorHAnsi" w:eastAsiaTheme="minorEastAsia" w:hAnsiTheme="minorHAnsi" w:cstheme="minorBidi"/>
              <w:b w:val="0"/>
              <w:strike w:val="0"/>
              <w:kern w:val="2"/>
              <w:sz w:val="24"/>
              <w:szCs w:val="24"/>
              <w:lang w:eastAsia="sk-SK"/>
              <w14:ligatures w14:val="standardContextual"/>
            </w:rPr>
          </w:pPr>
          <w:hyperlink w:anchor="_Toc220583127" w:history="1">
            <w:r w:rsidRPr="00963FB0">
              <w:rPr>
                <w:rStyle w:val="Hypertextovprepojenie"/>
                <w:strike w:val="0"/>
                <w:lang w:eastAsia="sk-SK"/>
              </w:rPr>
              <w:t>3.</w:t>
            </w:r>
            <w:r w:rsidRPr="00963FB0">
              <w:rPr>
                <w:rFonts w:asciiTheme="minorHAnsi" w:eastAsiaTheme="minorEastAsia" w:hAnsiTheme="minorHAnsi" w:cstheme="minorBidi"/>
                <w:b w:val="0"/>
                <w:strike w:val="0"/>
                <w:kern w:val="2"/>
                <w:sz w:val="24"/>
                <w:szCs w:val="24"/>
                <w:lang w:eastAsia="sk-SK"/>
                <w14:ligatures w14:val="standardContextual"/>
              </w:rPr>
              <w:tab/>
            </w:r>
            <w:r w:rsidRPr="00963FB0">
              <w:rPr>
                <w:rStyle w:val="Hypertextovprepojenie"/>
                <w:strike w:val="0"/>
                <w:lang w:eastAsia="sk-SK"/>
              </w:rPr>
              <w:t>POSTUPY ZADÁVANIA ZÁKAZIEK NESPADAJÚCICH POD ZVO</w:t>
            </w:r>
            <w:r w:rsidRPr="00963FB0">
              <w:rPr>
                <w:strike w:val="0"/>
                <w:webHidden/>
              </w:rPr>
              <w:tab/>
            </w:r>
            <w:r w:rsidRPr="00963FB0">
              <w:rPr>
                <w:strike w:val="0"/>
                <w:webHidden/>
              </w:rPr>
              <w:fldChar w:fldCharType="begin"/>
            </w:r>
            <w:r w:rsidRPr="00963FB0">
              <w:rPr>
                <w:strike w:val="0"/>
                <w:webHidden/>
              </w:rPr>
              <w:instrText xml:space="preserve"> PAGEREF _Toc220583127 \h </w:instrText>
            </w:r>
            <w:r w:rsidRPr="00963FB0">
              <w:rPr>
                <w:strike w:val="0"/>
                <w:webHidden/>
              </w:rPr>
            </w:r>
            <w:r w:rsidRPr="00963FB0">
              <w:rPr>
                <w:strike w:val="0"/>
                <w:webHidden/>
              </w:rPr>
              <w:fldChar w:fldCharType="separate"/>
            </w:r>
            <w:r w:rsidRPr="00963FB0">
              <w:rPr>
                <w:strike w:val="0"/>
                <w:webHidden/>
              </w:rPr>
              <w:t>6</w:t>
            </w:r>
            <w:r w:rsidRPr="00963FB0">
              <w:rPr>
                <w:strike w:val="0"/>
                <w:webHidden/>
              </w:rPr>
              <w:fldChar w:fldCharType="end"/>
            </w:r>
          </w:hyperlink>
        </w:p>
        <w:p w14:paraId="0B89E1F3" w14:textId="4D922F3E" w:rsidR="00963FB0" w:rsidRPr="00963FB0" w:rsidRDefault="00963FB0">
          <w:pPr>
            <w:pStyle w:val="Obsah1"/>
            <w:rPr>
              <w:rFonts w:asciiTheme="minorHAnsi" w:eastAsiaTheme="minorEastAsia" w:hAnsiTheme="minorHAnsi" w:cstheme="minorBidi"/>
              <w:b w:val="0"/>
              <w:strike w:val="0"/>
              <w:kern w:val="2"/>
              <w:sz w:val="24"/>
              <w:szCs w:val="24"/>
              <w:lang w:eastAsia="sk-SK"/>
              <w14:ligatures w14:val="standardContextual"/>
            </w:rPr>
          </w:pPr>
          <w:hyperlink w:anchor="_Toc220583128" w:history="1">
            <w:r w:rsidRPr="00963FB0">
              <w:rPr>
                <w:rStyle w:val="Hypertextovprepojenie"/>
                <w:strike w:val="0"/>
                <w:lang w:eastAsia="sk-SK"/>
              </w:rPr>
              <w:t>3.1 Všeobecné pravidlá</w:t>
            </w:r>
            <w:r w:rsidRPr="00963FB0">
              <w:rPr>
                <w:strike w:val="0"/>
                <w:webHidden/>
              </w:rPr>
              <w:tab/>
            </w:r>
            <w:r w:rsidRPr="00963FB0">
              <w:rPr>
                <w:strike w:val="0"/>
                <w:webHidden/>
              </w:rPr>
              <w:fldChar w:fldCharType="begin"/>
            </w:r>
            <w:r w:rsidRPr="00963FB0">
              <w:rPr>
                <w:strike w:val="0"/>
                <w:webHidden/>
              </w:rPr>
              <w:instrText xml:space="preserve"> PAGEREF _Toc220583128 \h </w:instrText>
            </w:r>
            <w:r w:rsidRPr="00963FB0">
              <w:rPr>
                <w:strike w:val="0"/>
                <w:webHidden/>
              </w:rPr>
            </w:r>
            <w:r w:rsidRPr="00963FB0">
              <w:rPr>
                <w:strike w:val="0"/>
                <w:webHidden/>
              </w:rPr>
              <w:fldChar w:fldCharType="separate"/>
            </w:r>
            <w:r w:rsidRPr="00963FB0">
              <w:rPr>
                <w:strike w:val="0"/>
                <w:webHidden/>
              </w:rPr>
              <w:t>6</w:t>
            </w:r>
            <w:r w:rsidRPr="00963FB0">
              <w:rPr>
                <w:strike w:val="0"/>
                <w:webHidden/>
              </w:rPr>
              <w:fldChar w:fldCharType="end"/>
            </w:r>
          </w:hyperlink>
        </w:p>
        <w:p w14:paraId="43ADCBFE" w14:textId="211A3AE8" w:rsidR="00963FB0" w:rsidRPr="00963FB0" w:rsidRDefault="00963FB0">
          <w:pPr>
            <w:pStyle w:val="Obsah1"/>
            <w:rPr>
              <w:rFonts w:asciiTheme="minorHAnsi" w:eastAsiaTheme="minorEastAsia" w:hAnsiTheme="minorHAnsi" w:cstheme="minorBidi"/>
              <w:b w:val="0"/>
              <w:strike w:val="0"/>
              <w:kern w:val="2"/>
              <w:sz w:val="24"/>
              <w:szCs w:val="24"/>
              <w:lang w:eastAsia="sk-SK"/>
              <w14:ligatures w14:val="standardContextual"/>
            </w:rPr>
          </w:pPr>
          <w:hyperlink w:anchor="_Toc220583129" w:history="1">
            <w:r w:rsidRPr="00963FB0">
              <w:rPr>
                <w:rStyle w:val="Hypertextovprepojenie"/>
                <w:strike w:val="0"/>
                <w:lang w:eastAsia="sk-SK"/>
              </w:rPr>
              <w:t>3.2 Postupy procesu obstarávania</w:t>
            </w:r>
            <w:r w:rsidRPr="00963FB0">
              <w:rPr>
                <w:strike w:val="0"/>
                <w:webHidden/>
              </w:rPr>
              <w:tab/>
            </w:r>
            <w:r w:rsidRPr="00963FB0">
              <w:rPr>
                <w:strike w:val="0"/>
                <w:webHidden/>
              </w:rPr>
              <w:fldChar w:fldCharType="begin"/>
            </w:r>
            <w:r w:rsidRPr="00963FB0">
              <w:rPr>
                <w:strike w:val="0"/>
                <w:webHidden/>
              </w:rPr>
              <w:instrText xml:space="preserve"> PAGEREF _Toc220583129 \h </w:instrText>
            </w:r>
            <w:r w:rsidRPr="00963FB0">
              <w:rPr>
                <w:strike w:val="0"/>
                <w:webHidden/>
              </w:rPr>
            </w:r>
            <w:r w:rsidRPr="00963FB0">
              <w:rPr>
                <w:strike w:val="0"/>
                <w:webHidden/>
              </w:rPr>
              <w:fldChar w:fldCharType="separate"/>
            </w:r>
            <w:r w:rsidRPr="00963FB0">
              <w:rPr>
                <w:strike w:val="0"/>
                <w:webHidden/>
              </w:rPr>
              <w:t>9</w:t>
            </w:r>
            <w:r w:rsidRPr="00963FB0">
              <w:rPr>
                <w:strike w:val="0"/>
                <w:webHidden/>
              </w:rPr>
              <w:fldChar w:fldCharType="end"/>
            </w:r>
          </w:hyperlink>
        </w:p>
        <w:p w14:paraId="7D77A942" w14:textId="2B867A98" w:rsidR="00963FB0" w:rsidRPr="00963FB0" w:rsidRDefault="00963FB0">
          <w:pPr>
            <w:pStyle w:val="Obsah1"/>
            <w:rPr>
              <w:rFonts w:asciiTheme="minorHAnsi" w:eastAsiaTheme="minorEastAsia" w:hAnsiTheme="minorHAnsi" w:cstheme="minorBidi"/>
              <w:b w:val="0"/>
              <w:strike w:val="0"/>
              <w:kern w:val="2"/>
              <w:sz w:val="24"/>
              <w:szCs w:val="24"/>
              <w:lang w:eastAsia="sk-SK"/>
              <w14:ligatures w14:val="standardContextual"/>
            </w:rPr>
          </w:pPr>
          <w:hyperlink w:anchor="_Toc220583130" w:history="1">
            <w:r w:rsidRPr="00963FB0">
              <w:rPr>
                <w:rStyle w:val="Hypertextovprepojenie"/>
                <w:strike w:val="0"/>
                <w:lang w:eastAsia="sk-SK"/>
              </w:rPr>
              <w:t>3.3 Prieskum trhu</w:t>
            </w:r>
            <w:r w:rsidRPr="00963FB0">
              <w:rPr>
                <w:strike w:val="0"/>
                <w:webHidden/>
              </w:rPr>
              <w:tab/>
            </w:r>
            <w:r w:rsidRPr="00963FB0">
              <w:rPr>
                <w:strike w:val="0"/>
                <w:webHidden/>
              </w:rPr>
              <w:fldChar w:fldCharType="begin"/>
            </w:r>
            <w:r w:rsidRPr="00963FB0">
              <w:rPr>
                <w:strike w:val="0"/>
                <w:webHidden/>
              </w:rPr>
              <w:instrText xml:space="preserve"> PAGEREF _Toc220583130 \h </w:instrText>
            </w:r>
            <w:r w:rsidRPr="00963FB0">
              <w:rPr>
                <w:strike w:val="0"/>
                <w:webHidden/>
              </w:rPr>
            </w:r>
            <w:r w:rsidRPr="00963FB0">
              <w:rPr>
                <w:strike w:val="0"/>
                <w:webHidden/>
              </w:rPr>
              <w:fldChar w:fldCharType="separate"/>
            </w:r>
            <w:r w:rsidRPr="00963FB0">
              <w:rPr>
                <w:strike w:val="0"/>
                <w:webHidden/>
              </w:rPr>
              <w:t>11</w:t>
            </w:r>
            <w:r w:rsidRPr="00963FB0">
              <w:rPr>
                <w:strike w:val="0"/>
                <w:webHidden/>
              </w:rPr>
              <w:fldChar w:fldCharType="end"/>
            </w:r>
          </w:hyperlink>
        </w:p>
        <w:p w14:paraId="72A54EF2" w14:textId="37A04563" w:rsidR="00963FB0" w:rsidRPr="00963FB0" w:rsidRDefault="00963FB0">
          <w:pPr>
            <w:pStyle w:val="Obsah1"/>
            <w:rPr>
              <w:rFonts w:asciiTheme="minorHAnsi" w:eastAsiaTheme="minorEastAsia" w:hAnsiTheme="minorHAnsi" w:cstheme="minorBidi"/>
              <w:b w:val="0"/>
              <w:strike w:val="0"/>
              <w:kern w:val="2"/>
              <w:sz w:val="24"/>
              <w:szCs w:val="24"/>
              <w:lang w:eastAsia="sk-SK"/>
              <w14:ligatures w14:val="standardContextual"/>
            </w:rPr>
          </w:pPr>
          <w:hyperlink w:anchor="_Toc220583131" w:history="1">
            <w:r w:rsidRPr="00963FB0">
              <w:rPr>
                <w:rStyle w:val="Hypertextovprepojenie"/>
                <w:strike w:val="0"/>
                <w:lang w:eastAsia="sk-SK"/>
              </w:rPr>
              <w:t>3.4 Výzva na predkladanie ponúk a vyhodnotenie</w:t>
            </w:r>
            <w:r w:rsidRPr="00963FB0">
              <w:rPr>
                <w:strike w:val="0"/>
                <w:webHidden/>
              </w:rPr>
              <w:tab/>
            </w:r>
            <w:r w:rsidRPr="00963FB0">
              <w:rPr>
                <w:strike w:val="0"/>
                <w:webHidden/>
              </w:rPr>
              <w:fldChar w:fldCharType="begin"/>
            </w:r>
            <w:r w:rsidRPr="00963FB0">
              <w:rPr>
                <w:strike w:val="0"/>
                <w:webHidden/>
              </w:rPr>
              <w:instrText xml:space="preserve"> PAGEREF _Toc220583131 \h </w:instrText>
            </w:r>
            <w:r w:rsidRPr="00963FB0">
              <w:rPr>
                <w:strike w:val="0"/>
                <w:webHidden/>
              </w:rPr>
            </w:r>
            <w:r w:rsidRPr="00963FB0">
              <w:rPr>
                <w:strike w:val="0"/>
                <w:webHidden/>
              </w:rPr>
              <w:fldChar w:fldCharType="separate"/>
            </w:r>
            <w:r w:rsidRPr="00963FB0">
              <w:rPr>
                <w:strike w:val="0"/>
                <w:webHidden/>
              </w:rPr>
              <w:t>13</w:t>
            </w:r>
            <w:r w:rsidRPr="00963FB0">
              <w:rPr>
                <w:strike w:val="0"/>
                <w:webHidden/>
              </w:rPr>
              <w:fldChar w:fldCharType="end"/>
            </w:r>
          </w:hyperlink>
        </w:p>
        <w:p w14:paraId="4AD2916D" w14:textId="089A0BEE" w:rsidR="00963FB0" w:rsidRPr="00963FB0" w:rsidRDefault="00963FB0">
          <w:pPr>
            <w:pStyle w:val="Obsah1"/>
            <w:rPr>
              <w:rFonts w:asciiTheme="minorHAnsi" w:eastAsiaTheme="minorEastAsia" w:hAnsiTheme="minorHAnsi" w:cstheme="minorBidi"/>
              <w:b w:val="0"/>
              <w:strike w:val="0"/>
              <w:kern w:val="2"/>
              <w:sz w:val="24"/>
              <w:szCs w:val="24"/>
              <w:lang w:eastAsia="sk-SK"/>
              <w14:ligatures w14:val="standardContextual"/>
            </w:rPr>
          </w:pPr>
          <w:hyperlink w:anchor="_Toc220583132" w:history="1">
            <w:r w:rsidRPr="00963FB0">
              <w:rPr>
                <w:rStyle w:val="Hypertextovprepojenie"/>
                <w:strike w:val="0"/>
                <w:lang w:eastAsia="sk-SK"/>
              </w:rPr>
              <w:t>3.5 Internetový prieskum</w:t>
            </w:r>
            <w:r w:rsidRPr="00963FB0">
              <w:rPr>
                <w:strike w:val="0"/>
                <w:webHidden/>
              </w:rPr>
              <w:tab/>
            </w:r>
            <w:r w:rsidRPr="00963FB0">
              <w:rPr>
                <w:strike w:val="0"/>
                <w:webHidden/>
              </w:rPr>
              <w:fldChar w:fldCharType="begin"/>
            </w:r>
            <w:r w:rsidRPr="00963FB0">
              <w:rPr>
                <w:strike w:val="0"/>
                <w:webHidden/>
              </w:rPr>
              <w:instrText xml:space="preserve"> PAGEREF _Toc220583132 \h </w:instrText>
            </w:r>
            <w:r w:rsidRPr="00963FB0">
              <w:rPr>
                <w:strike w:val="0"/>
                <w:webHidden/>
              </w:rPr>
            </w:r>
            <w:r w:rsidRPr="00963FB0">
              <w:rPr>
                <w:strike w:val="0"/>
                <w:webHidden/>
              </w:rPr>
              <w:fldChar w:fldCharType="separate"/>
            </w:r>
            <w:r w:rsidRPr="00963FB0">
              <w:rPr>
                <w:strike w:val="0"/>
                <w:webHidden/>
              </w:rPr>
              <w:t>15</w:t>
            </w:r>
            <w:r w:rsidRPr="00963FB0">
              <w:rPr>
                <w:strike w:val="0"/>
                <w:webHidden/>
              </w:rPr>
              <w:fldChar w:fldCharType="end"/>
            </w:r>
          </w:hyperlink>
        </w:p>
        <w:p w14:paraId="0B21D1A7" w14:textId="584384A3" w:rsidR="00963FB0" w:rsidRPr="00963FB0" w:rsidRDefault="00963FB0">
          <w:pPr>
            <w:pStyle w:val="Obsah1"/>
            <w:rPr>
              <w:rFonts w:asciiTheme="minorHAnsi" w:eastAsiaTheme="minorEastAsia" w:hAnsiTheme="minorHAnsi" w:cstheme="minorBidi"/>
              <w:b w:val="0"/>
              <w:strike w:val="0"/>
              <w:kern w:val="2"/>
              <w:sz w:val="24"/>
              <w:szCs w:val="24"/>
              <w:lang w:eastAsia="sk-SK"/>
              <w14:ligatures w14:val="standardContextual"/>
            </w:rPr>
          </w:pPr>
          <w:hyperlink w:anchor="_Toc220583133" w:history="1">
            <w:r w:rsidRPr="00963FB0">
              <w:rPr>
                <w:rStyle w:val="Hypertextovprepojenie"/>
                <w:strike w:val="0"/>
                <w:lang w:eastAsia="sk-SK"/>
              </w:rPr>
              <w:t>3.6 Pravidlá pre zadávanie zákaziek tzv. „malého rozsahu“ (§ 1 ods. 14 ZVO)</w:t>
            </w:r>
            <w:r w:rsidRPr="00963FB0">
              <w:rPr>
                <w:strike w:val="0"/>
                <w:webHidden/>
              </w:rPr>
              <w:tab/>
            </w:r>
            <w:r w:rsidRPr="00963FB0">
              <w:rPr>
                <w:strike w:val="0"/>
                <w:webHidden/>
              </w:rPr>
              <w:fldChar w:fldCharType="begin"/>
            </w:r>
            <w:r w:rsidRPr="00963FB0">
              <w:rPr>
                <w:strike w:val="0"/>
                <w:webHidden/>
              </w:rPr>
              <w:instrText xml:space="preserve"> PAGEREF _Toc220583133 \h </w:instrText>
            </w:r>
            <w:r w:rsidRPr="00963FB0">
              <w:rPr>
                <w:strike w:val="0"/>
                <w:webHidden/>
              </w:rPr>
            </w:r>
            <w:r w:rsidRPr="00963FB0">
              <w:rPr>
                <w:strike w:val="0"/>
                <w:webHidden/>
              </w:rPr>
              <w:fldChar w:fldCharType="separate"/>
            </w:r>
            <w:r w:rsidRPr="00963FB0">
              <w:rPr>
                <w:strike w:val="0"/>
                <w:webHidden/>
              </w:rPr>
              <w:t>16</w:t>
            </w:r>
            <w:r w:rsidRPr="00963FB0">
              <w:rPr>
                <w:strike w:val="0"/>
                <w:webHidden/>
              </w:rPr>
              <w:fldChar w:fldCharType="end"/>
            </w:r>
          </w:hyperlink>
        </w:p>
        <w:p w14:paraId="2B7498FC" w14:textId="2224538D" w:rsidR="00963FB0" w:rsidRPr="00963FB0" w:rsidRDefault="00963FB0">
          <w:pPr>
            <w:pStyle w:val="Obsah1"/>
            <w:rPr>
              <w:rFonts w:asciiTheme="minorHAnsi" w:eastAsiaTheme="minorEastAsia" w:hAnsiTheme="minorHAnsi" w:cstheme="minorBidi"/>
              <w:b w:val="0"/>
              <w:strike w:val="0"/>
              <w:kern w:val="2"/>
              <w:sz w:val="24"/>
              <w:szCs w:val="24"/>
              <w:lang w:eastAsia="sk-SK"/>
              <w14:ligatures w14:val="standardContextual"/>
            </w:rPr>
          </w:pPr>
          <w:hyperlink w:anchor="_Toc220583134" w:history="1">
            <w:r w:rsidRPr="00963FB0">
              <w:rPr>
                <w:rStyle w:val="Hypertextovprepojenie"/>
                <w:strike w:val="0"/>
              </w:rPr>
              <w:t>3.7 Pravidlá pre zadávanie zákaziek z výnimky podľa § 1 ods. 2 až 13 ZVO</w:t>
            </w:r>
            <w:r w:rsidRPr="00963FB0">
              <w:rPr>
                <w:strike w:val="0"/>
                <w:webHidden/>
              </w:rPr>
              <w:tab/>
            </w:r>
            <w:r w:rsidRPr="00963FB0">
              <w:rPr>
                <w:strike w:val="0"/>
                <w:webHidden/>
              </w:rPr>
              <w:fldChar w:fldCharType="begin"/>
            </w:r>
            <w:r w:rsidRPr="00963FB0">
              <w:rPr>
                <w:strike w:val="0"/>
                <w:webHidden/>
              </w:rPr>
              <w:instrText xml:space="preserve"> PAGEREF _Toc220583134 \h </w:instrText>
            </w:r>
            <w:r w:rsidRPr="00963FB0">
              <w:rPr>
                <w:strike w:val="0"/>
                <w:webHidden/>
              </w:rPr>
            </w:r>
            <w:r w:rsidRPr="00963FB0">
              <w:rPr>
                <w:strike w:val="0"/>
                <w:webHidden/>
              </w:rPr>
              <w:fldChar w:fldCharType="separate"/>
            </w:r>
            <w:r w:rsidRPr="00963FB0">
              <w:rPr>
                <w:strike w:val="0"/>
                <w:webHidden/>
              </w:rPr>
              <w:t>17</w:t>
            </w:r>
            <w:r w:rsidRPr="00963FB0">
              <w:rPr>
                <w:strike w:val="0"/>
                <w:webHidden/>
              </w:rPr>
              <w:fldChar w:fldCharType="end"/>
            </w:r>
          </w:hyperlink>
        </w:p>
        <w:p w14:paraId="331DC08F" w14:textId="0D7E5C9C" w:rsidR="00963FB0" w:rsidRPr="00963FB0" w:rsidRDefault="00963FB0">
          <w:pPr>
            <w:pStyle w:val="Obsah1"/>
            <w:rPr>
              <w:rFonts w:asciiTheme="minorHAnsi" w:eastAsiaTheme="minorEastAsia" w:hAnsiTheme="minorHAnsi" w:cstheme="minorBidi"/>
              <w:b w:val="0"/>
              <w:strike w:val="0"/>
              <w:kern w:val="2"/>
              <w:sz w:val="24"/>
              <w:szCs w:val="24"/>
              <w:lang w:eastAsia="sk-SK"/>
              <w14:ligatures w14:val="standardContextual"/>
            </w:rPr>
          </w:pPr>
          <w:hyperlink w:anchor="_Toc220583135" w:history="1">
            <w:r w:rsidRPr="00963FB0">
              <w:rPr>
                <w:rStyle w:val="Hypertextovprepojenie"/>
                <w:strike w:val="0"/>
                <w:lang w:eastAsia="sk-SK"/>
              </w:rPr>
              <w:t>4.</w:t>
            </w:r>
            <w:r w:rsidRPr="00963FB0">
              <w:rPr>
                <w:rFonts w:asciiTheme="minorHAnsi" w:eastAsiaTheme="minorEastAsia" w:hAnsiTheme="minorHAnsi" w:cstheme="minorBidi"/>
                <w:b w:val="0"/>
                <w:strike w:val="0"/>
                <w:kern w:val="2"/>
                <w:sz w:val="24"/>
                <w:szCs w:val="24"/>
                <w:lang w:eastAsia="sk-SK"/>
                <w14:ligatures w14:val="standardContextual"/>
              </w:rPr>
              <w:tab/>
            </w:r>
            <w:r w:rsidRPr="00963FB0">
              <w:rPr>
                <w:rStyle w:val="Hypertextovprepojenie"/>
                <w:strike w:val="0"/>
                <w:lang w:eastAsia="sk-SK"/>
              </w:rPr>
              <w:t>POSTUPY ZADÁVANIA ZÁKAZIEK SPADAJÚCICH POD ZVO</w:t>
            </w:r>
            <w:r w:rsidRPr="00963FB0">
              <w:rPr>
                <w:strike w:val="0"/>
                <w:webHidden/>
              </w:rPr>
              <w:tab/>
            </w:r>
            <w:r w:rsidRPr="00963FB0">
              <w:rPr>
                <w:strike w:val="0"/>
                <w:webHidden/>
              </w:rPr>
              <w:fldChar w:fldCharType="begin"/>
            </w:r>
            <w:r w:rsidRPr="00963FB0">
              <w:rPr>
                <w:strike w:val="0"/>
                <w:webHidden/>
              </w:rPr>
              <w:instrText xml:space="preserve"> PAGEREF _Toc220583135 \h </w:instrText>
            </w:r>
            <w:r w:rsidRPr="00963FB0">
              <w:rPr>
                <w:strike w:val="0"/>
                <w:webHidden/>
              </w:rPr>
            </w:r>
            <w:r w:rsidRPr="00963FB0">
              <w:rPr>
                <w:strike w:val="0"/>
                <w:webHidden/>
              </w:rPr>
              <w:fldChar w:fldCharType="separate"/>
            </w:r>
            <w:r w:rsidRPr="00963FB0">
              <w:rPr>
                <w:strike w:val="0"/>
                <w:webHidden/>
              </w:rPr>
              <w:t>19</w:t>
            </w:r>
            <w:r w:rsidRPr="00963FB0">
              <w:rPr>
                <w:strike w:val="0"/>
                <w:webHidden/>
              </w:rPr>
              <w:fldChar w:fldCharType="end"/>
            </w:r>
          </w:hyperlink>
        </w:p>
        <w:p w14:paraId="1770EC98" w14:textId="59957479" w:rsidR="00963FB0" w:rsidRPr="00963FB0" w:rsidRDefault="00963FB0">
          <w:pPr>
            <w:pStyle w:val="Obsah1"/>
            <w:rPr>
              <w:rFonts w:asciiTheme="minorHAnsi" w:eastAsiaTheme="minorEastAsia" w:hAnsiTheme="minorHAnsi" w:cstheme="minorBidi"/>
              <w:b w:val="0"/>
              <w:strike w:val="0"/>
              <w:kern w:val="2"/>
              <w:sz w:val="24"/>
              <w:szCs w:val="24"/>
              <w:lang w:eastAsia="sk-SK"/>
              <w14:ligatures w14:val="standardContextual"/>
            </w:rPr>
          </w:pPr>
          <w:hyperlink w:anchor="_Toc220583136" w:history="1">
            <w:r w:rsidRPr="00963FB0">
              <w:rPr>
                <w:rStyle w:val="Hypertextovprepojenie"/>
                <w:rFonts w:eastAsiaTheme="majorEastAsia"/>
                <w:strike w:val="0"/>
                <w:lang w:eastAsia="sk-SK"/>
              </w:rPr>
              <w:t>4.1 Zadávanie nadlimitných a podlimitných zákaziek</w:t>
            </w:r>
            <w:r w:rsidRPr="00963FB0">
              <w:rPr>
                <w:strike w:val="0"/>
                <w:webHidden/>
              </w:rPr>
              <w:tab/>
            </w:r>
            <w:r w:rsidRPr="00963FB0">
              <w:rPr>
                <w:strike w:val="0"/>
                <w:webHidden/>
              </w:rPr>
              <w:fldChar w:fldCharType="begin"/>
            </w:r>
            <w:r w:rsidRPr="00963FB0">
              <w:rPr>
                <w:strike w:val="0"/>
                <w:webHidden/>
              </w:rPr>
              <w:instrText xml:space="preserve"> PAGEREF _Toc220583136 \h </w:instrText>
            </w:r>
            <w:r w:rsidRPr="00963FB0">
              <w:rPr>
                <w:strike w:val="0"/>
                <w:webHidden/>
              </w:rPr>
            </w:r>
            <w:r w:rsidRPr="00963FB0">
              <w:rPr>
                <w:strike w:val="0"/>
                <w:webHidden/>
              </w:rPr>
              <w:fldChar w:fldCharType="separate"/>
            </w:r>
            <w:r w:rsidRPr="00963FB0">
              <w:rPr>
                <w:strike w:val="0"/>
                <w:webHidden/>
              </w:rPr>
              <w:t>20</w:t>
            </w:r>
            <w:r w:rsidRPr="00963FB0">
              <w:rPr>
                <w:strike w:val="0"/>
                <w:webHidden/>
              </w:rPr>
              <w:fldChar w:fldCharType="end"/>
            </w:r>
          </w:hyperlink>
        </w:p>
        <w:p w14:paraId="62313100" w14:textId="4AB2C3DD" w:rsidR="00963FB0" w:rsidRPr="00963FB0" w:rsidRDefault="00963FB0">
          <w:pPr>
            <w:pStyle w:val="Obsah1"/>
            <w:rPr>
              <w:rFonts w:asciiTheme="minorHAnsi" w:eastAsiaTheme="minorEastAsia" w:hAnsiTheme="minorHAnsi" w:cstheme="minorBidi"/>
              <w:b w:val="0"/>
              <w:strike w:val="0"/>
              <w:kern w:val="2"/>
              <w:sz w:val="24"/>
              <w:szCs w:val="24"/>
              <w:lang w:eastAsia="sk-SK"/>
              <w14:ligatures w14:val="standardContextual"/>
            </w:rPr>
          </w:pPr>
          <w:hyperlink w:anchor="_Toc220583137" w:history="1">
            <w:r w:rsidRPr="00963FB0">
              <w:rPr>
                <w:rStyle w:val="Hypertextovprepojenie"/>
                <w:rFonts w:eastAsiaTheme="majorEastAsia"/>
                <w:strike w:val="0"/>
                <w:lang w:eastAsia="sk-SK"/>
              </w:rPr>
              <w:t>4.1.1 Podlimitné zákazky bez  zverejnenia podľa § 108</w:t>
            </w:r>
            <w:r w:rsidRPr="00963FB0">
              <w:rPr>
                <w:strike w:val="0"/>
                <w:webHidden/>
              </w:rPr>
              <w:tab/>
            </w:r>
            <w:r w:rsidRPr="00963FB0">
              <w:rPr>
                <w:strike w:val="0"/>
                <w:webHidden/>
              </w:rPr>
              <w:fldChar w:fldCharType="begin"/>
            </w:r>
            <w:r w:rsidRPr="00963FB0">
              <w:rPr>
                <w:strike w:val="0"/>
                <w:webHidden/>
              </w:rPr>
              <w:instrText xml:space="preserve"> PAGEREF _Toc220583137 \h </w:instrText>
            </w:r>
            <w:r w:rsidRPr="00963FB0">
              <w:rPr>
                <w:strike w:val="0"/>
                <w:webHidden/>
              </w:rPr>
            </w:r>
            <w:r w:rsidRPr="00963FB0">
              <w:rPr>
                <w:strike w:val="0"/>
                <w:webHidden/>
              </w:rPr>
              <w:fldChar w:fldCharType="separate"/>
            </w:r>
            <w:r w:rsidRPr="00963FB0">
              <w:rPr>
                <w:strike w:val="0"/>
                <w:webHidden/>
              </w:rPr>
              <w:t>21</w:t>
            </w:r>
            <w:r w:rsidRPr="00963FB0">
              <w:rPr>
                <w:strike w:val="0"/>
                <w:webHidden/>
              </w:rPr>
              <w:fldChar w:fldCharType="end"/>
            </w:r>
          </w:hyperlink>
        </w:p>
        <w:p w14:paraId="1431A62B" w14:textId="6ACFD154" w:rsidR="00963FB0" w:rsidRPr="00963FB0" w:rsidRDefault="00963FB0">
          <w:pPr>
            <w:pStyle w:val="Obsah1"/>
            <w:rPr>
              <w:rFonts w:asciiTheme="minorHAnsi" w:eastAsiaTheme="minorEastAsia" w:hAnsiTheme="minorHAnsi" w:cstheme="minorBidi"/>
              <w:b w:val="0"/>
              <w:strike w:val="0"/>
              <w:kern w:val="2"/>
              <w:sz w:val="24"/>
              <w:szCs w:val="24"/>
              <w:lang w:eastAsia="sk-SK"/>
              <w14:ligatures w14:val="standardContextual"/>
            </w:rPr>
          </w:pPr>
          <w:hyperlink w:anchor="_Toc220583138" w:history="1">
            <w:r w:rsidRPr="00963FB0">
              <w:rPr>
                <w:rStyle w:val="Hypertextovprepojenie"/>
                <w:caps/>
                <w:strike w:val="0"/>
              </w:rPr>
              <w:t>5.</w:t>
            </w:r>
            <w:r w:rsidRPr="00963FB0">
              <w:rPr>
                <w:rFonts w:asciiTheme="minorHAnsi" w:eastAsiaTheme="minorEastAsia" w:hAnsiTheme="minorHAnsi" w:cstheme="minorBidi"/>
                <w:b w:val="0"/>
                <w:strike w:val="0"/>
                <w:kern w:val="2"/>
                <w:sz w:val="24"/>
                <w:szCs w:val="24"/>
                <w:lang w:eastAsia="sk-SK"/>
                <w14:ligatures w14:val="standardContextual"/>
              </w:rPr>
              <w:tab/>
            </w:r>
            <w:r w:rsidRPr="00963FB0">
              <w:rPr>
                <w:rStyle w:val="Hypertextovprepojenie"/>
                <w:caps/>
                <w:strike w:val="0"/>
              </w:rPr>
              <w:t>Predkladanie dokumentácie na kontrolu</w:t>
            </w:r>
            <w:r w:rsidRPr="00963FB0">
              <w:rPr>
                <w:strike w:val="0"/>
                <w:webHidden/>
              </w:rPr>
              <w:tab/>
            </w:r>
            <w:r w:rsidRPr="00963FB0">
              <w:rPr>
                <w:strike w:val="0"/>
                <w:webHidden/>
              </w:rPr>
              <w:fldChar w:fldCharType="begin"/>
            </w:r>
            <w:r w:rsidRPr="00963FB0">
              <w:rPr>
                <w:strike w:val="0"/>
                <w:webHidden/>
              </w:rPr>
              <w:instrText xml:space="preserve"> PAGEREF _Toc220583138 \h </w:instrText>
            </w:r>
            <w:r w:rsidRPr="00963FB0">
              <w:rPr>
                <w:strike w:val="0"/>
                <w:webHidden/>
              </w:rPr>
            </w:r>
            <w:r w:rsidRPr="00963FB0">
              <w:rPr>
                <w:strike w:val="0"/>
                <w:webHidden/>
              </w:rPr>
              <w:fldChar w:fldCharType="separate"/>
            </w:r>
            <w:r w:rsidRPr="00963FB0">
              <w:rPr>
                <w:strike w:val="0"/>
                <w:webHidden/>
              </w:rPr>
              <w:t>23</w:t>
            </w:r>
            <w:r w:rsidRPr="00963FB0">
              <w:rPr>
                <w:strike w:val="0"/>
                <w:webHidden/>
              </w:rPr>
              <w:fldChar w:fldCharType="end"/>
            </w:r>
          </w:hyperlink>
        </w:p>
        <w:p w14:paraId="4FC078F1" w14:textId="784FC5AD" w:rsidR="00963FB0" w:rsidRPr="00963FB0" w:rsidRDefault="00963FB0">
          <w:pPr>
            <w:pStyle w:val="Obsah1"/>
            <w:rPr>
              <w:rFonts w:asciiTheme="minorHAnsi" w:eastAsiaTheme="minorEastAsia" w:hAnsiTheme="minorHAnsi" w:cstheme="minorBidi"/>
              <w:b w:val="0"/>
              <w:strike w:val="0"/>
              <w:kern w:val="2"/>
              <w:sz w:val="24"/>
              <w:szCs w:val="24"/>
              <w:lang w:eastAsia="sk-SK"/>
              <w14:ligatures w14:val="standardContextual"/>
            </w:rPr>
          </w:pPr>
          <w:hyperlink w:anchor="_Toc220583139" w:history="1">
            <w:r w:rsidRPr="00963FB0">
              <w:rPr>
                <w:rStyle w:val="Hypertextovprepojenie"/>
                <w:strike w:val="0"/>
              </w:rPr>
              <w:t>5.1 Kontrola verejného obstarávania/obstarávania</w:t>
            </w:r>
            <w:r w:rsidRPr="00963FB0">
              <w:rPr>
                <w:strike w:val="0"/>
                <w:webHidden/>
              </w:rPr>
              <w:tab/>
            </w:r>
            <w:r w:rsidRPr="00963FB0">
              <w:rPr>
                <w:strike w:val="0"/>
                <w:webHidden/>
              </w:rPr>
              <w:fldChar w:fldCharType="begin"/>
            </w:r>
            <w:r w:rsidRPr="00963FB0">
              <w:rPr>
                <w:strike w:val="0"/>
                <w:webHidden/>
              </w:rPr>
              <w:instrText xml:space="preserve"> PAGEREF _Toc220583139 \h </w:instrText>
            </w:r>
            <w:r w:rsidRPr="00963FB0">
              <w:rPr>
                <w:strike w:val="0"/>
                <w:webHidden/>
              </w:rPr>
            </w:r>
            <w:r w:rsidRPr="00963FB0">
              <w:rPr>
                <w:strike w:val="0"/>
                <w:webHidden/>
              </w:rPr>
              <w:fldChar w:fldCharType="separate"/>
            </w:r>
            <w:r w:rsidRPr="00963FB0">
              <w:rPr>
                <w:strike w:val="0"/>
                <w:webHidden/>
              </w:rPr>
              <w:t>25</w:t>
            </w:r>
            <w:r w:rsidRPr="00963FB0">
              <w:rPr>
                <w:strike w:val="0"/>
                <w:webHidden/>
              </w:rPr>
              <w:fldChar w:fldCharType="end"/>
            </w:r>
          </w:hyperlink>
        </w:p>
        <w:p w14:paraId="25EC8DAB" w14:textId="12DB8846" w:rsidR="00963FB0" w:rsidRPr="00963FB0" w:rsidRDefault="00963FB0">
          <w:pPr>
            <w:pStyle w:val="Obsah1"/>
            <w:rPr>
              <w:rFonts w:asciiTheme="minorHAnsi" w:eastAsiaTheme="minorEastAsia" w:hAnsiTheme="minorHAnsi" w:cstheme="minorBidi"/>
              <w:b w:val="0"/>
              <w:strike w:val="0"/>
              <w:kern w:val="2"/>
              <w:sz w:val="24"/>
              <w:szCs w:val="24"/>
              <w:lang w:eastAsia="sk-SK"/>
              <w14:ligatures w14:val="standardContextual"/>
            </w:rPr>
          </w:pPr>
          <w:hyperlink w:anchor="_Toc220583140" w:history="1">
            <w:r w:rsidRPr="00963FB0">
              <w:rPr>
                <w:rStyle w:val="Hypertextovprepojenie"/>
                <w:caps/>
                <w:strike w:val="0"/>
              </w:rPr>
              <w:t>6.</w:t>
            </w:r>
            <w:r w:rsidRPr="00963FB0">
              <w:rPr>
                <w:rFonts w:asciiTheme="minorHAnsi" w:eastAsiaTheme="minorEastAsia" w:hAnsiTheme="minorHAnsi" w:cstheme="minorBidi"/>
                <w:b w:val="0"/>
                <w:strike w:val="0"/>
                <w:kern w:val="2"/>
                <w:sz w:val="24"/>
                <w:szCs w:val="24"/>
                <w:lang w:eastAsia="sk-SK"/>
                <w14:ligatures w14:val="standardContextual"/>
              </w:rPr>
              <w:tab/>
            </w:r>
            <w:r w:rsidRPr="00963FB0">
              <w:rPr>
                <w:rStyle w:val="Hypertextovprepojenie"/>
                <w:caps/>
                <w:strike w:val="0"/>
              </w:rPr>
              <w:t>Podmienky realizácie zmeny zmluvy</w:t>
            </w:r>
            <w:r w:rsidRPr="00963FB0">
              <w:rPr>
                <w:strike w:val="0"/>
                <w:webHidden/>
              </w:rPr>
              <w:tab/>
            </w:r>
            <w:r w:rsidRPr="00963FB0">
              <w:rPr>
                <w:strike w:val="0"/>
                <w:webHidden/>
              </w:rPr>
              <w:fldChar w:fldCharType="begin"/>
            </w:r>
            <w:r w:rsidRPr="00963FB0">
              <w:rPr>
                <w:strike w:val="0"/>
                <w:webHidden/>
              </w:rPr>
              <w:instrText xml:space="preserve"> PAGEREF _Toc220583140 \h </w:instrText>
            </w:r>
            <w:r w:rsidRPr="00963FB0">
              <w:rPr>
                <w:strike w:val="0"/>
                <w:webHidden/>
              </w:rPr>
            </w:r>
            <w:r w:rsidRPr="00963FB0">
              <w:rPr>
                <w:strike w:val="0"/>
                <w:webHidden/>
              </w:rPr>
              <w:fldChar w:fldCharType="separate"/>
            </w:r>
            <w:r w:rsidRPr="00963FB0">
              <w:rPr>
                <w:strike w:val="0"/>
                <w:webHidden/>
              </w:rPr>
              <w:t>26</w:t>
            </w:r>
            <w:r w:rsidRPr="00963FB0">
              <w:rPr>
                <w:strike w:val="0"/>
                <w:webHidden/>
              </w:rPr>
              <w:fldChar w:fldCharType="end"/>
            </w:r>
          </w:hyperlink>
        </w:p>
        <w:p w14:paraId="7F03A3F9" w14:textId="3C5F7B04" w:rsidR="00963FB0" w:rsidRPr="00963FB0" w:rsidRDefault="00963FB0">
          <w:pPr>
            <w:pStyle w:val="Obsah1"/>
            <w:rPr>
              <w:rFonts w:asciiTheme="minorHAnsi" w:eastAsiaTheme="minorEastAsia" w:hAnsiTheme="minorHAnsi" w:cstheme="minorBidi"/>
              <w:b w:val="0"/>
              <w:strike w:val="0"/>
              <w:kern w:val="2"/>
              <w:sz w:val="24"/>
              <w:szCs w:val="24"/>
              <w:lang w:eastAsia="sk-SK"/>
              <w14:ligatures w14:val="standardContextual"/>
            </w:rPr>
          </w:pPr>
          <w:hyperlink w:anchor="_Toc220583141" w:history="1">
            <w:r w:rsidRPr="00963FB0">
              <w:rPr>
                <w:rStyle w:val="Hypertextovprepojenie"/>
                <w:caps/>
                <w:strike w:val="0"/>
                <w:lang w:eastAsia="sk-SK"/>
              </w:rPr>
              <w:t>7.</w:t>
            </w:r>
            <w:r w:rsidRPr="00963FB0">
              <w:rPr>
                <w:rFonts w:asciiTheme="minorHAnsi" w:eastAsiaTheme="minorEastAsia" w:hAnsiTheme="minorHAnsi" w:cstheme="minorBidi"/>
                <w:b w:val="0"/>
                <w:strike w:val="0"/>
                <w:kern w:val="2"/>
                <w:sz w:val="24"/>
                <w:szCs w:val="24"/>
                <w:lang w:eastAsia="sk-SK"/>
                <w14:ligatures w14:val="standardContextual"/>
              </w:rPr>
              <w:tab/>
            </w:r>
            <w:r w:rsidRPr="00963FB0">
              <w:rPr>
                <w:rStyle w:val="Hypertextovprepojenie"/>
                <w:caps/>
                <w:strike w:val="0"/>
                <w:lang w:eastAsia="sk-SK"/>
              </w:rPr>
              <w:t>Odborný/znalecký posudok</w:t>
            </w:r>
            <w:r w:rsidRPr="00963FB0">
              <w:rPr>
                <w:strike w:val="0"/>
                <w:webHidden/>
              </w:rPr>
              <w:tab/>
            </w:r>
            <w:r w:rsidRPr="00963FB0">
              <w:rPr>
                <w:strike w:val="0"/>
                <w:webHidden/>
              </w:rPr>
              <w:fldChar w:fldCharType="begin"/>
            </w:r>
            <w:r w:rsidRPr="00963FB0">
              <w:rPr>
                <w:strike w:val="0"/>
                <w:webHidden/>
              </w:rPr>
              <w:instrText xml:space="preserve"> PAGEREF _Toc220583141 \h </w:instrText>
            </w:r>
            <w:r w:rsidRPr="00963FB0">
              <w:rPr>
                <w:strike w:val="0"/>
                <w:webHidden/>
              </w:rPr>
            </w:r>
            <w:r w:rsidRPr="00963FB0">
              <w:rPr>
                <w:strike w:val="0"/>
                <w:webHidden/>
              </w:rPr>
              <w:fldChar w:fldCharType="separate"/>
            </w:r>
            <w:r w:rsidRPr="00963FB0">
              <w:rPr>
                <w:strike w:val="0"/>
                <w:webHidden/>
              </w:rPr>
              <w:t>27</w:t>
            </w:r>
            <w:r w:rsidRPr="00963FB0">
              <w:rPr>
                <w:strike w:val="0"/>
                <w:webHidden/>
              </w:rPr>
              <w:fldChar w:fldCharType="end"/>
            </w:r>
          </w:hyperlink>
        </w:p>
        <w:p w14:paraId="49B672E7" w14:textId="16E4D3A8" w:rsidR="00963FB0" w:rsidRPr="00963FB0" w:rsidRDefault="00963FB0">
          <w:pPr>
            <w:pStyle w:val="Obsah1"/>
            <w:rPr>
              <w:rFonts w:asciiTheme="minorHAnsi" w:eastAsiaTheme="minorEastAsia" w:hAnsiTheme="minorHAnsi" w:cstheme="minorBidi"/>
              <w:b w:val="0"/>
              <w:strike w:val="0"/>
              <w:kern w:val="2"/>
              <w:sz w:val="24"/>
              <w:szCs w:val="24"/>
              <w:lang w:eastAsia="sk-SK"/>
              <w14:ligatures w14:val="standardContextual"/>
            </w:rPr>
          </w:pPr>
          <w:hyperlink w:anchor="_Toc220583142" w:history="1">
            <w:r w:rsidRPr="00963FB0">
              <w:rPr>
                <w:rStyle w:val="Hypertextovprepojenie"/>
                <w:strike w:val="0"/>
              </w:rPr>
              <w:t xml:space="preserve">8. </w:t>
            </w:r>
            <w:r w:rsidRPr="00963FB0">
              <w:rPr>
                <w:rStyle w:val="Hypertextovprepojenie"/>
                <w:caps/>
                <w:strike w:val="0"/>
              </w:rPr>
              <w:t>Konflikt záujmov</w:t>
            </w:r>
            <w:r w:rsidRPr="00963FB0">
              <w:rPr>
                <w:strike w:val="0"/>
                <w:webHidden/>
              </w:rPr>
              <w:tab/>
            </w:r>
            <w:r w:rsidRPr="00963FB0">
              <w:rPr>
                <w:strike w:val="0"/>
                <w:webHidden/>
              </w:rPr>
              <w:fldChar w:fldCharType="begin"/>
            </w:r>
            <w:r w:rsidRPr="00963FB0">
              <w:rPr>
                <w:strike w:val="0"/>
                <w:webHidden/>
              </w:rPr>
              <w:instrText xml:space="preserve"> PAGEREF _Toc220583142 \h </w:instrText>
            </w:r>
            <w:r w:rsidRPr="00963FB0">
              <w:rPr>
                <w:strike w:val="0"/>
                <w:webHidden/>
              </w:rPr>
            </w:r>
            <w:r w:rsidRPr="00963FB0">
              <w:rPr>
                <w:strike w:val="0"/>
                <w:webHidden/>
              </w:rPr>
              <w:fldChar w:fldCharType="separate"/>
            </w:r>
            <w:r w:rsidRPr="00963FB0">
              <w:rPr>
                <w:strike w:val="0"/>
                <w:webHidden/>
              </w:rPr>
              <w:t>28</w:t>
            </w:r>
            <w:r w:rsidRPr="00963FB0">
              <w:rPr>
                <w:strike w:val="0"/>
                <w:webHidden/>
              </w:rPr>
              <w:fldChar w:fldCharType="end"/>
            </w:r>
          </w:hyperlink>
        </w:p>
        <w:p w14:paraId="7762F409" w14:textId="6D067E3C" w:rsidR="00963FB0" w:rsidRPr="00963FB0" w:rsidRDefault="00963FB0">
          <w:pPr>
            <w:pStyle w:val="Obsah1"/>
            <w:rPr>
              <w:rFonts w:asciiTheme="minorHAnsi" w:eastAsiaTheme="minorEastAsia" w:hAnsiTheme="minorHAnsi" w:cstheme="minorBidi"/>
              <w:b w:val="0"/>
              <w:strike w:val="0"/>
              <w:kern w:val="2"/>
              <w:sz w:val="24"/>
              <w:szCs w:val="24"/>
              <w:lang w:eastAsia="sk-SK"/>
              <w14:ligatures w14:val="standardContextual"/>
            </w:rPr>
          </w:pPr>
          <w:hyperlink w:anchor="_Toc220583143" w:history="1">
            <w:r w:rsidRPr="00963FB0">
              <w:rPr>
                <w:rStyle w:val="Hypertextovprepojenie"/>
                <w:strike w:val="0"/>
              </w:rPr>
              <w:t xml:space="preserve">9. </w:t>
            </w:r>
            <w:r w:rsidRPr="00963FB0">
              <w:rPr>
                <w:rStyle w:val="Hypertextovprepojenie"/>
                <w:caps/>
                <w:strike w:val="0"/>
              </w:rPr>
              <w:t>Kolúzne správanie</w:t>
            </w:r>
            <w:r w:rsidRPr="00963FB0">
              <w:rPr>
                <w:strike w:val="0"/>
                <w:webHidden/>
              </w:rPr>
              <w:tab/>
            </w:r>
            <w:r w:rsidRPr="00963FB0">
              <w:rPr>
                <w:strike w:val="0"/>
                <w:webHidden/>
              </w:rPr>
              <w:fldChar w:fldCharType="begin"/>
            </w:r>
            <w:r w:rsidRPr="00963FB0">
              <w:rPr>
                <w:strike w:val="0"/>
                <w:webHidden/>
              </w:rPr>
              <w:instrText xml:space="preserve"> PAGEREF _Toc220583143 \h </w:instrText>
            </w:r>
            <w:r w:rsidRPr="00963FB0">
              <w:rPr>
                <w:strike w:val="0"/>
                <w:webHidden/>
              </w:rPr>
            </w:r>
            <w:r w:rsidRPr="00963FB0">
              <w:rPr>
                <w:strike w:val="0"/>
                <w:webHidden/>
              </w:rPr>
              <w:fldChar w:fldCharType="separate"/>
            </w:r>
            <w:r w:rsidRPr="00963FB0">
              <w:rPr>
                <w:strike w:val="0"/>
                <w:webHidden/>
              </w:rPr>
              <w:t>31</w:t>
            </w:r>
            <w:r w:rsidRPr="00963FB0">
              <w:rPr>
                <w:strike w:val="0"/>
                <w:webHidden/>
              </w:rPr>
              <w:fldChar w:fldCharType="end"/>
            </w:r>
          </w:hyperlink>
        </w:p>
        <w:p w14:paraId="2A390198" w14:textId="18901735" w:rsidR="00963FB0" w:rsidRPr="00963FB0" w:rsidRDefault="00963FB0">
          <w:pPr>
            <w:pStyle w:val="Obsah1"/>
            <w:rPr>
              <w:rFonts w:asciiTheme="minorHAnsi" w:eastAsiaTheme="minorEastAsia" w:hAnsiTheme="minorHAnsi" w:cstheme="minorBidi"/>
              <w:b w:val="0"/>
              <w:strike w:val="0"/>
              <w:kern w:val="2"/>
              <w:sz w:val="24"/>
              <w:szCs w:val="24"/>
              <w:lang w:eastAsia="sk-SK"/>
              <w14:ligatures w14:val="standardContextual"/>
            </w:rPr>
          </w:pPr>
          <w:hyperlink w:anchor="_Toc220583144" w:history="1">
            <w:r w:rsidRPr="00963FB0">
              <w:rPr>
                <w:rStyle w:val="Hypertextovprepojenie"/>
                <w:strike w:val="0"/>
                <w:lang w:eastAsia="sk-SK"/>
              </w:rPr>
              <w:t xml:space="preserve">10. </w:t>
            </w:r>
            <w:r w:rsidRPr="00963FB0">
              <w:rPr>
                <w:rStyle w:val="Hypertextovprepojenie"/>
                <w:caps/>
                <w:strike w:val="0"/>
                <w:lang w:eastAsia="sk-SK"/>
              </w:rPr>
              <w:t>Zoznam rizikových indikátorov možného porušenia hospodárskej súťaže</w:t>
            </w:r>
            <w:r w:rsidRPr="00963FB0">
              <w:rPr>
                <w:strike w:val="0"/>
                <w:webHidden/>
              </w:rPr>
              <w:tab/>
            </w:r>
            <w:r w:rsidRPr="00963FB0">
              <w:rPr>
                <w:strike w:val="0"/>
                <w:webHidden/>
              </w:rPr>
              <w:fldChar w:fldCharType="begin"/>
            </w:r>
            <w:r w:rsidRPr="00963FB0">
              <w:rPr>
                <w:strike w:val="0"/>
                <w:webHidden/>
              </w:rPr>
              <w:instrText xml:space="preserve"> PAGEREF _Toc220583144 \h </w:instrText>
            </w:r>
            <w:r w:rsidRPr="00963FB0">
              <w:rPr>
                <w:strike w:val="0"/>
                <w:webHidden/>
              </w:rPr>
            </w:r>
            <w:r w:rsidRPr="00963FB0">
              <w:rPr>
                <w:strike w:val="0"/>
                <w:webHidden/>
              </w:rPr>
              <w:fldChar w:fldCharType="separate"/>
            </w:r>
            <w:r w:rsidRPr="00963FB0">
              <w:rPr>
                <w:strike w:val="0"/>
                <w:webHidden/>
              </w:rPr>
              <w:t>31</w:t>
            </w:r>
            <w:r w:rsidRPr="00963FB0">
              <w:rPr>
                <w:strike w:val="0"/>
                <w:webHidden/>
              </w:rPr>
              <w:fldChar w:fldCharType="end"/>
            </w:r>
          </w:hyperlink>
        </w:p>
        <w:p w14:paraId="67FEF5AA" w14:textId="55DE11F1" w:rsidR="00963FB0" w:rsidRDefault="00963FB0">
          <w:pPr>
            <w:pStyle w:val="Obsah1"/>
            <w:rPr>
              <w:rFonts w:asciiTheme="minorHAnsi" w:eastAsiaTheme="minorEastAsia" w:hAnsiTheme="minorHAnsi" w:cstheme="minorBidi"/>
              <w:b w:val="0"/>
              <w:strike w:val="0"/>
              <w:kern w:val="2"/>
              <w:sz w:val="24"/>
              <w:szCs w:val="24"/>
              <w:lang w:eastAsia="sk-SK"/>
              <w14:ligatures w14:val="standardContextual"/>
            </w:rPr>
          </w:pPr>
          <w:hyperlink w:anchor="_Toc220583145" w:history="1">
            <w:r w:rsidRPr="00963FB0">
              <w:rPr>
                <w:rStyle w:val="Hypertextovprepojenie"/>
                <w:strike w:val="0"/>
                <w:lang w:eastAsia="sk-SK"/>
              </w:rPr>
              <w:t>11. PRÍLOHY</w:t>
            </w:r>
            <w:r w:rsidRPr="00963FB0">
              <w:rPr>
                <w:strike w:val="0"/>
                <w:webHidden/>
              </w:rPr>
              <w:tab/>
            </w:r>
            <w:r w:rsidRPr="00963FB0">
              <w:rPr>
                <w:strike w:val="0"/>
                <w:webHidden/>
              </w:rPr>
              <w:fldChar w:fldCharType="begin"/>
            </w:r>
            <w:r w:rsidRPr="00963FB0">
              <w:rPr>
                <w:strike w:val="0"/>
                <w:webHidden/>
              </w:rPr>
              <w:instrText xml:space="preserve"> PAGEREF _Toc220583145 \h </w:instrText>
            </w:r>
            <w:r w:rsidRPr="00963FB0">
              <w:rPr>
                <w:strike w:val="0"/>
                <w:webHidden/>
              </w:rPr>
            </w:r>
            <w:r w:rsidRPr="00963FB0">
              <w:rPr>
                <w:strike w:val="0"/>
                <w:webHidden/>
              </w:rPr>
              <w:fldChar w:fldCharType="separate"/>
            </w:r>
            <w:r w:rsidRPr="00963FB0">
              <w:rPr>
                <w:strike w:val="0"/>
                <w:webHidden/>
              </w:rPr>
              <w:t>34</w:t>
            </w:r>
            <w:r w:rsidRPr="00963FB0">
              <w:rPr>
                <w:strike w:val="0"/>
                <w:webHidden/>
              </w:rPr>
              <w:fldChar w:fldCharType="end"/>
            </w:r>
          </w:hyperlink>
        </w:p>
        <w:p w14:paraId="478003E1" w14:textId="2C19C207" w:rsidR="00547ECA" w:rsidRPr="0010241E" w:rsidRDefault="00547ECA">
          <w:pPr>
            <w:rPr>
              <w:rFonts w:ascii="Arial Narrow" w:hAnsi="Arial Narrow"/>
            </w:rPr>
          </w:pPr>
          <w:r w:rsidRPr="00963FB0">
            <w:rPr>
              <w:rFonts w:ascii="Arial Narrow" w:hAnsi="Arial Narrow"/>
              <w:b/>
              <w:bCs/>
            </w:rPr>
            <w:fldChar w:fldCharType="end"/>
          </w:r>
        </w:p>
      </w:sdtContent>
    </w:sdt>
    <w:p w14:paraId="1521B41F" w14:textId="77777777" w:rsidR="0063304B" w:rsidRDefault="0063304B" w:rsidP="0063304B">
      <w:pPr>
        <w:pStyle w:val="Odsekzoznamu"/>
        <w:ind w:left="1080"/>
      </w:pPr>
    </w:p>
    <w:p w14:paraId="4907B385" w14:textId="77777777" w:rsidR="0063304B" w:rsidRDefault="0063304B" w:rsidP="0063304B">
      <w:pPr>
        <w:pStyle w:val="Hlavikaobsahu"/>
      </w:pPr>
      <w:r>
        <w:t xml:space="preserve"> </w:t>
      </w:r>
    </w:p>
    <w:p w14:paraId="477EE03D" w14:textId="77777777" w:rsidR="0073353E" w:rsidRDefault="0073353E" w:rsidP="0073353E">
      <w:pPr>
        <w:rPr>
          <w:lang w:eastAsia="sk-SK"/>
        </w:rPr>
      </w:pPr>
    </w:p>
    <w:p w14:paraId="696D65B7" w14:textId="582ED253" w:rsidR="0073353E" w:rsidRDefault="0073353E" w:rsidP="0073353E">
      <w:pPr>
        <w:rPr>
          <w:lang w:eastAsia="sk-SK"/>
        </w:rPr>
      </w:pPr>
    </w:p>
    <w:p w14:paraId="1747AA79" w14:textId="77777777" w:rsidR="00554617" w:rsidRDefault="00554617" w:rsidP="0073353E">
      <w:pPr>
        <w:rPr>
          <w:lang w:eastAsia="sk-SK"/>
        </w:rPr>
      </w:pPr>
    </w:p>
    <w:p w14:paraId="24E40A5A" w14:textId="77777777" w:rsidR="008B5FA0" w:rsidRDefault="008B5FA0" w:rsidP="0073353E">
      <w:pPr>
        <w:rPr>
          <w:lang w:eastAsia="sk-SK"/>
        </w:rPr>
      </w:pPr>
    </w:p>
    <w:p w14:paraId="1E26B3B5" w14:textId="77777777" w:rsidR="0073353E" w:rsidRPr="0010241E" w:rsidRDefault="0073353E" w:rsidP="002832F7">
      <w:pPr>
        <w:pStyle w:val="Nadpis1"/>
        <w:numPr>
          <w:ilvl w:val="0"/>
          <w:numId w:val="31"/>
        </w:numPr>
        <w:ind w:left="0" w:firstLine="0"/>
        <w:rPr>
          <w:rFonts w:ascii="Arial Narrow" w:hAnsi="Arial Narrow" w:cstheme="minorHAnsi"/>
          <w:b/>
          <w:lang w:eastAsia="sk-SK"/>
        </w:rPr>
      </w:pPr>
      <w:bookmarkStart w:id="7" w:name="_Toc177973827"/>
      <w:bookmarkStart w:id="8" w:name="_Toc220583125"/>
      <w:r w:rsidRPr="0010241E">
        <w:rPr>
          <w:rFonts w:ascii="Arial Narrow" w:hAnsi="Arial Narrow" w:cstheme="minorHAnsi"/>
          <w:b/>
          <w:sz w:val="28"/>
          <w:lang w:eastAsia="sk-SK"/>
        </w:rPr>
        <w:lastRenderedPageBreak/>
        <w:t>S</w:t>
      </w:r>
      <w:r w:rsidR="0010241E" w:rsidRPr="0010241E">
        <w:rPr>
          <w:rFonts w:ascii="Arial Narrow" w:hAnsi="Arial Narrow" w:cstheme="minorHAnsi"/>
          <w:b/>
          <w:sz w:val="28"/>
          <w:lang w:eastAsia="sk-SK"/>
        </w:rPr>
        <w:t>KRATKY</w:t>
      </w:r>
      <w:bookmarkEnd w:id="7"/>
      <w:bookmarkEnd w:id="8"/>
      <w:r w:rsidRPr="0010241E">
        <w:rPr>
          <w:rFonts w:ascii="Arial Narrow" w:hAnsi="Arial Narrow" w:cstheme="minorHAnsi"/>
          <w:b/>
          <w:lang w:eastAsia="sk-SK"/>
        </w:rPr>
        <w:t xml:space="preserve"> </w:t>
      </w:r>
    </w:p>
    <w:p w14:paraId="4DC8E65E" w14:textId="77777777" w:rsidR="0073353E" w:rsidRDefault="0073353E" w:rsidP="0073353E">
      <w:pPr>
        <w:rPr>
          <w:lang w:eastAsia="sk-SK"/>
        </w:rPr>
      </w:pPr>
    </w:p>
    <w:p w14:paraId="2F3A8628" w14:textId="77777777" w:rsidR="0073353E" w:rsidRPr="0010241E" w:rsidRDefault="0073353E" w:rsidP="003049BA">
      <w:pPr>
        <w:ind w:left="426"/>
        <w:rPr>
          <w:rFonts w:ascii="Arial Narrow" w:hAnsi="Arial Narrow"/>
          <w:lang w:eastAsia="sk-SK"/>
        </w:rPr>
      </w:pPr>
      <w:r w:rsidRPr="0010241E">
        <w:rPr>
          <w:rFonts w:ascii="Arial Narrow" w:hAnsi="Arial Narrow"/>
          <w:lang w:eastAsia="sk-SK"/>
        </w:rPr>
        <w:t xml:space="preserve">DPH </w:t>
      </w:r>
      <w:r w:rsidRPr="0010241E">
        <w:rPr>
          <w:rFonts w:ascii="Arial Narrow" w:hAnsi="Arial Narrow"/>
          <w:lang w:eastAsia="sk-SK"/>
        </w:rPr>
        <w:tab/>
      </w:r>
      <w:r w:rsidRPr="0010241E">
        <w:rPr>
          <w:rFonts w:ascii="Arial Narrow" w:hAnsi="Arial Narrow"/>
          <w:lang w:eastAsia="sk-SK"/>
        </w:rPr>
        <w:tab/>
        <w:t>Daň z pridanej hodnoty</w:t>
      </w:r>
    </w:p>
    <w:p w14:paraId="7339767C" w14:textId="77777777" w:rsidR="0073353E" w:rsidRPr="0010241E" w:rsidRDefault="0073353E" w:rsidP="003049BA">
      <w:pPr>
        <w:ind w:left="426"/>
        <w:rPr>
          <w:rFonts w:ascii="Arial Narrow" w:hAnsi="Arial Narrow"/>
          <w:lang w:eastAsia="sk-SK"/>
        </w:rPr>
      </w:pPr>
      <w:r w:rsidRPr="0010241E">
        <w:rPr>
          <w:rFonts w:ascii="Arial Narrow" w:hAnsi="Arial Narrow"/>
          <w:lang w:eastAsia="sk-SK"/>
        </w:rPr>
        <w:t xml:space="preserve">EÚ </w:t>
      </w:r>
      <w:r w:rsidRPr="0010241E">
        <w:rPr>
          <w:rFonts w:ascii="Arial Narrow" w:hAnsi="Arial Narrow"/>
          <w:lang w:eastAsia="sk-SK"/>
        </w:rPr>
        <w:tab/>
      </w:r>
      <w:r w:rsidRPr="0010241E">
        <w:rPr>
          <w:rFonts w:ascii="Arial Narrow" w:hAnsi="Arial Narrow"/>
          <w:lang w:eastAsia="sk-SK"/>
        </w:rPr>
        <w:tab/>
        <w:t>Európska únia</w:t>
      </w:r>
    </w:p>
    <w:p w14:paraId="7E835799" w14:textId="0CE7662A" w:rsidR="0073353E" w:rsidRPr="0010241E" w:rsidRDefault="0073353E" w:rsidP="003049BA">
      <w:pPr>
        <w:ind w:left="426"/>
        <w:rPr>
          <w:rFonts w:ascii="Arial Narrow" w:hAnsi="Arial Narrow"/>
          <w:lang w:eastAsia="sk-SK"/>
        </w:rPr>
      </w:pPr>
      <w:r w:rsidRPr="0010241E">
        <w:rPr>
          <w:rFonts w:ascii="Arial Narrow" w:hAnsi="Arial Narrow"/>
          <w:lang w:eastAsia="sk-SK"/>
        </w:rPr>
        <w:t xml:space="preserve">MIRRI SR </w:t>
      </w:r>
      <w:r w:rsidRPr="0010241E">
        <w:rPr>
          <w:rFonts w:ascii="Arial Narrow" w:hAnsi="Arial Narrow"/>
          <w:lang w:eastAsia="sk-SK"/>
        </w:rPr>
        <w:tab/>
      </w:r>
      <w:r w:rsidR="003049BA" w:rsidRPr="0010241E">
        <w:rPr>
          <w:rFonts w:ascii="Arial Narrow" w:hAnsi="Arial Narrow"/>
          <w:lang w:eastAsia="sk-SK"/>
        </w:rPr>
        <w:tab/>
      </w:r>
      <w:r w:rsidRPr="0010241E">
        <w:rPr>
          <w:rFonts w:ascii="Arial Narrow" w:hAnsi="Arial Narrow"/>
          <w:lang w:eastAsia="sk-SK"/>
        </w:rPr>
        <w:t>Ministerstvo investícií, regionálneho rozvoja a informatizácie S</w:t>
      </w:r>
      <w:r w:rsidR="005867D7">
        <w:rPr>
          <w:rFonts w:ascii="Arial Narrow" w:hAnsi="Arial Narrow"/>
          <w:lang w:eastAsia="sk-SK"/>
        </w:rPr>
        <w:t xml:space="preserve">lovenskej republiky </w:t>
      </w:r>
    </w:p>
    <w:p w14:paraId="0FC47FCC" w14:textId="77777777" w:rsidR="0073353E" w:rsidRPr="0010241E" w:rsidRDefault="0073353E" w:rsidP="003049BA">
      <w:pPr>
        <w:ind w:left="426"/>
        <w:rPr>
          <w:rFonts w:ascii="Arial Narrow" w:hAnsi="Arial Narrow"/>
          <w:lang w:eastAsia="sk-SK"/>
        </w:rPr>
      </w:pPr>
      <w:r w:rsidRPr="0010241E">
        <w:rPr>
          <w:rFonts w:ascii="Arial Narrow" w:hAnsi="Arial Narrow"/>
          <w:lang w:eastAsia="sk-SK"/>
        </w:rPr>
        <w:t xml:space="preserve">PHZ </w:t>
      </w:r>
      <w:r w:rsidRPr="0010241E">
        <w:rPr>
          <w:rFonts w:ascii="Arial Narrow" w:hAnsi="Arial Narrow"/>
          <w:lang w:eastAsia="sk-SK"/>
        </w:rPr>
        <w:tab/>
      </w:r>
      <w:r w:rsidRPr="0010241E">
        <w:rPr>
          <w:rFonts w:ascii="Arial Narrow" w:hAnsi="Arial Narrow"/>
          <w:lang w:eastAsia="sk-SK"/>
        </w:rPr>
        <w:tab/>
        <w:t>Predpokladaná hodnota zákazky</w:t>
      </w:r>
    </w:p>
    <w:p w14:paraId="0067684A" w14:textId="77777777" w:rsidR="0073353E" w:rsidRPr="0010241E" w:rsidRDefault="0073353E" w:rsidP="003049BA">
      <w:pPr>
        <w:ind w:left="426"/>
        <w:rPr>
          <w:rFonts w:ascii="Arial Narrow" w:hAnsi="Arial Narrow"/>
          <w:lang w:eastAsia="sk-SK"/>
        </w:rPr>
      </w:pPr>
      <w:r w:rsidRPr="0010241E">
        <w:rPr>
          <w:rFonts w:ascii="Arial Narrow" w:hAnsi="Arial Narrow"/>
          <w:lang w:eastAsia="sk-SK"/>
        </w:rPr>
        <w:t xml:space="preserve">POO </w:t>
      </w:r>
      <w:r w:rsidRPr="0010241E">
        <w:rPr>
          <w:rFonts w:ascii="Arial Narrow" w:hAnsi="Arial Narrow"/>
          <w:lang w:eastAsia="sk-SK"/>
        </w:rPr>
        <w:tab/>
      </w:r>
      <w:r w:rsidRPr="0010241E">
        <w:rPr>
          <w:rFonts w:ascii="Arial Narrow" w:hAnsi="Arial Narrow"/>
          <w:lang w:eastAsia="sk-SK"/>
        </w:rPr>
        <w:tab/>
        <w:t>Plán obnovy a odolnosti SR</w:t>
      </w:r>
    </w:p>
    <w:p w14:paraId="1A1894AF" w14:textId="571F649B" w:rsidR="0073353E" w:rsidRPr="0010241E" w:rsidRDefault="0073353E" w:rsidP="003049BA">
      <w:pPr>
        <w:ind w:left="426"/>
        <w:rPr>
          <w:rFonts w:ascii="Arial Narrow" w:hAnsi="Arial Narrow"/>
          <w:lang w:eastAsia="sk-SK"/>
        </w:rPr>
      </w:pPr>
      <w:r w:rsidRPr="0010241E">
        <w:rPr>
          <w:rFonts w:ascii="Arial Narrow" w:hAnsi="Arial Narrow"/>
          <w:lang w:eastAsia="sk-SK"/>
        </w:rPr>
        <w:t>PP</w:t>
      </w:r>
      <w:r w:rsidR="00061322">
        <w:rPr>
          <w:rFonts w:ascii="Arial Narrow" w:hAnsi="Arial Narrow"/>
          <w:lang w:eastAsia="sk-SK"/>
        </w:rPr>
        <w:t>M</w:t>
      </w:r>
      <w:r w:rsidRPr="0010241E">
        <w:rPr>
          <w:rFonts w:ascii="Arial Narrow" w:hAnsi="Arial Narrow"/>
          <w:lang w:eastAsia="sk-SK"/>
        </w:rPr>
        <w:tab/>
      </w:r>
      <w:r w:rsidRPr="0010241E">
        <w:rPr>
          <w:rFonts w:ascii="Arial Narrow" w:hAnsi="Arial Narrow"/>
          <w:lang w:eastAsia="sk-SK"/>
        </w:rPr>
        <w:tab/>
        <w:t>Poskytnutie prostriedkov mechanizmu</w:t>
      </w:r>
    </w:p>
    <w:p w14:paraId="3C0CC116" w14:textId="77777777" w:rsidR="0073353E" w:rsidRPr="0010241E" w:rsidRDefault="0073353E" w:rsidP="003049BA">
      <w:pPr>
        <w:ind w:left="426"/>
        <w:rPr>
          <w:rFonts w:ascii="Arial Narrow" w:hAnsi="Arial Narrow"/>
          <w:lang w:eastAsia="sk-SK"/>
        </w:rPr>
      </w:pPr>
      <w:r w:rsidRPr="0010241E">
        <w:rPr>
          <w:rFonts w:ascii="Arial Narrow" w:hAnsi="Arial Narrow"/>
          <w:lang w:eastAsia="sk-SK"/>
        </w:rPr>
        <w:t>RPVS</w:t>
      </w:r>
      <w:r w:rsidRPr="0010241E">
        <w:rPr>
          <w:rFonts w:ascii="Arial Narrow" w:hAnsi="Arial Narrow"/>
          <w:lang w:eastAsia="sk-SK"/>
        </w:rPr>
        <w:tab/>
      </w:r>
      <w:r w:rsidRPr="0010241E">
        <w:rPr>
          <w:rFonts w:ascii="Arial Narrow" w:hAnsi="Arial Narrow"/>
          <w:lang w:eastAsia="sk-SK"/>
        </w:rPr>
        <w:tab/>
        <w:t>Register partnerov verejného sektora</w:t>
      </w:r>
    </w:p>
    <w:p w14:paraId="50584416" w14:textId="77777777" w:rsidR="0073353E" w:rsidRPr="0010241E" w:rsidRDefault="0073353E" w:rsidP="003049BA">
      <w:pPr>
        <w:ind w:left="426"/>
        <w:rPr>
          <w:rFonts w:ascii="Arial Narrow" w:hAnsi="Arial Narrow"/>
          <w:lang w:eastAsia="sk-SK"/>
        </w:rPr>
      </w:pPr>
      <w:r w:rsidRPr="0010241E">
        <w:rPr>
          <w:rFonts w:ascii="Arial Narrow" w:hAnsi="Arial Narrow"/>
          <w:lang w:eastAsia="sk-SK"/>
        </w:rPr>
        <w:t xml:space="preserve">SR </w:t>
      </w:r>
      <w:r w:rsidRPr="0010241E">
        <w:rPr>
          <w:rFonts w:ascii="Arial Narrow" w:hAnsi="Arial Narrow"/>
          <w:lang w:eastAsia="sk-SK"/>
        </w:rPr>
        <w:tab/>
      </w:r>
      <w:r w:rsidRPr="0010241E">
        <w:rPr>
          <w:rFonts w:ascii="Arial Narrow" w:hAnsi="Arial Narrow"/>
          <w:lang w:eastAsia="sk-SK"/>
        </w:rPr>
        <w:tab/>
        <w:t>Slovenská republika</w:t>
      </w:r>
    </w:p>
    <w:p w14:paraId="6538DCE7" w14:textId="77777777" w:rsidR="0073353E" w:rsidRPr="0010241E" w:rsidRDefault="0073353E" w:rsidP="003049BA">
      <w:pPr>
        <w:ind w:left="426"/>
        <w:rPr>
          <w:rFonts w:ascii="Arial Narrow" w:hAnsi="Arial Narrow"/>
          <w:lang w:eastAsia="sk-SK"/>
        </w:rPr>
      </w:pPr>
      <w:r w:rsidRPr="0010241E">
        <w:rPr>
          <w:rFonts w:ascii="Arial Narrow" w:hAnsi="Arial Narrow"/>
          <w:lang w:eastAsia="sk-SK"/>
        </w:rPr>
        <w:t xml:space="preserve">ÚVO </w:t>
      </w:r>
      <w:r w:rsidRPr="0010241E">
        <w:rPr>
          <w:rFonts w:ascii="Arial Narrow" w:hAnsi="Arial Narrow"/>
          <w:lang w:eastAsia="sk-SK"/>
        </w:rPr>
        <w:tab/>
      </w:r>
      <w:r w:rsidRPr="0010241E">
        <w:rPr>
          <w:rFonts w:ascii="Arial Narrow" w:hAnsi="Arial Narrow"/>
          <w:lang w:eastAsia="sk-SK"/>
        </w:rPr>
        <w:tab/>
        <w:t>Úrad pre verejné obstarávanie</w:t>
      </w:r>
    </w:p>
    <w:p w14:paraId="517F6CBF" w14:textId="77777777" w:rsidR="0073353E" w:rsidRPr="0010241E" w:rsidRDefault="0073353E" w:rsidP="003049BA">
      <w:pPr>
        <w:ind w:left="426"/>
        <w:rPr>
          <w:rFonts w:ascii="Arial Narrow" w:hAnsi="Arial Narrow"/>
          <w:lang w:eastAsia="sk-SK"/>
        </w:rPr>
      </w:pPr>
      <w:r w:rsidRPr="0010241E">
        <w:rPr>
          <w:rFonts w:ascii="Arial Narrow" w:hAnsi="Arial Narrow"/>
          <w:lang w:eastAsia="sk-SK"/>
        </w:rPr>
        <w:t xml:space="preserve">VO </w:t>
      </w:r>
      <w:r w:rsidRPr="0010241E">
        <w:rPr>
          <w:rFonts w:ascii="Arial Narrow" w:hAnsi="Arial Narrow"/>
          <w:lang w:eastAsia="sk-SK"/>
        </w:rPr>
        <w:tab/>
      </w:r>
      <w:r w:rsidRPr="0010241E">
        <w:rPr>
          <w:rFonts w:ascii="Arial Narrow" w:hAnsi="Arial Narrow"/>
          <w:lang w:eastAsia="sk-SK"/>
        </w:rPr>
        <w:tab/>
        <w:t>Verejné obstarávanie</w:t>
      </w:r>
    </w:p>
    <w:p w14:paraId="207BCBA2" w14:textId="5684F5D0" w:rsidR="0073353E" w:rsidRPr="0010241E" w:rsidRDefault="0073353E" w:rsidP="003049BA">
      <w:pPr>
        <w:ind w:left="2124" w:hanging="1698"/>
        <w:jc w:val="both"/>
        <w:rPr>
          <w:rFonts w:ascii="Arial Narrow" w:hAnsi="Arial Narrow"/>
          <w:lang w:eastAsia="sk-SK"/>
        </w:rPr>
      </w:pPr>
      <w:r w:rsidRPr="0010241E">
        <w:rPr>
          <w:rFonts w:ascii="Arial Narrow" w:hAnsi="Arial Narrow"/>
          <w:lang w:eastAsia="sk-SK"/>
        </w:rPr>
        <w:t xml:space="preserve">vykonávateľ </w:t>
      </w:r>
      <w:r w:rsidRPr="0010241E">
        <w:rPr>
          <w:rFonts w:ascii="Arial Narrow" w:hAnsi="Arial Narrow"/>
          <w:lang w:eastAsia="sk-SK"/>
        </w:rPr>
        <w:tab/>
        <w:t>Pre účely tohto dokumentu sa pod pojmom „vykonávateľ“ rozumie úloha MIRRI SR</w:t>
      </w:r>
      <w:r w:rsidR="003049BA" w:rsidRPr="0010241E">
        <w:rPr>
          <w:rFonts w:ascii="Arial Narrow" w:hAnsi="Arial Narrow"/>
          <w:lang w:eastAsia="sk-SK"/>
        </w:rPr>
        <w:t xml:space="preserve"> </w:t>
      </w:r>
      <w:r w:rsidRPr="0010241E">
        <w:rPr>
          <w:rFonts w:ascii="Arial Narrow" w:hAnsi="Arial Narrow"/>
          <w:lang w:eastAsia="sk-SK"/>
        </w:rPr>
        <w:t xml:space="preserve">v rámci implementácie Plánu obnovy a odolnosti SR ako vykonávateľa pre </w:t>
      </w:r>
      <w:r w:rsidR="00141EC6">
        <w:rPr>
          <w:rFonts w:ascii="Arial Narrow" w:hAnsi="Arial Narrow"/>
          <w:lang w:eastAsia="sk-SK"/>
        </w:rPr>
        <w:t xml:space="preserve">komponent 17 </w:t>
      </w:r>
    </w:p>
    <w:p w14:paraId="504556B8" w14:textId="77777777" w:rsidR="0073353E" w:rsidRPr="0010241E" w:rsidRDefault="003049BA" w:rsidP="003049BA">
      <w:pPr>
        <w:ind w:left="2124" w:hanging="1698"/>
        <w:rPr>
          <w:rFonts w:ascii="Arial Narrow" w:hAnsi="Arial Narrow"/>
          <w:lang w:eastAsia="sk-SK"/>
        </w:rPr>
      </w:pPr>
      <w:r w:rsidRPr="0010241E">
        <w:rPr>
          <w:rFonts w:ascii="Arial Narrow" w:hAnsi="Arial Narrow"/>
          <w:lang w:eastAsia="sk-SK"/>
        </w:rPr>
        <w:t xml:space="preserve">ZVO </w:t>
      </w:r>
      <w:r w:rsidRPr="0010241E">
        <w:rPr>
          <w:rFonts w:ascii="Arial Narrow" w:hAnsi="Arial Narrow"/>
          <w:lang w:eastAsia="sk-SK"/>
        </w:rPr>
        <w:tab/>
      </w:r>
      <w:r w:rsidR="0073353E" w:rsidRPr="0010241E">
        <w:rPr>
          <w:rFonts w:ascii="Arial Narrow" w:hAnsi="Arial Narrow"/>
          <w:lang w:eastAsia="sk-SK"/>
        </w:rPr>
        <w:t>Zákon č. 343/2015 Z. z. o verejnom obstarávaní a</w:t>
      </w:r>
      <w:r w:rsidRPr="0010241E">
        <w:rPr>
          <w:rFonts w:ascii="Arial Narrow" w:hAnsi="Arial Narrow"/>
          <w:lang w:eastAsia="sk-SK"/>
        </w:rPr>
        <w:t xml:space="preserve"> o zmene a doplnení niektorých </w:t>
      </w:r>
      <w:r w:rsidR="0073353E" w:rsidRPr="0010241E">
        <w:rPr>
          <w:rFonts w:ascii="Arial Narrow" w:hAnsi="Arial Narrow"/>
          <w:lang w:eastAsia="sk-SK"/>
        </w:rPr>
        <w:t>zákonov v znení neskorších predpisov</w:t>
      </w:r>
    </w:p>
    <w:p w14:paraId="0F1CC25D" w14:textId="77777777" w:rsidR="008A7763" w:rsidRPr="0010241E" w:rsidRDefault="0073353E" w:rsidP="003049BA">
      <w:pPr>
        <w:pStyle w:val="Bezriadkovania"/>
        <w:ind w:left="426"/>
        <w:rPr>
          <w:rFonts w:ascii="Arial Narrow" w:hAnsi="Arial Narrow"/>
          <w:lang w:eastAsia="sk-SK"/>
        </w:rPr>
      </w:pPr>
      <w:r w:rsidRPr="0010241E">
        <w:rPr>
          <w:rFonts w:ascii="Arial Narrow" w:hAnsi="Arial Narrow"/>
          <w:lang w:eastAsia="sk-SK"/>
        </w:rPr>
        <w:t xml:space="preserve">zmluva o </w:t>
      </w:r>
      <w:r w:rsidR="008A7763" w:rsidRPr="0010241E">
        <w:rPr>
          <w:rFonts w:ascii="Arial Narrow" w:hAnsi="Arial Narrow"/>
          <w:lang w:eastAsia="sk-SK"/>
        </w:rPr>
        <w:tab/>
      </w:r>
      <w:r w:rsidR="003049BA" w:rsidRPr="0010241E">
        <w:rPr>
          <w:rFonts w:ascii="Arial Narrow" w:hAnsi="Arial Narrow"/>
          <w:lang w:eastAsia="sk-SK"/>
        </w:rPr>
        <w:tab/>
      </w:r>
      <w:r w:rsidR="008A7763" w:rsidRPr="0010241E">
        <w:rPr>
          <w:rFonts w:ascii="Arial Narrow" w:hAnsi="Arial Narrow"/>
          <w:lang w:eastAsia="sk-SK"/>
        </w:rPr>
        <w:t>Zmluva o poskytnutí prostriedkov mechanizmu na podporu obnovy a odolnosti</w:t>
      </w:r>
    </w:p>
    <w:p w14:paraId="5D592461" w14:textId="77777777" w:rsidR="008A7763" w:rsidRPr="0010241E" w:rsidRDefault="008A7763" w:rsidP="003049BA">
      <w:pPr>
        <w:pStyle w:val="Bezriadkovania"/>
        <w:ind w:left="426"/>
        <w:rPr>
          <w:rFonts w:ascii="Arial Narrow" w:hAnsi="Arial Narrow"/>
          <w:lang w:eastAsia="sk-SK"/>
        </w:rPr>
      </w:pPr>
      <w:r w:rsidRPr="0010241E">
        <w:rPr>
          <w:rFonts w:ascii="Arial Narrow" w:hAnsi="Arial Narrow"/>
          <w:lang w:eastAsia="sk-SK"/>
        </w:rPr>
        <w:t>PPM</w:t>
      </w:r>
    </w:p>
    <w:p w14:paraId="3FD578BA" w14:textId="77777777" w:rsidR="008A7763" w:rsidRPr="0010241E" w:rsidRDefault="008A7763" w:rsidP="003049BA">
      <w:pPr>
        <w:pStyle w:val="Bezriadkovania"/>
        <w:ind w:left="426"/>
        <w:rPr>
          <w:rFonts w:ascii="Arial Narrow" w:hAnsi="Arial Narrow"/>
          <w:lang w:eastAsia="sk-SK"/>
        </w:rPr>
      </w:pPr>
    </w:p>
    <w:p w14:paraId="7B854917" w14:textId="2B7D8DD4" w:rsidR="0073353E" w:rsidRPr="0010241E" w:rsidRDefault="0073353E" w:rsidP="003049BA">
      <w:pPr>
        <w:ind w:left="426"/>
        <w:rPr>
          <w:rFonts w:ascii="Arial Narrow" w:hAnsi="Arial Narrow"/>
          <w:lang w:eastAsia="sk-SK"/>
        </w:rPr>
      </w:pPr>
      <w:r w:rsidRPr="0010241E">
        <w:rPr>
          <w:rFonts w:ascii="Arial Narrow" w:hAnsi="Arial Narrow"/>
          <w:lang w:eastAsia="sk-SK"/>
        </w:rPr>
        <w:t>ŽoP</w:t>
      </w:r>
      <w:r w:rsidR="00EB5E8C">
        <w:rPr>
          <w:rFonts w:ascii="Arial Narrow" w:hAnsi="Arial Narrow"/>
          <w:lang w:eastAsia="sk-SK"/>
        </w:rPr>
        <w:t>P</w:t>
      </w:r>
      <w:r w:rsidRPr="0010241E">
        <w:rPr>
          <w:rFonts w:ascii="Arial Narrow" w:hAnsi="Arial Narrow"/>
          <w:lang w:eastAsia="sk-SK"/>
        </w:rPr>
        <w:t xml:space="preserve">M </w:t>
      </w:r>
      <w:r w:rsidR="008A7763" w:rsidRPr="0010241E">
        <w:rPr>
          <w:rFonts w:ascii="Arial Narrow" w:hAnsi="Arial Narrow"/>
          <w:lang w:eastAsia="sk-SK"/>
        </w:rPr>
        <w:tab/>
      </w:r>
      <w:r w:rsidR="008A7763" w:rsidRPr="0010241E">
        <w:rPr>
          <w:rFonts w:ascii="Arial Narrow" w:hAnsi="Arial Narrow"/>
          <w:lang w:eastAsia="sk-SK"/>
        </w:rPr>
        <w:tab/>
      </w:r>
      <w:r w:rsidRPr="0010241E">
        <w:rPr>
          <w:rFonts w:ascii="Arial Narrow" w:hAnsi="Arial Narrow"/>
          <w:lang w:eastAsia="sk-SK"/>
        </w:rPr>
        <w:t>Žiadosť o prostriedky mechanizmu</w:t>
      </w:r>
    </w:p>
    <w:p w14:paraId="4351E92C" w14:textId="77777777" w:rsidR="0073353E" w:rsidRDefault="0073353E" w:rsidP="0073353E">
      <w:pPr>
        <w:rPr>
          <w:lang w:eastAsia="sk-SK"/>
        </w:rPr>
      </w:pPr>
    </w:p>
    <w:p w14:paraId="386B1387" w14:textId="77777777" w:rsidR="0073353E" w:rsidRDefault="0073353E" w:rsidP="0073353E">
      <w:pPr>
        <w:rPr>
          <w:lang w:eastAsia="sk-SK"/>
        </w:rPr>
      </w:pPr>
    </w:p>
    <w:p w14:paraId="7ED8F403" w14:textId="77777777" w:rsidR="008A7763" w:rsidRDefault="008A7763" w:rsidP="0073353E">
      <w:pPr>
        <w:rPr>
          <w:lang w:eastAsia="sk-SK"/>
        </w:rPr>
      </w:pPr>
    </w:p>
    <w:p w14:paraId="64160C5A" w14:textId="77777777" w:rsidR="008A7763" w:rsidRDefault="008A7763" w:rsidP="0073353E">
      <w:pPr>
        <w:rPr>
          <w:lang w:eastAsia="sk-SK"/>
        </w:rPr>
      </w:pPr>
    </w:p>
    <w:p w14:paraId="3CE4BCE0" w14:textId="77777777" w:rsidR="008A7763" w:rsidRDefault="008A7763" w:rsidP="0073353E">
      <w:pPr>
        <w:rPr>
          <w:lang w:eastAsia="sk-SK"/>
        </w:rPr>
      </w:pPr>
    </w:p>
    <w:p w14:paraId="2E2EB199" w14:textId="77777777" w:rsidR="008A7763" w:rsidRDefault="008A7763" w:rsidP="0073353E">
      <w:pPr>
        <w:rPr>
          <w:lang w:eastAsia="sk-SK"/>
        </w:rPr>
      </w:pPr>
    </w:p>
    <w:p w14:paraId="505FF45A" w14:textId="77777777" w:rsidR="008A7763" w:rsidRDefault="008A7763" w:rsidP="0073353E">
      <w:pPr>
        <w:rPr>
          <w:lang w:eastAsia="sk-SK"/>
        </w:rPr>
      </w:pPr>
    </w:p>
    <w:p w14:paraId="0C2DFC43" w14:textId="77777777" w:rsidR="008A7763" w:rsidRDefault="008A7763" w:rsidP="0073353E">
      <w:pPr>
        <w:rPr>
          <w:lang w:eastAsia="sk-SK"/>
        </w:rPr>
      </w:pPr>
    </w:p>
    <w:p w14:paraId="5B334877" w14:textId="2315BD6A" w:rsidR="006A7299" w:rsidRDefault="006A7299" w:rsidP="0073353E">
      <w:pPr>
        <w:rPr>
          <w:lang w:eastAsia="sk-SK"/>
        </w:rPr>
      </w:pPr>
    </w:p>
    <w:p w14:paraId="14103EE9" w14:textId="77777777" w:rsidR="00554617" w:rsidRDefault="00554617" w:rsidP="0073353E">
      <w:pPr>
        <w:rPr>
          <w:lang w:eastAsia="sk-SK"/>
        </w:rPr>
      </w:pPr>
    </w:p>
    <w:p w14:paraId="596FEAED" w14:textId="77777777" w:rsidR="00BA6C6C" w:rsidRDefault="00BA6C6C" w:rsidP="0073353E">
      <w:pPr>
        <w:rPr>
          <w:lang w:eastAsia="sk-SK"/>
        </w:rPr>
      </w:pPr>
    </w:p>
    <w:p w14:paraId="35945CF1" w14:textId="77777777" w:rsidR="008A7763" w:rsidRPr="0010241E" w:rsidRDefault="008A7763" w:rsidP="002832F7">
      <w:pPr>
        <w:pStyle w:val="Nadpis1"/>
        <w:numPr>
          <w:ilvl w:val="0"/>
          <w:numId w:val="31"/>
        </w:numPr>
        <w:ind w:left="0" w:firstLine="0"/>
        <w:rPr>
          <w:rFonts w:ascii="Arial Narrow" w:hAnsi="Arial Narrow" w:cstheme="minorHAnsi"/>
          <w:b/>
          <w:sz w:val="28"/>
          <w:szCs w:val="28"/>
          <w:lang w:eastAsia="sk-SK"/>
        </w:rPr>
      </w:pPr>
      <w:bookmarkStart w:id="9" w:name="_Toc177973828"/>
      <w:bookmarkStart w:id="10" w:name="_Toc220583126"/>
      <w:r w:rsidRPr="0010241E">
        <w:rPr>
          <w:rFonts w:ascii="Arial Narrow" w:hAnsi="Arial Narrow" w:cstheme="minorHAnsi"/>
          <w:b/>
          <w:sz w:val="28"/>
          <w:szCs w:val="28"/>
          <w:lang w:eastAsia="sk-SK"/>
        </w:rPr>
        <w:lastRenderedPageBreak/>
        <w:t>ÚVOD</w:t>
      </w:r>
      <w:bookmarkEnd w:id="9"/>
      <w:bookmarkEnd w:id="10"/>
    </w:p>
    <w:p w14:paraId="17BE5109" w14:textId="77777777" w:rsidR="005C1027" w:rsidRDefault="005C1027" w:rsidP="005C1027">
      <w:pPr>
        <w:rPr>
          <w:lang w:eastAsia="sk-SK"/>
        </w:rPr>
      </w:pPr>
    </w:p>
    <w:p w14:paraId="7B3784AE" w14:textId="70983C1B" w:rsidR="005C1027" w:rsidRPr="0010241E" w:rsidRDefault="005C1027" w:rsidP="00AE2729">
      <w:pPr>
        <w:pStyle w:val="Odsekzoznamu"/>
        <w:numPr>
          <w:ilvl w:val="0"/>
          <w:numId w:val="1"/>
        </w:numPr>
        <w:ind w:left="709" w:hanging="283"/>
        <w:jc w:val="both"/>
        <w:rPr>
          <w:rFonts w:ascii="Arial Narrow" w:hAnsi="Arial Narrow"/>
          <w:lang w:eastAsia="sk-SK"/>
        </w:rPr>
      </w:pPr>
      <w:r w:rsidRPr="0010241E">
        <w:rPr>
          <w:rFonts w:ascii="Arial Narrow" w:hAnsi="Arial Narrow"/>
        </w:rPr>
        <w:t xml:space="preserve">Usmernenie k procesu </w:t>
      </w:r>
      <w:r w:rsidR="00481963" w:rsidRPr="0010241E">
        <w:rPr>
          <w:rFonts w:ascii="Arial Narrow" w:hAnsi="Arial Narrow"/>
        </w:rPr>
        <w:t>verejného obstarávania</w:t>
      </w:r>
      <w:r w:rsidRPr="0010241E">
        <w:rPr>
          <w:rFonts w:ascii="Arial Narrow" w:hAnsi="Arial Narrow"/>
        </w:rPr>
        <w:t xml:space="preserve">/obstarávania pre projekty financované z Plánu obnovy a odolnosti SR v gescii MIRRI SR (ďalej aj „usmernenie“) vydáva MIRRI SR ako vykonávateľ investícií a reforiem v rámci Plánu obnovy a odolnosti SR v zmysle </w:t>
      </w:r>
      <w:hyperlink r:id="rId9" w:history="1">
        <w:r w:rsidRPr="0010241E">
          <w:rPr>
            <w:rStyle w:val="Hypertextovprepojenie"/>
            <w:rFonts w:ascii="Arial Narrow" w:hAnsi="Arial Narrow"/>
          </w:rPr>
          <w:t>Uznesenia vlády SR č. 221 zo dňa 28. apríla 2021</w:t>
        </w:r>
      </w:hyperlink>
      <w:r w:rsidRPr="0010241E">
        <w:rPr>
          <w:rFonts w:ascii="Arial Narrow" w:hAnsi="Arial Narrow"/>
        </w:rPr>
        <w:t xml:space="preserve"> (ďalej aj „vykonávateľ“ alebo „MIRRI SR“).</w:t>
      </w:r>
    </w:p>
    <w:p w14:paraId="1BEA132E" w14:textId="77777777" w:rsidR="00D74D3D" w:rsidRPr="0010241E" w:rsidRDefault="00D74D3D" w:rsidP="002A0F4F">
      <w:pPr>
        <w:pStyle w:val="Odsekzoznamu"/>
        <w:ind w:left="709" w:hanging="283"/>
        <w:jc w:val="both"/>
        <w:rPr>
          <w:rFonts w:ascii="Arial Narrow" w:hAnsi="Arial Narrow"/>
          <w:lang w:eastAsia="sk-SK"/>
        </w:rPr>
      </w:pPr>
    </w:p>
    <w:p w14:paraId="7DEE8ADF" w14:textId="77777777" w:rsidR="00D74D3D" w:rsidRPr="0010241E" w:rsidRDefault="00D74D3D" w:rsidP="00AE2729">
      <w:pPr>
        <w:pStyle w:val="Odsekzoznamu"/>
        <w:numPr>
          <w:ilvl w:val="0"/>
          <w:numId w:val="1"/>
        </w:numPr>
        <w:ind w:left="709" w:hanging="283"/>
        <w:jc w:val="both"/>
        <w:rPr>
          <w:rFonts w:ascii="Arial Narrow" w:hAnsi="Arial Narrow"/>
          <w:lang w:eastAsia="sk-SK"/>
        </w:rPr>
      </w:pPr>
      <w:r w:rsidRPr="0010241E">
        <w:rPr>
          <w:rFonts w:ascii="Arial Narrow" w:hAnsi="Arial Narrow"/>
          <w:lang w:eastAsia="sk-SK"/>
        </w:rPr>
        <w:t>Usmernenie sa vzťahuje výhradne na projekty realizované na základe výziev a priamych vyzvaní vyhlásených MIRRI SR v rámci Plánu obnovy a odolnosti SR (ďalej aj „POO“).</w:t>
      </w:r>
    </w:p>
    <w:p w14:paraId="435291EF" w14:textId="77777777" w:rsidR="00D74D3D" w:rsidRPr="0010241E" w:rsidRDefault="00D74D3D" w:rsidP="002A0F4F">
      <w:pPr>
        <w:pStyle w:val="Odsekzoznamu"/>
        <w:ind w:left="709" w:hanging="283"/>
        <w:rPr>
          <w:rFonts w:ascii="Arial Narrow" w:hAnsi="Arial Narrow"/>
          <w:lang w:eastAsia="sk-SK"/>
        </w:rPr>
      </w:pPr>
    </w:p>
    <w:p w14:paraId="51B560A7" w14:textId="77777777" w:rsidR="00D74D3D" w:rsidRPr="0010241E" w:rsidRDefault="00D74D3D" w:rsidP="00AE2729">
      <w:pPr>
        <w:pStyle w:val="Odsekzoznamu"/>
        <w:numPr>
          <w:ilvl w:val="0"/>
          <w:numId w:val="1"/>
        </w:numPr>
        <w:ind w:left="709" w:hanging="283"/>
        <w:jc w:val="both"/>
        <w:rPr>
          <w:rFonts w:ascii="Arial Narrow" w:hAnsi="Arial Narrow"/>
          <w:lang w:eastAsia="sk-SK"/>
        </w:rPr>
      </w:pPr>
      <w:r w:rsidRPr="0010241E">
        <w:rPr>
          <w:rFonts w:ascii="Arial Narrow" w:hAnsi="Arial Narrow"/>
          <w:lang w:eastAsia="sk-SK"/>
        </w:rPr>
        <w:t>Usmernenie má záväzný charakter okrem ustanovení, z ktorých znenia je zrejmé, že sú odporúčacieho charakteru.</w:t>
      </w:r>
    </w:p>
    <w:p w14:paraId="3649D6E9" w14:textId="77777777" w:rsidR="00D74D3D" w:rsidRPr="0010241E" w:rsidRDefault="00D74D3D" w:rsidP="002A0F4F">
      <w:pPr>
        <w:pStyle w:val="Odsekzoznamu"/>
        <w:ind w:left="709" w:hanging="283"/>
        <w:rPr>
          <w:rFonts w:ascii="Arial Narrow" w:hAnsi="Arial Narrow"/>
          <w:lang w:eastAsia="sk-SK"/>
        </w:rPr>
      </w:pPr>
    </w:p>
    <w:p w14:paraId="49C6863B" w14:textId="77777777" w:rsidR="00D74D3D" w:rsidRPr="0010241E" w:rsidRDefault="00D74D3D" w:rsidP="00AE2729">
      <w:pPr>
        <w:pStyle w:val="Odsekzoznamu"/>
        <w:numPr>
          <w:ilvl w:val="0"/>
          <w:numId w:val="1"/>
        </w:numPr>
        <w:ind w:left="709" w:hanging="283"/>
        <w:jc w:val="both"/>
        <w:rPr>
          <w:rFonts w:ascii="Arial Narrow" w:hAnsi="Arial Narrow"/>
          <w:lang w:eastAsia="sk-SK"/>
        </w:rPr>
      </w:pPr>
      <w:r w:rsidRPr="0010241E">
        <w:rPr>
          <w:rFonts w:ascii="Arial Narrow" w:hAnsi="Arial Narrow"/>
        </w:rPr>
        <w:t>Týmito odporúčaniami, ani činnosťou MIRRI SR nie je dotknutá výlučná a konečná zodpovednosť prijímateľa ako verejného obstarávateľa, obstarávateľa alebo osoby podľa § 8 ods. 1 ZVO za realizáciu VO v súlade so všeobecne záväznými právnymi predpismi SR a EÚ, základnými princípmi VO a zmluvou o poskytnutí prostriedkov mechanizmu (ďalej aj „zmluva o PPM“).</w:t>
      </w:r>
    </w:p>
    <w:p w14:paraId="60185A40" w14:textId="77777777" w:rsidR="00D74D3D" w:rsidRPr="0010241E" w:rsidRDefault="00D74D3D" w:rsidP="002A0F4F">
      <w:pPr>
        <w:pStyle w:val="Odsekzoznamu"/>
        <w:ind w:left="709" w:hanging="283"/>
        <w:rPr>
          <w:rFonts w:ascii="Arial Narrow" w:hAnsi="Arial Narrow"/>
          <w:lang w:eastAsia="sk-SK"/>
        </w:rPr>
      </w:pPr>
    </w:p>
    <w:p w14:paraId="214B3AC5" w14:textId="77777777" w:rsidR="00D74D3D" w:rsidRPr="0010241E" w:rsidRDefault="00D74D3D" w:rsidP="00AE2729">
      <w:pPr>
        <w:pStyle w:val="Odsekzoznamu"/>
        <w:numPr>
          <w:ilvl w:val="0"/>
          <w:numId w:val="1"/>
        </w:numPr>
        <w:ind w:left="709" w:hanging="283"/>
        <w:jc w:val="both"/>
        <w:rPr>
          <w:rFonts w:ascii="Arial Narrow" w:hAnsi="Arial Narrow"/>
          <w:lang w:eastAsia="sk-SK"/>
        </w:rPr>
      </w:pPr>
      <w:r w:rsidRPr="0010241E">
        <w:rPr>
          <w:rFonts w:ascii="Arial Narrow" w:hAnsi="Arial Narrow"/>
        </w:rPr>
        <w:t>Ak je prijímateľom verejný obstarávateľ podľa § 7 ZVO, postupuje pri zadávaní zákaziek v súlade so ZVO a v súlade s</w:t>
      </w:r>
      <w:r w:rsidR="00481963" w:rsidRPr="0010241E">
        <w:rPr>
          <w:rFonts w:ascii="Arial Narrow" w:hAnsi="Arial Narrow"/>
        </w:rPr>
        <w:t> </w:t>
      </w:r>
      <w:r w:rsidRPr="0010241E">
        <w:rPr>
          <w:rFonts w:ascii="Arial Narrow" w:hAnsi="Arial Narrow"/>
        </w:rPr>
        <w:t>t</w:t>
      </w:r>
      <w:r w:rsidR="00481963" w:rsidRPr="0010241E">
        <w:rPr>
          <w:rFonts w:ascii="Arial Narrow" w:hAnsi="Arial Narrow"/>
        </w:rPr>
        <w:t>ýmto usmernením</w:t>
      </w:r>
      <w:r w:rsidRPr="0010241E">
        <w:rPr>
          <w:rFonts w:ascii="Arial Narrow" w:hAnsi="Arial Narrow"/>
        </w:rPr>
        <w:t xml:space="preserve"> (kapitolou 4).</w:t>
      </w:r>
    </w:p>
    <w:p w14:paraId="5E1A5229" w14:textId="77777777" w:rsidR="00D74D3D" w:rsidRPr="0010241E" w:rsidRDefault="00D74D3D" w:rsidP="002A0F4F">
      <w:pPr>
        <w:pStyle w:val="Odsekzoznamu"/>
        <w:ind w:left="709" w:hanging="283"/>
        <w:rPr>
          <w:rFonts w:ascii="Arial Narrow" w:hAnsi="Arial Narrow"/>
          <w:lang w:eastAsia="sk-SK"/>
        </w:rPr>
      </w:pPr>
    </w:p>
    <w:p w14:paraId="32CECA62" w14:textId="77777777" w:rsidR="00D74D3D" w:rsidRPr="0010241E" w:rsidRDefault="00D74D3D" w:rsidP="00AE2729">
      <w:pPr>
        <w:pStyle w:val="Odsekzoznamu"/>
        <w:numPr>
          <w:ilvl w:val="0"/>
          <w:numId w:val="1"/>
        </w:numPr>
        <w:ind w:left="709" w:hanging="283"/>
        <w:jc w:val="both"/>
        <w:rPr>
          <w:rFonts w:ascii="Arial Narrow" w:hAnsi="Arial Narrow"/>
          <w:lang w:eastAsia="sk-SK"/>
        </w:rPr>
      </w:pPr>
      <w:r w:rsidRPr="0010241E">
        <w:rPr>
          <w:rFonts w:ascii="Arial Narrow" w:hAnsi="Arial Narrow"/>
          <w:lang w:eastAsia="sk-SK"/>
        </w:rPr>
        <w:t xml:space="preserve">Ak je prijímateľom obstarávateľ podľa § 9 ZVO, postupuje pri nadlimitných zákazkách podľa tretej hlavy druhej časti ZVO (t.j. podľa postupov vzťahujúcich sa na obstarávateľov podľa § 9 ZVO) a v súlade s týmto usmernením (kapitolou 4). V zmysle § 8 ods. 2 ZVO, obstarávateľ je povinný postupovať ako verejný obstarávateľ, ak mu verejný obstarávateľ poskytne viac ako 50 % finančných prostriedkov na zákazku na: </w:t>
      </w:r>
    </w:p>
    <w:p w14:paraId="4236E320" w14:textId="77777777" w:rsidR="00D74D3D" w:rsidRPr="0010241E" w:rsidRDefault="00D74D3D" w:rsidP="002832F7">
      <w:pPr>
        <w:pStyle w:val="Bezriadkovania"/>
        <w:numPr>
          <w:ilvl w:val="0"/>
          <w:numId w:val="32"/>
        </w:numPr>
        <w:ind w:left="1134"/>
        <w:jc w:val="both"/>
        <w:rPr>
          <w:rFonts w:ascii="Arial Narrow" w:hAnsi="Arial Narrow"/>
          <w:lang w:eastAsia="sk-SK"/>
        </w:rPr>
      </w:pPr>
      <w:r w:rsidRPr="0010241E">
        <w:rPr>
          <w:rFonts w:ascii="Arial Narrow" w:hAnsi="Arial Narrow"/>
          <w:lang w:eastAsia="sk-SK"/>
        </w:rPr>
        <w:t xml:space="preserve">uskutočnenie stavebných prác, ktorej predpokladaná hodnota je rovnaká alebo vyššia ako finančný limit podľa § 5 ods. 2 ZVO alebo </w:t>
      </w:r>
    </w:p>
    <w:p w14:paraId="4EB40E14" w14:textId="77777777" w:rsidR="00D74D3D" w:rsidRPr="0010241E" w:rsidRDefault="00D74D3D" w:rsidP="002832F7">
      <w:pPr>
        <w:pStyle w:val="Bezriadkovania"/>
        <w:numPr>
          <w:ilvl w:val="0"/>
          <w:numId w:val="32"/>
        </w:numPr>
        <w:ind w:left="1134"/>
        <w:jc w:val="both"/>
        <w:rPr>
          <w:rFonts w:ascii="Arial Narrow" w:hAnsi="Arial Narrow"/>
          <w:lang w:eastAsia="sk-SK"/>
        </w:rPr>
      </w:pPr>
      <w:r w:rsidRPr="0010241E">
        <w:rPr>
          <w:rFonts w:ascii="Arial Narrow" w:hAnsi="Arial Narrow"/>
          <w:lang w:eastAsia="sk-SK"/>
        </w:rPr>
        <w:t xml:space="preserve">poskytnutie služieb, ktoré sú spojené so zákazkou podľa písmena a) a ktorej predpokladaná hodnota je rovnaká alebo vyššia ako finančný limit pre nadlimitnú zákazku na poskytnutie služby ustanovený pre verejného obstarávateľa podľa § 7 ods. 1 písm. b) až e) ZVO </w:t>
      </w:r>
    </w:p>
    <w:p w14:paraId="6C8CEBBB" w14:textId="77777777" w:rsidR="00D74D3D" w:rsidRPr="0010241E" w:rsidRDefault="00D74D3D" w:rsidP="00D74D3D">
      <w:pPr>
        <w:pStyle w:val="Odsekzoznamu"/>
        <w:ind w:left="709"/>
        <w:jc w:val="both"/>
        <w:rPr>
          <w:rFonts w:ascii="Arial Narrow" w:hAnsi="Arial Narrow"/>
          <w:lang w:eastAsia="sk-SK"/>
        </w:rPr>
      </w:pPr>
    </w:p>
    <w:p w14:paraId="753C564C" w14:textId="77777777" w:rsidR="00D74D3D" w:rsidRPr="0010241E" w:rsidRDefault="00D74D3D" w:rsidP="00D74D3D">
      <w:pPr>
        <w:pStyle w:val="Odsekzoznamu"/>
        <w:ind w:left="709"/>
        <w:jc w:val="both"/>
        <w:rPr>
          <w:rFonts w:ascii="Arial Narrow" w:hAnsi="Arial Narrow"/>
          <w:lang w:eastAsia="sk-SK"/>
        </w:rPr>
      </w:pPr>
      <w:r w:rsidRPr="0010241E">
        <w:rPr>
          <w:rFonts w:ascii="Arial Narrow" w:hAnsi="Arial Narrow"/>
          <w:lang w:eastAsia="sk-SK"/>
        </w:rPr>
        <w:t>a táto zákazka nesúvisí s činnosťou podľa § 9 ods. 3 až 9 ZVO.</w:t>
      </w:r>
    </w:p>
    <w:p w14:paraId="26C79B12" w14:textId="77777777" w:rsidR="00D74D3D" w:rsidRDefault="00D74D3D" w:rsidP="00D74D3D">
      <w:pPr>
        <w:pStyle w:val="Odsekzoznamu"/>
        <w:ind w:left="709"/>
        <w:jc w:val="both"/>
        <w:rPr>
          <w:lang w:eastAsia="sk-SK"/>
        </w:rPr>
      </w:pPr>
    </w:p>
    <w:p w14:paraId="5FDADD85" w14:textId="77777777" w:rsidR="00DA1C70" w:rsidRDefault="00D74D3D" w:rsidP="003A3E66">
      <w:pPr>
        <w:pStyle w:val="Odsekzoznamu"/>
        <w:numPr>
          <w:ilvl w:val="0"/>
          <w:numId w:val="1"/>
        </w:numPr>
        <w:jc w:val="both"/>
        <w:rPr>
          <w:rFonts w:ascii="Arial Narrow" w:hAnsi="Arial Narrow"/>
          <w:lang w:eastAsia="sk-SK"/>
        </w:rPr>
      </w:pPr>
      <w:r w:rsidRPr="0010241E">
        <w:rPr>
          <w:rFonts w:ascii="Arial Narrow" w:hAnsi="Arial Narrow"/>
        </w:rPr>
        <w:t xml:space="preserve">Postupmi a pravidlami uvedenými v tomto usmernení, ani činnosťou vykonávateľa nie je dotknutá výlučná a konečná zodpovednosť prijímateľa pri zadávaní zákaziek ani v prípade, ak tento nie je povinný postupovať podľa ZVO. Pre potreby tohto usmernenia sa pre proces zadávania zákaziek nespadajúcich pod ZVO používa pojem „obstarávanie“. Postupy a pravidlá pre zadávanie zákaziek, ktoré sú vyňaté spod pôsobnosti ZVO, sú upravené v kapitole 3 tohto usmernenia. </w:t>
      </w:r>
    </w:p>
    <w:p w14:paraId="307ACEE6" w14:textId="77777777" w:rsidR="0061117B" w:rsidRPr="0010241E" w:rsidRDefault="0061117B" w:rsidP="00DA1C70">
      <w:pPr>
        <w:pStyle w:val="Odsekzoznamu"/>
        <w:jc w:val="both"/>
        <w:rPr>
          <w:rFonts w:ascii="Arial Narrow" w:hAnsi="Arial Narrow"/>
          <w:lang w:eastAsia="sk-SK"/>
        </w:rPr>
      </w:pPr>
    </w:p>
    <w:p w14:paraId="72601C4D" w14:textId="77777777" w:rsidR="0061117B" w:rsidRPr="004D72DF" w:rsidRDefault="0061117B" w:rsidP="00AE2729">
      <w:pPr>
        <w:pStyle w:val="Odsekzoznamu"/>
        <w:numPr>
          <w:ilvl w:val="0"/>
          <w:numId w:val="1"/>
        </w:numPr>
        <w:jc w:val="both"/>
        <w:rPr>
          <w:rFonts w:ascii="Arial Narrow" w:hAnsi="Arial Narrow"/>
          <w:lang w:eastAsia="sk-SK"/>
        </w:rPr>
      </w:pPr>
      <w:r w:rsidRPr="004D72DF">
        <w:rPr>
          <w:rFonts w:ascii="Arial Narrow" w:hAnsi="Arial Narrow"/>
        </w:rPr>
        <w:t xml:space="preserve">Okrem postupov uvedených v </w:t>
      </w:r>
      <w:r w:rsidR="00481963" w:rsidRPr="004D72DF">
        <w:rPr>
          <w:rFonts w:ascii="Arial Narrow" w:hAnsi="Arial Narrow"/>
        </w:rPr>
        <w:t>usmernení</w:t>
      </w:r>
      <w:r w:rsidRPr="004D72DF">
        <w:rPr>
          <w:rFonts w:ascii="Arial Narrow" w:hAnsi="Arial Narrow"/>
        </w:rPr>
        <w:t xml:space="preserve"> je prijímateľ v súvislosti so zadávaním zákaziek na dodanie tovarov, poskytnutie služieb a uskutočnenie stavebných prác súvisiacich s implementáciou projektu povinný rešpektovať podmienky, postupy a pravidlá uvedené vo výzve alebo v priamom vyzvaní a v zmluve o PPM vrátane jej dodatkov.</w:t>
      </w:r>
    </w:p>
    <w:p w14:paraId="6C2AB280" w14:textId="77777777" w:rsidR="00D74D3D" w:rsidRPr="0010241E" w:rsidRDefault="00D74D3D" w:rsidP="0061117B">
      <w:pPr>
        <w:pStyle w:val="Odsekzoznamu"/>
        <w:jc w:val="both"/>
        <w:rPr>
          <w:rFonts w:ascii="Arial Narrow" w:hAnsi="Arial Narrow"/>
          <w:lang w:eastAsia="sk-SK"/>
        </w:rPr>
      </w:pPr>
    </w:p>
    <w:p w14:paraId="3D0ED482" w14:textId="77777777" w:rsidR="00D74D3D" w:rsidRPr="0010241E" w:rsidRDefault="0061117B" w:rsidP="00AE2729">
      <w:pPr>
        <w:pStyle w:val="Odsekzoznamu"/>
        <w:numPr>
          <w:ilvl w:val="0"/>
          <w:numId w:val="1"/>
        </w:numPr>
        <w:jc w:val="both"/>
        <w:rPr>
          <w:rFonts w:ascii="Arial Narrow" w:hAnsi="Arial Narrow"/>
          <w:lang w:eastAsia="sk-SK"/>
        </w:rPr>
      </w:pPr>
      <w:r w:rsidRPr="0010241E">
        <w:rPr>
          <w:rFonts w:ascii="Arial Narrow" w:hAnsi="Arial Narrow"/>
        </w:rPr>
        <w:t xml:space="preserve">Odporúčame sledovať webové sídlo </w:t>
      </w:r>
      <w:hyperlink r:id="rId10" w:history="1">
        <w:r w:rsidRPr="0010241E">
          <w:rPr>
            <w:rStyle w:val="Hypertextovprepojenie"/>
            <w:rFonts w:ascii="Arial Narrow" w:hAnsi="Arial Narrow"/>
          </w:rPr>
          <w:t>https://mirri.gov.sk/plan-obnovy/plan-obnovy-a-odolnosti/</w:t>
        </w:r>
      </w:hyperlink>
      <w:r w:rsidRPr="0010241E">
        <w:rPr>
          <w:rFonts w:ascii="Arial Narrow" w:hAnsi="Arial Narrow"/>
        </w:rPr>
        <w:t xml:space="preserve">, a to najmä z dôvodu získania informácií o aktualizácii usmernenia a ďalších informácií, ktoré bude vykonávateľ </w:t>
      </w:r>
      <w:r w:rsidRPr="0010241E">
        <w:rPr>
          <w:rFonts w:ascii="Arial Narrow" w:hAnsi="Arial Narrow"/>
        </w:rPr>
        <w:lastRenderedPageBreak/>
        <w:t>zverejňovať. V prípade zmien v usmernení týkajúcich sa záväzných ustanovení je prijímateľ povinný ďalej postupovať podľa týchto zmien.</w:t>
      </w:r>
    </w:p>
    <w:p w14:paraId="7CFB4A60" w14:textId="77777777" w:rsidR="0061117B" w:rsidRPr="0010241E" w:rsidRDefault="0061117B" w:rsidP="0061117B">
      <w:pPr>
        <w:pStyle w:val="Odsekzoznamu"/>
        <w:rPr>
          <w:rFonts w:ascii="Arial Narrow" w:hAnsi="Arial Narrow"/>
          <w:lang w:eastAsia="sk-SK"/>
        </w:rPr>
      </w:pPr>
    </w:p>
    <w:p w14:paraId="4F614C32" w14:textId="77777777" w:rsidR="00D74D3D" w:rsidRPr="0010241E" w:rsidRDefault="0061117B" w:rsidP="00AE2729">
      <w:pPr>
        <w:pStyle w:val="Odsekzoznamu"/>
        <w:numPr>
          <w:ilvl w:val="0"/>
          <w:numId w:val="1"/>
        </w:numPr>
        <w:jc w:val="both"/>
        <w:rPr>
          <w:rFonts w:ascii="Arial Narrow" w:hAnsi="Arial Narrow"/>
          <w:lang w:eastAsia="sk-SK"/>
        </w:rPr>
      </w:pPr>
      <w:r w:rsidRPr="0010241E">
        <w:rPr>
          <w:rFonts w:ascii="Arial Narrow" w:hAnsi="Arial Narrow"/>
        </w:rPr>
        <w:t xml:space="preserve">Usmernenie a každá jeho aktualizácia nadobúda účinnosť dňom jej zverejnenia na webovom sídle </w:t>
      </w:r>
      <w:hyperlink r:id="rId11" w:history="1">
        <w:r w:rsidRPr="0010241E">
          <w:rPr>
            <w:rStyle w:val="Hypertextovprepojenie"/>
            <w:rFonts w:ascii="Arial Narrow" w:hAnsi="Arial Narrow"/>
          </w:rPr>
          <w:t>https://mirri.gov.sk/plan-obnovy/plan-obnovy-a-odolnosti/</w:t>
        </w:r>
      </w:hyperlink>
      <w:r w:rsidRPr="0010241E">
        <w:rPr>
          <w:rFonts w:ascii="Arial Narrow" w:hAnsi="Arial Narrow"/>
        </w:rPr>
        <w:t>, resp. dátumom uvedeným na úvodnej strane usmernenia podľa toho, čo nastane neskôr.</w:t>
      </w:r>
    </w:p>
    <w:p w14:paraId="62B4F5CD" w14:textId="77777777" w:rsidR="0061117B" w:rsidRPr="0010241E" w:rsidRDefault="0061117B" w:rsidP="0061117B">
      <w:pPr>
        <w:pStyle w:val="Odsekzoznamu"/>
        <w:rPr>
          <w:rFonts w:ascii="Arial Narrow" w:hAnsi="Arial Narrow"/>
          <w:lang w:eastAsia="sk-SK"/>
        </w:rPr>
      </w:pPr>
    </w:p>
    <w:p w14:paraId="534698EE" w14:textId="77777777" w:rsidR="0061117B" w:rsidRPr="0010241E" w:rsidRDefault="0061117B" w:rsidP="00AE2729">
      <w:pPr>
        <w:pStyle w:val="Odsekzoznamu"/>
        <w:numPr>
          <w:ilvl w:val="0"/>
          <w:numId w:val="1"/>
        </w:numPr>
        <w:jc w:val="both"/>
        <w:rPr>
          <w:rFonts w:ascii="Arial Narrow" w:hAnsi="Arial Narrow"/>
          <w:lang w:eastAsia="sk-SK"/>
        </w:rPr>
      </w:pPr>
      <w:r w:rsidRPr="0010241E">
        <w:rPr>
          <w:rFonts w:ascii="Arial Narrow" w:hAnsi="Arial Narrow"/>
        </w:rPr>
        <w:t>Ak počas realizácie VO alebo obstarávania dôjde k situáciám, ktoré nie sú upravené v usmernení, prijímateľ je povinný postupovať podľa platných všeobecne záväzných právnych predpisov SR a iných záväzných dokumentov.</w:t>
      </w:r>
    </w:p>
    <w:p w14:paraId="5665CC09" w14:textId="77777777" w:rsidR="0061117B" w:rsidRPr="0010241E" w:rsidRDefault="0061117B" w:rsidP="0061117B">
      <w:pPr>
        <w:pStyle w:val="Odsekzoznamu"/>
        <w:rPr>
          <w:rFonts w:ascii="Arial Narrow" w:hAnsi="Arial Narrow"/>
          <w:lang w:eastAsia="sk-SK"/>
        </w:rPr>
      </w:pPr>
    </w:p>
    <w:p w14:paraId="1A514C7D" w14:textId="39E2BF5E" w:rsidR="0061117B" w:rsidRDefault="0061117B" w:rsidP="00AE2729">
      <w:pPr>
        <w:pStyle w:val="Odsekzoznamu"/>
        <w:numPr>
          <w:ilvl w:val="0"/>
          <w:numId w:val="1"/>
        </w:numPr>
        <w:jc w:val="both"/>
        <w:rPr>
          <w:rFonts w:ascii="Arial Narrow" w:hAnsi="Arial Narrow"/>
          <w:lang w:eastAsia="sk-SK"/>
        </w:rPr>
      </w:pPr>
      <w:r w:rsidRPr="0010241E">
        <w:rPr>
          <w:rFonts w:ascii="Arial Narrow" w:hAnsi="Arial Narrow"/>
        </w:rPr>
        <w:t>Overenie dodržania pravidiel, postupov a princípov VO v súlade so ZVO a overenie dodržania pravidiel a postupov VO a obstarávania v súlade s týmto usmernením a zmluvou o poskytnutí prostriedkov mechanizmu vykonávateľ vykonáva spravidla v rámci finančnej kontroly verejného obstarávania/obstarávania.</w:t>
      </w:r>
    </w:p>
    <w:p w14:paraId="0C0F2D9B" w14:textId="77777777" w:rsidR="00802E4E" w:rsidRPr="0010241E" w:rsidRDefault="00802E4E" w:rsidP="00802E4E">
      <w:pPr>
        <w:pStyle w:val="Odsekzoznamu"/>
        <w:jc w:val="both"/>
        <w:rPr>
          <w:rFonts w:ascii="Arial Narrow" w:hAnsi="Arial Narrow"/>
          <w:lang w:eastAsia="sk-SK"/>
        </w:rPr>
      </w:pPr>
    </w:p>
    <w:p w14:paraId="0556DBB0" w14:textId="77777777" w:rsidR="00DA2FED" w:rsidRPr="0010241E" w:rsidRDefault="00DA2FED" w:rsidP="00DA2FED">
      <w:pPr>
        <w:pStyle w:val="Odsekzoznamu"/>
        <w:jc w:val="both"/>
        <w:rPr>
          <w:rFonts w:ascii="Arial Narrow" w:hAnsi="Arial Narrow"/>
          <w:lang w:eastAsia="sk-SK"/>
        </w:rPr>
      </w:pPr>
    </w:p>
    <w:tbl>
      <w:tblPr>
        <w:tblStyle w:val="Mriekatabuky"/>
        <w:tblW w:w="0" w:type="auto"/>
        <w:tblInd w:w="720" w:type="dxa"/>
        <w:shd w:val="clear" w:color="auto" w:fill="D9E2F3" w:themeFill="accent5" w:themeFillTint="33"/>
        <w:tblLook w:val="04A0" w:firstRow="1" w:lastRow="0" w:firstColumn="1" w:lastColumn="0" w:noHBand="0" w:noVBand="1"/>
      </w:tblPr>
      <w:tblGrid>
        <w:gridCol w:w="8624"/>
      </w:tblGrid>
      <w:tr w:rsidR="0061117B" w:rsidRPr="0010241E" w14:paraId="6FA6A948" w14:textId="77777777" w:rsidTr="00E555E3">
        <w:tc>
          <w:tcPr>
            <w:tcW w:w="9627" w:type="dxa"/>
            <w:shd w:val="clear" w:color="auto" w:fill="D9E2F3" w:themeFill="accent5" w:themeFillTint="33"/>
          </w:tcPr>
          <w:p w14:paraId="7036B00C" w14:textId="77777777" w:rsidR="0061117B" w:rsidRPr="0010241E" w:rsidRDefault="0061117B" w:rsidP="0061117B">
            <w:pPr>
              <w:pStyle w:val="Odsekzoznamu"/>
              <w:ind w:left="0"/>
              <w:rPr>
                <w:rFonts w:ascii="Arial Narrow" w:hAnsi="Arial Narrow"/>
                <w:b/>
                <w:lang w:eastAsia="sk-SK"/>
              </w:rPr>
            </w:pPr>
            <w:r w:rsidRPr="0010241E">
              <w:rPr>
                <w:rFonts w:ascii="Arial Narrow" w:hAnsi="Arial Narrow"/>
                <w:b/>
                <w:lang w:eastAsia="sk-SK"/>
              </w:rPr>
              <w:t>Upozornenie:</w:t>
            </w:r>
          </w:p>
          <w:p w14:paraId="7D0CB6A4" w14:textId="77777777" w:rsidR="0061117B" w:rsidRPr="0010241E" w:rsidRDefault="0061117B" w:rsidP="0061117B">
            <w:pPr>
              <w:pStyle w:val="Odsekzoznamu"/>
              <w:ind w:left="0"/>
              <w:rPr>
                <w:rFonts w:ascii="Arial Narrow" w:hAnsi="Arial Narrow"/>
                <w:lang w:eastAsia="sk-SK"/>
              </w:rPr>
            </w:pPr>
          </w:p>
          <w:p w14:paraId="6BC79C33" w14:textId="77777777" w:rsidR="0061117B" w:rsidRPr="0010241E" w:rsidRDefault="0061117B" w:rsidP="0061117B">
            <w:pPr>
              <w:pStyle w:val="Odsekzoznamu"/>
              <w:ind w:left="0"/>
              <w:jc w:val="both"/>
              <w:rPr>
                <w:rFonts w:ascii="Arial Narrow" w:hAnsi="Arial Narrow"/>
              </w:rPr>
            </w:pPr>
            <w:r w:rsidRPr="0010241E">
              <w:rPr>
                <w:rFonts w:ascii="Arial Narrow" w:hAnsi="Arial Narrow"/>
              </w:rPr>
              <w:t xml:space="preserve">V rámci obmedzení súvisiacich s verejným obstarávaním podľa čl. 5k nariadenia Rady (EÚ) č. 833/2014 z 31. júla 2014 o reštriktívnych opatreniach s ohľadom na </w:t>
            </w:r>
            <w:r w:rsidRPr="0010241E">
              <w:rPr>
                <w:rFonts w:ascii="Arial Narrow" w:hAnsi="Arial Narrow"/>
                <w:b/>
              </w:rPr>
              <w:t>konanie Ruska</w:t>
            </w:r>
            <w:r w:rsidRPr="0010241E">
              <w:rPr>
                <w:rFonts w:ascii="Arial Narrow" w:hAnsi="Arial Narrow"/>
              </w:rPr>
              <w:t xml:space="preserve">, ktorým destabilizuje </w:t>
            </w:r>
            <w:r w:rsidRPr="0010241E">
              <w:rPr>
                <w:rFonts w:ascii="Arial Narrow" w:hAnsi="Arial Narrow"/>
                <w:b/>
              </w:rPr>
              <w:t>situáciu na Ukrajine</w:t>
            </w:r>
            <w:r w:rsidRPr="0010241E">
              <w:rPr>
                <w:rFonts w:ascii="Arial Narrow" w:hAnsi="Arial Narrow"/>
              </w:rPr>
              <w:t xml:space="preserve">, ďalej len „nariadenie o sankciách“ zmenené a doplnené nariadením Rady (EÚ) č. 2022/578 z 8. apríla 2022 sa od 9.4.2022 uplatňujú vo verejnom obstarávaní postupy, </w:t>
            </w:r>
            <w:r w:rsidRPr="0010241E">
              <w:rPr>
                <w:rFonts w:ascii="Arial Narrow" w:hAnsi="Arial Narrow"/>
                <w:b/>
              </w:rPr>
              <w:t>ktoré v rámci nadlimitných zákaziek</w:t>
            </w:r>
            <w:r w:rsidRPr="0010241E">
              <w:rPr>
                <w:rFonts w:ascii="Arial Narrow" w:hAnsi="Arial Narrow"/>
              </w:rPr>
              <w:t xml:space="preserve"> </w:t>
            </w:r>
            <w:r w:rsidRPr="0010241E">
              <w:rPr>
                <w:rFonts w:ascii="Arial Narrow" w:hAnsi="Arial Narrow"/>
                <w:u w:val="single"/>
              </w:rPr>
              <w:t>určujú povinnosť vylúčenia ruských hospodárskych subjektov z verejných obstarávaní, ako aj ukončenie prebiehajúcich plnení zákaziek</w:t>
            </w:r>
            <w:r w:rsidRPr="0010241E">
              <w:rPr>
                <w:rFonts w:ascii="Arial Narrow" w:hAnsi="Arial Narrow"/>
              </w:rPr>
              <w:t xml:space="preserve">. Prebiehajúce zákazky mali byť ukončené do 10.10.2022. </w:t>
            </w:r>
            <w:r w:rsidRPr="0010241E">
              <w:rPr>
                <w:rFonts w:ascii="Arial Narrow" w:hAnsi="Arial Narrow"/>
                <w:b/>
              </w:rPr>
              <w:t>Uvedený postup sa analogicky vzťahuje aj na zadávanie zákaziek nespadajúcich pod ZVO</w:t>
            </w:r>
            <w:r w:rsidRPr="0010241E">
              <w:rPr>
                <w:rFonts w:ascii="Arial Narrow" w:hAnsi="Arial Narrow"/>
              </w:rPr>
              <w:t xml:space="preserve">. </w:t>
            </w:r>
          </w:p>
          <w:p w14:paraId="63C03CA6" w14:textId="77777777" w:rsidR="0061117B" w:rsidRPr="0010241E" w:rsidRDefault="0061117B" w:rsidP="0061117B">
            <w:pPr>
              <w:pStyle w:val="Odsekzoznamu"/>
              <w:ind w:left="0"/>
              <w:jc w:val="both"/>
              <w:rPr>
                <w:rFonts w:ascii="Arial Narrow" w:hAnsi="Arial Narrow"/>
              </w:rPr>
            </w:pPr>
          </w:p>
          <w:p w14:paraId="60E38A57" w14:textId="50907760" w:rsidR="00E555E3" w:rsidRPr="0010241E" w:rsidRDefault="0061117B" w:rsidP="00E555E3">
            <w:pPr>
              <w:pStyle w:val="Odsekzoznamu"/>
              <w:ind w:left="0"/>
              <w:jc w:val="both"/>
              <w:rPr>
                <w:rFonts w:ascii="Arial Narrow" w:hAnsi="Arial Narrow"/>
              </w:rPr>
            </w:pPr>
            <w:r w:rsidRPr="0010241E">
              <w:rPr>
                <w:rFonts w:ascii="Arial Narrow" w:hAnsi="Arial Narrow"/>
              </w:rPr>
              <w:t xml:space="preserve">Odporúčame v rámci zadávania nadlimitných zákaziek využiť čestné vyhlásenie </w:t>
            </w:r>
            <w:r w:rsidR="00634FE8">
              <w:rPr>
                <w:rFonts w:ascii="Arial Narrow" w:hAnsi="Arial Narrow"/>
              </w:rPr>
              <w:t>k uplatňovaniu medzinárodných sankcií</w:t>
            </w:r>
            <w:r w:rsidRPr="0010241E">
              <w:rPr>
                <w:rFonts w:ascii="Arial Narrow" w:hAnsi="Arial Narrow"/>
              </w:rPr>
              <w:t xml:space="preserve"> </w:t>
            </w:r>
            <w:r w:rsidR="00634FE8">
              <w:rPr>
                <w:rFonts w:ascii="Arial Narrow" w:hAnsi="Arial Narrow"/>
              </w:rPr>
              <w:t>(</w:t>
            </w:r>
            <w:r w:rsidR="00FF4DB8" w:rsidRPr="0010241E">
              <w:rPr>
                <w:rFonts w:ascii="Arial Narrow" w:hAnsi="Arial Narrow"/>
              </w:rPr>
              <w:t>vyhláseni</w:t>
            </w:r>
            <w:r w:rsidR="00634FE8">
              <w:rPr>
                <w:rFonts w:ascii="Arial Narrow" w:hAnsi="Arial Narrow"/>
              </w:rPr>
              <w:t>e</w:t>
            </w:r>
            <w:r w:rsidR="00FF4DB8" w:rsidRPr="0010241E">
              <w:rPr>
                <w:rFonts w:ascii="Arial Narrow" w:hAnsi="Arial Narrow"/>
              </w:rPr>
              <w:t xml:space="preserve"> tvorí prílohu č. </w:t>
            </w:r>
            <w:r w:rsidR="007459CE" w:rsidRPr="0010241E">
              <w:rPr>
                <w:rFonts w:ascii="Arial Narrow" w:hAnsi="Arial Narrow"/>
              </w:rPr>
              <w:t>8</w:t>
            </w:r>
            <w:r w:rsidR="00FF4DB8" w:rsidRPr="0010241E">
              <w:rPr>
                <w:rFonts w:ascii="Arial Narrow" w:hAnsi="Arial Narrow"/>
              </w:rPr>
              <w:t xml:space="preserve"> tohto usmernenia</w:t>
            </w:r>
            <w:r w:rsidR="00634FE8">
              <w:rPr>
                <w:rFonts w:ascii="Arial Narrow" w:hAnsi="Arial Narrow"/>
              </w:rPr>
              <w:t>)</w:t>
            </w:r>
            <w:r w:rsidR="00FF4DB8" w:rsidRPr="0010241E">
              <w:rPr>
                <w:rFonts w:ascii="Arial Narrow" w:hAnsi="Arial Narrow"/>
              </w:rPr>
              <w:t>.</w:t>
            </w:r>
          </w:p>
          <w:p w14:paraId="143F03E0" w14:textId="77777777" w:rsidR="00E555E3" w:rsidRPr="0010241E" w:rsidRDefault="00E555E3" w:rsidP="00E555E3">
            <w:pPr>
              <w:pStyle w:val="Odsekzoznamu"/>
              <w:ind w:left="0"/>
              <w:jc w:val="both"/>
              <w:rPr>
                <w:rFonts w:ascii="Arial Narrow" w:hAnsi="Arial Narrow"/>
              </w:rPr>
            </w:pPr>
          </w:p>
          <w:p w14:paraId="50845ACD" w14:textId="77777777" w:rsidR="00E555E3" w:rsidRPr="0010241E" w:rsidRDefault="0061117B" w:rsidP="00E555E3">
            <w:pPr>
              <w:pStyle w:val="Odsekzoznamu"/>
              <w:ind w:left="0"/>
              <w:jc w:val="both"/>
              <w:rPr>
                <w:rFonts w:ascii="Arial Narrow" w:hAnsi="Arial Narrow"/>
              </w:rPr>
            </w:pPr>
            <w:r w:rsidRPr="0010241E">
              <w:rPr>
                <w:rFonts w:ascii="Arial Narrow" w:hAnsi="Arial Narrow"/>
              </w:rPr>
              <w:t xml:space="preserve">Rovnako sa s obsahom uvedeného dokumentu odporúčame oboznámiť aj s ohľadom na ďalšie informácie v ňom uvedené, ktoré môžu byť nápomocné v orientovaní sa v tejto téme. </w:t>
            </w:r>
          </w:p>
          <w:p w14:paraId="009C4DAF" w14:textId="77777777" w:rsidR="00E555E3" w:rsidRPr="0010241E" w:rsidRDefault="00E555E3" w:rsidP="00E555E3">
            <w:pPr>
              <w:pStyle w:val="Odsekzoznamu"/>
              <w:ind w:left="0"/>
              <w:jc w:val="both"/>
              <w:rPr>
                <w:rFonts w:ascii="Arial Narrow" w:hAnsi="Arial Narrow"/>
              </w:rPr>
            </w:pPr>
          </w:p>
          <w:p w14:paraId="075CD293" w14:textId="77777777" w:rsidR="00E555E3" w:rsidRPr="0010241E" w:rsidRDefault="0061117B" w:rsidP="00E555E3">
            <w:pPr>
              <w:pStyle w:val="Odsekzoznamu"/>
              <w:ind w:left="0"/>
              <w:jc w:val="both"/>
              <w:rPr>
                <w:rFonts w:ascii="Arial Narrow" w:hAnsi="Arial Narrow"/>
              </w:rPr>
            </w:pPr>
            <w:r w:rsidRPr="0010241E">
              <w:rPr>
                <w:rFonts w:ascii="Arial Narrow" w:hAnsi="Arial Narrow"/>
              </w:rPr>
              <w:t xml:space="preserve">Zároveň upozorňujeme, že bez ohľadu na predpokladanú hodnotu zákazky a zvolený postup obstarávania platí: </w:t>
            </w:r>
          </w:p>
          <w:p w14:paraId="0F06F406" w14:textId="77777777" w:rsidR="00E555E3" w:rsidRPr="0010241E" w:rsidRDefault="0061117B" w:rsidP="00AE2729">
            <w:pPr>
              <w:pStyle w:val="Odsekzoznamu"/>
              <w:numPr>
                <w:ilvl w:val="0"/>
                <w:numId w:val="2"/>
              </w:numPr>
              <w:ind w:left="437"/>
              <w:jc w:val="both"/>
              <w:rPr>
                <w:rFonts w:ascii="Arial Narrow" w:hAnsi="Arial Narrow"/>
                <w:lang w:eastAsia="sk-SK"/>
              </w:rPr>
            </w:pPr>
            <w:r w:rsidRPr="0010241E">
              <w:rPr>
                <w:rFonts w:ascii="Arial Narrow" w:hAnsi="Arial Narrow"/>
              </w:rPr>
              <w:t xml:space="preserve">čl. 5aa ods. 1 nariadenia o sankciách, z ktorého vyplýva zákaz priamo alebo nepriamo sa zapojiť do akejkoľvek transakcie s právnickou osobou, subjektom alebo orgánom usadeným v Rusku, ktoré sú uvedené v prílohe XIX nariadenia o sankciách alebo s právnickou osobou, subjektom alebo orgánom usadeným mimo EÚ, ktoré vlastní z viac ako 50 % fyzická alebo právnická osoba, subjekt alebo orgán uvedený v prílohe XIX nariadenia o sankciách, alebo konajú v mene alebo pokynov týchto osôb; </w:t>
            </w:r>
          </w:p>
          <w:p w14:paraId="18CC4603" w14:textId="77777777" w:rsidR="0061117B" w:rsidRPr="0010241E" w:rsidRDefault="0061117B" w:rsidP="00AE2729">
            <w:pPr>
              <w:pStyle w:val="Odsekzoznamu"/>
              <w:numPr>
                <w:ilvl w:val="0"/>
                <w:numId w:val="2"/>
              </w:numPr>
              <w:ind w:left="437"/>
              <w:jc w:val="both"/>
              <w:rPr>
                <w:rFonts w:ascii="Arial Narrow" w:hAnsi="Arial Narrow"/>
                <w:lang w:eastAsia="sk-SK"/>
              </w:rPr>
            </w:pPr>
            <w:r w:rsidRPr="0010241E">
              <w:rPr>
                <w:rFonts w:ascii="Arial Narrow" w:hAnsi="Arial Narrow"/>
              </w:rPr>
              <w:t>všeobecné ustanovenie týkajúce sa všetkých finančných prostriedkov, a tým je čl. 2 ods. 2 nariadenia Rady (EÚ) č. 269/2014 zo 17. marca 2014 o reštriktívnych opatreniach vzhľadom na konanie narúšajúce alebo ohrozujúce územnú celistvosť, zvrchovanosť alebo nezávislosť Ukrajiny, z ktorého vyplýva, že žiadne finančné prostriedky ani hospodárske zdroje sa priamo ani nepriamo nesprístupnia fyzickým alebo právnickým osobám, subjektom alebo orgánom, alebo fyzickým alebo právnickým osobám, subjektom alebo orgánom, ktoré sú s nimi spojené, a ktoré sú uvedené v prílohe I, ani sa neposkytnú v ich prospech.</w:t>
            </w:r>
          </w:p>
        </w:tc>
      </w:tr>
    </w:tbl>
    <w:p w14:paraId="67B91C96" w14:textId="628AB1D6" w:rsidR="0061117B" w:rsidRDefault="0061117B" w:rsidP="0061117B">
      <w:pPr>
        <w:pStyle w:val="Odsekzoznamu"/>
        <w:rPr>
          <w:rFonts w:ascii="Arial Narrow" w:hAnsi="Arial Narrow"/>
          <w:lang w:eastAsia="sk-SK"/>
        </w:rPr>
      </w:pPr>
    </w:p>
    <w:p w14:paraId="7DD54457" w14:textId="1A70916E" w:rsidR="00914F26" w:rsidRDefault="00914F26" w:rsidP="0061117B">
      <w:pPr>
        <w:pStyle w:val="Odsekzoznamu"/>
        <w:rPr>
          <w:rFonts w:ascii="Arial Narrow" w:hAnsi="Arial Narrow"/>
          <w:lang w:eastAsia="sk-SK"/>
        </w:rPr>
      </w:pPr>
    </w:p>
    <w:p w14:paraId="6B87EAAC" w14:textId="77777777" w:rsidR="00914F26" w:rsidRPr="0010241E" w:rsidRDefault="00914F26" w:rsidP="0061117B">
      <w:pPr>
        <w:pStyle w:val="Odsekzoznamu"/>
        <w:rPr>
          <w:rFonts w:ascii="Arial Narrow" w:hAnsi="Arial Narrow"/>
          <w:lang w:eastAsia="sk-SK"/>
        </w:rPr>
      </w:pPr>
    </w:p>
    <w:tbl>
      <w:tblPr>
        <w:tblStyle w:val="Mriekatabuky"/>
        <w:tblW w:w="0" w:type="auto"/>
        <w:tblInd w:w="720" w:type="dxa"/>
        <w:shd w:val="clear" w:color="auto" w:fill="E2EFD9" w:themeFill="accent6" w:themeFillTint="33"/>
        <w:tblLook w:val="04A0" w:firstRow="1" w:lastRow="0" w:firstColumn="1" w:lastColumn="0" w:noHBand="0" w:noVBand="1"/>
      </w:tblPr>
      <w:tblGrid>
        <w:gridCol w:w="8624"/>
      </w:tblGrid>
      <w:tr w:rsidR="00E555E3" w:rsidRPr="0010241E" w14:paraId="2AFAC5E6" w14:textId="77777777" w:rsidTr="00E555E3">
        <w:tc>
          <w:tcPr>
            <w:tcW w:w="9627" w:type="dxa"/>
            <w:shd w:val="clear" w:color="auto" w:fill="E2EFD9" w:themeFill="accent6" w:themeFillTint="33"/>
          </w:tcPr>
          <w:p w14:paraId="438A9E9A" w14:textId="77777777" w:rsidR="00E555E3" w:rsidRPr="0010241E" w:rsidRDefault="00E555E3" w:rsidP="0061117B">
            <w:pPr>
              <w:pStyle w:val="Odsekzoznamu"/>
              <w:ind w:left="0"/>
              <w:rPr>
                <w:rFonts w:ascii="Arial Narrow" w:hAnsi="Arial Narrow"/>
                <w:lang w:eastAsia="sk-SK"/>
              </w:rPr>
            </w:pPr>
            <w:r w:rsidRPr="0010241E">
              <w:rPr>
                <w:rFonts w:ascii="Arial Narrow" w:hAnsi="Arial Narrow"/>
                <w:lang w:eastAsia="sk-SK"/>
              </w:rPr>
              <w:lastRenderedPageBreak/>
              <w:t>TIP:</w:t>
            </w:r>
          </w:p>
          <w:p w14:paraId="37F35A4E" w14:textId="77777777" w:rsidR="00E555E3" w:rsidRPr="0010241E" w:rsidRDefault="00E555E3" w:rsidP="0061117B">
            <w:pPr>
              <w:pStyle w:val="Odsekzoznamu"/>
              <w:ind w:left="0"/>
              <w:rPr>
                <w:rFonts w:ascii="Arial Narrow" w:hAnsi="Arial Narrow"/>
                <w:lang w:eastAsia="sk-SK"/>
              </w:rPr>
            </w:pPr>
            <w:r w:rsidRPr="0010241E">
              <w:rPr>
                <w:rFonts w:ascii="Arial Narrow" w:hAnsi="Arial Narrow"/>
                <w:lang w:eastAsia="sk-SK"/>
              </w:rPr>
              <w:t>Odporúčame v relevantných prípadoch aplikovať princípy:</w:t>
            </w:r>
          </w:p>
          <w:p w14:paraId="0DDC2C72" w14:textId="77777777" w:rsidR="00E555E3" w:rsidRPr="0010241E" w:rsidRDefault="00E555E3" w:rsidP="0061117B">
            <w:pPr>
              <w:pStyle w:val="Odsekzoznamu"/>
              <w:ind w:left="0"/>
              <w:rPr>
                <w:rFonts w:ascii="Arial Narrow" w:hAnsi="Arial Narrow"/>
                <w:lang w:eastAsia="sk-SK"/>
              </w:rPr>
            </w:pPr>
          </w:p>
          <w:p w14:paraId="52A1B72D" w14:textId="77777777" w:rsidR="00E555E3" w:rsidRPr="0010241E" w:rsidRDefault="00E555E3" w:rsidP="00AE2729">
            <w:pPr>
              <w:pStyle w:val="Odsekzoznamu"/>
              <w:numPr>
                <w:ilvl w:val="0"/>
                <w:numId w:val="2"/>
              </w:numPr>
              <w:ind w:left="437"/>
              <w:rPr>
                <w:rFonts w:ascii="Arial Narrow" w:hAnsi="Arial Narrow"/>
                <w:lang w:eastAsia="sk-SK"/>
              </w:rPr>
            </w:pPr>
            <w:r w:rsidRPr="0010241E">
              <w:rPr>
                <w:rFonts w:ascii="Arial Narrow" w:hAnsi="Arial Narrow"/>
                <w:b/>
              </w:rPr>
              <w:t>zeleného VO</w:t>
            </w:r>
            <w:r w:rsidRPr="0010241E">
              <w:rPr>
                <w:rFonts w:ascii="Arial Narrow" w:hAnsi="Arial Narrow"/>
              </w:rPr>
              <w:t xml:space="preserve"> v súlade s usmerneniami a odporúčaniami ÚVO </w:t>
            </w:r>
            <w:hyperlink r:id="rId12" w:history="1">
              <w:r w:rsidRPr="0010241E">
                <w:rPr>
                  <w:rStyle w:val="Hypertextovprepojenie"/>
                  <w:rFonts w:ascii="Arial Narrow" w:hAnsi="Arial Narrow"/>
                </w:rPr>
                <w:t>https://www.uvo.gov.sk/metodika-vzdelavanie/tematicke-materialy/spolocensky-zodpovedne-verejne-obstaravanie</w:t>
              </w:r>
            </w:hyperlink>
            <w:r w:rsidRPr="0010241E">
              <w:rPr>
                <w:rFonts w:ascii="Arial Narrow" w:hAnsi="Arial Narrow"/>
              </w:rPr>
              <w:t xml:space="preserve">, resp. v súlade so schváleným uznesením vlády SR č. 541/2022 (v prípade VO týkajúceho sa výstavby alebo rekonštrukcie pozemných stavieb), ktorý je dostupný na </w:t>
            </w:r>
            <w:hyperlink r:id="rId13" w:history="1">
              <w:r w:rsidRPr="0010241E">
                <w:rPr>
                  <w:rStyle w:val="Hypertextovprepojenie"/>
                  <w:rFonts w:ascii="Arial Narrow" w:hAnsi="Arial Narrow"/>
                </w:rPr>
                <w:t>https://rokovania.gov.sk/RVL/Material/27583/1</w:t>
              </w:r>
            </w:hyperlink>
            <w:r w:rsidRPr="0010241E">
              <w:rPr>
                <w:rFonts w:ascii="Arial Narrow" w:hAnsi="Arial Narrow"/>
              </w:rPr>
              <w:t xml:space="preserve">, </w:t>
            </w:r>
          </w:p>
          <w:p w14:paraId="20FD282B" w14:textId="7DD6E52A" w:rsidR="00E555E3" w:rsidRPr="0010241E" w:rsidRDefault="00E555E3" w:rsidP="00AE2729">
            <w:pPr>
              <w:pStyle w:val="Odsekzoznamu"/>
              <w:numPr>
                <w:ilvl w:val="0"/>
                <w:numId w:val="2"/>
              </w:numPr>
              <w:ind w:left="437"/>
              <w:rPr>
                <w:rFonts w:ascii="Arial Narrow" w:hAnsi="Arial Narrow"/>
                <w:lang w:eastAsia="sk-SK"/>
              </w:rPr>
            </w:pPr>
            <w:r w:rsidRPr="0010241E">
              <w:rPr>
                <w:rFonts w:ascii="Arial Narrow" w:hAnsi="Arial Narrow"/>
                <w:b/>
              </w:rPr>
              <w:t>sociálneho VO</w:t>
            </w:r>
            <w:r w:rsidRPr="0010241E">
              <w:rPr>
                <w:rFonts w:ascii="Arial Narrow" w:hAnsi="Arial Narrow"/>
              </w:rPr>
              <w:t xml:space="preserve"> v súlade s usmerneniami a odporúčaniami ÚVO </w:t>
            </w:r>
            <w:hyperlink r:id="rId14" w:history="1">
              <w:r w:rsidRPr="0010241E">
                <w:rPr>
                  <w:rStyle w:val="Hypertextovprepojenie"/>
                  <w:rFonts w:ascii="Arial Narrow" w:hAnsi="Arial Narrow"/>
                </w:rPr>
                <w:t>https://www.uvo.gov.sk/metodika-vzdelavanie/tematicke-materialy/spolocensky-zodpovedne-verejne-obstaravanie</w:t>
              </w:r>
            </w:hyperlink>
            <w:r w:rsidR="00E25920">
              <w:rPr>
                <w:rFonts w:ascii="Arial Narrow" w:hAnsi="Arial Narrow"/>
              </w:rPr>
              <w:t xml:space="preserve"> </w:t>
            </w:r>
          </w:p>
        </w:tc>
      </w:tr>
    </w:tbl>
    <w:p w14:paraId="7186DEF2" w14:textId="301A1CE2" w:rsidR="00E555E3" w:rsidRDefault="00E555E3" w:rsidP="0061117B">
      <w:pPr>
        <w:pStyle w:val="Odsekzoznamu"/>
        <w:rPr>
          <w:rFonts w:ascii="Arial Narrow" w:hAnsi="Arial Narrow"/>
          <w:lang w:eastAsia="sk-SK"/>
        </w:rPr>
      </w:pPr>
    </w:p>
    <w:p w14:paraId="74D2C478" w14:textId="77777777" w:rsidR="00FF6E75" w:rsidRPr="0010241E" w:rsidRDefault="00FF6E75" w:rsidP="0061117B">
      <w:pPr>
        <w:pStyle w:val="Odsekzoznamu"/>
        <w:rPr>
          <w:rFonts w:ascii="Arial Narrow" w:hAnsi="Arial Narrow"/>
          <w:lang w:eastAsia="sk-SK"/>
        </w:rPr>
      </w:pPr>
    </w:p>
    <w:p w14:paraId="2C37263F" w14:textId="77777777" w:rsidR="00E555E3" w:rsidRPr="006A7299" w:rsidRDefault="00E555E3" w:rsidP="002832F7">
      <w:pPr>
        <w:pStyle w:val="Nadpis1"/>
        <w:numPr>
          <w:ilvl w:val="0"/>
          <w:numId w:val="31"/>
        </w:numPr>
        <w:ind w:left="0" w:hanging="11"/>
        <w:rPr>
          <w:rFonts w:ascii="Arial Narrow" w:hAnsi="Arial Narrow" w:cstheme="minorHAnsi"/>
          <w:b/>
          <w:sz w:val="28"/>
          <w:szCs w:val="28"/>
          <w:lang w:eastAsia="sk-SK"/>
        </w:rPr>
      </w:pPr>
      <w:bookmarkStart w:id="11" w:name="_Toc177973829"/>
      <w:bookmarkStart w:id="12" w:name="_Toc220583127"/>
      <w:r w:rsidRPr="006A7299">
        <w:rPr>
          <w:rFonts w:ascii="Arial Narrow" w:hAnsi="Arial Narrow" w:cstheme="minorHAnsi"/>
          <w:b/>
          <w:sz w:val="28"/>
          <w:szCs w:val="28"/>
          <w:lang w:eastAsia="sk-SK"/>
        </w:rPr>
        <w:t>POSTUPY ZADÁVANIA ZÁKAZIEK NESPADAJÚCICH POD ZVO</w:t>
      </w:r>
      <w:bookmarkEnd w:id="11"/>
      <w:bookmarkEnd w:id="12"/>
    </w:p>
    <w:p w14:paraId="5AC3132E" w14:textId="77777777" w:rsidR="00E555E3" w:rsidRPr="0010241E" w:rsidRDefault="00E555E3" w:rsidP="00E555E3">
      <w:pPr>
        <w:pStyle w:val="Odsekzoznamu"/>
        <w:ind w:left="644"/>
        <w:jc w:val="both"/>
        <w:rPr>
          <w:rFonts w:ascii="Arial Narrow" w:hAnsi="Arial Narrow"/>
          <w:lang w:eastAsia="sk-SK"/>
        </w:rPr>
      </w:pPr>
    </w:p>
    <w:p w14:paraId="08C3B2D1" w14:textId="77777777" w:rsidR="00E555E3" w:rsidRPr="006A7299" w:rsidRDefault="00180C7E" w:rsidP="006E502C">
      <w:pPr>
        <w:pStyle w:val="Nadpis1"/>
        <w:rPr>
          <w:rFonts w:ascii="Arial Narrow" w:hAnsi="Arial Narrow" w:cstheme="minorHAnsi"/>
          <w:b/>
          <w:sz w:val="28"/>
          <w:szCs w:val="28"/>
          <w:lang w:eastAsia="sk-SK"/>
        </w:rPr>
      </w:pPr>
      <w:bookmarkStart w:id="13" w:name="_Toc177973830"/>
      <w:bookmarkStart w:id="14" w:name="_Toc220583128"/>
      <w:r w:rsidRPr="006A7299">
        <w:rPr>
          <w:rFonts w:ascii="Arial Narrow" w:hAnsi="Arial Narrow" w:cstheme="minorHAnsi"/>
          <w:b/>
          <w:sz w:val="28"/>
          <w:szCs w:val="28"/>
          <w:lang w:eastAsia="sk-SK"/>
        </w:rPr>
        <w:t xml:space="preserve">3.1 </w:t>
      </w:r>
      <w:r w:rsidR="00E555E3" w:rsidRPr="006A7299">
        <w:rPr>
          <w:rFonts w:ascii="Arial Narrow" w:hAnsi="Arial Narrow" w:cstheme="minorHAnsi"/>
          <w:b/>
          <w:sz w:val="28"/>
          <w:szCs w:val="28"/>
          <w:lang w:eastAsia="sk-SK"/>
        </w:rPr>
        <w:t>Všeobecné pravidlá</w:t>
      </w:r>
      <w:bookmarkEnd w:id="13"/>
      <w:bookmarkEnd w:id="14"/>
      <w:r w:rsidR="00E555E3" w:rsidRPr="006A7299">
        <w:rPr>
          <w:rFonts w:ascii="Arial Narrow" w:hAnsi="Arial Narrow" w:cstheme="minorHAnsi"/>
          <w:b/>
          <w:sz w:val="28"/>
          <w:szCs w:val="28"/>
          <w:lang w:eastAsia="sk-SK"/>
        </w:rPr>
        <w:t xml:space="preserve"> </w:t>
      </w:r>
    </w:p>
    <w:p w14:paraId="56AFAD01" w14:textId="77777777" w:rsidR="00E555E3" w:rsidRPr="0010241E" w:rsidRDefault="00E555E3" w:rsidP="00E555E3">
      <w:pPr>
        <w:pStyle w:val="Odsekzoznamu"/>
        <w:jc w:val="both"/>
        <w:rPr>
          <w:rFonts w:ascii="Arial Narrow" w:hAnsi="Arial Narrow"/>
          <w:color w:val="0070C0"/>
          <w:lang w:eastAsia="sk-SK"/>
        </w:rPr>
      </w:pPr>
    </w:p>
    <w:p w14:paraId="2C8CD83B" w14:textId="479227B2" w:rsidR="00B740E1" w:rsidRPr="0010241E" w:rsidRDefault="00393871" w:rsidP="00B740E1">
      <w:pPr>
        <w:pStyle w:val="Odsekzoznamu"/>
        <w:numPr>
          <w:ilvl w:val="0"/>
          <w:numId w:val="3"/>
        </w:numPr>
        <w:ind w:left="709"/>
        <w:jc w:val="both"/>
        <w:rPr>
          <w:rFonts w:ascii="Arial Narrow" w:hAnsi="Arial Narrow"/>
          <w:color w:val="0070C0"/>
          <w:lang w:eastAsia="sk-SK"/>
        </w:rPr>
      </w:pPr>
      <w:r w:rsidRPr="0010241E">
        <w:rPr>
          <w:rFonts w:ascii="Arial Narrow" w:hAnsi="Arial Narrow"/>
        </w:rPr>
        <w:t>Pravidlá a povinnosti uvádzané v kapitole 3. sa vzťahujú na všetky zákazky, ktoré budú spolufinancované z prostriedkov mechanizmu POO, bez ohľadu na skutočnosť, či ich prijímateľ zrealizoval ešte pred schválením Žo</w:t>
      </w:r>
      <w:r w:rsidR="00EB5E8C">
        <w:rPr>
          <w:rFonts w:ascii="Arial Narrow" w:hAnsi="Arial Narrow"/>
        </w:rPr>
        <w:t>P</w:t>
      </w:r>
      <w:r w:rsidRPr="0010241E">
        <w:rPr>
          <w:rFonts w:ascii="Arial Narrow" w:hAnsi="Arial Narrow"/>
        </w:rPr>
        <w:t>PM, alebo až po schválení ŽoP</w:t>
      </w:r>
      <w:r w:rsidR="00EB5E8C">
        <w:rPr>
          <w:rFonts w:ascii="Arial Narrow" w:hAnsi="Arial Narrow"/>
        </w:rPr>
        <w:t>P</w:t>
      </w:r>
      <w:r w:rsidRPr="0010241E">
        <w:rPr>
          <w:rFonts w:ascii="Arial Narrow" w:hAnsi="Arial Narrow"/>
        </w:rPr>
        <w:t>M, ak v ďalších ustanoveniach t</w:t>
      </w:r>
      <w:r w:rsidR="00481963" w:rsidRPr="0010241E">
        <w:rPr>
          <w:rFonts w:ascii="Arial Narrow" w:hAnsi="Arial Narrow"/>
        </w:rPr>
        <w:t xml:space="preserve">ohto usmernenia </w:t>
      </w:r>
      <w:r w:rsidRPr="0010241E">
        <w:rPr>
          <w:rFonts w:ascii="Arial Narrow" w:hAnsi="Arial Narrow"/>
        </w:rPr>
        <w:t>nie je uvedené inak.</w:t>
      </w:r>
    </w:p>
    <w:p w14:paraId="3250133F" w14:textId="77777777" w:rsidR="00B740E1" w:rsidRPr="0010241E" w:rsidRDefault="00B740E1" w:rsidP="00DA2FED">
      <w:pPr>
        <w:pStyle w:val="Odsekzoznamu"/>
        <w:ind w:left="709"/>
        <w:jc w:val="both"/>
        <w:rPr>
          <w:rFonts w:ascii="Arial Narrow" w:hAnsi="Arial Narrow"/>
          <w:color w:val="0070C0"/>
          <w:lang w:eastAsia="sk-SK"/>
        </w:rPr>
      </w:pPr>
    </w:p>
    <w:p w14:paraId="44FF1A20" w14:textId="77777777" w:rsidR="00B740E1" w:rsidRPr="004D72DF" w:rsidRDefault="00B740E1" w:rsidP="00C31012">
      <w:pPr>
        <w:pStyle w:val="Odsekzoznamu"/>
        <w:numPr>
          <w:ilvl w:val="0"/>
          <w:numId w:val="3"/>
        </w:numPr>
        <w:ind w:left="709"/>
        <w:jc w:val="both"/>
        <w:rPr>
          <w:rFonts w:ascii="Arial Narrow" w:hAnsi="Arial Narrow"/>
          <w:lang w:eastAsia="sk-SK"/>
        </w:rPr>
      </w:pPr>
      <w:r w:rsidRPr="004D72DF">
        <w:rPr>
          <w:rFonts w:ascii="Arial Narrow" w:hAnsi="Arial Narrow"/>
          <w:lang w:eastAsia="sk-SK"/>
        </w:rPr>
        <w:t>V prípade, ak si prijímateľ dobrovoľne zvolí prísnejší postup zadávania zákazky, je povinný postupovať v zmysle pravidiel tohto postupu.</w:t>
      </w:r>
    </w:p>
    <w:p w14:paraId="099A06FC" w14:textId="77777777" w:rsidR="00393871" w:rsidRPr="0010241E" w:rsidRDefault="00393871" w:rsidP="00393871">
      <w:pPr>
        <w:pStyle w:val="Odsekzoznamu"/>
        <w:ind w:left="709"/>
        <w:jc w:val="both"/>
        <w:rPr>
          <w:rFonts w:ascii="Arial Narrow" w:hAnsi="Arial Narrow"/>
          <w:color w:val="0070C0"/>
          <w:lang w:eastAsia="sk-SK"/>
        </w:rPr>
      </w:pPr>
    </w:p>
    <w:p w14:paraId="750A9E5A" w14:textId="07F05B2D" w:rsidR="00393871" w:rsidRPr="0010241E" w:rsidRDefault="00393871" w:rsidP="00AE2729">
      <w:pPr>
        <w:pStyle w:val="Odsekzoznamu"/>
        <w:numPr>
          <w:ilvl w:val="0"/>
          <w:numId w:val="3"/>
        </w:numPr>
        <w:ind w:left="709"/>
        <w:jc w:val="both"/>
        <w:rPr>
          <w:rFonts w:ascii="Arial Narrow" w:hAnsi="Arial Narrow"/>
          <w:color w:val="0070C0"/>
          <w:lang w:eastAsia="sk-SK"/>
        </w:rPr>
      </w:pPr>
      <w:r w:rsidRPr="0010241E">
        <w:rPr>
          <w:rFonts w:ascii="Arial Narrow" w:hAnsi="Arial Narrow"/>
        </w:rPr>
        <w:t>Na základe zákona č. 395/2021 Z.z., ktorým sa mení a dopĺňa zákon č. 343/2015 Z. z. o verejnom obstarávaní o zmene a doplnení niektorých zákonov v znení neskorších predpisov, boli s účinnosťou od 31.</w:t>
      </w:r>
      <w:r w:rsidR="00096FD4" w:rsidRPr="0010241E">
        <w:rPr>
          <w:rFonts w:ascii="Arial Narrow" w:hAnsi="Arial Narrow"/>
        </w:rPr>
        <w:t xml:space="preserve"> 0</w:t>
      </w:r>
      <w:r w:rsidRPr="0010241E">
        <w:rPr>
          <w:rFonts w:ascii="Arial Narrow" w:hAnsi="Arial Narrow"/>
        </w:rPr>
        <w:t>3.</w:t>
      </w:r>
      <w:r w:rsidR="00096FD4" w:rsidRPr="0010241E">
        <w:rPr>
          <w:rFonts w:ascii="Arial Narrow" w:hAnsi="Arial Narrow"/>
        </w:rPr>
        <w:t xml:space="preserve"> </w:t>
      </w:r>
      <w:r w:rsidRPr="0010241E">
        <w:rPr>
          <w:rFonts w:ascii="Arial Narrow" w:hAnsi="Arial Narrow"/>
        </w:rPr>
        <w:t>202</w:t>
      </w:r>
      <w:r w:rsidR="00061322">
        <w:rPr>
          <w:rFonts w:ascii="Arial Narrow" w:hAnsi="Arial Narrow"/>
        </w:rPr>
        <w:t>2</w:t>
      </w:r>
      <w:r w:rsidRPr="0010241E">
        <w:rPr>
          <w:rFonts w:ascii="Arial Narrow" w:hAnsi="Arial Narrow"/>
        </w:rPr>
        <w:t xml:space="preserve"> vypustené spod pôsobnosti ZVO tie prípady, keď verejný obstarávateľ poskytne osobe, ktorá nie je verejným obstarávateľom ani obstarávateľom ani osobou podľa § 8 ods. 1 ZVO finančné prostriedky (bez ohľadu na % podiel spolufinancovania) na dodanie tovarov, poskytnutie služieb a uskutočnenie stavebných prác.</w:t>
      </w:r>
    </w:p>
    <w:p w14:paraId="3369D45D" w14:textId="77777777" w:rsidR="00393871" w:rsidRPr="0010241E" w:rsidRDefault="00393871" w:rsidP="00393871">
      <w:pPr>
        <w:pStyle w:val="Odsekzoznamu"/>
        <w:rPr>
          <w:rFonts w:ascii="Arial Narrow" w:hAnsi="Arial Narrow"/>
          <w:color w:val="0070C0"/>
          <w:lang w:eastAsia="sk-SK"/>
        </w:rPr>
      </w:pPr>
    </w:p>
    <w:p w14:paraId="7E04BC63" w14:textId="7679404B" w:rsidR="00393871" w:rsidRPr="0010241E" w:rsidRDefault="00393871" w:rsidP="00AE2729">
      <w:pPr>
        <w:pStyle w:val="Odsekzoznamu"/>
        <w:numPr>
          <w:ilvl w:val="0"/>
          <w:numId w:val="3"/>
        </w:numPr>
        <w:ind w:left="709"/>
        <w:jc w:val="both"/>
        <w:rPr>
          <w:rFonts w:ascii="Arial Narrow" w:hAnsi="Arial Narrow"/>
          <w:color w:val="0070C0"/>
          <w:lang w:eastAsia="sk-SK"/>
        </w:rPr>
      </w:pPr>
      <w:r w:rsidRPr="0010241E">
        <w:rPr>
          <w:rFonts w:ascii="Arial Narrow" w:hAnsi="Arial Narrow"/>
        </w:rPr>
        <w:t xml:space="preserve">Postup zadávania zákazky preukázateľne začatý do </w:t>
      </w:r>
      <w:r w:rsidR="006B2A2F">
        <w:rPr>
          <w:rFonts w:ascii="Arial Narrow" w:hAnsi="Arial Narrow"/>
        </w:rPr>
        <w:t>31.07.2024</w:t>
      </w:r>
      <w:r w:rsidRPr="0010241E">
        <w:rPr>
          <w:rFonts w:ascii="Arial Narrow" w:hAnsi="Arial Narrow"/>
        </w:rPr>
        <w:t xml:space="preserve"> (vrátane) sa dokončí podľa predpisov účinných do </w:t>
      </w:r>
      <w:r w:rsidR="006B2A2F">
        <w:rPr>
          <w:rFonts w:ascii="Arial Narrow" w:hAnsi="Arial Narrow"/>
        </w:rPr>
        <w:t>31.07.2024</w:t>
      </w:r>
      <w:r w:rsidRPr="0010241E">
        <w:rPr>
          <w:rFonts w:ascii="Arial Narrow" w:hAnsi="Arial Narrow"/>
        </w:rPr>
        <w:t>. V prípade, že nie je možné určiť moment začatia zadávania zákazky (napr. zverejnenie výzvy na predkladanie ponúk a pod.), moment zadania zákazky bude pre túto situáciu určený dátumom podpisu zmluvy s dodávateľom tovarov/služieb/stavebných prác</w:t>
      </w:r>
      <w:r w:rsidRPr="0010241E">
        <w:rPr>
          <w:rStyle w:val="Odkaznapoznmkupodiarou"/>
          <w:rFonts w:ascii="Arial Narrow" w:hAnsi="Arial Narrow"/>
        </w:rPr>
        <w:footnoteReference w:id="1"/>
      </w:r>
      <w:r w:rsidRPr="0010241E">
        <w:rPr>
          <w:rFonts w:ascii="Arial Narrow" w:hAnsi="Arial Narrow"/>
        </w:rPr>
        <w:t>.</w:t>
      </w:r>
    </w:p>
    <w:p w14:paraId="16BC228B" w14:textId="77777777" w:rsidR="00393871" w:rsidRPr="0010241E" w:rsidRDefault="00393871" w:rsidP="00393871">
      <w:pPr>
        <w:pStyle w:val="Odsekzoznamu"/>
        <w:rPr>
          <w:rFonts w:ascii="Arial Narrow" w:hAnsi="Arial Narrow"/>
          <w:color w:val="0070C0"/>
          <w:lang w:eastAsia="sk-SK"/>
        </w:rPr>
      </w:pPr>
    </w:p>
    <w:p w14:paraId="4A85FCA5" w14:textId="77777777" w:rsidR="00393871" w:rsidRPr="0010241E" w:rsidRDefault="00393871" w:rsidP="00AE2729">
      <w:pPr>
        <w:pStyle w:val="Odsekzoznamu"/>
        <w:numPr>
          <w:ilvl w:val="0"/>
          <w:numId w:val="3"/>
        </w:numPr>
        <w:ind w:left="709"/>
        <w:jc w:val="both"/>
        <w:rPr>
          <w:rFonts w:ascii="Arial Narrow" w:hAnsi="Arial Narrow"/>
          <w:color w:val="0070C0"/>
          <w:lang w:eastAsia="sk-SK"/>
        </w:rPr>
      </w:pPr>
      <w:r w:rsidRPr="0010241E">
        <w:rPr>
          <w:rFonts w:ascii="Arial Narrow" w:hAnsi="Arial Narrow"/>
        </w:rPr>
        <w:t xml:space="preserve">Pre osoby, ktoré nie sú verejným obstarávateľom ani obstarávateľom, je postup podľa ZVO povinný len v prípade uvedenom v § 8 ods. 1 ZVO, t.j. v prípade, ak verejný obstarávateľ poskytne osobe, ktorá nie je verejným obstarávateľom alebo obstarávateľom, viac ako 50 % finančných prostriedkov na: </w:t>
      </w:r>
    </w:p>
    <w:p w14:paraId="113A3118" w14:textId="77777777" w:rsidR="00393871" w:rsidRPr="0010241E" w:rsidRDefault="00393871" w:rsidP="00393871">
      <w:pPr>
        <w:pStyle w:val="Odsekzoznamu"/>
        <w:rPr>
          <w:rFonts w:ascii="Arial Narrow" w:hAnsi="Arial Narrow"/>
        </w:rPr>
      </w:pPr>
    </w:p>
    <w:p w14:paraId="007A0F75" w14:textId="77777777" w:rsidR="00393871" w:rsidRPr="0010241E" w:rsidRDefault="00393871" w:rsidP="00E5195A">
      <w:pPr>
        <w:pStyle w:val="Odsekzoznamu"/>
        <w:ind w:left="709"/>
        <w:jc w:val="both"/>
        <w:rPr>
          <w:rFonts w:ascii="Arial Narrow" w:hAnsi="Arial Narrow"/>
        </w:rPr>
      </w:pPr>
      <w:r w:rsidRPr="0010241E">
        <w:rPr>
          <w:rFonts w:ascii="Arial Narrow" w:hAnsi="Arial Narrow"/>
        </w:rPr>
        <w:t xml:space="preserve">a) uskutočnenie stavebných prác, ktorých predpokladaná hodnota je rovnaká alebo vyššia ako finančný limit podľa § 5 ods. 2 ZVO alebo </w:t>
      </w:r>
    </w:p>
    <w:p w14:paraId="65AFB5A5" w14:textId="77777777" w:rsidR="00393871" w:rsidRPr="0010241E" w:rsidRDefault="00393871" w:rsidP="00393871">
      <w:pPr>
        <w:pStyle w:val="Odsekzoznamu"/>
        <w:ind w:left="709"/>
        <w:jc w:val="both"/>
        <w:rPr>
          <w:rFonts w:ascii="Arial Narrow" w:hAnsi="Arial Narrow"/>
        </w:rPr>
      </w:pPr>
    </w:p>
    <w:p w14:paraId="20D87959" w14:textId="77777777" w:rsidR="00393871" w:rsidRPr="0010241E" w:rsidRDefault="00393871" w:rsidP="00E5195A">
      <w:pPr>
        <w:pStyle w:val="Odsekzoznamu"/>
        <w:ind w:left="709"/>
        <w:jc w:val="both"/>
        <w:rPr>
          <w:rFonts w:ascii="Arial Narrow" w:hAnsi="Arial Narrow"/>
        </w:rPr>
      </w:pPr>
      <w:r w:rsidRPr="0010241E">
        <w:rPr>
          <w:rFonts w:ascii="Arial Narrow" w:hAnsi="Arial Narrow"/>
        </w:rPr>
        <w:lastRenderedPageBreak/>
        <w:t>b) poskytnutie služieb, ktoré sú spojené so zákazkou podľa písmena a) a ktorej predpokladaná hodnota je rovnaká alebo vyššia ako finančný limit pre nadlimitnú zákazku na poskytnutie služby ustanovený pre verejného obstarávateľa podľa § 7 ods. 1 písm. b) až e) ZVO.</w:t>
      </w:r>
    </w:p>
    <w:p w14:paraId="2BB41AAF" w14:textId="77777777" w:rsidR="00393871" w:rsidRPr="0010241E" w:rsidRDefault="00393871" w:rsidP="00393871">
      <w:pPr>
        <w:pStyle w:val="Odsekzoznamu"/>
        <w:ind w:left="709"/>
        <w:jc w:val="both"/>
        <w:rPr>
          <w:rFonts w:ascii="Arial Narrow" w:hAnsi="Arial Narrow"/>
        </w:rPr>
      </w:pPr>
    </w:p>
    <w:p w14:paraId="37706CC3" w14:textId="77777777" w:rsidR="00393871" w:rsidRPr="0010241E" w:rsidRDefault="00393871" w:rsidP="00AE2729">
      <w:pPr>
        <w:pStyle w:val="Odsekzoznamu"/>
        <w:numPr>
          <w:ilvl w:val="0"/>
          <w:numId w:val="3"/>
        </w:numPr>
        <w:ind w:left="709"/>
        <w:jc w:val="both"/>
        <w:rPr>
          <w:rFonts w:ascii="Arial Narrow" w:hAnsi="Arial Narrow"/>
          <w:color w:val="0070C0"/>
          <w:lang w:eastAsia="sk-SK"/>
        </w:rPr>
      </w:pPr>
      <w:r w:rsidRPr="0010241E">
        <w:rPr>
          <w:rFonts w:ascii="Arial Narrow" w:hAnsi="Arial Narrow"/>
        </w:rPr>
        <w:t>Pravidlá a postupy podľa tejto časti usmernenia sa vzťahujú aj na obstarávateľa podľa § 9 ZVO v prípade, že nie je povinný postupovať podľa ZVO, resp. podľa iného všeobecne záväzného právneho predpisu.</w:t>
      </w:r>
    </w:p>
    <w:p w14:paraId="6F094FBA" w14:textId="77777777" w:rsidR="00393871" w:rsidRPr="0010241E" w:rsidRDefault="00393871" w:rsidP="00393871">
      <w:pPr>
        <w:pStyle w:val="Odsekzoznamu"/>
        <w:ind w:left="709"/>
        <w:jc w:val="both"/>
        <w:rPr>
          <w:rFonts w:ascii="Arial Narrow" w:hAnsi="Arial Narrow"/>
          <w:color w:val="0070C0"/>
          <w:lang w:eastAsia="sk-SK"/>
        </w:rPr>
      </w:pPr>
    </w:p>
    <w:p w14:paraId="53447912" w14:textId="77777777" w:rsidR="00393871" w:rsidRDefault="00393871" w:rsidP="00AE2729">
      <w:pPr>
        <w:pStyle w:val="Odsekzoznamu"/>
        <w:numPr>
          <w:ilvl w:val="0"/>
          <w:numId w:val="3"/>
        </w:numPr>
        <w:ind w:left="709"/>
        <w:jc w:val="both"/>
        <w:rPr>
          <w:rFonts w:ascii="Arial Narrow" w:hAnsi="Arial Narrow"/>
          <w:lang w:eastAsia="sk-SK"/>
        </w:rPr>
      </w:pPr>
      <w:r w:rsidRPr="0010241E">
        <w:rPr>
          <w:rFonts w:ascii="Arial Narrow" w:hAnsi="Arial Narrow"/>
          <w:lang w:eastAsia="sk-SK"/>
        </w:rPr>
        <w:t>V rámci postupov obstarávania</w:t>
      </w:r>
      <w:r w:rsidR="00445A5F" w:rsidRPr="0010241E">
        <w:rPr>
          <w:rFonts w:ascii="Arial Narrow" w:hAnsi="Arial Narrow"/>
          <w:lang w:eastAsia="sk-SK"/>
        </w:rPr>
        <w:t xml:space="preserve"> nie</w:t>
      </w:r>
      <w:r w:rsidRPr="0010241E">
        <w:rPr>
          <w:rFonts w:ascii="Arial Narrow" w:hAnsi="Arial Narrow"/>
          <w:lang w:eastAsia="sk-SK"/>
        </w:rPr>
        <w:t xml:space="preserve"> je povinné určovať predpokladanú hodnotu zákazky.</w:t>
      </w:r>
    </w:p>
    <w:p w14:paraId="04E593F7" w14:textId="77777777" w:rsidR="006A7299" w:rsidRDefault="006A7299" w:rsidP="006A7299">
      <w:pPr>
        <w:pStyle w:val="Odsekzoznamu"/>
        <w:ind w:left="709"/>
        <w:jc w:val="both"/>
        <w:rPr>
          <w:rFonts w:ascii="Arial Narrow" w:hAnsi="Arial Narrow"/>
          <w:lang w:eastAsia="sk-SK"/>
        </w:rPr>
      </w:pPr>
    </w:p>
    <w:p w14:paraId="766A17D6" w14:textId="52BC318F" w:rsidR="00BC306C" w:rsidRPr="0010241E" w:rsidRDefault="00BC306C" w:rsidP="00AE2729">
      <w:pPr>
        <w:pStyle w:val="Odsekzoznamu"/>
        <w:numPr>
          <w:ilvl w:val="0"/>
          <w:numId w:val="3"/>
        </w:numPr>
        <w:ind w:left="709"/>
        <w:jc w:val="both"/>
        <w:rPr>
          <w:rFonts w:ascii="Arial Narrow" w:hAnsi="Arial Narrow"/>
          <w:lang w:eastAsia="sk-SK"/>
        </w:rPr>
      </w:pPr>
      <w:r w:rsidRPr="0010241E">
        <w:rPr>
          <w:rFonts w:ascii="Arial Narrow" w:hAnsi="Arial Narrow"/>
        </w:rPr>
        <w:t>Plnenie môže byť založené na písomnej zmluve alebo prijímateľ môže predložiť aj objednávku ako jednu z foriem písomného zmluvného vzťahu. Pokiaľ plnenie nie je zachytené ani písomnou zmluvou, ani objednávkou, ale iným spôsobom, ktorý jednoznačne a hodnoverne preukazuje formálne, príp. aj vecné naplnenie výsledku obstarávania, tento doklad pre potreby kontroly nahrádza písomný zmluvný vzťah.</w:t>
      </w:r>
    </w:p>
    <w:p w14:paraId="5F2153EB" w14:textId="77777777" w:rsidR="00532765" w:rsidRPr="0010241E" w:rsidRDefault="00532765" w:rsidP="00532765">
      <w:pPr>
        <w:pStyle w:val="Odsekzoznamu"/>
        <w:rPr>
          <w:rFonts w:ascii="Arial Narrow" w:hAnsi="Arial Narrow"/>
          <w:lang w:eastAsia="sk-SK"/>
        </w:rPr>
      </w:pPr>
    </w:p>
    <w:p w14:paraId="1C9D3CDC" w14:textId="77777777" w:rsidR="00BC306C" w:rsidRPr="0010241E" w:rsidRDefault="00BC306C" w:rsidP="00AE2729">
      <w:pPr>
        <w:pStyle w:val="Odsekzoznamu"/>
        <w:numPr>
          <w:ilvl w:val="0"/>
          <w:numId w:val="3"/>
        </w:numPr>
        <w:ind w:left="709"/>
        <w:jc w:val="both"/>
        <w:rPr>
          <w:rFonts w:ascii="Arial Narrow" w:hAnsi="Arial Narrow"/>
          <w:lang w:eastAsia="sk-SK"/>
        </w:rPr>
      </w:pPr>
      <w:r w:rsidRPr="0010241E">
        <w:rPr>
          <w:rFonts w:ascii="Arial Narrow" w:hAnsi="Arial Narrow"/>
        </w:rPr>
        <w:t xml:space="preserve">Medzi náležitosti objednávky patrí najmä: </w:t>
      </w:r>
    </w:p>
    <w:p w14:paraId="57347945" w14:textId="77777777" w:rsidR="00BC306C" w:rsidRPr="0010241E" w:rsidRDefault="00BC306C" w:rsidP="00BC306C">
      <w:pPr>
        <w:pStyle w:val="Odsekzoznamu"/>
        <w:rPr>
          <w:rFonts w:ascii="Arial Narrow" w:hAnsi="Arial Narrow"/>
        </w:rPr>
      </w:pPr>
    </w:p>
    <w:p w14:paraId="131D327F" w14:textId="77777777" w:rsidR="00BC306C" w:rsidRPr="0010241E" w:rsidRDefault="00BC306C" w:rsidP="00AE2729">
      <w:pPr>
        <w:pStyle w:val="Odsekzoznamu"/>
        <w:numPr>
          <w:ilvl w:val="0"/>
          <w:numId w:val="2"/>
        </w:numPr>
        <w:ind w:left="851" w:hanging="142"/>
        <w:jc w:val="both"/>
        <w:rPr>
          <w:rFonts w:ascii="Arial Narrow" w:hAnsi="Arial Narrow"/>
          <w:lang w:eastAsia="sk-SK"/>
        </w:rPr>
      </w:pPr>
      <w:r w:rsidRPr="0010241E">
        <w:rPr>
          <w:rFonts w:ascii="Arial Narrow" w:hAnsi="Arial Narrow"/>
        </w:rPr>
        <w:t xml:space="preserve">dátum jej vyhotovenia, </w:t>
      </w:r>
    </w:p>
    <w:p w14:paraId="6226F139" w14:textId="77777777" w:rsidR="00BC306C" w:rsidRPr="0010241E" w:rsidRDefault="00BC306C" w:rsidP="00AE2729">
      <w:pPr>
        <w:pStyle w:val="Odsekzoznamu"/>
        <w:numPr>
          <w:ilvl w:val="0"/>
          <w:numId w:val="2"/>
        </w:numPr>
        <w:ind w:left="851" w:hanging="142"/>
        <w:jc w:val="both"/>
        <w:rPr>
          <w:rFonts w:ascii="Arial Narrow" w:hAnsi="Arial Narrow"/>
          <w:lang w:eastAsia="sk-SK"/>
        </w:rPr>
      </w:pPr>
      <w:r w:rsidRPr="0010241E">
        <w:rPr>
          <w:rFonts w:ascii="Arial Narrow" w:hAnsi="Arial Narrow"/>
        </w:rPr>
        <w:t xml:space="preserve">kompletné a správne identifikačné údaje prijímateľa a dodávateľa/poskytovateľa t.j. obchodné meno/názov, IČO, adresa sídla (príp. kontaktného miesta), </w:t>
      </w:r>
    </w:p>
    <w:p w14:paraId="0B0115AA" w14:textId="77777777" w:rsidR="00BC306C" w:rsidRPr="0010241E" w:rsidRDefault="00BC306C" w:rsidP="00AE2729">
      <w:pPr>
        <w:pStyle w:val="Odsekzoznamu"/>
        <w:numPr>
          <w:ilvl w:val="0"/>
          <w:numId w:val="2"/>
        </w:numPr>
        <w:ind w:left="851" w:hanging="142"/>
        <w:jc w:val="both"/>
        <w:rPr>
          <w:rFonts w:ascii="Arial Narrow" w:hAnsi="Arial Narrow"/>
          <w:lang w:eastAsia="sk-SK"/>
        </w:rPr>
      </w:pPr>
      <w:r w:rsidRPr="0010241E">
        <w:rPr>
          <w:rFonts w:ascii="Arial Narrow" w:hAnsi="Arial Narrow"/>
        </w:rPr>
        <w:t xml:space="preserve">jednoznačná špecifikácia objednávaného tovaru alebo služby (v zmysle predloženej alebo identifikovanej ponuky), </w:t>
      </w:r>
    </w:p>
    <w:p w14:paraId="43A8DB32" w14:textId="77777777" w:rsidR="00BC306C" w:rsidRPr="0010241E" w:rsidRDefault="00BC306C" w:rsidP="00AE2729">
      <w:pPr>
        <w:pStyle w:val="Odsekzoznamu"/>
        <w:numPr>
          <w:ilvl w:val="0"/>
          <w:numId w:val="2"/>
        </w:numPr>
        <w:ind w:left="851" w:hanging="142"/>
        <w:jc w:val="both"/>
        <w:rPr>
          <w:rFonts w:ascii="Arial Narrow" w:hAnsi="Arial Narrow"/>
          <w:lang w:eastAsia="sk-SK"/>
        </w:rPr>
      </w:pPr>
      <w:r w:rsidRPr="0010241E">
        <w:rPr>
          <w:rFonts w:ascii="Arial Narrow" w:hAnsi="Arial Narrow"/>
        </w:rPr>
        <w:t xml:space="preserve">dohodnutá cena (bez DPH, výška DPH a cena s DPH v zmysle predloženej alebo identifikovanej ponuky), </w:t>
      </w:r>
    </w:p>
    <w:p w14:paraId="3FEDEF18" w14:textId="77777777" w:rsidR="00BC306C" w:rsidRPr="0010241E" w:rsidRDefault="00BC306C" w:rsidP="00AE2729">
      <w:pPr>
        <w:pStyle w:val="Odsekzoznamu"/>
        <w:numPr>
          <w:ilvl w:val="0"/>
          <w:numId w:val="2"/>
        </w:numPr>
        <w:ind w:left="851" w:hanging="142"/>
        <w:jc w:val="both"/>
        <w:rPr>
          <w:rFonts w:ascii="Arial Narrow" w:hAnsi="Arial Narrow"/>
          <w:lang w:eastAsia="sk-SK"/>
        </w:rPr>
      </w:pPr>
      <w:r w:rsidRPr="0010241E">
        <w:rPr>
          <w:rFonts w:ascii="Arial Narrow" w:hAnsi="Arial Narrow"/>
        </w:rPr>
        <w:t xml:space="preserve">lehota a miesto plnenia (v súlade s výzvou na predloženie ponuky, ak relevantné), </w:t>
      </w:r>
    </w:p>
    <w:p w14:paraId="25FA5512" w14:textId="77777777" w:rsidR="00BC306C" w:rsidRPr="0010241E" w:rsidRDefault="00BC306C" w:rsidP="00AE2729">
      <w:pPr>
        <w:pStyle w:val="Odsekzoznamu"/>
        <w:numPr>
          <w:ilvl w:val="0"/>
          <w:numId w:val="2"/>
        </w:numPr>
        <w:ind w:left="851" w:hanging="142"/>
        <w:jc w:val="both"/>
        <w:rPr>
          <w:rFonts w:ascii="Arial Narrow" w:hAnsi="Arial Narrow"/>
          <w:lang w:eastAsia="sk-SK"/>
        </w:rPr>
      </w:pPr>
      <w:r w:rsidRPr="0010241E">
        <w:rPr>
          <w:rFonts w:ascii="Arial Narrow" w:hAnsi="Arial Narrow"/>
        </w:rPr>
        <w:t xml:space="preserve">ďalšie náležitosti podľa požiadaviek prijímateľa (v súlade s výzvou na predloženie ponuky, ak relevantné). </w:t>
      </w:r>
    </w:p>
    <w:p w14:paraId="0F9E55DB" w14:textId="77777777" w:rsidR="00BC306C" w:rsidRPr="0010241E" w:rsidRDefault="00BC306C" w:rsidP="00BC306C">
      <w:pPr>
        <w:pStyle w:val="Odsekzoznamu"/>
        <w:ind w:left="851"/>
        <w:jc w:val="both"/>
        <w:rPr>
          <w:rFonts w:ascii="Arial Narrow" w:hAnsi="Arial Narrow"/>
          <w:lang w:eastAsia="sk-SK"/>
        </w:rPr>
      </w:pPr>
    </w:p>
    <w:p w14:paraId="48505C85" w14:textId="77777777" w:rsidR="00BC306C" w:rsidRPr="0010241E" w:rsidRDefault="00BC306C" w:rsidP="00BC306C">
      <w:pPr>
        <w:pStyle w:val="Odsekzoznamu"/>
        <w:ind w:left="709"/>
        <w:jc w:val="both"/>
        <w:rPr>
          <w:rFonts w:ascii="Arial Narrow" w:hAnsi="Arial Narrow"/>
        </w:rPr>
      </w:pPr>
      <w:r w:rsidRPr="0010241E">
        <w:rPr>
          <w:rFonts w:ascii="Arial Narrow" w:hAnsi="Arial Narrow"/>
        </w:rPr>
        <w:t>Na objednávke musí byť potvrdené jej prijatie dodávateľom/poskytovateľom, resp. prijímateľ musí inou relevantnou dokumentáciou preukázať prevzatie záväzku dodávateľa/poskytovateľa dodať predmet zákazky, či poskytnúť službu za podmienok určených v objednávke. Súčasťou vystavenej objednávky musí byť určenie povinnosti pre dodávateľa/poskytovateľa strpieť výkon kontroly/auditu a poskytnúť oprávneným osobám potrebnú súčinnosť v súlade s</w:t>
      </w:r>
      <w:r w:rsidR="00513AF6" w:rsidRPr="0010241E">
        <w:rPr>
          <w:rFonts w:ascii="Arial Narrow" w:hAnsi="Arial Narrow"/>
        </w:rPr>
        <w:t xml:space="preserve">o </w:t>
      </w:r>
      <w:r w:rsidR="00FF4DB8" w:rsidRPr="0010241E">
        <w:rPr>
          <w:rFonts w:ascii="Arial Narrow" w:hAnsi="Arial Narrow"/>
        </w:rPr>
        <w:t xml:space="preserve">zmluvou o PPM </w:t>
      </w:r>
      <w:r w:rsidRPr="0010241E">
        <w:rPr>
          <w:rFonts w:ascii="Arial Narrow" w:hAnsi="Arial Narrow"/>
        </w:rPr>
        <w:t>okrem prípadov, ak to nie je technicky možné zabezpečiť, teda napr. v prípade nákupu predmetu zákazky priamo cez objednávkový formulár internetového predajcu, ak je celý prieskum trhu realizovaný iba internetovým prieskumom.</w:t>
      </w:r>
    </w:p>
    <w:p w14:paraId="4DFA295D" w14:textId="77777777" w:rsidR="00BC306C" w:rsidRPr="0010241E" w:rsidRDefault="00BC306C" w:rsidP="00BC306C">
      <w:pPr>
        <w:pStyle w:val="Odsekzoznamu"/>
        <w:ind w:left="709"/>
        <w:jc w:val="both"/>
        <w:rPr>
          <w:rFonts w:ascii="Arial Narrow" w:hAnsi="Arial Narrow"/>
        </w:rPr>
      </w:pPr>
    </w:p>
    <w:p w14:paraId="1111C6D4" w14:textId="77777777" w:rsidR="00BC306C" w:rsidRPr="0010241E" w:rsidRDefault="00BC306C" w:rsidP="00AE2729">
      <w:pPr>
        <w:pStyle w:val="Odsekzoznamu"/>
        <w:numPr>
          <w:ilvl w:val="0"/>
          <w:numId w:val="3"/>
        </w:numPr>
        <w:ind w:left="709"/>
        <w:jc w:val="both"/>
        <w:rPr>
          <w:rFonts w:ascii="Arial Narrow" w:hAnsi="Arial Narrow"/>
          <w:lang w:eastAsia="sk-SK"/>
        </w:rPr>
      </w:pPr>
      <w:r w:rsidRPr="0010241E">
        <w:rPr>
          <w:rFonts w:ascii="Arial Narrow" w:hAnsi="Arial Narrow"/>
        </w:rPr>
        <w:t xml:space="preserve">Prijímateľ je povinný uchovávať kompletnú dokumentáciu z procesu obstarávania realizovaného v rámci projektu v súlade s čl. 2 odsek 4 písm. </w:t>
      </w:r>
      <w:r w:rsidR="00FF4DB8" w:rsidRPr="0010241E">
        <w:rPr>
          <w:rFonts w:ascii="Arial Narrow" w:hAnsi="Arial Narrow"/>
        </w:rPr>
        <w:t>g</w:t>
      </w:r>
      <w:r w:rsidRPr="0010241E">
        <w:rPr>
          <w:rFonts w:ascii="Arial Narrow" w:hAnsi="Arial Narrow"/>
        </w:rPr>
        <w:t>) všeobecných zmluvných podmienok k zmluve o PPM a do tejto doby strpieť výkon kontroly/auditu zo strany oprávnených osôb v zmysle zmluvy o PPM a poskytnúť im potrebnú súčinnosť. Stanovená lehota môže byť automaticky predĺžená v prípade, ak nedošlo k vysporiadaniu finančných vzťahov medzi vykonávateľom a prijímateľom na základe zmluvy o PPM.</w:t>
      </w:r>
    </w:p>
    <w:p w14:paraId="72057806" w14:textId="77777777" w:rsidR="00BC306C" w:rsidRPr="0010241E" w:rsidRDefault="00BC306C" w:rsidP="00BC306C">
      <w:pPr>
        <w:pStyle w:val="Odsekzoznamu"/>
        <w:ind w:left="709"/>
        <w:jc w:val="both"/>
        <w:rPr>
          <w:rFonts w:ascii="Arial Narrow" w:hAnsi="Arial Narrow"/>
          <w:lang w:eastAsia="sk-SK"/>
        </w:rPr>
      </w:pPr>
    </w:p>
    <w:p w14:paraId="56DA632F" w14:textId="77777777" w:rsidR="00BC306C" w:rsidRPr="0010241E" w:rsidRDefault="00BC306C" w:rsidP="00AE2729">
      <w:pPr>
        <w:pStyle w:val="Odsekzoznamu"/>
        <w:numPr>
          <w:ilvl w:val="0"/>
          <w:numId w:val="3"/>
        </w:numPr>
        <w:ind w:left="709"/>
        <w:jc w:val="both"/>
        <w:rPr>
          <w:rFonts w:ascii="Arial Narrow" w:hAnsi="Arial Narrow"/>
          <w:lang w:eastAsia="sk-SK"/>
        </w:rPr>
      </w:pPr>
      <w:r w:rsidRPr="0010241E">
        <w:rPr>
          <w:rFonts w:ascii="Arial Narrow" w:hAnsi="Arial Narrow"/>
        </w:rPr>
        <w:t>Prijímateľ sa zaväzuje zabezpečiť v rámci záväzkového vzťahu s každým dodávateľom povinnosť dodávateľa strpieť výkon kontroly/auditu súvisiaceho s dodávaným tovarom, službami a stavebnými prácami do uplynutia lehôt podľa článku</w:t>
      </w:r>
      <w:r w:rsidR="00FF4DB8" w:rsidRPr="0010241E">
        <w:rPr>
          <w:rFonts w:ascii="Arial Narrow" w:hAnsi="Arial Narrow"/>
        </w:rPr>
        <w:t xml:space="preserve"> 2 odsek 4 písm. g) všeobecných zmluvných podmienok k zmluve o PPM</w:t>
      </w:r>
      <w:r w:rsidRPr="0010241E">
        <w:rPr>
          <w:rFonts w:ascii="Arial Narrow" w:hAnsi="Arial Narrow"/>
        </w:rPr>
        <w:t>, a to oprávnenými osobami na výkon tejto kontroly/auditu a poskytnúť oprávneným osobám všetku potrebnú súčinnosť, okrem prípadov, ak to nie je technicky možné zabezpečiť, napr. v prípade nákupu predmetu zákazky priamo cez objednávkový formulár internetového predajcu, ak je celý prieskum trhu realizovaný iba internetovým prieskumom.</w:t>
      </w:r>
    </w:p>
    <w:p w14:paraId="131BD639" w14:textId="77777777" w:rsidR="00BC306C" w:rsidRPr="0010241E" w:rsidRDefault="00BC306C" w:rsidP="00BC306C">
      <w:pPr>
        <w:pStyle w:val="Odsekzoznamu"/>
        <w:rPr>
          <w:rFonts w:ascii="Arial Narrow" w:hAnsi="Arial Narrow"/>
          <w:lang w:eastAsia="sk-SK"/>
        </w:rPr>
      </w:pPr>
    </w:p>
    <w:p w14:paraId="2DF5FB83" w14:textId="77777777" w:rsidR="00BC306C" w:rsidRPr="0010241E" w:rsidRDefault="00BC306C" w:rsidP="00AE2729">
      <w:pPr>
        <w:pStyle w:val="Odsekzoznamu"/>
        <w:numPr>
          <w:ilvl w:val="0"/>
          <w:numId w:val="3"/>
        </w:numPr>
        <w:ind w:left="709"/>
        <w:jc w:val="both"/>
        <w:rPr>
          <w:rFonts w:ascii="Arial Narrow" w:hAnsi="Arial Narrow"/>
          <w:lang w:eastAsia="sk-SK"/>
        </w:rPr>
      </w:pPr>
      <w:r w:rsidRPr="0010241E">
        <w:rPr>
          <w:rFonts w:ascii="Arial Narrow" w:hAnsi="Arial Narrow"/>
        </w:rPr>
        <w:lastRenderedPageBreak/>
        <w:t>Prijímateľ nesmie uzavrieť zmluvu, koncesnú zmluvu alebo rámcovú dohodu s uchádzačom alebo uchádzačmi, ktorí majú povinnosť zapisovať sa do registra partnerov verejného sektora podľa zákona č. 315/2016 Z. z. o registri partnerov verejného sektora a o zmene a doplnení niektorých zákonov a nie sú zapísaní v registri partnerov verejného sektora, alebo ktorých subdodávatelia majú povinnosť zapisovať sa do registra partnerov verejného sektora a nie sú zapísaní v registri partnerov verejného sektora, ak z právnych predpisov SR nevyplýva inak.</w:t>
      </w:r>
    </w:p>
    <w:p w14:paraId="50BE89E9" w14:textId="77777777" w:rsidR="00BC306C" w:rsidRPr="0010241E" w:rsidRDefault="00BC306C" w:rsidP="00BC306C">
      <w:pPr>
        <w:pStyle w:val="Odsekzoznamu"/>
        <w:rPr>
          <w:rFonts w:ascii="Arial Narrow" w:hAnsi="Arial Narrow"/>
          <w:lang w:eastAsia="sk-SK"/>
        </w:rPr>
      </w:pPr>
    </w:p>
    <w:tbl>
      <w:tblPr>
        <w:tblStyle w:val="Mriekatabuky"/>
        <w:tblW w:w="8647" w:type="dxa"/>
        <w:tblInd w:w="704" w:type="dxa"/>
        <w:shd w:val="clear" w:color="auto" w:fill="F7CAAC" w:themeFill="accent2" w:themeFillTint="66"/>
        <w:tblLook w:val="04A0" w:firstRow="1" w:lastRow="0" w:firstColumn="1" w:lastColumn="0" w:noHBand="0" w:noVBand="1"/>
      </w:tblPr>
      <w:tblGrid>
        <w:gridCol w:w="8647"/>
      </w:tblGrid>
      <w:tr w:rsidR="00B740E1" w:rsidRPr="0010241E" w14:paraId="6498F1CD" w14:textId="77777777" w:rsidTr="00D04840">
        <w:tc>
          <w:tcPr>
            <w:tcW w:w="8647" w:type="dxa"/>
            <w:shd w:val="clear" w:color="auto" w:fill="F7CAAC" w:themeFill="accent2" w:themeFillTint="66"/>
          </w:tcPr>
          <w:p w14:paraId="5A0E0EB1" w14:textId="77777777" w:rsidR="00B740E1" w:rsidRPr="0010241E" w:rsidRDefault="00B740E1" w:rsidP="00ED7257">
            <w:pPr>
              <w:tabs>
                <w:tab w:val="left" w:pos="426"/>
              </w:tabs>
              <w:spacing w:before="120" w:after="120"/>
              <w:rPr>
                <w:rFonts w:ascii="Arial Narrow" w:hAnsi="Arial Narrow" w:cstheme="minorHAnsi"/>
              </w:rPr>
            </w:pPr>
            <w:r w:rsidRPr="0010241E">
              <w:rPr>
                <w:rFonts w:ascii="Arial Narrow" w:hAnsi="Arial Narrow" w:cstheme="minorHAnsi"/>
                <w:b/>
              </w:rPr>
              <w:t>Odporúčanie</w:t>
            </w:r>
            <w:r w:rsidRPr="0010241E">
              <w:rPr>
                <w:rFonts w:ascii="Arial Narrow" w:hAnsi="Arial Narrow" w:cstheme="minorHAnsi"/>
              </w:rPr>
              <w:t>:</w:t>
            </w:r>
          </w:p>
          <w:p w14:paraId="5AA2965B" w14:textId="77777777" w:rsidR="00B740E1" w:rsidRPr="0010241E" w:rsidRDefault="00B740E1" w:rsidP="00DA2FED">
            <w:pPr>
              <w:tabs>
                <w:tab w:val="left" w:pos="426"/>
              </w:tabs>
              <w:spacing w:before="120" w:after="120"/>
              <w:jc w:val="both"/>
              <w:rPr>
                <w:rFonts w:ascii="Arial Narrow" w:hAnsi="Arial Narrow" w:cstheme="minorHAnsi"/>
              </w:rPr>
            </w:pPr>
            <w:r w:rsidRPr="0010241E">
              <w:rPr>
                <w:rFonts w:ascii="Arial Narrow" w:hAnsi="Arial Narrow" w:cstheme="minorHAnsi"/>
              </w:rPr>
              <w:t xml:space="preserve">Odporúčame prijímateľom upraviť v realizačných zmluvách s dodávateľmi rozväzujúcu podmienku, ktorá umožní prijímateľovi v prípade identifikovaných zistení zo strany vykonávateľa ukončenie zmluvného vzťahu s dodávateľom bez sankcií alebo upraviť možnosť </w:t>
            </w:r>
            <w:r w:rsidRPr="0010241E">
              <w:rPr>
                <w:rFonts w:ascii="Arial Narrow" w:eastAsia="Times New Roman" w:hAnsi="Arial Narrow" w:cstheme="minorHAnsi"/>
              </w:rPr>
              <w:t>odstúpenia od zmluvného vzťahu s dodávateľom v prípade, kedy ešte nedošlo k plneniu zo zmluvného vzťahu medzi prijímateľom a dodávateľom a výsledky finančnej kontroly vykonávateľa neumožňujú financovanie projektu z prostriedkov mechanizmu.</w:t>
            </w:r>
          </w:p>
          <w:p w14:paraId="02E349F5" w14:textId="77777777" w:rsidR="00B740E1" w:rsidRPr="0010241E" w:rsidRDefault="00B740E1" w:rsidP="00DA2FED">
            <w:pPr>
              <w:tabs>
                <w:tab w:val="left" w:pos="426"/>
              </w:tabs>
              <w:spacing w:before="120" w:after="120"/>
              <w:jc w:val="both"/>
              <w:rPr>
                <w:rFonts w:ascii="Arial Narrow" w:hAnsi="Arial Narrow"/>
              </w:rPr>
            </w:pPr>
            <w:r w:rsidRPr="0010241E">
              <w:rPr>
                <w:rFonts w:ascii="Arial Narrow" w:hAnsi="Arial Narrow" w:cstheme="minorHAnsi"/>
              </w:rPr>
              <w:t>Odporúčame prijímateľom upraviť v realizačných zmluvách s dodávateľmi možnosť vystavenia objednávky až po doručení správy z kontroly bez zistení s vplyvom na výsledok obstarávania.</w:t>
            </w:r>
          </w:p>
        </w:tc>
      </w:tr>
    </w:tbl>
    <w:p w14:paraId="5A812F59" w14:textId="77777777" w:rsidR="00B740E1" w:rsidRPr="0010241E" w:rsidRDefault="00B740E1" w:rsidP="00DA2FED">
      <w:pPr>
        <w:jc w:val="both"/>
        <w:rPr>
          <w:rFonts w:ascii="Arial Narrow" w:hAnsi="Arial Narrow"/>
          <w:lang w:eastAsia="sk-SK"/>
        </w:rPr>
      </w:pPr>
    </w:p>
    <w:p w14:paraId="58532F96" w14:textId="77777777" w:rsidR="00BC306C" w:rsidRPr="00DA7B75" w:rsidRDefault="00180C7E" w:rsidP="00BA6C6C">
      <w:pPr>
        <w:pStyle w:val="Nadpis1"/>
        <w:rPr>
          <w:rFonts w:ascii="Arial Narrow" w:hAnsi="Arial Narrow" w:cstheme="minorHAnsi"/>
          <w:b/>
          <w:sz w:val="28"/>
          <w:szCs w:val="28"/>
          <w:lang w:eastAsia="sk-SK"/>
        </w:rPr>
      </w:pPr>
      <w:bookmarkStart w:id="15" w:name="_Toc177973831"/>
      <w:bookmarkStart w:id="16" w:name="_Toc220583129"/>
      <w:r w:rsidRPr="00DA7B75">
        <w:rPr>
          <w:rFonts w:ascii="Arial Narrow" w:hAnsi="Arial Narrow" w:cstheme="minorHAnsi"/>
          <w:b/>
          <w:sz w:val="28"/>
          <w:szCs w:val="28"/>
          <w:lang w:eastAsia="sk-SK"/>
        </w:rPr>
        <w:t xml:space="preserve">3.2 </w:t>
      </w:r>
      <w:r w:rsidR="00BC306C" w:rsidRPr="00DA7B75">
        <w:rPr>
          <w:rFonts w:ascii="Arial Narrow" w:hAnsi="Arial Narrow" w:cstheme="minorHAnsi"/>
          <w:b/>
          <w:sz w:val="28"/>
          <w:szCs w:val="28"/>
          <w:lang w:eastAsia="sk-SK"/>
        </w:rPr>
        <w:t>P</w:t>
      </w:r>
      <w:r w:rsidR="00C262DD" w:rsidRPr="00DA7B75">
        <w:rPr>
          <w:rFonts w:ascii="Arial Narrow" w:hAnsi="Arial Narrow" w:cstheme="minorHAnsi"/>
          <w:b/>
          <w:sz w:val="28"/>
          <w:szCs w:val="28"/>
          <w:lang w:eastAsia="sk-SK"/>
        </w:rPr>
        <w:t>ostupy procesu obstarávania</w:t>
      </w:r>
      <w:bookmarkEnd w:id="15"/>
      <w:bookmarkEnd w:id="16"/>
    </w:p>
    <w:p w14:paraId="0A555FFE" w14:textId="77777777" w:rsidR="00BC306C" w:rsidRPr="0010241E" w:rsidRDefault="00BC306C" w:rsidP="00BC306C">
      <w:pPr>
        <w:pStyle w:val="Odsekzoznamu"/>
        <w:ind w:left="644"/>
        <w:jc w:val="both"/>
        <w:rPr>
          <w:rFonts w:ascii="Arial Narrow" w:hAnsi="Arial Narrow"/>
          <w:lang w:eastAsia="sk-SK"/>
        </w:rPr>
      </w:pPr>
    </w:p>
    <w:p w14:paraId="0850463A" w14:textId="77777777" w:rsidR="006A0565" w:rsidRPr="004D72DF" w:rsidRDefault="00BC306C" w:rsidP="00AE2729">
      <w:pPr>
        <w:pStyle w:val="Odsekzoznamu"/>
        <w:numPr>
          <w:ilvl w:val="0"/>
          <w:numId w:val="4"/>
        </w:numPr>
        <w:jc w:val="both"/>
        <w:rPr>
          <w:rFonts w:ascii="Arial Narrow" w:hAnsi="Arial Narrow"/>
          <w:color w:val="0070C0"/>
          <w:lang w:eastAsia="sk-SK"/>
        </w:rPr>
      </w:pPr>
      <w:r w:rsidRPr="0010241E">
        <w:rPr>
          <w:rFonts w:ascii="Arial Narrow" w:hAnsi="Arial Narrow"/>
        </w:rPr>
        <w:t>Pre potreby t</w:t>
      </w:r>
      <w:r w:rsidR="006A0565" w:rsidRPr="0010241E">
        <w:rPr>
          <w:rFonts w:ascii="Arial Narrow" w:hAnsi="Arial Narrow"/>
        </w:rPr>
        <w:t>ohto usmernenia</w:t>
      </w:r>
      <w:r w:rsidRPr="0010241E">
        <w:rPr>
          <w:rFonts w:ascii="Arial Narrow" w:hAnsi="Arial Narrow"/>
        </w:rPr>
        <w:t xml:space="preserve"> sa pod „obstarávaním“ rozumie postup zadávania zákaziek vyňatých spod pôsobnosti ZVO. Keďže pre zadávanie zákaziek vyňatých </w:t>
      </w:r>
      <w:r w:rsidRPr="004D72DF">
        <w:rPr>
          <w:rFonts w:ascii="Arial Narrow" w:hAnsi="Arial Narrow"/>
        </w:rPr>
        <w:t>spod pôsobnosti ZVO nie sú na národnej úrovni určené formálne postupy a požiadavky, pre účely t</w:t>
      </w:r>
      <w:r w:rsidR="006A0565" w:rsidRPr="004D72DF">
        <w:rPr>
          <w:rFonts w:ascii="Arial Narrow" w:hAnsi="Arial Narrow"/>
        </w:rPr>
        <w:t>ohto usmernenia</w:t>
      </w:r>
      <w:r w:rsidRPr="004D72DF">
        <w:rPr>
          <w:rFonts w:ascii="Arial Narrow" w:hAnsi="Arial Narrow"/>
        </w:rPr>
        <w:t xml:space="preserve"> je prijímateľ povinný, ak je to objektívne možné, zrealizovať prieskum trhu, ktorý zároveň slúži aj ako nástroj na preukázanie a overenie hospodárnosti výdavkov. Pravidlá pre realizáciu prieskumu trhu sú uvedené v kapitole 3</w:t>
      </w:r>
      <w:r w:rsidR="00532765" w:rsidRPr="004D72DF">
        <w:rPr>
          <w:rFonts w:ascii="Arial Narrow" w:hAnsi="Arial Narrow"/>
        </w:rPr>
        <w:t>.3</w:t>
      </w:r>
      <w:r w:rsidRPr="004D72DF">
        <w:rPr>
          <w:rFonts w:ascii="Arial Narrow" w:hAnsi="Arial Narrow"/>
        </w:rPr>
        <w:t xml:space="preserve"> t</w:t>
      </w:r>
      <w:r w:rsidR="006A0565" w:rsidRPr="004D72DF">
        <w:rPr>
          <w:rFonts w:ascii="Arial Narrow" w:hAnsi="Arial Narrow"/>
        </w:rPr>
        <w:t>ohto usmernenia</w:t>
      </w:r>
      <w:r w:rsidRPr="004D72DF">
        <w:rPr>
          <w:rFonts w:ascii="Arial Narrow" w:hAnsi="Arial Narrow"/>
        </w:rPr>
        <w:t>. Vzhľadom na skutočnosť, že prijímatelia môžu mať nastavené vlastné interné postupy obstarávania, vykonávateľ umožňuje zadať zákazku (zrealizovať obstarávanie) aj iným spôsobom ako postupom podľa kapitoly 3.</w:t>
      </w:r>
      <w:r w:rsidR="00532765" w:rsidRPr="004D72DF">
        <w:rPr>
          <w:rFonts w:ascii="Arial Narrow" w:hAnsi="Arial Narrow"/>
        </w:rPr>
        <w:t>3</w:t>
      </w:r>
      <w:r w:rsidRPr="004D72DF">
        <w:rPr>
          <w:rFonts w:ascii="Arial Narrow" w:hAnsi="Arial Narrow"/>
        </w:rPr>
        <w:t xml:space="preserve">, avšak za predpokladu splnenia a dodržania nasledovných podmienok: </w:t>
      </w:r>
    </w:p>
    <w:p w14:paraId="0AA2E655" w14:textId="77777777" w:rsidR="006A0565" w:rsidRPr="004D72DF" w:rsidRDefault="006A0565" w:rsidP="006A0565">
      <w:pPr>
        <w:pStyle w:val="Odsekzoznamu"/>
        <w:ind w:left="644"/>
        <w:jc w:val="both"/>
        <w:rPr>
          <w:rFonts w:ascii="Arial Narrow" w:hAnsi="Arial Narrow"/>
        </w:rPr>
      </w:pPr>
    </w:p>
    <w:p w14:paraId="266AF464" w14:textId="3D414940" w:rsidR="006A0565" w:rsidRPr="004D72DF" w:rsidRDefault="00BC306C" w:rsidP="003F5AEA">
      <w:pPr>
        <w:pStyle w:val="Odsekzoznamu"/>
        <w:ind w:left="709"/>
        <w:jc w:val="both"/>
        <w:rPr>
          <w:rFonts w:ascii="Arial Narrow" w:hAnsi="Arial Narrow"/>
        </w:rPr>
      </w:pPr>
      <w:r w:rsidRPr="004D72DF">
        <w:rPr>
          <w:rFonts w:ascii="Arial Narrow" w:hAnsi="Arial Narrow"/>
        </w:rPr>
        <w:t>a) budú dodržané základné princípy uvedené v bode 2.</w:t>
      </w:r>
      <w:r w:rsidR="00B4140B">
        <w:rPr>
          <w:rFonts w:ascii="Arial Narrow" w:hAnsi="Arial Narrow"/>
        </w:rPr>
        <w:t xml:space="preserve"> </w:t>
      </w:r>
      <w:r w:rsidRPr="004D72DF">
        <w:rPr>
          <w:rFonts w:ascii="Arial Narrow" w:hAnsi="Arial Narrow"/>
        </w:rPr>
        <w:t>kapitoly</w:t>
      </w:r>
      <w:r w:rsidR="00B4140B">
        <w:rPr>
          <w:rFonts w:ascii="Arial Narrow" w:hAnsi="Arial Narrow"/>
        </w:rPr>
        <w:t xml:space="preserve"> 3.2 tohto usmernenia</w:t>
      </w:r>
      <w:r w:rsidRPr="004D72DF">
        <w:rPr>
          <w:rFonts w:ascii="Arial Narrow" w:hAnsi="Arial Narrow"/>
        </w:rPr>
        <w:t xml:space="preserve">, </w:t>
      </w:r>
    </w:p>
    <w:p w14:paraId="702E6BEE" w14:textId="77777777" w:rsidR="006A0565" w:rsidRPr="004D72DF" w:rsidRDefault="00BC306C" w:rsidP="003F5AEA">
      <w:pPr>
        <w:pStyle w:val="Odsekzoznamu"/>
        <w:ind w:left="709"/>
        <w:jc w:val="both"/>
        <w:rPr>
          <w:rFonts w:ascii="Arial Narrow" w:hAnsi="Arial Narrow"/>
        </w:rPr>
      </w:pPr>
      <w:r w:rsidRPr="004D72DF">
        <w:rPr>
          <w:rFonts w:ascii="Arial Narrow" w:hAnsi="Arial Narrow"/>
        </w:rPr>
        <w:t xml:space="preserve">b) budú dodržané podmienky uvedené v bodoch </w:t>
      </w:r>
      <w:r w:rsidR="00532765" w:rsidRPr="004D72DF">
        <w:rPr>
          <w:rFonts w:ascii="Arial Narrow" w:hAnsi="Arial Narrow"/>
        </w:rPr>
        <w:t>1</w:t>
      </w:r>
      <w:r w:rsidR="00B740E1" w:rsidRPr="004D72DF">
        <w:rPr>
          <w:rFonts w:ascii="Arial Narrow" w:hAnsi="Arial Narrow"/>
        </w:rPr>
        <w:t>1</w:t>
      </w:r>
      <w:r w:rsidRPr="004D72DF">
        <w:rPr>
          <w:rFonts w:ascii="Arial Narrow" w:hAnsi="Arial Narrow"/>
        </w:rPr>
        <w:t xml:space="preserve">. (strpenie výkonu kontroly) a </w:t>
      </w:r>
      <w:r w:rsidR="00532765" w:rsidRPr="004D72DF">
        <w:rPr>
          <w:rFonts w:ascii="Arial Narrow" w:hAnsi="Arial Narrow"/>
        </w:rPr>
        <w:t>1</w:t>
      </w:r>
      <w:r w:rsidR="00B740E1" w:rsidRPr="004D72DF">
        <w:rPr>
          <w:rFonts w:ascii="Arial Narrow" w:hAnsi="Arial Narrow"/>
        </w:rPr>
        <w:t>2</w:t>
      </w:r>
      <w:r w:rsidRPr="004D72DF">
        <w:rPr>
          <w:rFonts w:ascii="Arial Narrow" w:hAnsi="Arial Narrow"/>
        </w:rPr>
        <w:t>. (povinnosť zápisu do RPVS, ak relevantné) kapitoly 3.1. t</w:t>
      </w:r>
      <w:r w:rsidR="006A0565" w:rsidRPr="004D72DF">
        <w:rPr>
          <w:rFonts w:ascii="Arial Narrow" w:hAnsi="Arial Narrow"/>
        </w:rPr>
        <w:t>ohto usmernenia</w:t>
      </w:r>
      <w:r w:rsidRPr="004D72DF">
        <w:rPr>
          <w:rFonts w:ascii="Arial Narrow" w:hAnsi="Arial Narrow"/>
        </w:rPr>
        <w:t xml:space="preserve">, </w:t>
      </w:r>
    </w:p>
    <w:p w14:paraId="3FEF6DDD" w14:textId="77777777" w:rsidR="00393871" w:rsidRPr="0010241E" w:rsidRDefault="00BC306C" w:rsidP="003F5AEA">
      <w:pPr>
        <w:pStyle w:val="Odsekzoznamu"/>
        <w:ind w:left="709"/>
        <w:jc w:val="both"/>
        <w:rPr>
          <w:rFonts w:ascii="Arial Narrow" w:hAnsi="Arial Narrow"/>
        </w:rPr>
      </w:pPr>
      <w:r w:rsidRPr="004D72DF">
        <w:rPr>
          <w:rFonts w:ascii="Arial Narrow" w:hAnsi="Arial Narrow"/>
        </w:rPr>
        <w:t>c) postupy budú v súla</w:t>
      </w:r>
      <w:r w:rsidR="006A0565" w:rsidRPr="004D72DF">
        <w:rPr>
          <w:rFonts w:ascii="Arial Narrow" w:hAnsi="Arial Narrow"/>
        </w:rPr>
        <w:t>de s právnymi predpismi SR a EÚ.</w:t>
      </w:r>
    </w:p>
    <w:p w14:paraId="5F56A068" w14:textId="77777777" w:rsidR="006A0565" w:rsidRPr="0010241E" w:rsidRDefault="006A0565" w:rsidP="006A0565">
      <w:pPr>
        <w:pStyle w:val="Odsekzoznamu"/>
        <w:ind w:left="709"/>
        <w:jc w:val="both"/>
        <w:rPr>
          <w:rFonts w:ascii="Arial Narrow" w:hAnsi="Arial Narrow"/>
        </w:rPr>
      </w:pPr>
    </w:p>
    <w:p w14:paraId="1954AFEB" w14:textId="77777777" w:rsidR="006A0565" w:rsidRPr="0010241E" w:rsidRDefault="006A0565" w:rsidP="00AE2729">
      <w:pPr>
        <w:pStyle w:val="Odsekzoznamu"/>
        <w:numPr>
          <w:ilvl w:val="0"/>
          <w:numId w:val="4"/>
        </w:numPr>
        <w:jc w:val="both"/>
        <w:rPr>
          <w:rFonts w:ascii="Arial Narrow" w:hAnsi="Arial Narrow"/>
          <w:color w:val="0070C0"/>
          <w:lang w:eastAsia="sk-SK"/>
        </w:rPr>
      </w:pPr>
      <w:r w:rsidRPr="0010241E">
        <w:rPr>
          <w:rFonts w:ascii="Arial Narrow" w:hAnsi="Arial Narrow"/>
        </w:rPr>
        <w:t xml:space="preserve">Prijímateľ je povinný pri realizácii obstarávania zabezpečiť dodržiavanie nasledujúcich princípov, ktorými sú: </w:t>
      </w:r>
    </w:p>
    <w:p w14:paraId="60ED80B1" w14:textId="77777777" w:rsidR="004A190B" w:rsidRPr="0010241E" w:rsidRDefault="004A190B" w:rsidP="004A190B">
      <w:pPr>
        <w:pStyle w:val="Odsekzoznamu"/>
        <w:ind w:left="644"/>
        <w:jc w:val="both"/>
        <w:rPr>
          <w:rFonts w:ascii="Arial Narrow" w:hAnsi="Arial Narrow"/>
          <w:color w:val="0070C0"/>
          <w:lang w:eastAsia="sk-SK"/>
        </w:rPr>
      </w:pPr>
    </w:p>
    <w:p w14:paraId="126EFA98" w14:textId="77777777" w:rsidR="006A0565" w:rsidRPr="0010241E" w:rsidRDefault="006A0565" w:rsidP="003F5AEA">
      <w:pPr>
        <w:pStyle w:val="Odsekzoznamu"/>
        <w:ind w:left="709"/>
        <w:jc w:val="both"/>
        <w:rPr>
          <w:rFonts w:ascii="Arial Narrow" w:hAnsi="Arial Narrow"/>
        </w:rPr>
      </w:pPr>
      <w:r w:rsidRPr="0010241E">
        <w:rPr>
          <w:rFonts w:ascii="Arial Narrow" w:hAnsi="Arial Narrow"/>
        </w:rPr>
        <w:t xml:space="preserve">a) rovnaké zaobchádzanie a nediskriminácia hospodárskych subjektov, </w:t>
      </w:r>
    </w:p>
    <w:p w14:paraId="46904919" w14:textId="77777777" w:rsidR="006A0565" w:rsidRPr="0010241E" w:rsidRDefault="006A0565" w:rsidP="003F5AEA">
      <w:pPr>
        <w:pStyle w:val="Odsekzoznamu"/>
        <w:ind w:left="709"/>
        <w:jc w:val="both"/>
        <w:rPr>
          <w:rFonts w:ascii="Arial Narrow" w:hAnsi="Arial Narrow"/>
        </w:rPr>
      </w:pPr>
      <w:r w:rsidRPr="0010241E">
        <w:rPr>
          <w:rFonts w:ascii="Arial Narrow" w:hAnsi="Arial Narrow"/>
        </w:rPr>
        <w:t xml:space="preserve">b) transparentnosť, vrátane vylúčenia konfliktu záujmov, </w:t>
      </w:r>
    </w:p>
    <w:p w14:paraId="2851208C" w14:textId="77777777" w:rsidR="006A0565" w:rsidRPr="0010241E" w:rsidRDefault="006A0565" w:rsidP="003F5AEA">
      <w:pPr>
        <w:pStyle w:val="Odsekzoznamu"/>
        <w:ind w:left="709"/>
        <w:jc w:val="both"/>
        <w:rPr>
          <w:rFonts w:ascii="Arial Narrow" w:hAnsi="Arial Narrow"/>
        </w:rPr>
      </w:pPr>
      <w:r w:rsidRPr="0010241E">
        <w:rPr>
          <w:rFonts w:ascii="Arial Narrow" w:hAnsi="Arial Narrow"/>
        </w:rPr>
        <w:t>c) hospodárnosť, proporcionalitu, účinnosť, účelnosť a efektívnosť.</w:t>
      </w:r>
    </w:p>
    <w:p w14:paraId="4B5A53E1" w14:textId="77777777" w:rsidR="004A190B" w:rsidRPr="0010241E" w:rsidRDefault="004A190B" w:rsidP="006A0565">
      <w:pPr>
        <w:pStyle w:val="Odsekzoznamu"/>
        <w:ind w:left="851"/>
        <w:jc w:val="both"/>
        <w:rPr>
          <w:rFonts w:ascii="Arial Narrow" w:hAnsi="Arial Narrow"/>
        </w:rPr>
      </w:pPr>
    </w:p>
    <w:p w14:paraId="6350C158" w14:textId="77777777" w:rsidR="004A190B" w:rsidRPr="0010241E" w:rsidRDefault="004A190B" w:rsidP="00AE2729">
      <w:pPr>
        <w:pStyle w:val="Odsekzoznamu"/>
        <w:numPr>
          <w:ilvl w:val="0"/>
          <w:numId w:val="4"/>
        </w:numPr>
        <w:jc w:val="both"/>
        <w:rPr>
          <w:rFonts w:ascii="Arial Narrow" w:hAnsi="Arial Narrow"/>
          <w:color w:val="0070C0"/>
          <w:lang w:eastAsia="sk-SK"/>
        </w:rPr>
      </w:pPr>
      <w:r w:rsidRPr="0010241E">
        <w:rPr>
          <w:rFonts w:ascii="Arial Narrow" w:hAnsi="Arial Narrow"/>
        </w:rPr>
        <w:t>S cieľom zabezpečiť dodržanie vyššie uvedených princípov je potrebné vychádzať z definícií jednotlivých princípov, ktoré sú uvedené v Metodike zadávania zákaziek</w:t>
      </w:r>
      <w:r w:rsidRPr="0010241E">
        <w:rPr>
          <w:rStyle w:val="Odkaznapoznmkupodiarou"/>
          <w:rFonts w:ascii="Arial Narrow" w:hAnsi="Arial Narrow"/>
        </w:rPr>
        <w:footnoteReference w:id="2"/>
      </w:r>
      <w:r w:rsidRPr="0010241E">
        <w:rPr>
          <w:rFonts w:ascii="Arial Narrow" w:hAnsi="Arial Narrow"/>
        </w:rPr>
        <w:t xml:space="preserve"> , a tieto definície analogicky uplatňovať aj pri zadávaní zákaziek nespadajúcich pod ZVO, a to nasledovne:</w:t>
      </w:r>
    </w:p>
    <w:p w14:paraId="2C16284F" w14:textId="77777777" w:rsidR="004A190B" w:rsidRPr="0010241E" w:rsidRDefault="004A190B" w:rsidP="004A190B">
      <w:pPr>
        <w:pStyle w:val="Odsekzoznamu"/>
        <w:ind w:left="644"/>
        <w:jc w:val="both"/>
        <w:rPr>
          <w:rFonts w:ascii="Arial Narrow" w:hAnsi="Arial Narrow"/>
          <w:color w:val="0070C0"/>
          <w:lang w:eastAsia="sk-SK"/>
        </w:rPr>
      </w:pPr>
    </w:p>
    <w:p w14:paraId="69152248" w14:textId="77777777" w:rsidR="004A190B" w:rsidRPr="0010241E" w:rsidRDefault="004A190B" w:rsidP="00AE2729">
      <w:pPr>
        <w:pStyle w:val="Odsekzoznamu"/>
        <w:numPr>
          <w:ilvl w:val="0"/>
          <w:numId w:val="2"/>
        </w:numPr>
        <w:ind w:left="993"/>
        <w:jc w:val="both"/>
        <w:rPr>
          <w:rFonts w:ascii="Arial Narrow" w:hAnsi="Arial Narrow"/>
          <w:color w:val="0070C0"/>
          <w:lang w:eastAsia="sk-SK"/>
        </w:rPr>
      </w:pPr>
      <w:r w:rsidRPr="0010241E">
        <w:rPr>
          <w:rFonts w:ascii="Arial Narrow" w:hAnsi="Arial Narrow"/>
        </w:rPr>
        <w:lastRenderedPageBreak/>
        <w:t xml:space="preserve">Princíp rovnakého zaobchádzania a nediskriminácie hospodárskych subjektov znamená, že prijímateľ pri zadávaní zákaziek pristupuje principiálne rovnakým spôsobom voči všetkým uchádzačom alebo záujemcom, pričom nesmie žiadneho z nich priamo alebo nepriamo, vedome alebo nevedome zvýhodňovať alebo znevýhodňovať oproti iným uchádzačom alebo záujemcom v rovnakom postavení. </w:t>
      </w:r>
    </w:p>
    <w:p w14:paraId="6AD11E36" w14:textId="77777777" w:rsidR="004A190B" w:rsidRPr="0010241E" w:rsidRDefault="004A190B" w:rsidP="003F5AEA">
      <w:pPr>
        <w:pStyle w:val="Odsekzoznamu"/>
        <w:ind w:left="993" w:hanging="360"/>
        <w:jc w:val="both"/>
        <w:rPr>
          <w:rFonts w:ascii="Arial Narrow" w:hAnsi="Arial Narrow"/>
          <w:color w:val="0070C0"/>
          <w:lang w:eastAsia="sk-SK"/>
        </w:rPr>
      </w:pPr>
    </w:p>
    <w:p w14:paraId="7380F9B2" w14:textId="77777777" w:rsidR="004A190B" w:rsidRPr="0010241E" w:rsidRDefault="004A190B" w:rsidP="00AE2729">
      <w:pPr>
        <w:pStyle w:val="Odsekzoznamu"/>
        <w:numPr>
          <w:ilvl w:val="0"/>
          <w:numId w:val="2"/>
        </w:numPr>
        <w:ind w:left="993"/>
        <w:jc w:val="both"/>
        <w:rPr>
          <w:rFonts w:ascii="Arial Narrow" w:hAnsi="Arial Narrow"/>
          <w:color w:val="0070C0"/>
          <w:lang w:eastAsia="sk-SK"/>
        </w:rPr>
      </w:pPr>
      <w:r w:rsidRPr="0010241E">
        <w:rPr>
          <w:rFonts w:ascii="Arial Narrow" w:hAnsi="Arial Narrow"/>
        </w:rPr>
        <w:t xml:space="preserve">Princíp transparentnosti má zabezpečiť predvídateľnosť konania prijímateľa pri zadávaní zákaziek (zo strany záujemcov alebo uchádzačov) a zároveň preskúmateľnosť, t. j. kontrolu nestrannosti každého úkonu prijímateľa vykonaného v súvislosti so zadávaním zákazky (zo strany kontrolných orgánov). Každé konanie prijímateľa, ktoré spôsobí nezrozumiteľnosť, nekontrolovateľnosť alebo ťažšiu kontrolovateľnosť zadávania zákaziek, je v rozpore s týmto princípom. Zároveň je potrebné zabezpečiť, aby v procese zadávania zákaziek nedošlo ku konfliktu záujmov s cieľom narušiť transparentnosť a férovosť zadávania zákaziek. </w:t>
      </w:r>
    </w:p>
    <w:p w14:paraId="35F81A13" w14:textId="77777777" w:rsidR="004A190B" w:rsidRPr="0010241E" w:rsidRDefault="004A190B" w:rsidP="003F5AEA">
      <w:pPr>
        <w:pStyle w:val="Odsekzoznamu"/>
        <w:ind w:hanging="360"/>
        <w:rPr>
          <w:rFonts w:ascii="Arial Narrow" w:hAnsi="Arial Narrow"/>
        </w:rPr>
      </w:pPr>
    </w:p>
    <w:p w14:paraId="0A0D20D9" w14:textId="77777777" w:rsidR="004A190B" w:rsidRPr="0010241E" w:rsidRDefault="004A190B" w:rsidP="00AE2729">
      <w:pPr>
        <w:pStyle w:val="Odsekzoznamu"/>
        <w:numPr>
          <w:ilvl w:val="0"/>
          <w:numId w:val="2"/>
        </w:numPr>
        <w:ind w:left="993"/>
        <w:jc w:val="both"/>
        <w:rPr>
          <w:rFonts w:ascii="Arial Narrow" w:hAnsi="Arial Narrow"/>
          <w:color w:val="0070C0"/>
          <w:lang w:eastAsia="sk-SK"/>
        </w:rPr>
      </w:pPr>
      <w:r w:rsidRPr="0010241E">
        <w:rPr>
          <w:rFonts w:ascii="Arial Narrow" w:hAnsi="Arial Narrow"/>
        </w:rPr>
        <w:t xml:space="preserve">Princíp proporcionality vyžaduje, aby prijímateľ neprekračoval hranice toho, čo je vhodné a potrebné na dosiahnutie sledovaných cieľov. Na správnu aplikáciu tohto princípu je teda nevyhnutné poznať cieľ, ku ktorému má konanie v procese zadávania zákazky smerovať. Ak k danému cieľu vedie viacero možných ciest, prijímateľ sa má prikloniť k tej najmenej obmedzujúcej pre hospodárske subjekty. </w:t>
      </w:r>
    </w:p>
    <w:p w14:paraId="34B1E56C" w14:textId="77777777" w:rsidR="004A190B" w:rsidRPr="0010241E" w:rsidRDefault="004A190B" w:rsidP="004A190B">
      <w:pPr>
        <w:pStyle w:val="Odsekzoznamu"/>
        <w:rPr>
          <w:rFonts w:ascii="Arial Narrow" w:hAnsi="Arial Narrow"/>
        </w:rPr>
      </w:pPr>
    </w:p>
    <w:p w14:paraId="27BB29BE" w14:textId="77777777" w:rsidR="004A190B" w:rsidRPr="0010241E" w:rsidRDefault="004A190B" w:rsidP="00AE2729">
      <w:pPr>
        <w:pStyle w:val="Odsekzoznamu"/>
        <w:numPr>
          <w:ilvl w:val="0"/>
          <w:numId w:val="2"/>
        </w:numPr>
        <w:ind w:left="993"/>
        <w:jc w:val="both"/>
        <w:rPr>
          <w:rFonts w:ascii="Arial Narrow" w:hAnsi="Arial Narrow"/>
          <w:color w:val="0070C0"/>
          <w:lang w:eastAsia="sk-SK"/>
        </w:rPr>
      </w:pPr>
      <w:r w:rsidRPr="0010241E">
        <w:rPr>
          <w:rFonts w:ascii="Arial Narrow" w:hAnsi="Arial Narrow"/>
        </w:rPr>
        <w:t xml:space="preserve">Princíp hospodárnosti a efektívnosti má zabezpečiť dosiahnutie výberu takého uchádzača, ktorý za vynaložené prostriedky poskytne najlepšie plnenie, pričom hospodárny a efektívny je taký postup zadávania zákaziek, ktorý zabezpečí čo najvyšší počet predložených ponúk, a tým čo najširšiu hospodársku súťaž pri čo najmenšej finančnej a administratívnej náročnosti procesu zadávania zákaziek. </w:t>
      </w:r>
    </w:p>
    <w:p w14:paraId="523D18C4" w14:textId="77777777" w:rsidR="004A190B" w:rsidRPr="0010241E" w:rsidRDefault="004A190B" w:rsidP="004A190B">
      <w:pPr>
        <w:pStyle w:val="Odsekzoznamu"/>
        <w:rPr>
          <w:rFonts w:ascii="Arial Narrow" w:hAnsi="Arial Narrow"/>
        </w:rPr>
      </w:pPr>
    </w:p>
    <w:p w14:paraId="0CEC00A1" w14:textId="77777777" w:rsidR="004A190B" w:rsidRPr="0010241E" w:rsidRDefault="004A190B" w:rsidP="00AE2729">
      <w:pPr>
        <w:pStyle w:val="Odsekzoznamu"/>
        <w:numPr>
          <w:ilvl w:val="0"/>
          <w:numId w:val="2"/>
        </w:numPr>
        <w:ind w:left="993"/>
        <w:jc w:val="both"/>
        <w:rPr>
          <w:rFonts w:ascii="Arial Narrow" w:hAnsi="Arial Narrow"/>
          <w:color w:val="0070C0"/>
          <w:lang w:eastAsia="sk-SK"/>
        </w:rPr>
      </w:pPr>
      <w:r w:rsidRPr="0010241E">
        <w:rPr>
          <w:rFonts w:ascii="Arial Narrow" w:hAnsi="Arial Narrow"/>
        </w:rPr>
        <w:t xml:space="preserve">Princíp účelnosti má zabezpečiť, aby skutočný účel použitia finančných prostriedkov zodpovedal účelu, na ktorý boli poskytnuté. </w:t>
      </w:r>
    </w:p>
    <w:p w14:paraId="54E0E9C4" w14:textId="77777777" w:rsidR="004A190B" w:rsidRPr="0010241E" w:rsidRDefault="004A190B" w:rsidP="004A190B">
      <w:pPr>
        <w:pStyle w:val="Odsekzoznamu"/>
        <w:rPr>
          <w:rFonts w:ascii="Arial Narrow" w:hAnsi="Arial Narrow"/>
        </w:rPr>
      </w:pPr>
    </w:p>
    <w:p w14:paraId="5374F6C5" w14:textId="77777777" w:rsidR="004A190B" w:rsidRPr="0010241E" w:rsidRDefault="004A190B" w:rsidP="00AE2729">
      <w:pPr>
        <w:pStyle w:val="Odsekzoznamu"/>
        <w:numPr>
          <w:ilvl w:val="0"/>
          <w:numId w:val="2"/>
        </w:numPr>
        <w:ind w:left="993"/>
        <w:jc w:val="both"/>
        <w:rPr>
          <w:rFonts w:ascii="Arial Narrow" w:hAnsi="Arial Narrow"/>
          <w:color w:val="0070C0"/>
          <w:lang w:eastAsia="sk-SK"/>
        </w:rPr>
      </w:pPr>
      <w:r w:rsidRPr="0010241E">
        <w:rPr>
          <w:rFonts w:ascii="Arial Narrow" w:hAnsi="Arial Narrow"/>
        </w:rPr>
        <w:t>Princíp účinnosti má zabezpečiť plnenie určených cieľov a dosahovanie plánovaných výsledkov vzhľadom na použité finančné prostriedky.</w:t>
      </w:r>
    </w:p>
    <w:p w14:paraId="492BB2FD" w14:textId="77777777" w:rsidR="007459CE" w:rsidRPr="0010241E" w:rsidRDefault="007459CE" w:rsidP="007459CE">
      <w:pPr>
        <w:pStyle w:val="Odsekzoznamu"/>
        <w:ind w:left="993"/>
        <w:jc w:val="both"/>
        <w:rPr>
          <w:rFonts w:ascii="Arial Narrow" w:hAnsi="Arial Narrow"/>
          <w:color w:val="0070C0"/>
          <w:lang w:eastAsia="sk-SK"/>
        </w:rPr>
      </w:pPr>
    </w:p>
    <w:p w14:paraId="2C7E826E" w14:textId="5F6F94DB" w:rsidR="0086290A" w:rsidRPr="00DA7B75" w:rsidRDefault="0086290A" w:rsidP="006A6BD1">
      <w:pPr>
        <w:pStyle w:val="Odsekzoznamu"/>
        <w:numPr>
          <w:ilvl w:val="0"/>
          <w:numId w:val="4"/>
        </w:numPr>
        <w:jc w:val="both"/>
        <w:rPr>
          <w:rFonts w:ascii="Arial Narrow" w:hAnsi="Arial Narrow"/>
          <w:color w:val="0070C0"/>
          <w:lang w:eastAsia="sk-SK"/>
        </w:rPr>
      </w:pPr>
      <w:r w:rsidRPr="0010241E">
        <w:rPr>
          <w:rFonts w:ascii="Arial Narrow" w:hAnsi="Arial Narrow"/>
        </w:rPr>
        <w:t>V prípadoch, kedy prijímateľ uzatvoril zmluvný vzťah s dodávateľom (resp. získal cenovú ponuku od hospodárskeho subjektu) ešte pred predložením ŽoP</w:t>
      </w:r>
      <w:r w:rsidR="00650AD8">
        <w:rPr>
          <w:rFonts w:ascii="Arial Narrow" w:hAnsi="Arial Narrow"/>
        </w:rPr>
        <w:t>P</w:t>
      </w:r>
      <w:r w:rsidRPr="0010241E">
        <w:rPr>
          <w:rFonts w:ascii="Arial Narrow" w:hAnsi="Arial Narrow"/>
        </w:rPr>
        <w:t>M a teda je predpoklad, že nepostupoval podľa pravidiel uvedených v tomto usmernení</w:t>
      </w:r>
      <w:r w:rsidRPr="0010241E">
        <w:rPr>
          <w:rStyle w:val="Odkaznapoznmkupodiarou"/>
          <w:rFonts w:ascii="Arial Narrow" w:hAnsi="Arial Narrow"/>
        </w:rPr>
        <w:footnoteReference w:id="3"/>
      </w:r>
      <w:r w:rsidRPr="0010241E">
        <w:rPr>
          <w:rFonts w:ascii="Arial Narrow" w:hAnsi="Arial Narrow"/>
        </w:rPr>
        <w:t>, prijímateľ vykoná overenie hospodárnosti výdavkov tak, že cenovú ponuku hospodárskeho subjektu, v prospech ktorého bola zákazka zadaná porovná s cenovou ponukou na rovnaký alebo porovnateľný predmet zákazky minimálne jedného ďalšieho hospodárskeho subjektu (ak nie je možné získať viac cenových ponúk). Cenové ponuky je možné získať priamym oslovením, resp. identifikáciou hospodárskych subjektov (napr. v CRZ). Vyhodnotenie cenových ponúk (prieskum trhu) na rovnaký alebo porovnateľný predmet zákazky prijímateľ zdokumentuje v zázname z prieskumu trhu, ktorý predloží na kontrolu vykonávateľovi</w:t>
      </w:r>
      <w:r w:rsidRPr="0010241E">
        <w:rPr>
          <w:rStyle w:val="Odkaznapoznmkupodiarou"/>
          <w:rFonts w:ascii="Arial Narrow" w:hAnsi="Arial Narrow"/>
        </w:rPr>
        <w:footnoteReference w:id="4"/>
      </w:r>
      <w:r w:rsidRPr="0010241E">
        <w:rPr>
          <w:rFonts w:ascii="Arial Narrow" w:hAnsi="Arial Narrow"/>
        </w:rPr>
        <w:t>. Porovnávané cenové ponuky musia byť aktuálne</w:t>
      </w:r>
      <w:r w:rsidRPr="0010241E">
        <w:rPr>
          <w:rStyle w:val="Odkaznapoznmkupodiarou"/>
          <w:rFonts w:ascii="Arial Narrow" w:hAnsi="Arial Narrow"/>
        </w:rPr>
        <w:footnoteReference w:id="5"/>
      </w:r>
      <w:r w:rsidRPr="0010241E">
        <w:rPr>
          <w:rFonts w:ascii="Arial Narrow" w:hAnsi="Arial Narrow"/>
        </w:rPr>
        <w:t xml:space="preserve"> v čase začatia postupu zadávania zákazky hospodárskemu subjektu, v prospech ktorého bola zákazka zadaná. Hospodárske subjekty, ktorých cenové ponuky sú predmetom porovnávania, musia byť oprávnené dodávať tovar alebo poskytovať služby, ktoré sú </w:t>
      </w:r>
      <w:r w:rsidRPr="0010241E">
        <w:rPr>
          <w:rFonts w:ascii="Arial Narrow" w:hAnsi="Arial Narrow"/>
        </w:rPr>
        <w:lastRenderedPageBreak/>
        <w:t xml:space="preserve">predmetom zákazky. Záznam z prieskumu trhu je potrebné vyhotoviť tak, aby bol preskúmateľný, aby z neho bolo zrejmé, že prijímateľ dodržal všetky vyššie uvedené požiadavky na zrealizovanie vyhodnotenia cenových ponúk. Zo záznamu z prieskumu trhu musí byť okrem iného zrejmé aj to, ako bol zadefinovaný opis predmetu zákazky, na základe akých pravidiel prijímateľ vyhodnocoval cenové ponuky a na základe akých skutočností posúdil, že ide o rovnaké alebo </w:t>
      </w:r>
      <w:r w:rsidRPr="004D72DF">
        <w:rPr>
          <w:rFonts w:ascii="Arial Narrow" w:hAnsi="Arial Narrow"/>
        </w:rPr>
        <w:t>porovnateľné ponuky. Prílohou záznamu z prieskumu trhu musia byť aj cenové ponuky hospodárskych subjektov, ktoré boli v rámci prieskumu trhu predložené/identifikované. V prípade, že prijímateľ nezíska ďalšiu cenovú ponuku na rovnaký alebo porovnateľný predmet zákazky, resp. ide o jedinečný predmet zákazky (pozri aj kapitola 3.</w:t>
      </w:r>
      <w:r w:rsidR="00532765" w:rsidRPr="004D72DF">
        <w:rPr>
          <w:rFonts w:ascii="Arial Narrow" w:hAnsi="Arial Narrow"/>
        </w:rPr>
        <w:t>3</w:t>
      </w:r>
      <w:r w:rsidRPr="004D72DF">
        <w:rPr>
          <w:rFonts w:ascii="Arial Narrow" w:hAnsi="Arial Narrow"/>
        </w:rPr>
        <w:t xml:space="preserve"> </w:t>
      </w:r>
      <w:r w:rsidR="00532765" w:rsidRPr="004D72DF">
        <w:rPr>
          <w:rFonts w:ascii="Arial Narrow" w:hAnsi="Arial Narrow"/>
        </w:rPr>
        <w:t>bod</w:t>
      </w:r>
      <w:r w:rsidRPr="004D72DF">
        <w:rPr>
          <w:rFonts w:ascii="Arial Narrow" w:hAnsi="Arial Narrow"/>
        </w:rPr>
        <w:t xml:space="preserve"> 7), kedy nie je možné z objektívnych dôvodov zrealizovať prieskum trhu, hospodárnosť výdavkov prijímateľ preukáže na základe odborného/znaleckého posudku alebo, ak neexistuje znalec/odborne spôsobilá osoba v danej oblasti, prostredníctvom vyhlásenia prijímateľa k overeniu hospodárnosti výdavkov, a to najmä porovnanie jedinečného predmetu zákazky s inou zákazkou, ktorá vykazuje určité spoločné znaky. Náležitosti odborného/znaleckého posudku upravuje kapitola </w:t>
      </w:r>
      <w:r w:rsidR="00783DC9" w:rsidRPr="004D72DF">
        <w:rPr>
          <w:rFonts w:ascii="Arial Narrow" w:hAnsi="Arial Narrow"/>
        </w:rPr>
        <w:t>7</w:t>
      </w:r>
      <w:r w:rsidRPr="004D72DF">
        <w:rPr>
          <w:rFonts w:ascii="Arial Narrow" w:hAnsi="Arial Narrow"/>
        </w:rPr>
        <w:t xml:space="preserve"> tohto usmernenia. </w:t>
      </w:r>
      <w:r w:rsidR="00B740E1" w:rsidRPr="004D72DF">
        <w:rPr>
          <w:rFonts w:ascii="Arial Narrow" w:hAnsi="Arial Narrow"/>
        </w:rPr>
        <w:t xml:space="preserve">V prípade, že vykonávateľ v závere kontroly konštatuje, že prijímateľ pri realizácii prieskumu trhu nedodržal pravidlá a postupy </w:t>
      </w:r>
      <w:r w:rsidR="00094636" w:rsidRPr="004D72DF">
        <w:rPr>
          <w:rFonts w:ascii="Arial Narrow" w:hAnsi="Arial Narrow"/>
        </w:rPr>
        <w:t>zadávania zákazky</w:t>
      </w:r>
      <w:r w:rsidR="00B740E1" w:rsidRPr="004D72DF">
        <w:rPr>
          <w:rFonts w:ascii="Arial Narrow" w:hAnsi="Arial Narrow"/>
        </w:rPr>
        <w:t>, je prijímateľ povinný celý proces prieskumu trhu zopakovať (ak je to objektívne možné). Ak ani po zopakovaní prieskumu trhu, prijímateľ nedodrží všetky</w:t>
      </w:r>
      <w:r w:rsidR="00B740E1" w:rsidRPr="0010241E">
        <w:rPr>
          <w:rFonts w:ascii="Arial Narrow" w:hAnsi="Arial Narrow"/>
        </w:rPr>
        <w:t xml:space="preserve"> postupy a pravidlá, za účelom overenia hospodárnosti výdavkov, vykonávateľ vyzve prijímateľa, aby preukázal overenie hospodárnosti na základe vlastného prieskumu trhu alebo na základe inštitútu odborného/znaleckého posudku. </w:t>
      </w:r>
    </w:p>
    <w:p w14:paraId="0C5E8CBB" w14:textId="77777777" w:rsidR="00DA7B75" w:rsidRPr="0010241E" w:rsidRDefault="00DA7B75" w:rsidP="00DA7B75">
      <w:pPr>
        <w:pStyle w:val="Odsekzoznamu"/>
        <w:ind w:left="644"/>
        <w:jc w:val="both"/>
        <w:rPr>
          <w:rFonts w:ascii="Arial Narrow" w:hAnsi="Arial Narrow"/>
          <w:color w:val="0070C0"/>
          <w:lang w:eastAsia="sk-SK"/>
        </w:rPr>
      </w:pPr>
    </w:p>
    <w:p w14:paraId="2249A273" w14:textId="77777777" w:rsidR="0086290A" w:rsidRPr="0010241E" w:rsidRDefault="0086290A" w:rsidP="00AE2729">
      <w:pPr>
        <w:pStyle w:val="Odsekzoznamu"/>
        <w:numPr>
          <w:ilvl w:val="0"/>
          <w:numId w:val="4"/>
        </w:numPr>
        <w:jc w:val="both"/>
        <w:rPr>
          <w:rFonts w:ascii="Arial Narrow" w:hAnsi="Arial Narrow"/>
          <w:color w:val="0070C0"/>
          <w:lang w:eastAsia="sk-SK"/>
        </w:rPr>
      </w:pPr>
      <w:r w:rsidRPr="0010241E">
        <w:rPr>
          <w:rFonts w:ascii="Arial Narrow" w:hAnsi="Arial Narrow"/>
        </w:rPr>
        <w:t>V prípade zákaziek zadávaných na základe rámcovej dohody sa hospodárnosť výdavkov preukazuje vo vzťahu k rámcovej dohode ako celku, ak je rámcová dohoda uzatvorená s jedným dodávateľom a čiastkové objednávky, resp. čiastkové zmluvy predstavujú formu vecného plnenia v súlade s podmienkami rámcovej dohody, pričom opis predmetu zákazky, množstvo, cena a časové obdobie dodávky tovaru, poskytnutia služby a realizácie stavebných prác ostávajú zachované zároveň bez vstupu nového subjektu, napr. v podobe subdodávateľa. V opačnom prípade, t.j. ak je rámcová dohoda uzatvorená s viacerými dodávateľmi, resp. so vstupom nového subjektu, napr. v podobe subdodávateľa alebo ak čiastkové objednávky/čiastkové zmluvy nie sú zadávané na základe vopred určených podmienok uvedených v rámcovej dohode, resp. v prípade opätovného otvorenia súťaže je potrebné hospodárnosť preukázať vo vzťahu ku každej jednotlivej čiastkovej objednávke/čiastkovej zmluve.</w:t>
      </w:r>
    </w:p>
    <w:p w14:paraId="7DE9D84F" w14:textId="77777777" w:rsidR="0086290A" w:rsidRPr="0010241E" w:rsidRDefault="0086290A" w:rsidP="0086290A">
      <w:pPr>
        <w:pStyle w:val="Odsekzoznamu"/>
        <w:rPr>
          <w:rFonts w:ascii="Arial Narrow" w:hAnsi="Arial Narrow"/>
          <w:color w:val="0070C0"/>
          <w:lang w:eastAsia="sk-SK"/>
        </w:rPr>
      </w:pPr>
    </w:p>
    <w:p w14:paraId="0F1C5A4B" w14:textId="77777777" w:rsidR="0086290A" w:rsidRPr="0010241E" w:rsidRDefault="0086290A" w:rsidP="00AE2729">
      <w:pPr>
        <w:pStyle w:val="Odsekzoznamu"/>
        <w:numPr>
          <w:ilvl w:val="0"/>
          <w:numId w:val="4"/>
        </w:numPr>
        <w:jc w:val="both"/>
        <w:rPr>
          <w:rFonts w:ascii="Arial Narrow" w:hAnsi="Arial Narrow"/>
          <w:color w:val="0070C0"/>
          <w:lang w:eastAsia="sk-SK"/>
        </w:rPr>
      </w:pPr>
      <w:r w:rsidRPr="0010241E">
        <w:rPr>
          <w:rFonts w:ascii="Arial Narrow" w:hAnsi="Arial Narrow"/>
        </w:rPr>
        <w:t>Prijímateľ je povinný predložiť na kontrolu všetku relevantnú dokumentáciu súvisiacu s postupom zadávania zákazky, ktorá je predmetom projektu financovaného z prostriedkov POO.</w:t>
      </w:r>
    </w:p>
    <w:p w14:paraId="7479CA7E" w14:textId="77777777" w:rsidR="004A190B" w:rsidRPr="00DA7B75" w:rsidRDefault="00180C7E" w:rsidP="00BA6C6C">
      <w:pPr>
        <w:pStyle w:val="Nadpis1"/>
        <w:rPr>
          <w:rFonts w:ascii="Arial Narrow" w:hAnsi="Arial Narrow" w:cstheme="minorHAnsi"/>
          <w:b/>
          <w:sz w:val="28"/>
          <w:szCs w:val="28"/>
          <w:lang w:eastAsia="sk-SK"/>
        </w:rPr>
      </w:pPr>
      <w:bookmarkStart w:id="17" w:name="_Toc177973832"/>
      <w:bookmarkStart w:id="18" w:name="_Toc220583130"/>
      <w:r w:rsidRPr="00DA7B75">
        <w:rPr>
          <w:rFonts w:ascii="Arial Narrow" w:hAnsi="Arial Narrow" w:cstheme="minorHAnsi"/>
          <w:b/>
          <w:sz w:val="28"/>
          <w:szCs w:val="28"/>
          <w:lang w:eastAsia="sk-SK"/>
        </w:rPr>
        <w:t xml:space="preserve">3.3 </w:t>
      </w:r>
      <w:r w:rsidR="00EF1D39" w:rsidRPr="00DA7B75">
        <w:rPr>
          <w:rFonts w:ascii="Arial Narrow" w:hAnsi="Arial Narrow" w:cstheme="minorHAnsi"/>
          <w:b/>
          <w:sz w:val="28"/>
          <w:szCs w:val="28"/>
          <w:lang w:eastAsia="sk-SK"/>
        </w:rPr>
        <w:t>P</w:t>
      </w:r>
      <w:r w:rsidR="00C262DD" w:rsidRPr="00DA7B75">
        <w:rPr>
          <w:rFonts w:ascii="Arial Narrow" w:hAnsi="Arial Narrow" w:cstheme="minorHAnsi"/>
          <w:b/>
          <w:sz w:val="28"/>
          <w:szCs w:val="28"/>
          <w:lang w:eastAsia="sk-SK"/>
        </w:rPr>
        <w:t>rieskum trhu</w:t>
      </w:r>
      <w:bookmarkEnd w:id="17"/>
      <w:bookmarkEnd w:id="18"/>
    </w:p>
    <w:p w14:paraId="7F5A46D2" w14:textId="77777777" w:rsidR="00EF1D39" w:rsidRPr="0010241E" w:rsidRDefault="00EF1D39" w:rsidP="00EF1D39">
      <w:pPr>
        <w:pStyle w:val="Odsekzoznamu"/>
        <w:ind w:left="1004"/>
        <w:jc w:val="both"/>
        <w:rPr>
          <w:rFonts w:ascii="Arial Narrow" w:hAnsi="Arial Narrow"/>
          <w:color w:val="0070C0"/>
          <w:lang w:eastAsia="sk-SK"/>
        </w:rPr>
      </w:pPr>
    </w:p>
    <w:p w14:paraId="455BDAA7" w14:textId="77777777" w:rsidR="00EF1D39" w:rsidRPr="0010241E" w:rsidRDefault="00EF1D39" w:rsidP="00AE2729">
      <w:pPr>
        <w:pStyle w:val="Odsekzoznamu"/>
        <w:numPr>
          <w:ilvl w:val="0"/>
          <w:numId w:val="5"/>
        </w:numPr>
        <w:jc w:val="both"/>
        <w:rPr>
          <w:rFonts w:ascii="Arial Narrow" w:hAnsi="Arial Narrow"/>
          <w:color w:val="0070C0"/>
          <w:lang w:eastAsia="sk-SK"/>
        </w:rPr>
      </w:pPr>
      <w:r w:rsidRPr="0010241E">
        <w:rPr>
          <w:rFonts w:ascii="Arial Narrow" w:hAnsi="Arial Narrow"/>
        </w:rPr>
        <w:t xml:space="preserve">V rámci prieskumu trhu je prijímateľ povinný: </w:t>
      </w:r>
    </w:p>
    <w:p w14:paraId="6FE015F3" w14:textId="77777777" w:rsidR="00EF1D39" w:rsidRPr="0010241E" w:rsidRDefault="00EF1D39" w:rsidP="00EF1D39">
      <w:pPr>
        <w:pStyle w:val="Odsekzoznamu"/>
        <w:jc w:val="both"/>
        <w:rPr>
          <w:rFonts w:ascii="Arial Narrow" w:hAnsi="Arial Narrow"/>
        </w:rPr>
      </w:pPr>
    </w:p>
    <w:p w14:paraId="02B710F4" w14:textId="77777777" w:rsidR="00EF1D39" w:rsidRPr="0010241E" w:rsidRDefault="00EF1D39" w:rsidP="00AE2729">
      <w:pPr>
        <w:pStyle w:val="Odsekzoznamu"/>
        <w:numPr>
          <w:ilvl w:val="0"/>
          <w:numId w:val="6"/>
        </w:numPr>
        <w:ind w:left="1134"/>
        <w:jc w:val="both"/>
        <w:rPr>
          <w:rFonts w:ascii="Arial Narrow" w:hAnsi="Arial Narrow"/>
          <w:b/>
        </w:rPr>
      </w:pPr>
      <w:r w:rsidRPr="0010241E">
        <w:rPr>
          <w:rFonts w:ascii="Arial Narrow" w:hAnsi="Arial Narrow"/>
        </w:rPr>
        <w:t>zaslať výzvu na predkladanie ponúk (ďalej aj „výzva“) e-mailom, resp. iným komunikačným prostriedkom minimálne dvom vybraným potenciálnym dodávateľom/poskytovateľom/ zhotoviteľom (ďalej len „dodávatelia</w:t>
      </w:r>
      <w:r w:rsidRPr="0010241E">
        <w:rPr>
          <w:rFonts w:ascii="Arial Narrow" w:hAnsi="Arial Narrow"/>
          <w:b/>
        </w:rPr>
        <w:t>“</w:t>
      </w:r>
      <w:r w:rsidRPr="00DA7B75">
        <w:rPr>
          <w:rFonts w:ascii="Arial Narrow" w:hAnsi="Arial Narrow"/>
        </w:rPr>
        <w:t>)</w:t>
      </w:r>
      <w:r w:rsidRPr="00DA7B75">
        <w:rPr>
          <w:rStyle w:val="Odkaznapoznmkupodiarou"/>
          <w:rFonts w:ascii="Arial Narrow" w:hAnsi="Arial Narrow"/>
        </w:rPr>
        <w:footnoteReference w:id="6"/>
      </w:r>
      <w:r w:rsidRPr="0010241E">
        <w:rPr>
          <w:rFonts w:ascii="Arial Narrow" w:hAnsi="Arial Narrow"/>
          <w:b/>
        </w:rPr>
        <w:t xml:space="preserve"> alebo</w:t>
      </w:r>
    </w:p>
    <w:p w14:paraId="441215EA" w14:textId="77777777" w:rsidR="00EF1D39" w:rsidRPr="0010241E" w:rsidRDefault="00EF1D39" w:rsidP="00AE2729">
      <w:pPr>
        <w:pStyle w:val="Odsekzoznamu"/>
        <w:numPr>
          <w:ilvl w:val="0"/>
          <w:numId w:val="6"/>
        </w:numPr>
        <w:ind w:left="1134"/>
        <w:jc w:val="both"/>
        <w:rPr>
          <w:rFonts w:ascii="Arial Narrow" w:hAnsi="Arial Narrow"/>
          <w:color w:val="0070C0"/>
          <w:lang w:eastAsia="sk-SK"/>
        </w:rPr>
      </w:pPr>
      <w:r w:rsidRPr="0010241E">
        <w:rPr>
          <w:rFonts w:ascii="Arial Narrow" w:hAnsi="Arial Narrow"/>
        </w:rPr>
        <w:t>identifikovať minimálne dvoch potenciálnych dodávateľov / poskytovateľov / zhotoviteľov a ich cenové ponuky (napr. cez webové rozhranie).</w:t>
      </w:r>
    </w:p>
    <w:p w14:paraId="04DF9179" w14:textId="77777777" w:rsidR="003F5AEA" w:rsidRPr="0010241E" w:rsidRDefault="00EF1D39" w:rsidP="00EF1D39">
      <w:pPr>
        <w:ind w:left="709"/>
        <w:jc w:val="both"/>
        <w:rPr>
          <w:rFonts w:ascii="Arial Narrow" w:hAnsi="Arial Narrow"/>
        </w:rPr>
      </w:pPr>
      <w:r w:rsidRPr="0010241E">
        <w:rPr>
          <w:rFonts w:ascii="Arial Narrow" w:hAnsi="Arial Narrow"/>
        </w:rPr>
        <w:lastRenderedPageBreak/>
        <w:t>Prijímateľ môže uplatniť kombináciu oboch foriem prieskumu trhu, t. j. zaslanie výzvy a zároveň identifikovanie potenciálnych dodávateľov (ďalej len „internetový prieskum“) alebo si vyberie iba jeden procesný postup.</w:t>
      </w:r>
    </w:p>
    <w:p w14:paraId="0FDC82D0" w14:textId="77777777" w:rsidR="00EF1D39" w:rsidRPr="0010241E" w:rsidRDefault="00EF1D39" w:rsidP="003F5AEA">
      <w:pPr>
        <w:pStyle w:val="Bezriadkovania"/>
        <w:rPr>
          <w:rFonts w:ascii="Arial Narrow" w:hAnsi="Arial Narrow"/>
        </w:rPr>
      </w:pPr>
    </w:p>
    <w:p w14:paraId="19930D5A" w14:textId="5D88C2F7" w:rsidR="00EF1D39" w:rsidRPr="0010241E" w:rsidRDefault="00EF1D39" w:rsidP="00DA7B75">
      <w:pPr>
        <w:pStyle w:val="Bezriadkovania"/>
        <w:numPr>
          <w:ilvl w:val="0"/>
          <w:numId w:val="5"/>
        </w:numPr>
        <w:jc w:val="both"/>
        <w:rPr>
          <w:rFonts w:ascii="Arial Narrow" w:hAnsi="Arial Narrow"/>
        </w:rPr>
      </w:pPr>
      <w:r w:rsidRPr="0010241E">
        <w:rPr>
          <w:rFonts w:ascii="Arial Narrow" w:hAnsi="Arial Narrow"/>
        </w:rPr>
        <w:t>V prípade, ak už prijímateľ disponuje cenovou ponukou hospodárskeho subjektu, v prospech ktorého bude zákazka zadaná</w:t>
      </w:r>
      <w:r w:rsidRPr="0010241E">
        <w:rPr>
          <w:rStyle w:val="Odkaznapoznmkupodiarou"/>
          <w:rFonts w:ascii="Arial Narrow" w:hAnsi="Arial Narrow"/>
        </w:rPr>
        <w:footnoteReference w:id="7"/>
      </w:r>
      <w:r w:rsidRPr="0010241E">
        <w:rPr>
          <w:rFonts w:ascii="Arial Narrow" w:hAnsi="Arial Narrow"/>
        </w:rPr>
        <w:t>, za účelom preukázania hospodárnosti výdavkov zašle výzvu na predloženie cenovej ponuky minimálne jednému ďalšiemu hospodárskemu subjektu, resp. identifikuje jedného ďalšieho potenciálneho dodávateľa a jeho cenovú ponuku (napr. cez webové rozhranie) tak, aby mal na porovnanie okrem cenovej ponuky hospodárskeho subjektu, ktorému bude zákazka zadaná, minimálne jednu ďalšiu cenovú ponuku na rovnaký alebo porovnateľný predmet zákazky. Následne prijímateľ aktuálnu cenovú ponuku hospodárskeho subjektu, v prospech ktorého bude zadaná zákazka, porovná s cenovou ponukou na rovnaký alebo porovnateľný predmet zákazky minimálne jedného ďalšieho hospodárskeho subjektu (ak nebolo doručených viac cenových ponúk). Z časového hľadiska nesmie byť rozdiel medzi dátumami vyhotovenia porovnávaných cenových ponúk viac ako 6 mesiacov. Ak sú cenové ponuky staršie ako 6 mesiacov, prijímateľ je povinný zdôvodniť túto skutočnosť (napr. že cena na trhu nezaznamenala zmenu), resp. požiada hospodársky subjekt, v prospech ktorého má byť zákazka zadaná, o aktualizáciu predmetnej ponuky.</w:t>
      </w:r>
      <w:r w:rsidR="00DA7B75">
        <w:rPr>
          <w:rFonts w:ascii="Arial Narrow" w:hAnsi="Arial Narrow"/>
        </w:rPr>
        <w:t xml:space="preserve"> </w:t>
      </w:r>
      <w:r w:rsidR="00DA7B75" w:rsidRPr="00DA7B75">
        <w:rPr>
          <w:rFonts w:ascii="Arial Narrow" w:hAnsi="Arial Narrow"/>
        </w:rPr>
        <w:t>V prípade, ak nebude možné získať/identifikovať ani jednu ďalšiu porovnateľnú cenovú ponuku prostredníct</w:t>
      </w:r>
      <w:r w:rsidR="00E25920">
        <w:rPr>
          <w:rFonts w:ascii="Arial Narrow" w:hAnsi="Arial Narrow"/>
        </w:rPr>
        <w:t xml:space="preserve">vom prieskumu trhu, prijímateľ </w:t>
      </w:r>
      <w:r w:rsidR="00DA7B75" w:rsidRPr="00DA7B75">
        <w:rPr>
          <w:rFonts w:ascii="Arial Narrow" w:hAnsi="Arial Narrow"/>
        </w:rPr>
        <w:t>preukáže hospodárnosť cenovej ponuky hospodárskeho subjektu, ktorému b</w:t>
      </w:r>
      <w:r w:rsidR="00866833">
        <w:rPr>
          <w:rFonts w:ascii="Arial Narrow" w:hAnsi="Arial Narrow"/>
        </w:rPr>
        <w:t>ola</w:t>
      </w:r>
      <w:r w:rsidR="00DA7B75" w:rsidRPr="00DA7B75">
        <w:rPr>
          <w:rFonts w:ascii="Arial Narrow" w:hAnsi="Arial Narrow"/>
        </w:rPr>
        <w:t xml:space="preserve"> zákazka zadaná, na základe znaleckého/odborného posudku. Náležitosti odborného/znaleckého posudku upravuje kapitola </w:t>
      </w:r>
      <w:r w:rsidR="00DA7B75">
        <w:rPr>
          <w:rFonts w:ascii="Arial Narrow" w:hAnsi="Arial Narrow"/>
        </w:rPr>
        <w:t>7</w:t>
      </w:r>
      <w:r w:rsidR="00DA7B75" w:rsidRPr="00DA7B75">
        <w:rPr>
          <w:rFonts w:ascii="Arial Narrow" w:hAnsi="Arial Narrow"/>
        </w:rPr>
        <w:t xml:space="preserve"> tohto usmernenia</w:t>
      </w:r>
      <w:r w:rsidR="00DA7B75">
        <w:rPr>
          <w:rFonts w:ascii="Arial Narrow" w:hAnsi="Arial Narrow"/>
        </w:rPr>
        <w:t>.</w:t>
      </w:r>
    </w:p>
    <w:p w14:paraId="3973FA7B" w14:textId="77777777" w:rsidR="00380494" w:rsidRPr="0010241E" w:rsidRDefault="00380494" w:rsidP="00380494">
      <w:pPr>
        <w:pStyle w:val="Bezriadkovania"/>
        <w:jc w:val="both"/>
        <w:rPr>
          <w:rFonts w:ascii="Arial Narrow" w:hAnsi="Arial Narrow"/>
        </w:rPr>
      </w:pPr>
    </w:p>
    <w:p w14:paraId="315D10C8" w14:textId="77777777" w:rsidR="00380494" w:rsidRPr="0010241E" w:rsidRDefault="00380494" w:rsidP="00AE2729">
      <w:pPr>
        <w:pStyle w:val="Bezriadkovania"/>
        <w:numPr>
          <w:ilvl w:val="0"/>
          <w:numId w:val="5"/>
        </w:numPr>
        <w:jc w:val="both"/>
        <w:rPr>
          <w:rFonts w:ascii="Arial Narrow" w:hAnsi="Arial Narrow"/>
        </w:rPr>
      </w:pPr>
      <w:r w:rsidRPr="0010241E">
        <w:rPr>
          <w:rFonts w:ascii="Arial Narrow" w:hAnsi="Arial Narrow"/>
        </w:rPr>
        <w:t>Oslovovaní/identifikovaní potenciálni dodávatelia 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alebo cez webové sídla). V prípade oslovených potenciálnych dodávateľov prijímateľ v zázname z prieskumu trhu uvedie aj skutočnosti, na základe ktorých oslovil práve vybraných potenciálnych dodávateľov, napr. odkaz na verejne dostupné zdroje, z ktorých vyplýva, že predmetní potenciálni dodávatelia podnikajú v predmete zákazky, resp. akékoľvek iné skutočnosti, či informácie, resp. predchádzajúcu skúsenosť, na základe ktorých prijímateľ oslovil práve predmetných potenciálnych dodávateľov so žiadosťou o predloženie ponuky.</w:t>
      </w:r>
    </w:p>
    <w:p w14:paraId="5A59A92A" w14:textId="77777777" w:rsidR="00380494" w:rsidRPr="0010241E" w:rsidRDefault="00380494" w:rsidP="00380494">
      <w:pPr>
        <w:pStyle w:val="Bezriadkovania"/>
        <w:jc w:val="both"/>
        <w:rPr>
          <w:rFonts w:ascii="Arial Narrow" w:hAnsi="Arial Narrow"/>
        </w:rPr>
      </w:pPr>
    </w:p>
    <w:p w14:paraId="3CBB884D" w14:textId="77777777" w:rsidR="00380494" w:rsidRPr="0010241E" w:rsidRDefault="00380494" w:rsidP="00AE2729">
      <w:pPr>
        <w:pStyle w:val="Bezriadkovania"/>
        <w:numPr>
          <w:ilvl w:val="0"/>
          <w:numId w:val="5"/>
        </w:numPr>
        <w:jc w:val="both"/>
        <w:rPr>
          <w:rFonts w:ascii="Arial Narrow" w:hAnsi="Arial Narrow"/>
        </w:rPr>
      </w:pPr>
      <w:r w:rsidRPr="0010241E">
        <w:rPr>
          <w:rFonts w:ascii="Arial Narrow" w:hAnsi="Arial Narrow"/>
        </w:rPr>
        <w:t>Výber úspešného dodávateľa prebieha na základe vyhodnotenia informácií a dokumentácie predloženej záujemcami, alebo informácií zistenými inými spôsobmi ako je predloženie ponuky (napr. údajmi na webových sídlach dodávateľov, informáciami identifikovanými v elektronických katalógoch a pod.), pričom prijímateľ je povinný vyhodnotiť ponuku/ponuky v súlade s podmienkami a kritériami, ktoré si pre tento účel určil.</w:t>
      </w:r>
    </w:p>
    <w:p w14:paraId="0168B5DD" w14:textId="77777777" w:rsidR="00380494" w:rsidRPr="0010241E" w:rsidRDefault="00380494" w:rsidP="00380494">
      <w:pPr>
        <w:pStyle w:val="Bezriadkovania"/>
        <w:ind w:left="720"/>
        <w:jc w:val="both"/>
        <w:rPr>
          <w:rFonts w:ascii="Arial Narrow" w:hAnsi="Arial Narrow"/>
        </w:rPr>
      </w:pPr>
    </w:p>
    <w:p w14:paraId="5E7B191C" w14:textId="77777777" w:rsidR="00661170" w:rsidRDefault="00380494" w:rsidP="00661170">
      <w:pPr>
        <w:pStyle w:val="Bezriadkovania"/>
        <w:numPr>
          <w:ilvl w:val="0"/>
          <w:numId w:val="5"/>
        </w:numPr>
        <w:jc w:val="both"/>
        <w:rPr>
          <w:rFonts w:ascii="Arial Narrow" w:hAnsi="Arial Narrow"/>
        </w:rPr>
      </w:pPr>
      <w:r w:rsidRPr="00FF6E75">
        <w:rPr>
          <w:rFonts w:ascii="Arial Narrow" w:hAnsi="Arial Narrow"/>
        </w:rPr>
        <w:t>Prieskum trhu za účelom overenia hospodárnosti výdavkov je úspešný za predpokladu predloženia/identifikovania minimálne dvoch cenových ponúk na rovnaký alebo porovnateľný predmet zákazky.</w:t>
      </w:r>
      <w:r w:rsidR="00FF6E75">
        <w:rPr>
          <w:rFonts w:ascii="Arial Narrow" w:hAnsi="Arial Narrow"/>
        </w:rPr>
        <w:t xml:space="preserve"> </w:t>
      </w:r>
      <w:r w:rsidR="00866833" w:rsidRPr="00362A2F">
        <w:rPr>
          <w:rFonts w:ascii="Arial Narrow" w:hAnsi="Arial Narrow"/>
        </w:rPr>
        <w:t>V prípade, ak v rámci prieskumu trhu nie sú predložené/identifikované minimálne dve cenové ponuky na rovnaký alebo porovnateľný predmet zákazky, prijímateľ preukáže hospodárnosť výdavkov na základe odborného/znaleckého posudku. Náležitosti odborného/znaleck</w:t>
      </w:r>
      <w:r w:rsidR="00866833">
        <w:rPr>
          <w:rFonts w:ascii="Arial Narrow" w:hAnsi="Arial Narrow"/>
        </w:rPr>
        <w:t>ého posudku upravuje kapitola 7</w:t>
      </w:r>
      <w:r w:rsidR="00866833" w:rsidRPr="00362A2F">
        <w:rPr>
          <w:rFonts w:ascii="Arial Narrow" w:hAnsi="Arial Narrow"/>
        </w:rPr>
        <w:t xml:space="preserve"> tohto usmernenia.</w:t>
      </w:r>
    </w:p>
    <w:p w14:paraId="551DC3FB" w14:textId="77777777" w:rsidR="00661170" w:rsidRDefault="00661170" w:rsidP="00661170">
      <w:pPr>
        <w:pStyle w:val="Bezriadkovania"/>
        <w:ind w:left="720"/>
        <w:jc w:val="both"/>
        <w:rPr>
          <w:rFonts w:ascii="Arial Narrow" w:hAnsi="Arial Narrow"/>
        </w:rPr>
      </w:pPr>
    </w:p>
    <w:p w14:paraId="7EF30E88" w14:textId="2E0DB23A" w:rsidR="00FF6E75" w:rsidRPr="00661170" w:rsidRDefault="00EC7DB3" w:rsidP="00661170">
      <w:pPr>
        <w:pStyle w:val="Bezriadkovania"/>
        <w:numPr>
          <w:ilvl w:val="0"/>
          <w:numId w:val="5"/>
        </w:numPr>
        <w:jc w:val="both"/>
        <w:rPr>
          <w:rFonts w:ascii="Arial Narrow" w:hAnsi="Arial Narrow"/>
        </w:rPr>
      </w:pPr>
      <w:r w:rsidRPr="00661170">
        <w:rPr>
          <w:rFonts w:ascii="Arial Narrow" w:hAnsi="Arial Narrow"/>
        </w:rPr>
        <w:t xml:space="preserve">V prípade, ak prijímateľovi bola v stanovenej lehote na predkladanie ponúk predložená len jedna ponuka a na porovnanie ponúk nebolo možné identifikovať ďalšiu cenovú ponuku (napr. v cenníkoch, katalógoch, ponukách e-shopov), prijímateľ preukáže hospodárnosť výdavkov prostredníctvom odborného/znaleckého posudku. Náležitosti odborného/znaleckého posudku upravuje kapitola 7 tohto usmernenia. </w:t>
      </w:r>
    </w:p>
    <w:p w14:paraId="3E862095" w14:textId="77777777" w:rsidR="003C11CA" w:rsidRPr="0010241E" w:rsidRDefault="003C11CA" w:rsidP="00FF6E75">
      <w:pPr>
        <w:pStyle w:val="Bezriadkovania"/>
        <w:jc w:val="both"/>
        <w:rPr>
          <w:rFonts w:ascii="Arial Narrow" w:hAnsi="Arial Narrow"/>
        </w:rPr>
      </w:pPr>
    </w:p>
    <w:p w14:paraId="6AAC085E" w14:textId="4F1FD0B5" w:rsidR="00AA3280" w:rsidRDefault="003C11CA" w:rsidP="00AE2729">
      <w:pPr>
        <w:pStyle w:val="Bezriadkovania"/>
        <w:numPr>
          <w:ilvl w:val="0"/>
          <w:numId w:val="5"/>
        </w:numPr>
        <w:jc w:val="both"/>
        <w:rPr>
          <w:rFonts w:ascii="Arial Narrow" w:hAnsi="Arial Narrow"/>
        </w:rPr>
      </w:pPr>
      <w:r w:rsidRPr="0010241E">
        <w:rPr>
          <w:rFonts w:ascii="Arial Narrow" w:hAnsi="Arial Narrow"/>
        </w:rPr>
        <w:lastRenderedPageBreak/>
        <w:t xml:space="preserve">V prípadoch, kedy môže ísť o jedinečný predmet zákazky, prípadne jedinečnosť vyplýva z iných relevantných dôvodov (napr. výhradné práva, licencie, autorský zákon) za predpokladu, že porovnateľný predmet zákazky nedodáva/neposkytuje aj iný hospodársky subjekt, prijímateľ preukáže hospodárnosť výdavkov prostredníctvom odborného/znaleckého posudku alebo prostredníctvom </w:t>
      </w:r>
      <w:r w:rsidR="00AA3280">
        <w:rPr>
          <w:rFonts w:ascii="Arial Narrow" w:hAnsi="Arial Narrow"/>
        </w:rPr>
        <w:t xml:space="preserve">iných </w:t>
      </w:r>
      <w:r w:rsidR="00AA3280" w:rsidRPr="00591C2C">
        <w:rPr>
          <w:rFonts w:ascii="Arial Narrow" w:hAnsi="Arial Narrow"/>
        </w:rPr>
        <w:t>relevantných dokladov</w:t>
      </w:r>
      <w:r w:rsidR="00B972CB" w:rsidRPr="00591C2C">
        <w:rPr>
          <w:rFonts w:ascii="Arial Narrow" w:hAnsi="Arial Narrow"/>
        </w:rPr>
        <w:t>/podpornej dokumentácie</w:t>
      </w:r>
      <w:r w:rsidR="00AA3280" w:rsidRPr="00591C2C">
        <w:rPr>
          <w:rFonts w:ascii="Arial Narrow" w:hAnsi="Arial Narrow"/>
        </w:rPr>
        <w:t xml:space="preserve"> v súlade so zákonom č. 357/2015 Z. z. o finančnej kontrole a audite a o zmene a doplnení</w:t>
      </w:r>
      <w:r w:rsidR="00AA3280">
        <w:rPr>
          <w:rFonts w:ascii="Arial Narrow" w:hAnsi="Arial Narrow"/>
        </w:rPr>
        <w:t xml:space="preserve"> niektorých zákonov ako aj so zákonom č. 343/2015 Z. z. o verejnom obstarávaní a o zmene a doplnení niektorých zákonov a to najmä / napr.: </w:t>
      </w:r>
      <w:r w:rsidR="00AA3280" w:rsidRPr="0010241E">
        <w:rPr>
          <w:rFonts w:ascii="Arial Narrow" w:hAnsi="Arial Narrow"/>
        </w:rPr>
        <w:t xml:space="preserve"> </w:t>
      </w:r>
    </w:p>
    <w:p w14:paraId="45A64C53" w14:textId="4691D0D0" w:rsidR="00AA3280" w:rsidRDefault="00AA3280" w:rsidP="00591C2C">
      <w:pPr>
        <w:pStyle w:val="Bezriadkovania"/>
        <w:jc w:val="both"/>
        <w:rPr>
          <w:rFonts w:ascii="Arial Narrow" w:hAnsi="Arial Narrow"/>
        </w:rPr>
      </w:pPr>
    </w:p>
    <w:p w14:paraId="16D5EA7E" w14:textId="6F9F80E7" w:rsidR="00AA3280" w:rsidRDefault="00AA3280" w:rsidP="001B4C8B">
      <w:pPr>
        <w:pStyle w:val="Bezriadkovania"/>
        <w:numPr>
          <w:ilvl w:val="1"/>
          <w:numId w:val="5"/>
        </w:numPr>
        <w:ind w:left="993" w:hanging="284"/>
        <w:jc w:val="both"/>
        <w:rPr>
          <w:rFonts w:ascii="Arial Narrow" w:hAnsi="Arial Narrow"/>
        </w:rPr>
      </w:pPr>
      <w:r w:rsidRPr="00E44921">
        <w:rPr>
          <w:rFonts w:ascii="Arial Narrow" w:hAnsi="Arial Narrow"/>
        </w:rPr>
        <w:t>porovnanie jedinečn</w:t>
      </w:r>
      <w:r w:rsidR="00B2634D">
        <w:rPr>
          <w:rFonts w:ascii="Arial Narrow" w:hAnsi="Arial Narrow"/>
        </w:rPr>
        <w:t>osti</w:t>
      </w:r>
      <w:r w:rsidRPr="00E44921">
        <w:rPr>
          <w:rFonts w:ascii="Arial Narrow" w:hAnsi="Arial Narrow"/>
        </w:rPr>
        <w:t xml:space="preserve"> predmetu zákazky s inou zákazkou</w:t>
      </w:r>
      <w:r>
        <w:rPr>
          <w:rFonts w:ascii="Arial Narrow" w:hAnsi="Arial Narrow"/>
        </w:rPr>
        <w:t>/ponukou</w:t>
      </w:r>
      <w:r w:rsidRPr="00E44921">
        <w:rPr>
          <w:rFonts w:ascii="Arial Narrow" w:hAnsi="Arial Narrow"/>
        </w:rPr>
        <w:t>, ktorá vykazuje určité spoločné znaky</w:t>
      </w:r>
      <w:r>
        <w:rPr>
          <w:rFonts w:ascii="Arial Narrow" w:hAnsi="Arial Narrow"/>
        </w:rPr>
        <w:t>,</w:t>
      </w:r>
      <w:r w:rsidRPr="00E44921">
        <w:rPr>
          <w:rFonts w:ascii="Arial Narrow" w:hAnsi="Arial Narrow"/>
        </w:rPr>
        <w:t xml:space="preserve"> </w:t>
      </w:r>
    </w:p>
    <w:p w14:paraId="27919AFF" w14:textId="4D3BE005" w:rsidR="00AA3280" w:rsidRDefault="00AA3280" w:rsidP="001B4C8B">
      <w:pPr>
        <w:pStyle w:val="Bezriadkovania"/>
        <w:numPr>
          <w:ilvl w:val="1"/>
          <w:numId w:val="5"/>
        </w:numPr>
        <w:ind w:left="993" w:hanging="284"/>
        <w:jc w:val="both"/>
        <w:rPr>
          <w:rFonts w:ascii="Arial Narrow" w:hAnsi="Arial Narrow"/>
        </w:rPr>
      </w:pPr>
      <w:r>
        <w:rPr>
          <w:rFonts w:ascii="Arial Narrow" w:hAnsi="Arial Narrow"/>
        </w:rPr>
        <w:t>porovnanie ponuky s predchádzajúcimi zmluvami obdobného charakteru ako je predmet zákazky,</w:t>
      </w:r>
    </w:p>
    <w:p w14:paraId="17F3FD75" w14:textId="342AB540" w:rsidR="00AA3280" w:rsidRDefault="00AA3280" w:rsidP="001B4C8B">
      <w:pPr>
        <w:pStyle w:val="Bezriadkovania"/>
        <w:numPr>
          <w:ilvl w:val="1"/>
          <w:numId w:val="5"/>
        </w:numPr>
        <w:ind w:left="993" w:hanging="284"/>
        <w:jc w:val="both"/>
        <w:rPr>
          <w:rFonts w:ascii="Arial Narrow" w:hAnsi="Arial Narrow"/>
        </w:rPr>
      </w:pPr>
      <w:r>
        <w:rPr>
          <w:rFonts w:ascii="Arial Narrow" w:hAnsi="Arial Narrow"/>
        </w:rPr>
        <w:t>i</w:t>
      </w:r>
      <w:r w:rsidRPr="0029628A">
        <w:rPr>
          <w:rFonts w:ascii="Arial Narrow" w:hAnsi="Arial Narrow"/>
        </w:rPr>
        <w:t>ným hodnoverným spôsobom preukazujúcim hospodárnosť</w:t>
      </w:r>
      <w:r>
        <w:rPr>
          <w:rFonts w:ascii="Arial Narrow" w:hAnsi="Arial Narrow"/>
        </w:rPr>
        <w:t>.</w:t>
      </w:r>
    </w:p>
    <w:p w14:paraId="65782E57" w14:textId="77777777" w:rsidR="00AA3280" w:rsidRPr="00A62A46" w:rsidRDefault="00AA3280" w:rsidP="00591C2C">
      <w:pPr>
        <w:pStyle w:val="Bezriadkovania"/>
        <w:ind w:left="1440"/>
        <w:jc w:val="both"/>
        <w:rPr>
          <w:rFonts w:ascii="Arial Narrow" w:hAnsi="Arial Narrow"/>
        </w:rPr>
      </w:pPr>
    </w:p>
    <w:p w14:paraId="7F8B9076" w14:textId="6302E250" w:rsidR="00AA3280" w:rsidRDefault="00AA3280" w:rsidP="00591C2C">
      <w:pPr>
        <w:pStyle w:val="Odsekzoznamu"/>
        <w:jc w:val="both"/>
        <w:rPr>
          <w:rFonts w:ascii="Arial Narrow" w:hAnsi="Arial Narrow"/>
        </w:rPr>
      </w:pPr>
      <w:r>
        <w:rPr>
          <w:rFonts w:ascii="Arial Narrow" w:hAnsi="Arial Narrow"/>
        </w:rPr>
        <w:t>V prípade, ak nie je možné</w:t>
      </w:r>
      <w:r w:rsidR="00817E54">
        <w:rPr>
          <w:rFonts w:ascii="Arial Narrow" w:hAnsi="Arial Narrow"/>
        </w:rPr>
        <w:t xml:space="preserve"> priamo</w:t>
      </w:r>
      <w:r>
        <w:rPr>
          <w:rFonts w:ascii="Arial Narrow" w:hAnsi="Arial Narrow"/>
        </w:rPr>
        <w:t xml:space="preserve"> overiť hospodárnosť, prijímateľ je povinný riadne zdôvodniť jedinečnosť predmetu zákazky a skutočnosť nemožnosti overenia hospodárnosti v tomto prípade.</w:t>
      </w:r>
    </w:p>
    <w:p w14:paraId="3A9CBF22" w14:textId="54D5872E" w:rsidR="003C11CA" w:rsidRPr="0010241E" w:rsidRDefault="003C11CA" w:rsidP="00591C2C">
      <w:pPr>
        <w:pStyle w:val="Bezriadkovania"/>
        <w:ind w:left="720"/>
        <w:jc w:val="both"/>
        <w:rPr>
          <w:rFonts w:ascii="Arial Narrow" w:hAnsi="Arial Narrow"/>
        </w:rPr>
      </w:pPr>
      <w:r w:rsidRPr="004D72DF">
        <w:rPr>
          <w:rFonts w:ascii="Arial Narrow" w:hAnsi="Arial Narrow"/>
        </w:rPr>
        <w:t xml:space="preserve">Náležitosti odborného/znaleckého posudku upravuje kapitola </w:t>
      </w:r>
      <w:r w:rsidR="00783DC9" w:rsidRPr="004D72DF">
        <w:rPr>
          <w:rFonts w:ascii="Arial Narrow" w:hAnsi="Arial Narrow"/>
        </w:rPr>
        <w:t>7</w:t>
      </w:r>
      <w:r w:rsidRPr="004D72DF">
        <w:rPr>
          <w:rFonts w:ascii="Arial Narrow" w:hAnsi="Arial Narrow"/>
        </w:rPr>
        <w:t xml:space="preserve"> t</w:t>
      </w:r>
      <w:r w:rsidR="00783DC9" w:rsidRPr="004D72DF">
        <w:rPr>
          <w:rFonts w:ascii="Arial Narrow" w:hAnsi="Arial Narrow"/>
        </w:rPr>
        <w:t>ohto</w:t>
      </w:r>
      <w:r w:rsidRPr="004D72DF">
        <w:rPr>
          <w:rFonts w:ascii="Arial Narrow" w:hAnsi="Arial Narrow"/>
        </w:rPr>
        <w:t xml:space="preserve"> usmernenia.</w:t>
      </w:r>
      <w:r w:rsidRPr="0010241E">
        <w:rPr>
          <w:rFonts w:ascii="Arial Narrow" w:hAnsi="Arial Narrow"/>
        </w:rPr>
        <w:t xml:space="preserve"> Jedinečnosť predmetu zákazky musí byť zo strany prijímateľa riadne zdôvodnená a podložená ešte pred vyhlásením/zadaním zákazky a dôkazné bremeno preukázania skutočnosti, že na relevantnom trhu neexistuje viac ako 1 dodávateľ znáša prijímateľ. Odôvodnenie k jedinečnému predmetu zákazky musí byť súčasťou dokumentácie k zákazke. </w:t>
      </w:r>
    </w:p>
    <w:p w14:paraId="2A5D4E60" w14:textId="07E92C1C" w:rsidR="00EC7DB3" w:rsidRPr="0010241E" w:rsidRDefault="00EC7DB3" w:rsidP="00EC7DB3">
      <w:pPr>
        <w:pStyle w:val="Odsekzoznamu"/>
        <w:numPr>
          <w:ilvl w:val="0"/>
          <w:numId w:val="5"/>
        </w:numPr>
        <w:spacing w:before="120" w:after="120" w:line="240" w:lineRule="auto"/>
        <w:contextualSpacing w:val="0"/>
        <w:jc w:val="both"/>
        <w:rPr>
          <w:rFonts w:ascii="Arial Narrow" w:hAnsi="Arial Narrow"/>
        </w:rPr>
      </w:pPr>
      <w:r w:rsidRPr="0010241E">
        <w:rPr>
          <w:rFonts w:ascii="Arial Narrow" w:hAnsi="Arial Narrow"/>
        </w:rPr>
        <w:t>V prípade, ak vykonávateľ v rámci kontroly obstarávania konštatuje, že prijímateľ pri realizácii prieskumu trhu nedodržal postupy a pravidlá stanovené v tejto kapitole</w:t>
      </w:r>
      <w:r w:rsidR="00571B70">
        <w:rPr>
          <w:rFonts w:ascii="Arial Narrow" w:hAnsi="Arial Narrow"/>
        </w:rPr>
        <w:t xml:space="preserve"> </w:t>
      </w:r>
      <w:r w:rsidRPr="0010241E">
        <w:rPr>
          <w:rFonts w:ascii="Arial Narrow" w:hAnsi="Arial Narrow"/>
        </w:rPr>
        <w:t>a súvisiacich kapitolách, pričom nedodržanie pravidiel malo/mohlo mať vplyv na obstarávanie a tieto pochybenia nie je možné odstrániť, za účelom preukázania hospodárnosti výdavkov, je prijímateľ povinný celý proces prieskumu trhu zopakovať (ak je to objektívne možné). Ak ani po zopakovaní prieskumu trhu prijímateľ nedodrží všetky postupy a pravidlá za účelom overenia hospodárnosti výdavkov</w:t>
      </w:r>
      <w:r w:rsidR="008339F4">
        <w:rPr>
          <w:rFonts w:ascii="Arial Narrow" w:hAnsi="Arial Narrow"/>
        </w:rPr>
        <w:t>,</w:t>
      </w:r>
      <w:r w:rsidRPr="0010241E">
        <w:rPr>
          <w:rFonts w:ascii="Arial Narrow" w:hAnsi="Arial Narrow"/>
        </w:rPr>
        <w:t xml:space="preserve"> vykonávateľ vyzve prijímateľa, aby preukázal overenie hospodárnosti na základe inštitútu odborného/znaleckého posudku. </w:t>
      </w:r>
    </w:p>
    <w:p w14:paraId="08EA5C9F" w14:textId="77777777" w:rsidR="00C31012" w:rsidRPr="0010241E" w:rsidRDefault="00C31012" w:rsidP="00EC7DB3">
      <w:pPr>
        <w:pStyle w:val="Bezriadkovania"/>
        <w:ind w:left="720"/>
        <w:jc w:val="both"/>
        <w:rPr>
          <w:rFonts w:ascii="Arial Narrow" w:hAnsi="Arial Narrow"/>
        </w:rPr>
      </w:pPr>
    </w:p>
    <w:p w14:paraId="5288F94C" w14:textId="77777777" w:rsidR="003C11CA" w:rsidRPr="0010241E" w:rsidRDefault="003C11CA" w:rsidP="003C11CA">
      <w:pPr>
        <w:pStyle w:val="Bezriadkovania"/>
        <w:jc w:val="both"/>
        <w:rPr>
          <w:rFonts w:ascii="Arial Narrow" w:hAnsi="Arial Narrow"/>
        </w:rPr>
      </w:pPr>
    </w:p>
    <w:tbl>
      <w:tblPr>
        <w:tblStyle w:val="Mriekatabuky"/>
        <w:tblW w:w="0" w:type="auto"/>
        <w:tblInd w:w="720" w:type="dxa"/>
        <w:shd w:val="clear" w:color="auto" w:fill="D9E2F3" w:themeFill="accent5" w:themeFillTint="33"/>
        <w:tblLook w:val="04A0" w:firstRow="1" w:lastRow="0" w:firstColumn="1" w:lastColumn="0" w:noHBand="0" w:noVBand="1"/>
      </w:tblPr>
      <w:tblGrid>
        <w:gridCol w:w="8624"/>
      </w:tblGrid>
      <w:tr w:rsidR="003C11CA" w:rsidRPr="0010241E" w14:paraId="323CDBFA" w14:textId="77777777" w:rsidTr="003C11CA">
        <w:tc>
          <w:tcPr>
            <w:tcW w:w="9627" w:type="dxa"/>
            <w:shd w:val="clear" w:color="auto" w:fill="D9E2F3" w:themeFill="accent5" w:themeFillTint="33"/>
          </w:tcPr>
          <w:p w14:paraId="6BD0AB1A" w14:textId="77777777" w:rsidR="003C11CA" w:rsidRPr="0010241E" w:rsidRDefault="003C11CA" w:rsidP="003C11CA">
            <w:pPr>
              <w:pStyle w:val="Bezriadkovania"/>
              <w:jc w:val="both"/>
              <w:rPr>
                <w:rFonts w:ascii="Arial Narrow" w:hAnsi="Arial Narrow"/>
                <w:b/>
              </w:rPr>
            </w:pPr>
            <w:r w:rsidRPr="0010241E">
              <w:rPr>
                <w:rFonts w:ascii="Arial Narrow" w:hAnsi="Arial Narrow"/>
                <w:b/>
              </w:rPr>
              <w:t xml:space="preserve">Upozornenie: </w:t>
            </w:r>
          </w:p>
          <w:p w14:paraId="3F410420" w14:textId="77777777" w:rsidR="00C262DD" w:rsidRPr="0010241E" w:rsidRDefault="00C262DD" w:rsidP="003C11CA">
            <w:pPr>
              <w:pStyle w:val="Bezriadkovania"/>
              <w:jc w:val="both"/>
              <w:rPr>
                <w:rFonts w:ascii="Arial Narrow" w:hAnsi="Arial Narrow"/>
                <w:b/>
              </w:rPr>
            </w:pPr>
          </w:p>
          <w:p w14:paraId="255070C2" w14:textId="2CA29AA7" w:rsidR="003C11CA" w:rsidRDefault="003C11CA" w:rsidP="004A1475">
            <w:pPr>
              <w:pStyle w:val="Bezriadkovania"/>
              <w:jc w:val="both"/>
              <w:rPr>
                <w:rFonts w:ascii="Arial Narrow" w:hAnsi="Arial Narrow"/>
              </w:rPr>
            </w:pPr>
            <w:r w:rsidRPr="0010241E">
              <w:rPr>
                <w:rFonts w:ascii="Arial Narrow" w:hAnsi="Arial Narrow"/>
              </w:rPr>
              <w:t>V prípade obstarávania majetku, ktorý je predmetom duševného vlastníctva, je potrebné dodržať podmienky, ktoré sú uvedené</w:t>
            </w:r>
            <w:r w:rsidR="00FF4DB8" w:rsidRPr="0010241E">
              <w:rPr>
                <w:rFonts w:ascii="Arial Narrow" w:hAnsi="Arial Narrow"/>
              </w:rPr>
              <w:t xml:space="preserve"> v čl. 7 všeobecných zmluvných podmienok</w:t>
            </w:r>
            <w:r w:rsidRPr="0010241E">
              <w:rPr>
                <w:rFonts w:ascii="Arial Narrow" w:hAnsi="Arial Narrow"/>
              </w:rPr>
              <w:t xml:space="preserve"> Vlastníctvo a použitie výstupov.</w:t>
            </w:r>
            <w:r w:rsidR="0074528A">
              <w:rPr>
                <w:rFonts w:ascii="Arial Narrow" w:hAnsi="Arial Narrow"/>
              </w:rPr>
              <w:t xml:space="preserve"> Zároveň vykonávateľ dáva do pozornosti zverejnené aktualizácie na www.mirri.gov.sk.</w:t>
            </w:r>
            <w:r w:rsidR="00513AF6" w:rsidRPr="0010241E">
              <w:rPr>
                <w:rFonts w:ascii="Arial Narrow" w:hAnsi="Arial Narrow"/>
              </w:rPr>
              <w:t xml:space="preserve"> </w:t>
            </w:r>
          </w:p>
          <w:p w14:paraId="3C4806E2" w14:textId="629911E5" w:rsidR="00661170" w:rsidRPr="0010241E" w:rsidRDefault="00661170" w:rsidP="004A1475">
            <w:pPr>
              <w:pStyle w:val="Bezriadkovania"/>
              <w:jc w:val="both"/>
              <w:rPr>
                <w:rFonts w:ascii="Arial Narrow" w:hAnsi="Arial Narrow"/>
              </w:rPr>
            </w:pPr>
          </w:p>
        </w:tc>
      </w:tr>
    </w:tbl>
    <w:p w14:paraId="63CFD16C" w14:textId="77777777" w:rsidR="003C11CA" w:rsidRPr="0010241E" w:rsidRDefault="003C11CA" w:rsidP="003C11CA">
      <w:pPr>
        <w:pStyle w:val="Bezriadkovania"/>
        <w:ind w:left="720"/>
        <w:jc w:val="both"/>
        <w:rPr>
          <w:rFonts w:ascii="Arial Narrow" w:hAnsi="Arial Narrow"/>
        </w:rPr>
      </w:pPr>
    </w:p>
    <w:p w14:paraId="7FFF5656" w14:textId="77777777" w:rsidR="00EF1D39" w:rsidRPr="00DA7B75" w:rsidRDefault="00180C7E" w:rsidP="00BA6C6C">
      <w:pPr>
        <w:pStyle w:val="Nadpis1"/>
        <w:rPr>
          <w:rFonts w:ascii="Arial Narrow" w:hAnsi="Arial Narrow" w:cstheme="minorHAnsi"/>
          <w:b/>
          <w:sz w:val="28"/>
          <w:szCs w:val="28"/>
          <w:lang w:eastAsia="sk-SK"/>
        </w:rPr>
      </w:pPr>
      <w:bookmarkStart w:id="19" w:name="_Toc177973833"/>
      <w:bookmarkStart w:id="20" w:name="_Toc220583131"/>
      <w:r w:rsidRPr="00DA7B75">
        <w:rPr>
          <w:rFonts w:ascii="Arial Narrow" w:hAnsi="Arial Narrow" w:cstheme="minorHAnsi"/>
          <w:b/>
          <w:sz w:val="28"/>
          <w:szCs w:val="28"/>
          <w:lang w:eastAsia="sk-SK"/>
        </w:rPr>
        <w:t xml:space="preserve">3.4 </w:t>
      </w:r>
      <w:r w:rsidR="00C262DD" w:rsidRPr="00DA7B75">
        <w:rPr>
          <w:rFonts w:ascii="Arial Narrow" w:hAnsi="Arial Narrow" w:cstheme="minorHAnsi"/>
          <w:b/>
          <w:sz w:val="28"/>
          <w:szCs w:val="28"/>
          <w:lang w:eastAsia="sk-SK"/>
        </w:rPr>
        <w:t>Výzva na predkladanie ponúk a vyhodnotenie</w:t>
      </w:r>
      <w:bookmarkEnd w:id="19"/>
      <w:bookmarkEnd w:id="20"/>
    </w:p>
    <w:p w14:paraId="01A01B61" w14:textId="77777777" w:rsidR="00C262DD" w:rsidRPr="0010241E" w:rsidRDefault="00C262DD" w:rsidP="00C262DD">
      <w:pPr>
        <w:ind w:left="360"/>
        <w:jc w:val="both"/>
        <w:rPr>
          <w:rFonts w:ascii="Arial Narrow" w:hAnsi="Arial Narrow"/>
          <w:color w:val="0070C0"/>
          <w:lang w:eastAsia="sk-SK"/>
        </w:rPr>
      </w:pPr>
    </w:p>
    <w:p w14:paraId="76470EB5" w14:textId="77777777" w:rsidR="00C262DD" w:rsidRPr="004D72DF" w:rsidRDefault="00C262DD" w:rsidP="00AE2729">
      <w:pPr>
        <w:pStyle w:val="Odsekzoznamu"/>
        <w:numPr>
          <w:ilvl w:val="0"/>
          <w:numId w:val="7"/>
        </w:numPr>
        <w:jc w:val="both"/>
        <w:rPr>
          <w:rFonts w:ascii="Arial Narrow" w:hAnsi="Arial Narrow"/>
          <w:color w:val="0070C0"/>
          <w:lang w:eastAsia="sk-SK"/>
        </w:rPr>
      </w:pPr>
      <w:r w:rsidRPr="0010241E">
        <w:rPr>
          <w:rFonts w:ascii="Arial Narrow" w:hAnsi="Arial Narrow"/>
        </w:rPr>
        <w:t>Výzva na predkladanie ponúk sa použije v prípadoch, keď prijímateľ priamo osloví potenciálnych dodávateľov. V prípade, ak prijímateľ cenové ponuky identifikuje internetovým prieskumom (</w:t>
      </w:r>
      <w:r w:rsidRPr="004D72DF">
        <w:rPr>
          <w:rFonts w:ascii="Arial Narrow" w:hAnsi="Arial Narrow"/>
        </w:rPr>
        <w:t>kapitola 3.</w:t>
      </w:r>
      <w:r w:rsidR="00783DC9" w:rsidRPr="004D72DF">
        <w:rPr>
          <w:rFonts w:ascii="Arial Narrow" w:hAnsi="Arial Narrow"/>
        </w:rPr>
        <w:t>5</w:t>
      </w:r>
      <w:r w:rsidRPr="004D72DF">
        <w:rPr>
          <w:rFonts w:ascii="Arial Narrow" w:hAnsi="Arial Narrow"/>
        </w:rPr>
        <w:t xml:space="preserve"> tohto usmernenia), výzva na predkladanie ponúk sa nevypracováva. V prípade internetového prieskumu prijímateľ vyhotoví záznam z prieskumu trhu (odporúčaný vzor je prílohou č. 2 tohto usmernenia) tak, aby bol preskúmateľný, aby z neho bolo okrem iného zrejmé, ako bol zadefinovaný opis predmetu zákazky (presná špecifikácia tovaru alebo poskytovaných služieb, parametrov tovaru/poskytovaných služieb, ich rozsah, vlastnosti, trvanie, kvalita, atď.), na základe akých pravidiel prijímateľ vyhodnocoval cenové ponuky a na základe akých skutočností posúdil, že ide o rovnaké alebo porovnateľné ponuky.</w:t>
      </w:r>
    </w:p>
    <w:p w14:paraId="1F0C37FC" w14:textId="77777777" w:rsidR="00C262DD" w:rsidRPr="004D72DF" w:rsidRDefault="00C262DD" w:rsidP="00C262DD">
      <w:pPr>
        <w:pStyle w:val="Odsekzoznamu"/>
        <w:jc w:val="both"/>
        <w:rPr>
          <w:rFonts w:ascii="Arial Narrow" w:hAnsi="Arial Narrow"/>
          <w:color w:val="0070C0"/>
          <w:lang w:eastAsia="sk-SK"/>
        </w:rPr>
      </w:pPr>
    </w:p>
    <w:p w14:paraId="32CC71B9" w14:textId="77777777" w:rsidR="00C262DD" w:rsidRPr="004D72DF" w:rsidRDefault="00C262DD" w:rsidP="00AE2729">
      <w:pPr>
        <w:pStyle w:val="Odsekzoznamu"/>
        <w:numPr>
          <w:ilvl w:val="0"/>
          <w:numId w:val="7"/>
        </w:numPr>
        <w:jc w:val="both"/>
        <w:rPr>
          <w:rFonts w:ascii="Arial Narrow" w:hAnsi="Arial Narrow"/>
          <w:color w:val="0070C0"/>
          <w:lang w:eastAsia="sk-SK"/>
        </w:rPr>
      </w:pPr>
      <w:r w:rsidRPr="004D72DF">
        <w:rPr>
          <w:rFonts w:ascii="Arial Narrow" w:hAnsi="Arial Narrow"/>
        </w:rPr>
        <w:t>Vzorová výzva na predkladanie ponúk spolu s požiadavkami na jej obsah tvorí prílohu č. 1 tohto usmernenia. Prijímateľ môže na oslovenie potenciálnych dodávateľov použiť aj inú formu, avšak minimálne náležitosti obsahu oslovenia, tak ako sú uvedené vo vzorovej výzve, musia byť zachované.</w:t>
      </w:r>
    </w:p>
    <w:p w14:paraId="6833A25E" w14:textId="77777777" w:rsidR="00C262DD" w:rsidRPr="004D72DF" w:rsidRDefault="00C262DD" w:rsidP="00C262DD">
      <w:pPr>
        <w:pStyle w:val="Odsekzoznamu"/>
        <w:rPr>
          <w:rFonts w:ascii="Arial Narrow" w:hAnsi="Arial Narrow"/>
          <w:color w:val="0070C0"/>
          <w:lang w:eastAsia="sk-SK"/>
        </w:rPr>
      </w:pPr>
    </w:p>
    <w:p w14:paraId="1FE8DA06" w14:textId="77777777" w:rsidR="00C262DD" w:rsidRPr="004D72DF" w:rsidRDefault="00C262DD" w:rsidP="00AE2729">
      <w:pPr>
        <w:pStyle w:val="Odsekzoznamu"/>
        <w:numPr>
          <w:ilvl w:val="0"/>
          <w:numId w:val="7"/>
        </w:numPr>
        <w:jc w:val="both"/>
        <w:rPr>
          <w:rFonts w:ascii="Arial Narrow" w:hAnsi="Arial Narrow"/>
          <w:color w:val="0070C0"/>
          <w:lang w:eastAsia="sk-SK"/>
        </w:rPr>
      </w:pPr>
      <w:r w:rsidRPr="004D72DF">
        <w:rPr>
          <w:rFonts w:ascii="Arial Narrow" w:hAnsi="Arial Narrow"/>
        </w:rPr>
        <w:t>Prijímateľ vo výzve na predkladanie ponúk okrem iných náležitostí:</w:t>
      </w:r>
    </w:p>
    <w:p w14:paraId="4300E4E8" w14:textId="77777777" w:rsidR="00C262DD" w:rsidRPr="004D72DF" w:rsidRDefault="00C262DD" w:rsidP="00C262DD">
      <w:pPr>
        <w:pStyle w:val="Odsekzoznamu"/>
        <w:rPr>
          <w:rFonts w:ascii="Arial Narrow" w:hAnsi="Arial Narrow"/>
          <w:color w:val="0070C0"/>
          <w:lang w:eastAsia="sk-SK"/>
        </w:rPr>
      </w:pPr>
    </w:p>
    <w:p w14:paraId="145A7220" w14:textId="77777777" w:rsidR="00C262DD" w:rsidRPr="004D72DF" w:rsidRDefault="00C262DD" w:rsidP="00AE2729">
      <w:pPr>
        <w:pStyle w:val="Odsekzoznamu"/>
        <w:numPr>
          <w:ilvl w:val="0"/>
          <w:numId w:val="8"/>
        </w:numPr>
        <w:ind w:left="1134"/>
        <w:jc w:val="both"/>
        <w:rPr>
          <w:rFonts w:ascii="Arial Narrow" w:hAnsi="Arial Narrow"/>
          <w:color w:val="0070C0"/>
          <w:lang w:eastAsia="sk-SK"/>
        </w:rPr>
      </w:pPr>
      <w:r w:rsidRPr="004D72DF">
        <w:rPr>
          <w:rFonts w:ascii="Arial Narrow" w:hAnsi="Arial Narrow"/>
        </w:rPr>
        <w:t>jednoznačne, jasne, úplne a určito vymedzí celý predmet zákazky (presne stanoví špecifikáciu tovaru alebo poskytovaných služieb, popíše parametre tovaru/poskytovaných služieb, ich rozsah, trvanie; pri stavebných prácach vymedzí položkovite materiál, uvedie mernú jednotku, množstvo, uvedie požadovaný rozsah prác atď.), určí lehotu a miesto dodania predmetu zákazky;</w:t>
      </w:r>
    </w:p>
    <w:p w14:paraId="6CD8E0EE" w14:textId="77777777" w:rsidR="00C262DD" w:rsidRPr="004D72DF" w:rsidRDefault="00C262DD" w:rsidP="00F860BD">
      <w:pPr>
        <w:pStyle w:val="Odsekzoznamu"/>
        <w:ind w:left="1134"/>
        <w:jc w:val="both"/>
        <w:rPr>
          <w:rFonts w:ascii="Arial Narrow" w:hAnsi="Arial Narrow"/>
          <w:color w:val="0070C0"/>
          <w:lang w:eastAsia="sk-SK"/>
        </w:rPr>
      </w:pPr>
    </w:p>
    <w:p w14:paraId="573A0A36" w14:textId="77777777" w:rsidR="00C262DD" w:rsidRPr="004D72DF" w:rsidRDefault="00C262DD" w:rsidP="00AE2729">
      <w:pPr>
        <w:pStyle w:val="Odsekzoznamu"/>
        <w:numPr>
          <w:ilvl w:val="0"/>
          <w:numId w:val="8"/>
        </w:numPr>
        <w:ind w:left="1134"/>
        <w:jc w:val="both"/>
        <w:rPr>
          <w:rFonts w:ascii="Arial Narrow" w:hAnsi="Arial Narrow"/>
          <w:color w:val="0070C0"/>
          <w:lang w:eastAsia="sk-SK"/>
        </w:rPr>
      </w:pPr>
      <w:r w:rsidRPr="004D72DF">
        <w:rPr>
          <w:rFonts w:ascii="Arial Narrow" w:hAnsi="Arial Narrow"/>
        </w:rPr>
        <w:t>určí technické požiadavky v opise predmetu zákazky. V prípade, ak technické požiadavky v opise predmetu zákazky odkazujú na konkrétny produkt (alebo technické požiadavky v opise predmetu zákazky smerujú ku konkrétnemu produktu) a nejedná sa o prípad uvedený v bode 6 tejto kapitoly, a ak by tým dochádzalo k znevýhodneniu alebo k vylúčeniu určitých záujemcov alebo tovarov, musí byť opis zákazky v tejto časti doplnený slovami „alebo ekvivalentný“;</w:t>
      </w:r>
    </w:p>
    <w:p w14:paraId="68A6AE47" w14:textId="77777777" w:rsidR="00C262DD" w:rsidRPr="0010241E" w:rsidRDefault="00C262DD" w:rsidP="00F860BD">
      <w:pPr>
        <w:pStyle w:val="Odsekzoznamu"/>
        <w:ind w:left="1134"/>
        <w:rPr>
          <w:rFonts w:ascii="Arial Narrow" w:hAnsi="Arial Narrow"/>
          <w:color w:val="0070C0"/>
          <w:lang w:eastAsia="sk-SK"/>
        </w:rPr>
      </w:pPr>
    </w:p>
    <w:p w14:paraId="5D78D2E0" w14:textId="77777777" w:rsidR="00C262DD" w:rsidRPr="0010241E" w:rsidRDefault="00C262DD" w:rsidP="00AE2729">
      <w:pPr>
        <w:pStyle w:val="Odsekzoznamu"/>
        <w:numPr>
          <w:ilvl w:val="0"/>
          <w:numId w:val="8"/>
        </w:numPr>
        <w:ind w:left="1134"/>
        <w:jc w:val="both"/>
        <w:rPr>
          <w:rFonts w:ascii="Arial Narrow" w:hAnsi="Arial Narrow"/>
          <w:color w:val="0070C0"/>
          <w:lang w:eastAsia="sk-SK"/>
        </w:rPr>
      </w:pPr>
      <w:r w:rsidRPr="0010241E">
        <w:rPr>
          <w:rFonts w:ascii="Arial Narrow" w:hAnsi="Arial Narrow"/>
        </w:rPr>
        <w:t>vyžaduje od potenciálnych dodávateľov aby boli oprávnení dodávať tovar, uskutočňovať stavebné práce alebo poskytovať službu v rozsahu, ktorý zodpovedá predmetu zákazky (dodávateľ nemusí predkladať v ponuke doklad o oprávnení poskytovať službu, dodávať tovar resp. uskutočňovať prácu, ktorá zodpovedá predmetu zákazky v súlade s prvou vetou a túto skutočnosť si overí prijímateľ sám v príslušnom registri, v ktorom je uchádzač zapísaný);</w:t>
      </w:r>
    </w:p>
    <w:p w14:paraId="7F3EC997" w14:textId="77777777" w:rsidR="00C262DD" w:rsidRPr="0010241E" w:rsidRDefault="00C262DD" w:rsidP="00F860BD">
      <w:pPr>
        <w:pStyle w:val="Odsekzoznamu"/>
        <w:ind w:left="1134"/>
        <w:rPr>
          <w:rFonts w:ascii="Arial Narrow" w:hAnsi="Arial Narrow"/>
          <w:color w:val="0070C0"/>
          <w:lang w:eastAsia="sk-SK"/>
        </w:rPr>
      </w:pPr>
    </w:p>
    <w:p w14:paraId="26C8AD7A" w14:textId="77777777" w:rsidR="00C262DD" w:rsidRPr="0010241E" w:rsidRDefault="00C262DD" w:rsidP="00AE2729">
      <w:pPr>
        <w:pStyle w:val="Odsekzoznamu"/>
        <w:numPr>
          <w:ilvl w:val="0"/>
          <w:numId w:val="8"/>
        </w:numPr>
        <w:ind w:left="1134"/>
        <w:jc w:val="both"/>
        <w:rPr>
          <w:rFonts w:ascii="Arial Narrow" w:hAnsi="Arial Narrow"/>
          <w:color w:val="0070C0"/>
          <w:lang w:eastAsia="sk-SK"/>
        </w:rPr>
      </w:pPr>
      <w:r w:rsidRPr="0010241E">
        <w:rPr>
          <w:rFonts w:ascii="Arial Narrow" w:hAnsi="Arial Narrow"/>
        </w:rPr>
        <w:t xml:space="preserve">stanoví nediskriminačné kritériá pre vyhodnotenie ponúk, ktoré súvisia s predmetom zákazky a ich relatívnu váhu (pozn.: v prípade určenia kritéria na vyhodnotenie ponúk „najnižšia cena“, nie je potrebné uvádzať váhovosť); </w:t>
      </w:r>
    </w:p>
    <w:p w14:paraId="7BB3F277" w14:textId="77777777" w:rsidR="00C262DD" w:rsidRPr="0010241E" w:rsidRDefault="00C262DD" w:rsidP="00F860BD">
      <w:pPr>
        <w:pStyle w:val="Odsekzoznamu"/>
        <w:ind w:left="1134"/>
        <w:rPr>
          <w:rFonts w:ascii="Arial Narrow" w:hAnsi="Arial Narrow"/>
        </w:rPr>
      </w:pPr>
    </w:p>
    <w:p w14:paraId="4169B492" w14:textId="77777777" w:rsidR="00C262DD" w:rsidRPr="0010241E" w:rsidRDefault="00C262DD" w:rsidP="00AE2729">
      <w:pPr>
        <w:pStyle w:val="Odsekzoznamu"/>
        <w:numPr>
          <w:ilvl w:val="0"/>
          <w:numId w:val="8"/>
        </w:numPr>
        <w:ind w:left="1134"/>
        <w:jc w:val="both"/>
        <w:rPr>
          <w:rFonts w:ascii="Arial Narrow" w:hAnsi="Arial Narrow"/>
          <w:color w:val="0070C0"/>
          <w:lang w:eastAsia="sk-SK"/>
        </w:rPr>
      </w:pPr>
      <w:r w:rsidRPr="0010241E">
        <w:rPr>
          <w:rFonts w:ascii="Arial Narrow" w:hAnsi="Arial Narrow"/>
        </w:rPr>
        <w:t xml:space="preserve">stanoví lehotu na predkladanie ponúk; </w:t>
      </w:r>
    </w:p>
    <w:p w14:paraId="0F4109E7" w14:textId="77777777" w:rsidR="00C262DD" w:rsidRPr="0010241E" w:rsidRDefault="00C262DD" w:rsidP="00F860BD">
      <w:pPr>
        <w:pStyle w:val="Odsekzoznamu"/>
        <w:ind w:left="1134"/>
        <w:rPr>
          <w:rFonts w:ascii="Arial Narrow" w:hAnsi="Arial Narrow"/>
        </w:rPr>
      </w:pPr>
    </w:p>
    <w:p w14:paraId="4D25939F" w14:textId="77777777" w:rsidR="00C262DD" w:rsidRPr="0010241E" w:rsidRDefault="00C262DD" w:rsidP="00AE2729">
      <w:pPr>
        <w:pStyle w:val="Odsekzoznamu"/>
        <w:numPr>
          <w:ilvl w:val="0"/>
          <w:numId w:val="8"/>
        </w:numPr>
        <w:ind w:left="1134"/>
        <w:jc w:val="both"/>
        <w:rPr>
          <w:rFonts w:ascii="Arial Narrow" w:hAnsi="Arial Narrow"/>
          <w:color w:val="0070C0"/>
          <w:lang w:eastAsia="sk-SK"/>
        </w:rPr>
      </w:pPr>
      <w:r w:rsidRPr="0010241E">
        <w:rPr>
          <w:rFonts w:ascii="Arial Narrow" w:hAnsi="Arial Narrow"/>
        </w:rPr>
        <w:t>uvedie miesto a spôsob predkladania ponúk, spravidla adresu/adresy elektronickej komunikácie, na ktoré sa ponuky predkladajú</w:t>
      </w:r>
      <w:r w:rsidR="0056215F" w:rsidRPr="0010241E">
        <w:rPr>
          <w:rFonts w:ascii="Arial Narrow" w:hAnsi="Arial Narrow"/>
        </w:rPr>
        <w:t>;</w:t>
      </w:r>
      <w:r w:rsidRPr="0010241E">
        <w:rPr>
          <w:rFonts w:ascii="Arial Narrow" w:hAnsi="Arial Narrow"/>
        </w:rPr>
        <w:t xml:space="preserve"> </w:t>
      </w:r>
    </w:p>
    <w:p w14:paraId="359D1726" w14:textId="77777777" w:rsidR="00C262DD" w:rsidRPr="0010241E" w:rsidRDefault="00C262DD" w:rsidP="00F860BD">
      <w:pPr>
        <w:pStyle w:val="Odsekzoznamu"/>
        <w:ind w:left="1134"/>
        <w:rPr>
          <w:rFonts w:ascii="Arial Narrow" w:hAnsi="Arial Narrow"/>
        </w:rPr>
      </w:pPr>
    </w:p>
    <w:p w14:paraId="668DE538" w14:textId="77777777" w:rsidR="0056215F" w:rsidRPr="0010241E" w:rsidRDefault="00C262DD" w:rsidP="00AE2729">
      <w:pPr>
        <w:pStyle w:val="Odsekzoznamu"/>
        <w:numPr>
          <w:ilvl w:val="0"/>
          <w:numId w:val="8"/>
        </w:numPr>
        <w:ind w:left="1134"/>
        <w:jc w:val="both"/>
        <w:rPr>
          <w:rFonts w:ascii="Arial Narrow" w:hAnsi="Arial Narrow"/>
          <w:color w:val="0070C0"/>
          <w:lang w:eastAsia="sk-SK"/>
        </w:rPr>
      </w:pPr>
      <w:r w:rsidRPr="0010241E">
        <w:rPr>
          <w:rFonts w:ascii="Arial Narrow" w:hAnsi="Arial Narrow"/>
        </w:rPr>
        <w:t>určí platobné podmienky</w:t>
      </w:r>
      <w:r w:rsidR="0056215F" w:rsidRPr="0010241E">
        <w:rPr>
          <w:rFonts w:ascii="Arial Narrow" w:hAnsi="Arial Narrow"/>
        </w:rPr>
        <w:t>;</w:t>
      </w:r>
      <w:r w:rsidRPr="0010241E">
        <w:rPr>
          <w:rFonts w:ascii="Arial Narrow" w:hAnsi="Arial Narrow"/>
        </w:rPr>
        <w:t xml:space="preserve"> </w:t>
      </w:r>
    </w:p>
    <w:p w14:paraId="6C9F7C11" w14:textId="77777777" w:rsidR="0056215F" w:rsidRPr="0010241E" w:rsidRDefault="0056215F" w:rsidP="00F860BD">
      <w:pPr>
        <w:pStyle w:val="Odsekzoznamu"/>
        <w:ind w:left="1134"/>
        <w:rPr>
          <w:rFonts w:ascii="Arial Narrow" w:hAnsi="Arial Narrow"/>
        </w:rPr>
      </w:pPr>
    </w:p>
    <w:p w14:paraId="3D679981" w14:textId="77777777" w:rsidR="00C262DD" w:rsidRPr="0010241E" w:rsidRDefault="00C262DD" w:rsidP="00AE2729">
      <w:pPr>
        <w:pStyle w:val="Odsekzoznamu"/>
        <w:numPr>
          <w:ilvl w:val="0"/>
          <w:numId w:val="8"/>
        </w:numPr>
        <w:ind w:left="1134"/>
        <w:jc w:val="both"/>
        <w:rPr>
          <w:rFonts w:ascii="Arial Narrow" w:hAnsi="Arial Narrow"/>
          <w:color w:val="0070C0"/>
          <w:lang w:eastAsia="sk-SK"/>
        </w:rPr>
      </w:pPr>
      <w:r w:rsidRPr="0010241E">
        <w:rPr>
          <w:rFonts w:ascii="Arial Narrow" w:hAnsi="Arial Narrow"/>
        </w:rPr>
        <w:t>ak ide o subdodávateľa, ktorý má povinnosť zápisu do RPVS vyžaduje sa, aby úspešný dodávateľ v zmluve alebo rámcovej dohode najneskôr v čase jej uzavretia uviedol údaje o všetkých známych subdodávateľoch, údaje o osobe oprávnenej konať za subdodávateľa v rozsahu meno a priezvisko, adresa pobytu, dátum narodenia, resp. aby úspešný dodávateľ čestne prehlásil, že zákazku nebude realizovať prostredníctvom subdodávateľov.</w:t>
      </w:r>
    </w:p>
    <w:p w14:paraId="4A78B11F" w14:textId="77777777" w:rsidR="0056215F" w:rsidRPr="0010241E" w:rsidRDefault="0056215F" w:rsidP="0056215F">
      <w:pPr>
        <w:pStyle w:val="Odsekzoznamu"/>
        <w:rPr>
          <w:rFonts w:ascii="Arial Narrow" w:hAnsi="Arial Narrow"/>
          <w:color w:val="0070C0"/>
          <w:lang w:eastAsia="sk-SK"/>
        </w:rPr>
      </w:pPr>
    </w:p>
    <w:p w14:paraId="132FC223" w14:textId="77777777" w:rsidR="0056215F" w:rsidRPr="0010241E" w:rsidRDefault="0056215F" w:rsidP="00AE2729">
      <w:pPr>
        <w:pStyle w:val="Odsekzoznamu"/>
        <w:numPr>
          <w:ilvl w:val="0"/>
          <w:numId w:val="7"/>
        </w:numPr>
        <w:jc w:val="both"/>
        <w:rPr>
          <w:rFonts w:ascii="Arial Narrow" w:hAnsi="Arial Narrow"/>
          <w:color w:val="0070C0"/>
          <w:lang w:eastAsia="sk-SK"/>
        </w:rPr>
      </w:pPr>
      <w:r w:rsidRPr="0010241E">
        <w:rPr>
          <w:rFonts w:ascii="Arial Narrow" w:hAnsi="Arial Narrow"/>
        </w:rPr>
        <w:t>Pre overenie doručenia výzvy je potrebné nastavenie notifikácie v komunikačnom prostriedku použitom na oslovenie potenciálnych dodávateľov (napr. v prípade e-mailovej komunikácie potvrdenie o doručení e-mailu, ktoré prijímateľ predloží spolu s ostatnou dokumentáciou na kontrolu obstarávania). Taktiež je potrebné zabezpečiť utajenie identifikácie oslovovaných subjektov (napr. v skrytej kópii e-mailu).</w:t>
      </w:r>
    </w:p>
    <w:p w14:paraId="2A378452" w14:textId="77777777" w:rsidR="0056215F" w:rsidRPr="0010241E" w:rsidRDefault="0056215F" w:rsidP="0056215F">
      <w:pPr>
        <w:pStyle w:val="Odsekzoznamu"/>
        <w:jc w:val="both"/>
        <w:rPr>
          <w:rFonts w:ascii="Arial Narrow" w:hAnsi="Arial Narrow"/>
          <w:color w:val="0070C0"/>
          <w:lang w:eastAsia="sk-SK"/>
        </w:rPr>
      </w:pPr>
    </w:p>
    <w:p w14:paraId="2EDBFBD5" w14:textId="77777777" w:rsidR="0056215F" w:rsidRPr="0010241E" w:rsidRDefault="0056215F" w:rsidP="00AE2729">
      <w:pPr>
        <w:pStyle w:val="Odsekzoznamu"/>
        <w:numPr>
          <w:ilvl w:val="0"/>
          <w:numId w:val="7"/>
        </w:numPr>
        <w:jc w:val="both"/>
        <w:rPr>
          <w:rFonts w:ascii="Arial Narrow" w:hAnsi="Arial Narrow"/>
          <w:color w:val="0070C0"/>
          <w:lang w:eastAsia="sk-SK"/>
        </w:rPr>
      </w:pPr>
      <w:r w:rsidRPr="0010241E">
        <w:rPr>
          <w:rFonts w:ascii="Arial Narrow" w:hAnsi="Arial Narrow"/>
        </w:rPr>
        <w:lastRenderedPageBreak/>
        <w:t>V prípade, že počas lehoty na predkladanie ponúk bude napr. na základe požiadavky osloveného dodávateľa potrebné upraviť alebo doplniť informácie zaslané v rámci výzvy, prijímateľ zašle tieto informácie v lehote na predkladanie ponúk aj všetkým ostatným osloveným dodávateľom a primerane predĺži lehotu na predkladanie ponúk.</w:t>
      </w:r>
    </w:p>
    <w:p w14:paraId="4858DD24" w14:textId="77777777" w:rsidR="0056215F" w:rsidRPr="0010241E" w:rsidRDefault="0056215F" w:rsidP="0056215F">
      <w:pPr>
        <w:pStyle w:val="Odsekzoznamu"/>
        <w:rPr>
          <w:rFonts w:ascii="Arial Narrow" w:hAnsi="Arial Narrow"/>
          <w:color w:val="0070C0"/>
          <w:lang w:eastAsia="sk-SK"/>
        </w:rPr>
      </w:pPr>
    </w:p>
    <w:p w14:paraId="142881DA" w14:textId="77777777" w:rsidR="0056215F" w:rsidRPr="0010241E" w:rsidRDefault="0056215F" w:rsidP="00AE2729">
      <w:pPr>
        <w:pStyle w:val="Odsekzoznamu"/>
        <w:numPr>
          <w:ilvl w:val="0"/>
          <w:numId w:val="7"/>
        </w:numPr>
        <w:jc w:val="both"/>
        <w:rPr>
          <w:rFonts w:ascii="Arial Narrow" w:hAnsi="Arial Narrow"/>
          <w:color w:val="0070C0"/>
          <w:lang w:eastAsia="sk-SK"/>
        </w:rPr>
      </w:pPr>
      <w:r w:rsidRPr="0010241E">
        <w:rPr>
          <w:rFonts w:ascii="Arial Narrow" w:hAnsi="Arial Narrow"/>
        </w:rPr>
        <w:t>V prípade technických špecifikácií uvedených vo výzve na predkladanie ponúk sa umožňuje odvolávať na konkrétneho výrobcu, výrobný postup, obchodné označenie, patent, typ, oblasť alebo miesto pôvodu alebo výroby za predpokladu, že všetci potenciálni dodávatelia oslovení s výzvou na predkladanie ponúk sú spôsobilí dodať predmet zákazky spĺňajúci určené technické špecifikácie. Spôsobilosť dodať predmet zákazky spĺňajúci určené technické špecifikácie preukazuje prijímateľ hodnoverným spôsobom a to najmä informáciami uvedenými na webových stránkach týchto dodávateľov alebo iným spôsobom napr. oprávnením, licenciami a pod. od samotného výrobcu alebo výhradného dodávateľa.</w:t>
      </w:r>
    </w:p>
    <w:p w14:paraId="710A3E84" w14:textId="77777777" w:rsidR="0056215F" w:rsidRPr="0010241E" w:rsidRDefault="0056215F" w:rsidP="0056215F">
      <w:pPr>
        <w:pStyle w:val="Odsekzoznamu"/>
        <w:rPr>
          <w:rFonts w:ascii="Arial Narrow" w:hAnsi="Arial Narrow"/>
          <w:color w:val="0070C0"/>
          <w:lang w:eastAsia="sk-SK"/>
        </w:rPr>
      </w:pPr>
    </w:p>
    <w:p w14:paraId="310D423E" w14:textId="77777777" w:rsidR="0056215F" w:rsidRPr="0010241E" w:rsidRDefault="0056215F" w:rsidP="00AE2729">
      <w:pPr>
        <w:pStyle w:val="Odsekzoznamu"/>
        <w:numPr>
          <w:ilvl w:val="0"/>
          <w:numId w:val="7"/>
        </w:numPr>
        <w:jc w:val="both"/>
        <w:rPr>
          <w:rFonts w:ascii="Arial Narrow" w:hAnsi="Arial Narrow"/>
          <w:color w:val="0070C0"/>
          <w:lang w:eastAsia="sk-SK"/>
        </w:rPr>
      </w:pPr>
      <w:r w:rsidRPr="0010241E">
        <w:rPr>
          <w:rFonts w:ascii="Arial Narrow" w:hAnsi="Arial Narrow"/>
        </w:rPr>
        <w:t>Ponuka dodávateľa musí byť predložená v slovenskom alebo českom jazyku. Ak má tento sídlo mimo územia SR, doklady a dokumenty tvoriace súčasť ponuky musia byť predložené v pôvodnom jazyku a súčasne musia byť preložené do slovenského jazyka (nevyžaduje sa úradný preklad). Nevyžaduje sa, aby preklad do slovenského jazyka zabezpečil predkladateľ ponuky, môže ho zabezpečiť prijímateľ.</w:t>
      </w:r>
    </w:p>
    <w:p w14:paraId="64B31AC4" w14:textId="77777777" w:rsidR="0056215F" w:rsidRPr="0010241E" w:rsidRDefault="0056215F" w:rsidP="0056215F">
      <w:pPr>
        <w:pStyle w:val="Odsekzoznamu"/>
        <w:rPr>
          <w:rFonts w:ascii="Arial Narrow" w:hAnsi="Arial Narrow"/>
          <w:color w:val="0070C0"/>
          <w:lang w:eastAsia="sk-SK"/>
        </w:rPr>
      </w:pPr>
    </w:p>
    <w:p w14:paraId="4616ADAA" w14:textId="77777777" w:rsidR="0056215F" w:rsidRPr="0010241E" w:rsidRDefault="0056215F" w:rsidP="00AE2729">
      <w:pPr>
        <w:pStyle w:val="Odsekzoznamu"/>
        <w:numPr>
          <w:ilvl w:val="0"/>
          <w:numId w:val="7"/>
        </w:numPr>
        <w:jc w:val="both"/>
        <w:rPr>
          <w:rFonts w:ascii="Arial Narrow" w:hAnsi="Arial Narrow"/>
          <w:color w:val="0070C0"/>
          <w:lang w:eastAsia="sk-SK"/>
        </w:rPr>
      </w:pPr>
      <w:r w:rsidRPr="0010241E">
        <w:rPr>
          <w:rFonts w:ascii="Arial Narrow" w:hAnsi="Arial Narrow"/>
        </w:rPr>
        <w:t>Vyhodnocovanie všetkých ponúk prebieha v súlade s požiadavkami a kritériami určenými vo výzve na predkladanie ponúk. Prijímateľ vyhodnotí splnenie podmienok účasti a vyhodnotenie ponúk z hľadiska splnenia požiadaviek na predmet zákazky po vyhodnotení ponúk na základe kritérií na vyhodnotenie ponúk, a to vo vzťahu ku všetkým uchádzačom.</w:t>
      </w:r>
    </w:p>
    <w:p w14:paraId="6F113224" w14:textId="77777777" w:rsidR="0056215F" w:rsidRPr="0010241E" w:rsidRDefault="0056215F" w:rsidP="0056215F">
      <w:pPr>
        <w:pStyle w:val="Odsekzoznamu"/>
        <w:rPr>
          <w:rFonts w:ascii="Arial Narrow" w:hAnsi="Arial Narrow"/>
          <w:color w:val="0070C0"/>
          <w:lang w:eastAsia="sk-SK"/>
        </w:rPr>
      </w:pPr>
    </w:p>
    <w:p w14:paraId="01BD71B0" w14:textId="252FA8C7" w:rsidR="0056215F" w:rsidRPr="0010241E" w:rsidRDefault="0056215F" w:rsidP="00AE2729">
      <w:pPr>
        <w:pStyle w:val="Odsekzoznamu"/>
        <w:numPr>
          <w:ilvl w:val="0"/>
          <w:numId w:val="7"/>
        </w:numPr>
        <w:jc w:val="both"/>
        <w:rPr>
          <w:rFonts w:ascii="Arial Narrow" w:hAnsi="Arial Narrow"/>
          <w:color w:val="0070C0"/>
          <w:lang w:eastAsia="sk-SK"/>
        </w:rPr>
      </w:pPr>
      <w:r w:rsidRPr="0010241E">
        <w:rPr>
          <w:rFonts w:ascii="Arial Narrow" w:hAnsi="Arial Narrow"/>
        </w:rPr>
        <w:t>Prijímateľ požiada dodávateľa o vysvetlenie alebo doplnenie dokladov predložených v ponuke, ak z predložených dokladov nemožno posúdiť ich platnosť, alebo splnenie podmienok alebo požiadaviek na predmet zákazky. Ak dodávateľ v lehote určenej prijímateľom nedoručí vysvetlenie alebo doplnenie predložených dokladov, alebo ak aj napriek predloženému vysvetleniu ponuka podľa záverov prijímateľa nespĺňa podmienky a požiadavky na predmet zákazky, prijímateľ ponuku tohto dodávateľa vylúči.</w:t>
      </w:r>
      <w:r w:rsidR="008339F4">
        <w:rPr>
          <w:rFonts w:ascii="Arial Narrow" w:hAnsi="Arial Narrow"/>
        </w:rPr>
        <w:t xml:space="preserve"> </w:t>
      </w:r>
      <w:r w:rsidR="008339F4" w:rsidRPr="00362A2F">
        <w:rPr>
          <w:rFonts w:ascii="Arial Narrow" w:hAnsi="Arial Narrow"/>
        </w:rPr>
        <w:t xml:space="preserve">Doplnením alebo vysvetlením dokumentácie na základe žiadosti </w:t>
      </w:r>
      <w:r w:rsidR="008339F4">
        <w:rPr>
          <w:rFonts w:ascii="Arial Narrow" w:hAnsi="Arial Narrow"/>
        </w:rPr>
        <w:t>prijímateľa</w:t>
      </w:r>
      <w:r w:rsidR="008339F4" w:rsidRPr="00362A2F">
        <w:rPr>
          <w:rFonts w:ascii="Arial Narrow" w:hAnsi="Arial Narrow"/>
        </w:rPr>
        <w:t xml:space="preserve"> o vysvetlenie alebo doplnenie dokumentácie nemôže dôjsť k zmene pôvodne predložených dokladov, resp. údajov v nich uvedených</w:t>
      </w:r>
      <w:r w:rsidR="008339F4">
        <w:rPr>
          <w:rFonts w:ascii="Arial Narrow" w:hAnsi="Arial Narrow"/>
        </w:rPr>
        <w:t>.</w:t>
      </w:r>
    </w:p>
    <w:p w14:paraId="5BBF21E9" w14:textId="77777777" w:rsidR="0056215F" w:rsidRPr="0010241E" w:rsidRDefault="0056215F" w:rsidP="0056215F">
      <w:pPr>
        <w:pStyle w:val="Odsekzoznamu"/>
        <w:rPr>
          <w:rFonts w:ascii="Arial Narrow" w:hAnsi="Arial Narrow"/>
          <w:color w:val="0070C0"/>
          <w:lang w:eastAsia="sk-SK"/>
        </w:rPr>
      </w:pPr>
    </w:p>
    <w:p w14:paraId="4E84D198" w14:textId="77777777" w:rsidR="0056215F" w:rsidRPr="004D72DF" w:rsidRDefault="0056215F" w:rsidP="00AE2729">
      <w:pPr>
        <w:pStyle w:val="Odsekzoznamu"/>
        <w:numPr>
          <w:ilvl w:val="0"/>
          <w:numId w:val="7"/>
        </w:numPr>
        <w:jc w:val="both"/>
        <w:rPr>
          <w:rFonts w:ascii="Arial Narrow" w:hAnsi="Arial Narrow"/>
          <w:color w:val="0070C0"/>
          <w:lang w:eastAsia="sk-SK"/>
        </w:rPr>
      </w:pPr>
      <w:r w:rsidRPr="004D72DF">
        <w:rPr>
          <w:rFonts w:ascii="Arial Narrow" w:hAnsi="Arial Narrow"/>
        </w:rPr>
        <w:t>Celý postup prijímateľa bude zhrnutý v zázname z prieskumu trhu. Vzorový záznam spolu s požiadavkami na jeho obsah tvorí prílohu č. 2 tohto usmernenia. Prijímateľ môže použiť aj iný záznam, pri zachovaní minimálnych požadovaných náležitosti, ktorými sú:</w:t>
      </w:r>
    </w:p>
    <w:p w14:paraId="58699EEA" w14:textId="77777777" w:rsidR="00C262DD" w:rsidRPr="004D72DF" w:rsidRDefault="00C262DD" w:rsidP="00C262DD">
      <w:pPr>
        <w:pStyle w:val="Odsekzoznamu"/>
        <w:jc w:val="both"/>
        <w:rPr>
          <w:rFonts w:ascii="Arial Narrow" w:hAnsi="Arial Narrow"/>
          <w:color w:val="0070C0"/>
          <w:lang w:eastAsia="sk-SK"/>
        </w:rPr>
      </w:pPr>
    </w:p>
    <w:p w14:paraId="67026A05" w14:textId="77777777" w:rsidR="0056215F" w:rsidRPr="004D72DF" w:rsidRDefault="0056215F" w:rsidP="00AE2729">
      <w:pPr>
        <w:pStyle w:val="Odsekzoznamu"/>
        <w:numPr>
          <w:ilvl w:val="0"/>
          <w:numId w:val="2"/>
        </w:numPr>
        <w:ind w:left="1134"/>
        <w:jc w:val="both"/>
        <w:rPr>
          <w:rFonts w:ascii="Arial Narrow" w:hAnsi="Arial Narrow"/>
          <w:color w:val="0070C0"/>
          <w:lang w:eastAsia="sk-SK"/>
        </w:rPr>
      </w:pPr>
      <w:r w:rsidRPr="004D72DF">
        <w:rPr>
          <w:rFonts w:ascii="Arial Narrow" w:hAnsi="Arial Narrow"/>
        </w:rPr>
        <w:t xml:space="preserve">názov prijímateľa, </w:t>
      </w:r>
    </w:p>
    <w:p w14:paraId="62AA3B0C" w14:textId="77777777" w:rsidR="0056215F"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názov a predmet zákazky,</w:t>
      </w:r>
    </w:p>
    <w:p w14:paraId="37A83784" w14:textId="77777777" w:rsidR="0056215F"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druh zákazky, </w:t>
      </w:r>
    </w:p>
    <w:p w14:paraId="4B669BF8" w14:textId="77777777" w:rsidR="0056215F"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názov a kód projektu, </w:t>
      </w:r>
    </w:p>
    <w:p w14:paraId="3A7A4AD7" w14:textId="77777777" w:rsidR="0056215F"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spôsob vykonania prieskumu trhu, </w:t>
      </w:r>
    </w:p>
    <w:p w14:paraId="0095FA78" w14:textId="77777777" w:rsidR="0056215F"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kritériá na vyhodnotenie ponúk, </w:t>
      </w:r>
    </w:p>
    <w:p w14:paraId="14B67156" w14:textId="77777777" w:rsidR="0056215F"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podrobný opis predmetu zákazky, </w:t>
      </w:r>
    </w:p>
    <w:p w14:paraId="3626BC5F" w14:textId="77777777" w:rsidR="0056215F"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identifikácia podkladov, na základe, ktorých bol prieskum trhu vykonaný,</w:t>
      </w:r>
    </w:p>
    <w:p w14:paraId="07155C79" w14:textId="77777777"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zoznam oslovených dodávateľov (názov dodávateľa, dátum a spôsob oslovenia dodávateľa, informácia o overení oprávnenia dodávať predmet zákazky vrátane zdroja overenia, informácia o tom, či bola ponuka prijatá alebo nie), </w:t>
      </w:r>
    </w:p>
    <w:p w14:paraId="5989428E" w14:textId="2E00CD55"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lastRenderedPageBreak/>
        <w:t>zoznam predložených</w:t>
      </w:r>
      <w:r w:rsidR="00F20F94">
        <w:rPr>
          <w:rFonts w:ascii="Arial Narrow" w:hAnsi="Arial Narrow"/>
        </w:rPr>
        <w:t xml:space="preserve"> ponúk</w:t>
      </w:r>
      <w:r w:rsidRPr="0010241E">
        <w:rPr>
          <w:rFonts w:ascii="Arial Narrow" w:hAnsi="Arial Narrow"/>
        </w:rPr>
        <w:t xml:space="preserve"> (názov a sídlo uchádzača, ktorý predložil ponuku, dátum a čas predloženia ponuky/dátum vyhodnotenia ponuky, informácia o tom, či boli splnenie kritériá na vyhodnotenie ponúk a podmienky účasti a požiadavky na predmet zákazky</w:t>
      </w:r>
      <w:r w:rsidR="008339F4">
        <w:rPr>
          <w:rFonts w:ascii="Arial Narrow" w:hAnsi="Arial Narrow"/>
        </w:rPr>
        <w:t>)</w:t>
      </w:r>
      <w:r w:rsidRPr="0010241E">
        <w:rPr>
          <w:rFonts w:ascii="Arial Narrow" w:hAnsi="Arial Narrow"/>
        </w:rPr>
        <w:t xml:space="preserve">, </w:t>
      </w:r>
    </w:p>
    <w:p w14:paraId="01CB2F0F" w14:textId="77777777"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zoznam identifikovaných cenníkov/zmlúv/plnení (zdroj údaju, odkaz na webovú stránku, ak relevantné, identifikovaná suma), </w:t>
      </w:r>
    </w:p>
    <w:p w14:paraId="6AD91462" w14:textId="77777777"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zoznam vylúčených uchádzačov a dôvod ich vylúčenia, </w:t>
      </w:r>
    </w:p>
    <w:p w14:paraId="24EFEDD0" w14:textId="77777777"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identifikácia úspešného uchádzača, </w:t>
      </w:r>
    </w:p>
    <w:p w14:paraId="238318DC" w14:textId="345E205F"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cena  ponuky </w:t>
      </w:r>
      <w:r w:rsidR="00C66443">
        <w:rPr>
          <w:rFonts w:ascii="Arial Narrow" w:hAnsi="Arial Narrow"/>
        </w:rPr>
        <w:t xml:space="preserve">úspešného uchádzača </w:t>
      </w:r>
      <w:r w:rsidRPr="0010241E">
        <w:rPr>
          <w:rFonts w:ascii="Arial Narrow" w:hAnsi="Arial Narrow"/>
        </w:rPr>
        <w:t xml:space="preserve">s DPH, </w:t>
      </w:r>
    </w:p>
    <w:p w14:paraId="775D70A8" w14:textId="1A0CBB13"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cena ponuky </w:t>
      </w:r>
      <w:r w:rsidR="00C66443">
        <w:rPr>
          <w:rFonts w:ascii="Arial Narrow" w:hAnsi="Arial Narrow"/>
        </w:rPr>
        <w:t xml:space="preserve">úspešného uchádzača </w:t>
      </w:r>
      <w:r w:rsidRPr="0010241E">
        <w:rPr>
          <w:rFonts w:ascii="Arial Narrow" w:hAnsi="Arial Narrow"/>
        </w:rPr>
        <w:t xml:space="preserve">bez DPH, </w:t>
      </w:r>
    </w:p>
    <w:p w14:paraId="56B7DAD6" w14:textId="77777777"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spôsob vzniku záväzku (napr. zmluva o dielo, zmluva o poskytnutí služieb), </w:t>
      </w:r>
    </w:p>
    <w:p w14:paraId="66531CAE" w14:textId="77777777"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podmienky realizácie zmluvy (minimálne v rozsahu lehoty plnenia a miesta realizácie), </w:t>
      </w:r>
    </w:p>
    <w:p w14:paraId="1D80305B" w14:textId="77777777"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miesto a dátum vykonania prieskumu, </w:t>
      </w:r>
    </w:p>
    <w:p w14:paraId="59CBD12C" w14:textId="77777777"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meno, funkcia, dátum a podpis zodpovednej osoby/osôb, </w:t>
      </w:r>
    </w:p>
    <w:p w14:paraId="7B247513" w14:textId="77777777" w:rsidR="0056215F"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prílohy (uviesť a predložiť všetky prílohy vzťahujúce sa k vykonanému prieskumu trhu).</w:t>
      </w:r>
    </w:p>
    <w:p w14:paraId="40AC4FEA" w14:textId="77777777" w:rsidR="002B7964" w:rsidRPr="0010241E" w:rsidRDefault="002B7964" w:rsidP="002B7964">
      <w:pPr>
        <w:pStyle w:val="Odsekzoznamu"/>
        <w:ind w:left="1134"/>
        <w:jc w:val="both"/>
        <w:rPr>
          <w:rFonts w:ascii="Arial Narrow" w:hAnsi="Arial Narrow"/>
          <w:color w:val="0070C0"/>
          <w:lang w:eastAsia="sk-SK"/>
        </w:rPr>
      </w:pPr>
    </w:p>
    <w:p w14:paraId="2D82A125" w14:textId="77777777" w:rsidR="002B7964" w:rsidRPr="0010241E" w:rsidRDefault="002B7964" w:rsidP="00AE2729">
      <w:pPr>
        <w:pStyle w:val="Odsekzoznamu"/>
        <w:numPr>
          <w:ilvl w:val="0"/>
          <w:numId w:val="7"/>
        </w:numPr>
        <w:jc w:val="both"/>
        <w:rPr>
          <w:rFonts w:ascii="Arial Narrow" w:hAnsi="Arial Narrow"/>
          <w:color w:val="0070C0"/>
          <w:lang w:eastAsia="sk-SK"/>
        </w:rPr>
      </w:pPr>
      <w:r w:rsidRPr="0010241E">
        <w:rPr>
          <w:rFonts w:ascii="Arial Narrow" w:hAnsi="Arial Narrow"/>
        </w:rPr>
        <w:t>Prijímateľ je povinný uzatvoriť zmluvu/zadať objednávku v súlade s výzvou na predkladanie ponúk a s ponukou úspešného dodávateľa. V prípade, ak úspešný dodávateľ odmietne uzavrieť zmluvu, alebo do desiatich pracovných dní odo dňa, keď bol na jej uzavretie vyzvaný neposkytne súčinnosť, prijímateľ môže uzavrieť zmluvu, s uchádzačom, ktorý sa umiestnil na nasledujúcom mieste v poradí. Celý proces uzatvárania zmluvného vzťahu je potrebné, s ohľadom na dodržanie princípu transparentnosti, zdokumentovať.</w:t>
      </w:r>
    </w:p>
    <w:p w14:paraId="75ECE470" w14:textId="77777777" w:rsidR="002B7964" w:rsidRPr="00DA7B75" w:rsidRDefault="00180C7E" w:rsidP="00BA6C6C">
      <w:pPr>
        <w:pStyle w:val="Nadpis1"/>
        <w:rPr>
          <w:rFonts w:ascii="Arial Narrow" w:hAnsi="Arial Narrow" w:cstheme="minorHAnsi"/>
          <w:b/>
          <w:sz w:val="28"/>
          <w:szCs w:val="28"/>
          <w:lang w:eastAsia="sk-SK"/>
        </w:rPr>
      </w:pPr>
      <w:bookmarkStart w:id="21" w:name="_Toc177973834"/>
      <w:bookmarkStart w:id="22" w:name="_Toc220583132"/>
      <w:r w:rsidRPr="00DA7B75">
        <w:rPr>
          <w:rFonts w:ascii="Arial Narrow" w:hAnsi="Arial Narrow" w:cstheme="minorHAnsi"/>
          <w:b/>
          <w:sz w:val="28"/>
          <w:szCs w:val="28"/>
          <w:lang w:eastAsia="sk-SK"/>
        </w:rPr>
        <w:t xml:space="preserve">3.5 </w:t>
      </w:r>
      <w:r w:rsidR="002B7964" w:rsidRPr="00DA7B75">
        <w:rPr>
          <w:rFonts w:ascii="Arial Narrow" w:hAnsi="Arial Narrow" w:cstheme="minorHAnsi"/>
          <w:b/>
          <w:sz w:val="28"/>
          <w:szCs w:val="28"/>
          <w:lang w:eastAsia="sk-SK"/>
        </w:rPr>
        <w:t>Internetový prieskum</w:t>
      </w:r>
      <w:bookmarkEnd w:id="21"/>
      <w:bookmarkEnd w:id="22"/>
    </w:p>
    <w:p w14:paraId="1C04A1C3" w14:textId="77777777" w:rsidR="002B7964" w:rsidRPr="0010241E" w:rsidRDefault="002B7964" w:rsidP="002B7964">
      <w:pPr>
        <w:pStyle w:val="Odsekzoznamu"/>
        <w:ind w:left="1004"/>
        <w:jc w:val="both"/>
        <w:rPr>
          <w:rFonts w:ascii="Arial Narrow" w:hAnsi="Arial Narrow"/>
          <w:color w:val="0070C0"/>
          <w:lang w:eastAsia="sk-SK"/>
        </w:rPr>
      </w:pPr>
    </w:p>
    <w:p w14:paraId="78BE8017" w14:textId="77777777" w:rsidR="00EF1D39" w:rsidRPr="0010241E" w:rsidRDefault="002B7964" w:rsidP="00AE2729">
      <w:pPr>
        <w:pStyle w:val="Odsekzoznamu"/>
        <w:numPr>
          <w:ilvl w:val="0"/>
          <w:numId w:val="9"/>
        </w:numPr>
        <w:jc w:val="both"/>
        <w:rPr>
          <w:rFonts w:ascii="Arial Narrow" w:hAnsi="Arial Narrow"/>
          <w:color w:val="0070C0"/>
          <w:lang w:eastAsia="sk-SK"/>
        </w:rPr>
      </w:pPr>
      <w:r w:rsidRPr="0010241E">
        <w:rPr>
          <w:rFonts w:ascii="Arial Narrow" w:hAnsi="Arial Narrow"/>
        </w:rPr>
        <w:t>Internetový prieskum predstavuje ďalší z možných nástrojov preukázania hospodárnosti výdavkov. Prijímateľ takto cez webové rozhranie (napr. e-shop, webovú stránku potenciálneho dodávateľa, v rámci ktorej sú uvedené cenníky, katalógy s cenami a pod.) identifikuje minimálne dvoch potenciálnych dodávateľov</w:t>
      </w:r>
      <w:r w:rsidRPr="0010241E">
        <w:rPr>
          <w:rStyle w:val="Odkaznapoznmkupodiarou"/>
          <w:rFonts w:ascii="Arial Narrow" w:hAnsi="Arial Narrow"/>
        </w:rPr>
        <w:footnoteReference w:id="8"/>
      </w:r>
      <w:r w:rsidRPr="0010241E">
        <w:rPr>
          <w:rFonts w:ascii="Arial Narrow" w:hAnsi="Arial Narrow"/>
        </w:rPr>
        <w:t xml:space="preserve"> a na základne kritérií, ktoré si stanovil vyberie úspešného uchádzača. Tento prieskum musí byť riadne zdokumentovaný a musí byť z neho hodnoverne zrejmý výsledok výberu úspešného uchádzača.</w:t>
      </w:r>
    </w:p>
    <w:p w14:paraId="3F44F2C8" w14:textId="77777777" w:rsidR="002B7964" w:rsidRPr="0010241E" w:rsidRDefault="002B7964" w:rsidP="002B7964">
      <w:pPr>
        <w:pStyle w:val="Odsekzoznamu"/>
        <w:jc w:val="both"/>
        <w:rPr>
          <w:rFonts w:ascii="Arial Narrow" w:hAnsi="Arial Narrow"/>
          <w:color w:val="0070C0"/>
          <w:lang w:eastAsia="sk-SK"/>
        </w:rPr>
      </w:pPr>
    </w:p>
    <w:p w14:paraId="5322C962" w14:textId="77777777" w:rsidR="002B7964" w:rsidRPr="0010241E" w:rsidRDefault="002B7964" w:rsidP="00AE2729">
      <w:pPr>
        <w:pStyle w:val="Odsekzoznamu"/>
        <w:numPr>
          <w:ilvl w:val="0"/>
          <w:numId w:val="9"/>
        </w:numPr>
        <w:jc w:val="both"/>
        <w:rPr>
          <w:rFonts w:ascii="Arial Narrow" w:hAnsi="Arial Narrow"/>
          <w:color w:val="0070C0"/>
          <w:lang w:eastAsia="sk-SK"/>
        </w:rPr>
      </w:pPr>
      <w:r w:rsidRPr="0010241E">
        <w:rPr>
          <w:rFonts w:ascii="Arial Narrow" w:hAnsi="Arial Narrow"/>
        </w:rPr>
        <w:t>Predmet tohto prieskumu vrátane požiadaviek na predmet zákazky (presná špecifikácia tovaru alebo poskytovaných služieb, parametrov tovaru/poskytovaných služieb, ich rozsah, vlastnosti, trvanie, kvalita atď.) bude definovaný v zázname z prieskumu trhu, pričom do internetového prieskumu môžu byť zahrnuté len také ponuky, ktoré spĺňajú požiadavky na predmet zákazky a jedná sa o ponuky ktoré sú platné, t.j. v rámci informácie o dostupnosti tovaru/služby je zrejmé, že tovar/služba je dostupná.</w:t>
      </w:r>
    </w:p>
    <w:p w14:paraId="78948F90" w14:textId="77777777" w:rsidR="002B7964" w:rsidRPr="0010241E" w:rsidRDefault="002B7964" w:rsidP="002B7964">
      <w:pPr>
        <w:pStyle w:val="Odsekzoznamu"/>
        <w:rPr>
          <w:rFonts w:ascii="Arial Narrow" w:hAnsi="Arial Narrow"/>
          <w:color w:val="0070C0"/>
          <w:lang w:eastAsia="sk-SK"/>
        </w:rPr>
      </w:pPr>
    </w:p>
    <w:p w14:paraId="765474C8" w14:textId="77777777" w:rsidR="002B7964" w:rsidRPr="0010241E" w:rsidRDefault="002B7964" w:rsidP="00AE2729">
      <w:pPr>
        <w:pStyle w:val="Odsekzoznamu"/>
        <w:numPr>
          <w:ilvl w:val="0"/>
          <w:numId w:val="9"/>
        </w:numPr>
        <w:jc w:val="both"/>
        <w:rPr>
          <w:rFonts w:ascii="Arial Narrow" w:hAnsi="Arial Narrow"/>
          <w:color w:val="0070C0"/>
          <w:lang w:eastAsia="sk-SK"/>
        </w:rPr>
      </w:pPr>
      <w:r w:rsidRPr="0010241E">
        <w:rPr>
          <w:rFonts w:ascii="Arial Narrow" w:hAnsi="Arial Narrow"/>
        </w:rPr>
        <w:t>V prípade využitia internetového prieskumu trhu je potrebné vyhotoviť a zachovať auditnú stopu/dokumentáciu z internetového prieskumu (napr. print screen), z ktorej budú zjavné všetky požadované údaje (napr. musí byť jasne viditeľný dátum vykonania prieskumu, cena, obchodné meno spoločnosti, identifikovaný predmet zákazky a jeho technická špecifikácia a pod. ) a zároveň aj adresa webového sídla výrobcu / dodávateľa, na ktorom sa cenová ponuka získala. Tiež je potrebné v hypertextovom formáte uložiť internetovú adresu – tzv. „link“ na ponuku/záznam, z ktorého prijímateľ vychádzal pri hodnotení ponúk (napr. internetovú adresu tovaru v e-shope, pričom aj v takomto prípade je potrebné archivovať print screen).</w:t>
      </w:r>
    </w:p>
    <w:p w14:paraId="21110509" w14:textId="77777777" w:rsidR="002B7964" w:rsidRPr="0010241E" w:rsidRDefault="002B7964" w:rsidP="002B7964">
      <w:pPr>
        <w:pStyle w:val="Odsekzoznamu"/>
        <w:rPr>
          <w:rFonts w:ascii="Arial Narrow" w:hAnsi="Arial Narrow"/>
          <w:color w:val="0070C0"/>
          <w:lang w:eastAsia="sk-SK"/>
        </w:rPr>
      </w:pPr>
    </w:p>
    <w:p w14:paraId="24FADECC" w14:textId="77777777" w:rsidR="002B7964" w:rsidRPr="0010241E" w:rsidRDefault="002B7964" w:rsidP="00AE2729">
      <w:pPr>
        <w:pStyle w:val="Odsekzoznamu"/>
        <w:numPr>
          <w:ilvl w:val="0"/>
          <w:numId w:val="9"/>
        </w:numPr>
        <w:jc w:val="both"/>
        <w:rPr>
          <w:rFonts w:ascii="Arial Narrow" w:hAnsi="Arial Narrow"/>
          <w:color w:val="0070C0"/>
          <w:lang w:eastAsia="sk-SK"/>
        </w:rPr>
      </w:pPr>
      <w:r w:rsidRPr="0010241E">
        <w:rPr>
          <w:rFonts w:ascii="Arial Narrow" w:hAnsi="Arial Narrow"/>
        </w:rPr>
        <w:lastRenderedPageBreak/>
        <w:t xml:space="preserve">Z cenových ponúk/záznamov musí byť zjavné, že ponúkaný produkt je porovnateľný (t.j. spĺňa parametre, charakteristiky uvedené v požiadavkách na predmet zákazky). </w:t>
      </w:r>
    </w:p>
    <w:p w14:paraId="4741F83F" w14:textId="77777777" w:rsidR="002B7964" w:rsidRPr="0010241E" w:rsidRDefault="002B7964" w:rsidP="002B7964">
      <w:pPr>
        <w:pStyle w:val="Odsekzoznamu"/>
        <w:rPr>
          <w:rFonts w:ascii="Arial Narrow" w:hAnsi="Arial Narrow"/>
        </w:rPr>
      </w:pPr>
    </w:p>
    <w:p w14:paraId="48DD754F" w14:textId="77777777" w:rsidR="002B7964" w:rsidRPr="0010241E" w:rsidRDefault="002B7964" w:rsidP="00AE2729">
      <w:pPr>
        <w:pStyle w:val="Odsekzoznamu"/>
        <w:numPr>
          <w:ilvl w:val="0"/>
          <w:numId w:val="9"/>
        </w:numPr>
        <w:jc w:val="both"/>
        <w:rPr>
          <w:rFonts w:ascii="Arial Narrow" w:hAnsi="Arial Narrow"/>
          <w:color w:val="0070C0"/>
          <w:lang w:eastAsia="sk-SK"/>
        </w:rPr>
      </w:pPr>
      <w:r w:rsidRPr="0010241E">
        <w:rPr>
          <w:rFonts w:ascii="Arial Narrow" w:hAnsi="Arial Narrow"/>
        </w:rPr>
        <w:t xml:space="preserve">Tento druh prieskumu trhu môže byť použitý samostatne, alebo ako doplňujúci nástroj v prípade, že v rámci prieskumu trhu prostredníctvom výzvy na predkladanie ponúk sa získa len jedna ponuka. Internetovým prieskumom, za predpokladu splnenia podmienok a požiadaviek určených vo výzve, sa takto môže doplniť druhá regulárna ponuka. </w:t>
      </w:r>
    </w:p>
    <w:p w14:paraId="72EA2B2B" w14:textId="77777777" w:rsidR="002B7964" w:rsidRPr="0010241E" w:rsidRDefault="002B7964" w:rsidP="002B7964">
      <w:pPr>
        <w:pStyle w:val="Odsekzoznamu"/>
        <w:rPr>
          <w:rFonts w:ascii="Arial Narrow" w:hAnsi="Arial Narrow"/>
        </w:rPr>
      </w:pPr>
    </w:p>
    <w:p w14:paraId="1C86F7CD" w14:textId="77777777" w:rsidR="002B7964" w:rsidRPr="0010241E" w:rsidRDefault="002B7964" w:rsidP="00AE2729">
      <w:pPr>
        <w:pStyle w:val="Odsekzoznamu"/>
        <w:numPr>
          <w:ilvl w:val="0"/>
          <w:numId w:val="9"/>
        </w:numPr>
        <w:jc w:val="both"/>
        <w:rPr>
          <w:rFonts w:ascii="Arial Narrow" w:hAnsi="Arial Narrow"/>
          <w:color w:val="0070C0"/>
          <w:lang w:eastAsia="sk-SK"/>
        </w:rPr>
      </w:pPr>
      <w:r w:rsidRPr="0010241E">
        <w:rPr>
          <w:rFonts w:ascii="Arial Narrow" w:hAnsi="Arial Narrow"/>
        </w:rPr>
        <w:t xml:space="preserve">Celý postup prijímateľa bude zhrnutý v zázname z prieskumu trhu. Vzorový záznam spolu s požiadavkami na jeho obsah </w:t>
      </w:r>
      <w:r w:rsidRPr="004D72DF">
        <w:rPr>
          <w:rFonts w:ascii="Arial Narrow" w:hAnsi="Arial Narrow"/>
        </w:rPr>
        <w:t>tvorí prílohu č. 2 t</w:t>
      </w:r>
      <w:r w:rsidR="00481963" w:rsidRPr="004D72DF">
        <w:rPr>
          <w:rFonts w:ascii="Arial Narrow" w:hAnsi="Arial Narrow"/>
        </w:rPr>
        <w:t>ohto usmernenia</w:t>
      </w:r>
      <w:r w:rsidRPr="004D72DF">
        <w:rPr>
          <w:rFonts w:ascii="Arial Narrow" w:hAnsi="Arial Narrow"/>
        </w:rPr>
        <w:t>. Prijímateľ môže použiť aj iný záznam, avšak jeho minimálne náležitosti, tak ako sú uvedené vo vzorovom zázname</w:t>
      </w:r>
      <w:r w:rsidRPr="0010241E">
        <w:rPr>
          <w:rFonts w:ascii="Arial Narrow" w:hAnsi="Arial Narrow"/>
        </w:rPr>
        <w:t>, by mali byť zachované.</w:t>
      </w:r>
    </w:p>
    <w:p w14:paraId="00DD2B99" w14:textId="77777777" w:rsidR="002B7964" w:rsidRPr="0010241E" w:rsidRDefault="002B7964" w:rsidP="002B7964">
      <w:pPr>
        <w:pStyle w:val="Odsekzoznamu"/>
        <w:rPr>
          <w:rFonts w:ascii="Arial Narrow" w:hAnsi="Arial Narrow"/>
        </w:rPr>
      </w:pPr>
    </w:p>
    <w:p w14:paraId="3FDE41EE" w14:textId="77777777" w:rsidR="002B7964" w:rsidRPr="0010241E" w:rsidRDefault="002B7964" w:rsidP="00AE2729">
      <w:pPr>
        <w:pStyle w:val="Odsekzoznamu"/>
        <w:numPr>
          <w:ilvl w:val="0"/>
          <w:numId w:val="9"/>
        </w:numPr>
        <w:jc w:val="both"/>
        <w:rPr>
          <w:rFonts w:ascii="Arial Narrow" w:hAnsi="Arial Narrow"/>
          <w:color w:val="0070C0"/>
          <w:lang w:eastAsia="sk-SK"/>
        </w:rPr>
      </w:pPr>
      <w:r w:rsidRPr="0010241E">
        <w:rPr>
          <w:rFonts w:ascii="Arial Narrow" w:hAnsi="Arial Narrow"/>
        </w:rPr>
        <w:t>Prijímateľ je povinný uzatvoriť zmluvu/zadať objednávku v súlade s určenými požiadavkami a s ponukou úspešného dodávateľa.</w:t>
      </w:r>
    </w:p>
    <w:p w14:paraId="6BB14E61" w14:textId="1B009FF5" w:rsidR="002B7964" w:rsidRPr="00DA7B75" w:rsidRDefault="00180C7E" w:rsidP="00BA6C6C">
      <w:pPr>
        <w:pStyle w:val="Nadpis1"/>
        <w:rPr>
          <w:rFonts w:ascii="Arial Narrow" w:hAnsi="Arial Narrow" w:cstheme="minorHAnsi"/>
          <w:b/>
          <w:sz w:val="28"/>
          <w:szCs w:val="28"/>
          <w:lang w:eastAsia="sk-SK"/>
        </w:rPr>
      </w:pPr>
      <w:bookmarkStart w:id="23" w:name="_Toc177973835"/>
      <w:bookmarkStart w:id="24" w:name="_Toc220583133"/>
      <w:r w:rsidRPr="00DA7B75">
        <w:rPr>
          <w:rFonts w:ascii="Arial Narrow" w:hAnsi="Arial Narrow" w:cstheme="minorHAnsi"/>
          <w:b/>
          <w:sz w:val="28"/>
          <w:szCs w:val="28"/>
          <w:lang w:eastAsia="sk-SK"/>
        </w:rPr>
        <w:t xml:space="preserve">3.6 </w:t>
      </w:r>
      <w:r w:rsidR="002B7964" w:rsidRPr="00DA7B75">
        <w:rPr>
          <w:rFonts w:ascii="Arial Narrow" w:hAnsi="Arial Narrow" w:cstheme="minorHAnsi"/>
          <w:b/>
          <w:sz w:val="28"/>
          <w:szCs w:val="28"/>
          <w:lang w:eastAsia="sk-SK"/>
        </w:rPr>
        <w:t>Pravidlá pre zadávanie zákaziek tzv. „malého rozsahu“</w:t>
      </w:r>
      <w:r w:rsidR="004A44B0">
        <w:rPr>
          <w:rFonts w:ascii="Arial Narrow" w:hAnsi="Arial Narrow" w:cstheme="minorHAnsi"/>
          <w:b/>
          <w:sz w:val="28"/>
          <w:szCs w:val="28"/>
          <w:lang w:eastAsia="sk-SK"/>
        </w:rPr>
        <w:t xml:space="preserve"> (§ 1 ods. 14 ZVO)</w:t>
      </w:r>
      <w:bookmarkEnd w:id="23"/>
      <w:bookmarkEnd w:id="24"/>
    </w:p>
    <w:p w14:paraId="0C18D52E" w14:textId="77777777" w:rsidR="00A53B2A" w:rsidRPr="0010241E" w:rsidRDefault="00A53B2A" w:rsidP="00A53B2A">
      <w:pPr>
        <w:ind w:left="360"/>
        <w:jc w:val="both"/>
        <w:rPr>
          <w:rFonts w:ascii="Arial Narrow" w:hAnsi="Arial Narrow"/>
          <w:color w:val="0070C0"/>
          <w:lang w:eastAsia="sk-SK"/>
        </w:rPr>
      </w:pPr>
    </w:p>
    <w:p w14:paraId="71F391F2" w14:textId="75718437" w:rsidR="00B00BB1" w:rsidRPr="0010241E" w:rsidRDefault="00B00BB1" w:rsidP="002832F7">
      <w:pPr>
        <w:pStyle w:val="Odsekzoznamu"/>
        <w:numPr>
          <w:ilvl w:val="0"/>
          <w:numId w:val="43"/>
        </w:numPr>
        <w:spacing w:before="120" w:after="120" w:line="240" w:lineRule="auto"/>
        <w:ind w:left="714" w:hanging="357"/>
        <w:contextualSpacing w:val="0"/>
        <w:jc w:val="both"/>
        <w:rPr>
          <w:rFonts w:ascii="Arial Narrow" w:hAnsi="Arial Narrow"/>
        </w:rPr>
      </w:pPr>
      <w:r w:rsidRPr="0010241E">
        <w:rPr>
          <w:rFonts w:ascii="Arial Narrow" w:hAnsi="Arial Narrow"/>
        </w:rPr>
        <w:t xml:space="preserve">Pod zákazkami tzv. „malého rozsahu“ sa pre potreby tohto dokumentu rozumejú zákazky, ktorých predpokladaná hodnota je </w:t>
      </w:r>
      <w:r w:rsidRPr="0010241E">
        <w:rPr>
          <w:rFonts w:ascii="Arial Narrow" w:hAnsi="Arial Narrow"/>
          <w:bCs/>
        </w:rPr>
        <w:t xml:space="preserve">nižšia ako </w:t>
      </w:r>
      <w:r w:rsidR="004A44B0">
        <w:rPr>
          <w:rFonts w:ascii="Arial Narrow" w:hAnsi="Arial Narrow"/>
          <w:bCs/>
        </w:rPr>
        <w:t>5</w:t>
      </w:r>
      <w:r w:rsidR="004A44B0" w:rsidRPr="0010241E">
        <w:rPr>
          <w:rFonts w:ascii="Arial Narrow" w:hAnsi="Arial Narrow"/>
          <w:bCs/>
        </w:rPr>
        <w:t xml:space="preserve">0 </w:t>
      </w:r>
      <w:r w:rsidRPr="0010241E">
        <w:rPr>
          <w:rFonts w:ascii="Arial Narrow" w:hAnsi="Arial Narrow"/>
          <w:bCs/>
        </w:rPr>
        <w:t>000 EUR bez DPH</w:t>
      </w:r>
      <w:r w:rsidRPr="0010241E">
        <w:rPr>
          <w:rFonts w:ascii="Arial Narrow" w:hAnsi="Arial Narrow"/>
        </w:rPr>
        <w:t xml:space="preserve"> v priebehu kalendárneho roka alebo počas platnosti zmluvy, ak sa zmluva uzatvára na dlhšie obdobie ako jeden kalendárny rok.</w:t>
      </w:r>
    </w:p>
    <w:p w14:paraId="2832F863" w14:textId="039B2C4E" w:rsidR="00B00BB1" w:rsidRPr="0010241E" w:rsidRDefault="00B00BB1" w:rsidP="002832F7">
      <w:pPr>
        <w:pStyle w:val="Odsekzoznamu"/>
        <w:numPr>
          <w:ilvl w:val="0"/>
          <w:numId w:val="43"/>
        </w:numPr>
        <w:spacing w:before="120" w:after="120" w:line="240" w:lineRule="auto"/>
        <w:ind w:left="714" w:hanging="357"/>
        <w:contextualSpacing w:val="0"/>
        <w:jc w:val="both"/>
        <w:rPr>
          <w:rFonts w:ascii="Arial Narrow" w:hAnsi="Arial Narrow"/>
        </w:rPr>
      </w:pPr>
      <w:r w:rsidRPr="0010241E">
        <w:rPr>
          <w:rFonts w:ascii="Arial Narrow" w:hAnsi="Arial Narrow"/>
        </w:rPr>
        <w:t>Prijímateľ môže určiť úspešného uchádzača priamym zadaním, pričom je povinný overiť a vykonáva</w:t>
      </w:r>
      <w:r w:rsidR="00E25920">
        <w:rPr>
          <w:rFonts w:ascii="Arial Narrow" w:hAnsi="Arial Narrow"/>
        </w:rPr>
        <w:t xml:space="preserve">teľovi  preukázať hospodárnosť </w:t>
      </w:r>
      <w:r w:rsidRPr="0010241E">
        <w:rPr>
          <w:rFonts w:ascii="Arial Narrow" w:hAnsi="Arial Narrow"/>
        </w:rPr>
        <w:t>(napr. internetovým prieskumom, znaleckým posudkom a pod.)</w:t>
      </w:r>
    </w:p>
    <w:p w14:paraId="466FB107" w14:textId="0BE8646D" w:rsidR="00B00BB1" w:rsidRPr="0010241E" w:rsidRDefault="00B00BB1" w:rsidP="002832F7">
      <w:pPr>
        <w:pStyle w:val="Odsekzoznamu"/>
        <w:numPr>
          <w:ilvl w:val="0"/>
          <w:numId w:val="43"/>
        </w:numPr>
        <w:spacing w:before="120" w:after="120" w:line="240" w:lineRule="auto"/>
        <w:ind w:left="714" w:hanging="357"/>
        <w:contextualSpacing w:val="0"/>
        <w:jc w:val="both"/>
        <w:rPr>
          <w:rFonts w:ascii="Arial Narrow" w:hAnsi="Arial Narrow"/>
        </w:rPr>
      </w:pPr>
      <w:r w:rsidRPr="0010241E">
        <w:rPr>
          <w:rFonts w:ascii="Arial Narrow" w:hAnsi="Arial Narrow"/>
        </w:rPr>
        <w:t xml:space="preserve">Prijímateľ je pri zadávaní zákazky do </w:t>
      </w:r>
      <w:r w:rsidR="004A44B0">
        <w:rPr>
          <w:rFonts w:ascii="Arial Narrow" w:hAnsi="Arial Narrow"/>
        </w:rPr>
        <w:t>5</w:t>
      </w:r>
      <w:r w:rsidR="004A44B0" w:rsidRPr="0010241E">
        <w:rPr>
          <w:rFonts w:ascii="Arial Narrow" w:hAnsi="Arial Narrow"/>
        </w:rPr>
        <w:t xml:space="preserve">0 </w:t>
      </w:r>
      <w:r w:rsidRPr="0010241E">
        <w:rPr>
          <w:rFonts w:ascii="Arial Narrow" w:hAnsi="Arial Narrow"/>
        </w:rPr>
        <w:t xml:space="preserve">000 EUR bez DPH povinný predložiť vykonávateľovi vyhlásenie, že v priebehu kalendárneho roka neobstará rovnaký predmet zákazky v celkovej hodnote vyššej ako </w:t>
      </w:r>
      <w:r w:rsidR="004A44B0">
        <w:rPr>
          <w:rFonts w:ascii="Arial Narrow" w:hAnsi="Arial Narrow"/>
        </w:rPr>
        <w:t>5</w:t>
      </w:r>
      <w:r w:rsidR="004A44B0" w:rsidRPr="0010241E">
        <w:rPr>
          <w:rFonts w:ascii="Arial Narrow" w:hAnsi="Arial Narrow"/>
        </w:rPr>
        <w:t xml:space="preserve">0 </w:t>
      </w:r>
      <w:r w:rsidRPr="0010241E">
        <w:rPr>
          <w:rFonts w:ascii="Arial Narrow" w:hAnsi="Arial Narrow"/>
        </w:rPr>
        <w:t>000 EUR bez DPH.</w:t>
      </w:r>
    </w:p>
    <w:tbl>
      <w:tblPr>
        <w:tblStyle w:val="Mriekatabuky"/>
        <w:tblW w:w="0" w:type="auto"/>
        <w:tblInd w:w="714" w:type="dxa"/>
        <w:shd w:val="clear" w:color="auto" w:fill="FBE4D5" w:themeFill="accent2" w:themeFillTint="33"/>
        <w:tblLook w:val="04A0" w:firstRow="1" w:lastRow="0" w:firstColumn="1" w:lastColumn="0" w:noHBand="0" w:noVBand="1"/>
      </w:tblPr>
      <w:tblGrid>
        <w:gridCol w:w="8630"/>
      </w:tblGrid>
      <w:tr w:rsidR="00B00BB1" w:rsidRPr="0010241E" w14:paraId="769FD4FB" w14:textId="77777777" w:rsidTr="0010241E">
        <w:tc>
          <w:tcPr>
            <w:tcW w:w="9062" w:type="dxa"/>
            <w:shd w:val="clear" w:color="auto" w:fill="FBE4D5" w:themeFill="accent2" w:themeFillTint="33"/>
          </w:tcPr>
          <w:p w14:paraId="45E722D3" w14:textId="77777777" w:rsidR="00B00BB1" w:rsidRPr="0010241E" w:rsidRDefault="00B00BB1" w:rsidP="0010241E">
            <w:pPr>
              <w:pStyle w:val="Odsekzoznamu"/>
              <w:spacing w:before="120" w:after="120"/>
              <w:ind w:left="0"/>
              <w:contextualSpacing w:val="0"/>
              <w:rPr>
                <w:rFonts w:ascii="Arial Narrow" w:hAnsi="Arial Narrow"/>
                <w:b/>
              </w:rPr>
            </w:pPr>
            <w:r w:rsidRPr="0010241E">
              <w:rPr>
                <w:rFonts w:ascii="Arial Narrow" w:hAnsi="Arial Narrow"/>
                <w:b/>
              </w:rPr>
              <w:t>Upozornenie:</w:t>
            </w:r>
          </w:p>
          <w:p w14:paraId="4F2FC4DB" w14:textId="4A1740C4" w:rsidR="00B00BB1" w:rsidRPr="0010241E" w:rsidRDefault="00B00BB1" w:rsidP="004A44B0">
            <w:pPr>
              <w:pStyle w:val="Odsekzoznamu"/>
              <w:spacing w:before="120" w:after="120"/>
              <w:ind w:left="0"/>
              <w:contextualSpacing w:val="0"/>
              <w:jc w:val="both"/>
              <w:rPr>
                <w:rFonts w:ascii="Arial Narrow" w:hAnsi="Arial Narrow"/>
              </w:rPr>
            </w:pPr>
            <w:r w:rsidRPr="0010241E">
              <w:rPr>
                <w:rFonts w:ascii="Arial Narrow" w:hAnsi="Arial Narrow"/>
              </w:rPr>
              <w:t xml:space="preserve">Aby nedošlo k nedovolenému využitiu „priameho zadania“, v zmysle účelového rozdelenia plnení, ktoré navzájom spolu súvisia, do viacerých zákaziek tzv. „malého rozsahu“, s cieľom vyhnúť sa prísnejšiemu postupu zadávania zákazky prostredníctvom prieskumu trhu, je potrebné zohľadňovať existenciu </w:t>
            </w:r>
            <w:r w:rsidRPr="0010241E">
              <w:rPr>
                <w:rFonts w:ascii="Arial Narrow" w:hAnsi="Arial Narrow"/>
                <w:b/>
              </w:rPr>
              <w:t>časovej, miestnej a vecnej/funkčnej súvislosti</w:t>
            </w:r>
            <w:r w:rsidRPr="0010241E">
              <w:rPr>
                <w:rFonts w:ascii="Arial Narrow" w:hAnsi="Arial Narrow"/>
              </w:rPr>
              <w:t xml:space="preserve"> medzi jednotlivými samostatne zadanými zákazkami. Rozhodujúcu úlohu zohráva aj okruh dodávateľov, ktorí sú schopní takýto druh zákazky zrealizovať. Ak ide o plnenia, kde je predpoklad, že jeden dodávateľ by mal záujem o celú zákazku, ide o dôležitú indíciu, že plnenie by malo byť predmetom jednej zákazky. V prípade, ak je hodnota celej zákazky </w:t>
            </w:r>
            <w:r w:rsidR="004A44B0">
              <w:rPr>
                <w:rFonts w:ascii="Arial Narrow" w:hAnsi="Arial Narrow"/>
              </w:rPr>
              <w:t>5</w:t>
            </w:r>
            <w:r w:rsidR="004A44B0" w:rsidRPr="0010241E">
              <w:rPr>
                <w:rFonts w:ascii="Arial Narrow" w:hAnsi="Arial Narrow"/>
              </w:rPr>
              <w:t>0 </w:t>
            </w:r>
            <w:r w:rsidRPr="0010241E">
              <w:rPr>
                <w:rFonts w:ascii="Arial Narrow" w:hAnsi="Arial Narrow"/>
              </w:rPr>
              <w:t>000 EUR bez DPH a viac, nie je možné zákazku zadať priamym zadaním a prijímateľ je pov</w:t>
            </w:r>
            <w:r w:rsidR="00E25920">
              <w:rPr>
                <w:rFonts w:ascii="Arial Narrow" w:hAnsi="Arial Narrow"/>
              </w:rPr>
              <w:t xml:space="preserve">inný realizovať </w:t>
            </w:r>
            <w:r w:rsidR="004A44B0">
              <w:rPr>
                <w:rFonts w:ascii="Arial Narrow" w:hAnsi="Arial Narrow"/>
              </w:rPr>
              <w:t>podlimitnú zákazku v zmysle § 5 ods. 3 ZVO</w:t>
            </w:r>
            <w:r w:rsidR="00E25920">
              <w:rPr>
                <w:rFonts w:ascii="Arial Narrow" w:hAnsi="Arial Narrow"/>
              </w:rPr>
              <w:t>.</w:t>
            </w:r>
          </w:p>
        </w:tc>
      </w:tr>
    </w:tbl>
    <w:p w14:paraId="6CBA8FB3" w14:textId="77777777" w:rsidR="00A53B2A" w:rsidRPr="0010241E" w:rsidRDefault="00A53B2A" w:rsidP="00A53B2A">
      <w:pPr>
        <w:pStyle w:val="Odsekzoznamu"/>
        <w:rPr>
          <w:rFonts w:ascii="Arial Narrow" w:hAnsi="Arial Narrow"/>
          <w:color w:val="0070C0"/>
          <w:lang w:eastAsia="sk-SK"/>
        </w:rPr>
      </w:pPr>
    </w:p>
    <w:p w14:paraId="4C27C33B" w14:textId="791C76F1" w:rsidR="00D055F8" w:rsidRPr="00DA7B75" w:rsidRDefault="00DA5DB9" w:rsidP="00DA5DB9">
      <w:pPr>
        <w:pStyle w:val="Nadpis1"/>
        <w:rPr>
          <w:rFonts w:ascii="Arial Narrow" w:hAnsi="Arial Narrow" w:cstheme="minorHAnsi"/>
          <w:b/>
          <w:sz w:val="28"/>
          <w:szCs w:val="28"/>
        </w:rPr>
      </w:pPr>
      <w:bookmarkStart w:id="25" w:name="_Toc177973836"/>
      <w:bookmarkStart w:id="26" w:name="_Toc220583134"/>
      <w:r w:rsidRPr="00DA7B75">
        <w:rPr>
          <w:rFonts w:ascii="Arial Narrow" w:hAnsi="Arial Narrow" w:cstheme="minorHAnsi"/>
          <w:b/>
          <w:sz w:val="28"/>
          <w:szCs w:val="28"/>
        </w:rPr>
        <w:t xml:space="preserve">3.7 </w:t>
      </w:r>
      <w:r w:rsidR="00D055F8" w:rsidRPr="00DA7B75">
        <w:rPr>
          <w:rFonts w:ascii="Arial Narrow" w:hAnsi="Arial Narrow" w:cstheme="minorHAnsi"/>
          <w:b/>
          <w:sz w:val="28"/>
          <w:szCs w:val="28"/>
        </w:rPr>
        <w:t xml:space="preserve">Pravidlá pre zadávanie zákaziek z výnimky podľa § 1 ods. 2 až </w:t>
      </w:r>
      <w:r w:rsidR="004A44B0" w:rsidRPr="00DA7B75">
        <w:rPr>
          <w:rFonts w:ascii="Arial Narrow" w:hAnsi="Arial Narrow" w:cstheme="minorHAnsi"/>
          <w:b/>
          <w:sz w:val="28"/>
          <w:szCs w:val="28"/>
        </w:rPr>
        <w:t>1</w:t>
      </w:r>
      <w:r w:rsidR="004A44B0">
        <w:rPr>
          <w:rFonts w:ascii="Arial Narrow" w:hAnsi="Arial Narrow" w:cstheme="minorHAnsi"/>
          <w:b/>
          <w:sz w:val="28"/>
          <w:szCs w:val="28"/>
        </w:rPr>
        <w:t>3</w:t>
      </w:r>
      <w:r w:rsidR="004A44B0" w:rsidRPr="00DA7B75">
        <w:rPr>
          <w:rFonts w:ascii="Arial Narrow" w:hAnsi="Arial Narrow" w:cstheme="minorHAnsi"/>
          <w:b/>
          <w:sz w:val="28"/>
          <w:szCs w:val="28"/>
        </w:rPr>
        <w:t xml:space="preserve"> </w:t>
      </w:r>
      <w:r w:rsidR="00D055F8" w:rsidRPr="00DA7B75">
        <w:rPr>
          <w:rFonts w:ascii="Arial Narrow" w:hAnsi="Arial Narrow" w:cstheme="minorHAnsi"/>
          <w:b/>
          <w:sz w:val="28"/>
          <w:szCs w:val="28"/>
        </w:rPr>
        <w:t>ZVO</w:t>
      </w:r>
      <w:bookmarkEnd w:id="25"/>
      <w:bookmarkEnd w:id="26"/>
    </w:p>
    <w:p w14:paraId="2C799C5B" w14:textId="77777777" w:rsidR="00D055F8" w:rsidRPr="0010241E" w:rsidRDefault="00D055F8" w:rsidP="00D055F8">
      <w:pPr>
        <w:rPr>
          <w:rFonts w:ascii="Arial Narrow" w:hAnsi="Arial Narrow"/>
        </w:rPr>
      </w:pPr>
    </w:p>
    <w:p w14:paraId="50701471" w14:textId="0B212482" w:rsidR="00D055F8" w:rsidRPr="0010241E" w:rsidRDefault="00D055F8" w:rsidP="002832F7">
      <w:pPr>
        <w:pStyle w:val="Odsekzoznamu"/>
        <w:numPr>
          <w:ilvl w:val="0"/>
          <w:numId w:val="30"/>
        </w:numPr>
        <w:jc w:val="both"/>
        <w:rPr>
          <w:rFonts w:ascii="Arial Narrow" w:hAnsi="Arial Narrow"/>
        </w:rPr>
      </w:pPr>
      <w:r w:rsidRPr="0010241E">
        <w:rPr>
          <w:rFonts w:ascii="Arial Narrow" w:hAnsi="Arial Narrow"/>
        </w:rPr>
        <w:t xml:space="preserve">Prijímateľ je pri zadávaní zákaziek, na ktoré bude uplatnená výnimka podľa § 1 ods. 2 až </w:t>
      </w:r>
      <w:r w:rsidR="001E6BF7">
        <w:rPr>
          <w:rFonts w:ascii="Arial Narrow" w:hAnsi="Arial Narrow"/>
        </w:rPr>
        <w:t>13</w:t>
      </w:r>
      <w:r w:rsidR="001E6BF7" w:rsidRPr="0010241E">
        <w:rPr>
          <w:rFonts w:ascii="Arial Narrow" w:hAnsi="Arial Narrow"/>
        </w:rPr>
        <w:t xml:space="preserve"> </w:t>
      </w:r>
      <w:r w:rsidRPr="0010241E">
        <w:rPr>
          <w:rFonts w:ascii="Arial Narrow" w:hAnsi="Arial Narrow"/>
        </w:rPr>
        <w:t xml:space="preserve">ZVO zabezpečiť dodržanie princípu transparentnosti a hospodárnosti vrátane vylúčenia konfliktu záujmov. </w:t>
      </w:r>
    </w:p>
    <w:p w14:paraId="76CD1488" w14:textId="77777777" w:rsidR="00D055F8" w:rsidRPr="0010241E" w:rsidRDefault="00D055F8" w:rsidP="00D055F8">
      <w:pPr>
        <w:pStyle w:val="Odsekzoznamu"/>
        <w:jc w:val="both"/>
        <w:rPr>
          <w:rFonts w:ascii="Arial Narrow" w:hAnsi="Arial Narrow"/>
        </w:rPr>
      </w:pPr>
    </w:p>
    <w:p w14:paraId="34998B4F" w14:textId="1A3FC56E" w:rsidR="00D055F8" w:rsidRPr="0010241E" w:rsidRDefault="00D055F8" w:rsidP="002832F7">
      <w:pPr>
        <w:pStyle w:val="Odsekzoznamu"/>
        <w:numPr>
          <w:ilvl w:val="0"/>
          <w:numId w:val="30"/>
        </w:numPr>
        <w:jc w:val="both"/>
        <w:rPr>
          <w:rFonts w:ascii="Arial Narrow" w:hAnsi="Arial Narrow"/>
        </w:rPr>
      </w:pPr>
      <w:r w:rsidRPr="0010241E">
        <w:rPr>
          <w:rFonts w:ascii="Arial Narrow" w:hAnsi="Arial Narrow"/>
        </w:rPr>
        <w:t xml:space="preserve">V prípade výnimiek, ktoré sú viazané na finančné limity podlimitných zákaziek § 1 ods. 13 </w:t>
      </w:r>
      <w:r w:rsidR="00F500D4">
        <w:rPr>
          <w:rFonts w:ascii="Arial Narrow" w:hAnsi="Arial Narrow"/>
        </w:rPr>
        <w:t>ZVO</w:t>
      </w:r>
      <w:r w:rsidR="006E00D5">
        <w:rPr>
          <w:rFonts w:ascii="Arial Narrow" w:hAnsi="Arial Narrow"/>
        </w:rPr>
        <w:t xml:space="preserve"> </w:t>
      </w:r>
      <w:r w:rsidRPr="0010241E">
        <w:rPr>
          <w:rFonts w:ascii="Arial Narrow" w:hAnsi="Arial Narrow"/>
        </w:rPr>
        <w:t xml:space="preserve">nie je potrebné v osobitnom postupe určovať PHZ, ale rozhodujúce je, aby zmluva (prípadne objednávka), ktorá je uzatvorená </w:t>
      </w:r>
      <w:r w:rsidRPr="0010241E">
        <w:rPr>
          <w:rFonts w:ascii="Arial Narrow" w:hAnsi="Arial Narrow"/>
        </w:rPr>
        <w:lastRenderedPageBreak/>
        <w:t xml:space="preserve">s úspešným uchádzačom, bola vo finančnom limite, ktorý je spojený s možnosťou uplatnenia predmetnej výnimky (finančné limity sú uvádzané v EUR bez DPH). Prijímateľ pri zadávaní j zákazky v režime výnimky nesmie zákazku umelo rozdeliť s cieľom vyhnúť sa pravidlám a postupom VO. </w:t>
      </w:r>
    </w:p>
    <w:p w14:paraId="018230BE" w14:textId="77777777" w:rsidR="00D055F8" w:rsidRPr="0010241E" w:rsidRDefault="00D055F8" w:rsidP="00D055F8">
      <w:pPr>
        <w:pStyle w:val="Odsekzoznamu"/>
        <w:jc w:val="both"/>
        <w:rPr>
          <w:rFonts w:ascii="Arial Narrow" w:hAnsi="Arial Narrow"/>
        </w:rPr>
      </w:pPr>
    </w:p>
    <w:p w14:paraId="7A9490BB" w14:textId="2C189E95" w:rsidR="00D055F8" w:rsidRPr="0010241E" w:rsidRDefault="00D055F8" w:rsidP="002832F7">
      <w:pPr>
        <w:pStyle w:val="Odsekzoznamu"/>
        <w:numPr>
          <w:ilvl w:val="0"/>
          <w:numId w:val="30"/>
        </w:numPr>
        <w:jc w:val="both"/>
        <w:rPr>
          <w:rFonts w:ascii="Arial Narrow" w:hAnsi="Arial Narrow"/>
        </w:rPr>
      </w:pPr>
      <w:r w:rsidRPr="0010241E">
        <w:rPr>
          <w:rFonts w:ascii="Arial Narrow" w:hAnsi="Arial Narrow"/>
        </w:rPr>
        <w:t>Pri zadávaní zákazky v režime výnimky je potrebné</w:t>
      </w:r>
      <w:r w:rsidR="0074528A">
        <w:rPr>
          <w:rFonts w:ascii="Arial Narrow" w:hAnsi="Arial Narrow"/>
        </w:rPr>
        <w:t xml:space="preserve"> (ak toto usmernenie neurčuje inak)</w:t>
      </w:r>
      <w:r w:rsidRPr="0010241E">
        <w:rPr>
          <w:rFonts w:ascii="Arial Narrow" w:hAnsi="Arial Narrow"/>
        </w:rPr>
        <w:t xml:space="preserve">, aby prijímateľ vykonal prieskum trhu (napr. oslovením hospodárskych subjektov so žiadosťou o predloženie cenovej ponuky, pričom hospodárnosť prijímateľ preukáže na základe predložených cenových ponúk). Prijímateľ je povinný vyhodnotiť realizovaný prieskum trhu v súlade s pravidlami, ktoré si určil na začiatku zadávania zákazky (napr. vo výzve na predkladanie ponúk) a uzatvoriť zmluvu/zadať objednávku v súlade s výzvou na predkladanie ponúk a s ponukou úspešného uchádzača. </w:t>
      </w:r>
    </w:p>
    <w:p w14:paraId="3081607A" w14:textId="77777777" w:rsidR="00D055F8" w:rsidRPr="0010241E" w:rsidRDefault="00D055F8" w:rsidP="00D055F8">
      <w:pPr>
        <w:pStyle w:val="Odsekzoznamu"/>
        <w:rPr>
          <w:rFonts w:ascii="Arial Narrow" w:hAnsi="Arial Narrow"/>
        </w:rPr>
      </w:pPr>
    </w:p>
    <w:p w14:paraId="6E5F0827" w14:textId="77777777" w:rsidR="00D055F8" w:rsidRPr="0010241E" w:rsidRDefault="00D055F8" w:rsidP="002832F7">
      <w:pPr>
        <w:pStyle w:val="Odsekzoznamu"/>
        <w:numPr>
          <w:ilvl w:val="0"/>
          <w:numId w:val="30"/>
        </w:numPr>
        <w:jc w:val="both"/>
        <w:rPr>
          <w:rFonts w:ascii="Arial Narrow" w:hAnsi="Arial Narrow"/>
        </w:rPr>
      </w:pPr>
      <w:r w:rsidRPr="0010241E">
        <w:rPr>
          <w:rFonts w:ascii="Arial Narrow" w:hAnsi="Arial Narrow"/>
        </w:rPr>
        <w:t xml:space="preserve">Prieskum trhu slúži pre overenie hospodárnosti výdavkov zákazky, pričom pre tento účel je možné aktuálnu cenovú ponuku hospodárskeho subjektu, v prospech ktorého bude zadaná zákazka v režime výnimky, porovnať s inou cenovou ponukou alebo ponukami na rovnaký alebo porovnateľný predmet zákazky. Z časového hľadiska nesmie byť rozdiel medzi dátumami vyhotovenia porovnávaných cenových ponúk viac ako 6 mesiacov. Ak sú cenové ponuky staršie ako 6 mesiacov, prijímateľ je povinný zdôvodniť túto skutočnosť (napr. že cena na trhu nezaznamenala zmenu), resp. požiada hospodársky subjekt, v prospech ktorého má byť zákazka zadaná, o aktualizáciu predmetnej ponuky. </w:t>
      </w:r>
    </w:p>
    <w:p w14:paraId="4EC8A638" w14:textId="77777777" w:rsidR="00D055F8" w:rsidRPr="0010241E" w:rsidRDefault="00D055F8" w:rsidP="00D055F8">
      <w:pPr>
        <w:pStyle w:val="Odsekzoznamu"/>
        <w:rPr>
          <w:rFonts w:ascii="Arial Narrow" w:hAnsi="Arial Narrow"/>
        </w:rPr>
      </w:pPr>
    </w:p>
    <w:p w14:paraId="029D9B79" w14:textId="77777777" w:rsidR="00D055F8" w:rsidRPr="0010241E" w:rsidRDefault="00D055F8" w:rsidP="002832F7">
      <w:pPr>
        <w:pStyle w:val="Odsekzoznamu"/>
        <w:numPr>
          <w:ilvl w:val="0"/>
          <w:numId w:val="30"/>
        </w:numPr>
        <w:jc w:val="both"/>
        <w:rPr>
          <w:rFonts w:ascii="Arial Narrow" w:hAnsi="Arial Narrow"/>
        </w:rPr>
      </w:pPr>
      <w:r w:rsidRPr="0010241E">
        <w:rPr>
          <w:rFonts w:ascii="Arial Narrow" w:hAnsi="Arial Narrow"/>
        </w:rPr>
        <w:t xml:space="preserve">Ak je to objektívne možné, prijímateľ realizuje prieskum trhu pre účely overenia hospodárnosti tak, že okrem cenovej ponuky hospodárskeho subjektu, v prospech ktorého má byť zadaná zákazka, osloví so žiadosťou o predloženie cenovej ponuky minimálne jeden ďalší hospodársky subjekt alebo ak zatiaľ nedisponuje cenovou ponukou hospodárskeho subjektu, v prospech ktorého má byť zadaná zákazka, osloví v rámci prieskumu trhu so žiadosťou o predloženie cenovej ponuky minimálne dva relevantné hospodárske subjekty. Následne prijímateľ aktuálnu cenovú ponuku hospodárskeho subjektu, v prospech ktorého bude zadaná zákazka v režime výnimky, porovná s cenovou ponukou na rovnaký alebo porovnateľný predmet zákazky minimálne jedného ďalšieho hospodárskeho subjektu (ak nebolo doručených viac cenových ponúk). Hospodárske subjekty, ktoré sú účastníkmi prieskumu trhu musia byť oprávnené dodávať tovar, poskytovať služby, alebo realizovať stavebné práce, ktoré tvoria predmet zákazky. </w:t>
      </w:r>
    </w:p>
    <w:p w14:paraId="73621E5C" w14:textId="77777777" w:rsidR="00D055F8" w:rsidRPr="0010241E" w:rsidRDefault="00D055F8" w:rsidP="00D055F8">
      <w:pPr>
        <w:pStyle w:val="Odsekzoznamu"/>
        <w:rPr>
          <w:rFonts w:ascii="Arial Narrow" w:hAnsi="Arial Narrow"/>
        </w:rPr>
      </w:pPr>
    </w:p>
    <w:p w14:paraId="1633B27A" w14:textId="0A4E7955" w:rsidR="00D055F8" w:rsidRPr="0010241E" w:rsidRDefault="00D055F8" w:rsidP="002832F7">
      <w:pPr>
        <w:pStyle w:val="Odsekzoznamu"/>
        <w:numPr>
          <w:ilvl w:val="0"/>
          <w:numId w:val="30"/>
        </w:numPr>
        <w:jc w:val="both"/>
        <w:rPr>
          <w:rFonts w:ascii="Arial Narrow" w:hAnsi="Arial Narrow"/>
        </w:rPr>
      </w:pPr>
      <w:r w:rsidRPr="0010241E">
        <w:rPr>
          <w:rFonts w:ascii="Arial Narrow" w:hAnsi="Arial Narrow"/>
        </w:rPr>
        <w:t xml:space="preserve">V prípade, že nie je možné získať na porovnanie cenové ponuky v rámci prieskumu trhu, je akceptovateľné aj preukázanie hospodárnosti zo strany prijímateľa na základe odborného alebo znaleckého posudku. </w:t>
      </w:r>
      <w:r w:rsidR="00134708" w:rsidRPr="00254150">
        <w:rPr>
          <w:rFonts w:ascii="Arial Narrow" w:hAnsi="Arial Narrow"/>
        </w:rPr>
        <w:t>Náležitosti odborného/znaleckého posudku upravuje kapitola 7 tohto usmernenia</w:t>
      </w:r>
      <w:r w:rsidR="00134708">
        <w:rPr>
          <w:rFonts w:ascii="Arial Narrow" w:hAnsi="Arial Narrow"/>
        </w:rPr>
        <w:t>.</w:t>
      </w:r>
    </w:p>
    <w:p w14:paraId="5852B0E2" w14:textId="77777777" w:rsidR="00D055F8" w:rsidRPr="0010241E" w:rsidRDefault="00D055F8" w:rsidP="00D055F8">
      <w:pPr>
        <w:pStyle w:val="Odsekzoznamu"/>
        <w:rPr>
          <w:rFonts w:ascii="Arial Narrow" w:hAnsi="Arial Narrow"/>
        </w:rPr>
      </w:pPr>
    </w:p>
    <w:p w14:paraId="7758C1A3" w14:textId="14F91F08" w:rsidR="00D055F8" w:rsidRPr="0010241E" w:rsidRDefault="00D055F8" w:rsidP="002832F7">
      <w:pPr>
        <w:pStyle w:val="Odsekzoznamu"/>
        <w:numPr>
          <w:ilvl w:val="0"/>
          <w:numId w:val="30"/>
        </w:numPr>
        <w:jc w:val="both"/>
        <w:rPr>
          <w:rFonts w:ascii="Arial Narrow" w:hAnsi="Arial Narrow"/>
        </w:rPr>
      </w:pPr>
      <w:r w:rsidRPr="0010241E">
        <w:rPr>
          <w:rFonts w:ascii="Arial Narrow" w:hAnsi="Arial Narrow"/>
        </w:rPr>
        <w:t xml:space="preserve">Prijímateľ je povinný každé použitie výnimky riadne zdôvodniť a podložiť relevantnou dokumentáciou s výnimkou prípadov, ak priamo zo znenia názvu predmetu zákazky, alebo z postavenia dodávateľa (napr. výnimka podľa § 1 ods. 13 písm. u) ZVO) nevyplýva oprávnenosť použitia výnimky z pôsobnosti ZVO). V prípade, že sa zadanie zákazky z výnimky vzťahuje na skutočnosť, že plnenie môže zabezpečiť len jediný dodávateľ alebo na uplatnenie osobitého režimu (napr. podľa § 1 ods. 2 písm. d), j), k) ZVO), musí prijímateľ túto skutočnosť písomne zdôvodniť alebo doložiť relevantným dokladom preukazujúcim túto skutočnosť. </w:t>
      </w:r>
      <w:r w:rsidR="00254150" w:rsidRPr="00254150">
        <w:rPr>
          <w:rFonts w:ascii="Arial Narrow" w:hAnsi="Arial Narrow"/>
        </w:rPr>
        <w:t>V prípade, ak prijímateľ v rámci prieskumu trhu nezíska/neidentifikuje minimálne dve cenové ponuky na rovnaký alebo porovnateľný predmet zákazky, resp. ide o jedinečný predmet zákazky, kedy nie je možné z objektívnych dôvodov zrealizovať prieskum trhu, hospodárnosť výdavkov preukáže na základe odborného/znaleckého posudku alebo, ak neexistuje znalec/odborne spôsobilá osoba v danej oblasti, prostredníctvom vyhlásenia prijímateľa k overeniu hospodárnosti výdavkov, a to najmä porovnanie jedinečného predmetu zákazky s inou zákazkou, ktorá vykazuje určité spoločné znaky. Náležitosti odborného/znaleckého posudku upravuje kapitola 7 tohto usmernenia</w:t>
      </w:r>
      <w:r w:rsidR="00254150">
        <w:rPr>
          <w:rFonts w:ascii="Arial Narrow" w:hAnsi="Arial Narrow"/>
        </w:rPr>
        <w:t>.</w:t>
      </w:r>
    </w:p>
    <w:p w14:paraId="23098DDE" w14:textId="77777777" w:rsidR="00D055F8" w:rsidRPr="0010241E" w:rsidRDefault="00D055F8" w:rsidP="00D055F8">
      <w:pPr>
        <w:pStyle w:val="Odsekzoznamu"/>
        <w:rPr>
          <w:rFonts w:ascii="Arial Narrow" w:hAnsi="Arial Narrow"/>
        </w:rPr>
      </w:pPr>
    </w:p>
    <w:p w14:paraId="409436AB" w14:textId="77777777" w:rsidR="00D055F8" w:rsidRPr="0010241E" w:rsidRDefault="00D055F8" w:rsidP="002832F7">
      <w:pPr>
        <w:pStyle w:val="Odsekzoznamu"/>
        <w:numPr>
          <w:ilvl w:val="0"/>
          <w:numId w:val="30"/>
        </w:numPr>
        <w:jc w:val="both"/>
        <w:rPr>
          <w:rFonts w:ascii="Arial Narrow" w:hAnsi="Arial Narrow"/>
        </w:rPr>
      </w:pPr>
      <w:r w:rsidRPr="0010241E">
        <w:rPr>
          <w:rFonts w:ascii="Arial Narrow" w:hAnsi="Arial Narrow"/>
        </w:rPr>
        <w:t xml:space="preserve">Zadanie zákazky podľa § 1 ods. 2 písm. c) ZVO na nadobúdanie existujúcich stavieb alebo nájom existujúcich stavieb a iných nehnuteľností alebo nadobúdanie práv k nim predstavuje druh výnimky z ustanovenia ZVO, pri ktorej prijímateľ hospodárnosť preukáže prieskumom trhu alebo sa hospodárnosť overí na základe určených finančných limitov/percentuálnych limitov/benchmarkov určených na danú skupinu výdavkov vykonávateľom (ako boli určené) alebo na základe znaleckého posudku/odborného posudku. Znalecký alebo odborný posudok (ak sa použije na preukázanie hospodárnosti) preukazujúci hospodárnosť zadania zákazky, nesmie byť v čase </w:t>
      </w:r>
      <w:r w:rsidRPr="004D72DF">
        <w:rPr>
          <w:rFonts w:ascii="Arial Narrow" w:hAnsi="Arial Narrow"/>
        </w:rPr>
        <w:t xml:space="preserve">uzavretia nájomnej zmluvy starší ako 6 mesiacov. Náležitosti odborného/znaleckého posudku upravuje kapitola </w:t>
      </w:r>
      <w:r w:rsidR="001B2A71" w:rsidRPr="004D72DF">
        <w:rPr>
          <w:rFonts w:ascii="Arial Narrow" w:hAnsi="Arial Narrow"/>
        </w:rPr>
        <w:t>7</w:t>
      </w:r>
      <w:r w:rsidRPr="004D72DF">
        <w:rPr>
          <w:rFonts w:ascii="Arial Narrow" w:hAnsi="Arial Narrow"/>
        </w:rPr>
        <w:t xml:space="preserve"> t</w:t>
      </w:r>
      <w:r w:rsidR="001B2A71" w:rsidRPr="004D72DF">
        <w:rPr>
          <w:rFonts w:ascii="Arial Narrow" w:hAnsi="Arial Narrow"/>
        </w:rPr>
        <w:t>ohto usmernenia</w:t>
      </w:r>
      <w:r w:rsidRPr="0010241E">
        <w:rPr>
          <w:rFonts w:ascii="Arial Narrow" w:hAnsi="Arial Narrow"/>
        </w:rPr>
        <w:t xml:space="preserve">. Inštitút znaleckého alebo odborného posudku sa odporúča pre účely overenia hospodárnosti uplatniť v prípade, ak mal žiadateľ v čase podania žiadosti o prostriedky mechanizmu už uzatvorenú zmluvu na prenájom priestorov, pričom nedisponuje žiadnym prieskumom trhu. </w:t>
      </w:r>
    </w:p>
    <w:p w14:paraId="110220BB" w14:textId="77777777" w:rsidR="00D055F8" w:rsidRPr="0010241E" w:rsidRDefault="00D055F8" w:rsidP="00D055F8">
      <w:pPr>
        <w:pStyle w:val="Odsekzoznamu"/>
        <w:rPr>
          <w:rFonts w:ascii="Arial Narrow" w:hAnsi="Arial Narrow"/>
        </w:rPr>
      </w:pPr>
    </w:p>
    <w:p w14:paraId="19AE5AE9" w14:textId="3CC00C42" w:rsidR="00547ECA" w:rsidRPr="0010241E" w:rsidRDefault="00D055F8" w:rsidP="002832F7">
      <w:pPr>
        <w:pStyle w:val="Odsekzoznamu"/>
        <w:numPr>
          <w:ilvl w:val="0"/>
          <w:numId w:val="30"/>
        </w:numPr>
        <w:jc w:val="both"/>
        <w:rPr>
          <w:rFonts w:ascii="Arial Narrow" w:hAnsi="Arial Narrow"/>
        </w:rPr>
      </w:pPr>
      <w:r w:rsidRPr="0010241E">
        <w:rPr>
          <w:rFonts w:ascii="Arial Narrow" w:hAnsi="Arial Narrow"/>
        </w:rPr>
        <w:t xml:space="preserve">V prípade zadávania zákazky podľa § 1 ods. 13 písm. q) ZVO, ktorej predmetom je </w:t>
      </w:r>
      <w:r w:rsidR="001853C0">
        <w:rPr>
          <w:rFonts w:ascii="Arial Narrow" w:hAnsi="Arial Narrow"/>
        </w:rPr>
        <w:t xml:space="preserve">dodanie tovaru, uskutočnenie stavebných prác alebo </w:t>
      </w:r>
      <w:r w:rsidRPr="0010241E">
        <w:rPr>
          <w:rFonts w:ascii="Arial Narrow" w:hAnsi="Arial Narrow"/>
        </w:rPr>
        <w:t>poskytnutie služieb, ktorých odberateľom je akýkoľvek verejný obstarávateľ a dodávateľom verejný obstarávateľ, ktorý priamo poskytuje službu tvoriacu predmet zákazky, sa nevyžaduje vykonanie prieskumu trhu. V tomto prípade prijímateľ nevyužíva pomocné nástroje na overenie hospodárnosti (okrem prípadov, ak boli na dané skupiny výdavkov určené zo strany vykonávateľa finančné alebo % limity alebo benchmarky)</w:t>
      </w:r>
      <w:r w:rsidR="00F500D4">
        <w:rPr>
          <w:rFonts w:ascii="Arial Narrow" w:hAnsi="Arial Narrow"/>
        </w:rPr>
        <w:t xml:space="preserve"> alebo na základe znaleckého posudku/odborného posudku</w:t>
      </w:r>
      <w:r w:rsidRPr="0010241E">
        <w:rPr>
          <w:rFonts w:ascii="Arial Narrow" w:hAnsi="Arial Narrow"/>
        </w:rPr>
        <w:t>, ale uvedené nezbavuje prijímateľa povinnosti pri zadávaní zákazky tohto typu postupovať tak, aby vynaložené náklady na predmet zákazky boli v čase zadávania zákazky hospodárne</w:t>
      </w:r>
      <w:r w:rsidR="00F500D4">
        <w:rPr>
          <w:rFonts w:ascii="Arial Narrow" w:hAnsi="Arial Narrow"/>
        </w:rPr>
        <w:t xml:space="preserve"> t.j. prijímateľ je povinný preukázať hospodárnosť výdavkov</w:t>
      </w:r>
      <w:r w:rsidRPr="0010241E">
        <w:rPr>
          <w:rFonts w:ascii="Arial Narrow" w:hAnsi="Arial Narrow"/>
        </w:rPr>
        <w:t>.</w:t>
      </w:r>
      <w:r w:rsidR="00F500D4">
        <w:rPr>
          <w:rFonts w:ascii="Arial Narrow" w:hAnsi="Arial Narrow"/>
        </w:rPr>
        <w:t xml:space="preserve"> </w:t>
      </w:r>
      <w:r w:rsidR="00F500D4" w:rsidRPr="004D72DF">
        <w:rPr>
          <w:rFonts w:ascii="Arial Narrow" w:hAnsi="Arial Narrow"/>
        </w:rPr>
        <w:t>Náležitosti odborného/znaleckého posudku upravuje kapitola 7 tohto usmernenia</w:t>
      </w:r>
      <w:r w:rsidR="00F500D4">
        <w:rPr>
          <w:rFonts w:ascii="Arial Narrow" w:hAnsi="Arial Narrow"/>
        </w:rPr>
        <w:t>.</w:t>
      </w:r>
    </w:p>
    <w:p w14:paraId="50E2603B" w14:textId="77777777" w:rsidR="00DA5DB9" w:rsidRPr="0010241E" w:rsidRDefault="00DA5DB9" w:rsidP="00DA5DB9">
      <w:pPr>
        <w:pStyle w:val="Odsekzoznamu"/>
        <w:rPr>
          <w:rFonts w:ascii="Arial Narrow" w:hAnsi="Arial Narrow"/>
        </w:rPr>
      </w:pPr>
    </w:p>
    <w:p w14:paraId="7BD55FCC" w14:textId="77777777" w:rsidR="00E5195A" w:rsidRPr="001853C0" w:rsidRDefault="00E5195A" w:rsidP="002832F7">
      <w:pPr>
        <w:pStyle w:val="Nadpis1"/>
        <w:numPr>
          <w:ilvl w:val="0"/>
          <w:numId w:val="31"/>
        </w:numPr>
        <w:ind w:left="426"/>
        <w:rPr>
          <w:rFonts w:ascii="Arial Narrow" w:hAnsi="Arial Narrow" w:cstheme="minorHAnsi"/>
          <w:b/>
          <w:sz w:val="28"/>
          <w:szCs w:val="28"/>
          <w:lang w:eastAsia="sk-SK"/>
        </w:rPr>
      </w:pPr>
      <w:bookmarkStart w:id="27" w:name="_Toc160610323"/>
      <w:bookmarkStart w:id="28" w:name="_Toc177973837"/>
      <w:bookmarkStart w:id="29" w:name="_Toc220583135"/>
      <w:r w:rsidRPr="001853C0">
        <w:rPr>
          <w:rFonts w:ascii="Arial Narrow" w:hAnsi="Arial Narrow" w:cstheme="minorHAnsi"/>
          <w:b/>
          <w:sz w:val="28"/>
          <w:szCs w:val="28"/>
          <w:lang w:eastAsia="sk-SK"/>
        </w:rPr>
        <w:t>POSTUPY ZADÁVANIA ZÁKAZIEK SPADAJÚCICH POD ZVO</w:t>
      </w:r>
      <w:bookmarkEnd w:id="27"/>
      <w:bookmarkEnd w:id="28"/>
      <w:bookmarkEnd w:id="29"/>
    </w:p>
    <w:p w14:paraId="43C9116A" w14:textId="77777777" w:rsidR="00E5195A" w:rsidRPr="0010241E" w:rsidRDefault="00E5195A" w:rsidP="00E5195A">
      <w:pPr>
        <w:jc w:val="both"/>
        <w:rPr>
          <w:rFonts w:ascii="Arial Narrow" w:hAnsi="Arial Narrow"/>
          <w:color w:val="0070C0"/>
          <w:lang w:eastAsia="sk-SK"/>
        </w:rPr>
      </w:pPr>
    </w:p>
    <w:p w14:paraId="13ADF68A" w14:textId="4CA65259" w:rsidR="00E5195A" w:rsidRPr="001853C0" w:rsidRDefault="00E5195A" w:rsidP="002832F7">
      <w:pPr>
        <w:pStyle w:val="Bezriadkovania"/>
        <w:numPr>
          <w:ilvl w:val="3"/>
          <w:numId w:val="31"/>
        </w:numPr>
        <w:ind w:left="709"/>
        <w:jc w:val="both"/>
        <w:rPr>
          <w:rFonts w:ascii="Arial Narrow" w:hAnsi="Arial Narrow"/>
          <w:color w:val="0070C0"/>
          <w:lang w:eastAsia="sk-SK"/>
        </w:rPr>
      </w:pPr>
      <w:r w:rsidRPr="001853C0">
        <w:rPr>
          <w:rFonts w:ascii="Arial Narrow" w:hAnsi="Arial Narrow"/>
        </w:rPr>
        <w:t xml:space="preserve">Prijímateľ, ktorý je verejným obstarávateľom, obstarávateľom alebo osobou podľa § 8 ods. 1 alebo ods. 2 ZVO, je povinný postupovať pri zadávaní zákaziek na dodanie tovarov, uskutočnenie stavebných prác a poskytnutie služieb potrebných pre realizáciu aktivít projektu, ako aj pri zmenách týchto zákaziek, v súlade so ZVO, zmluvou o PPM a podľa tohto usmernenia. </w:t>
      </w:r>
    </w:p>
    <w:p w14:paraId="13D7B63F" w14:textId="77777777" w:rsidR="001853C0" w:rsidRPr="001853C0" w:rsidRDefault="001853C0" w:rsidP="001853C0">
      <w:pPr>
        <w:pStyle w:val="Bezriadkovania"/>
        <w:ind w:left="709"/>
        <w:jc w:val="both"/>
        <w:rPr>
          <w:rFonts w:ascii="Arial Narrow" w:hAnsi="Arial Narrow"/>
          <w:color w:val="0070C0"/>
          <w:lang w:eastAsia="sk-SK"/>
        </w:rPr>
      </w:pPr>
    </w:p>
    <w:p w14:paraId="55774582" w14:textId="77777777" w:rsidR="001853C0" w:rsidRPr="001853C0" w:rsidRDefault="00E5195A" w:rsidP="002832F7">
      <w:pPr>
        <w:pStyle w:val="Bezriadkovania"/>
        <w:numPr>
          <w:ilvl w:val="3"/>
          <w:numId w:val="31"/>
        </w:numPr>
        <w:ind w:left="709"/>
        <w:jc w:val="both"/>
        <w:rPr>
          <w:rFonts w:ascii="Arial Narrow" w:hAnsi="Arial Narrow"/>
          <w:color w:val="0070C0"/>
          <w:lang w:eastAsia="sk-SK"/>
        </w:rPr>
      </w:pPr>
      <w:r w:rsidRPr="001853C0">
        <w:rPr>
          <w:rFonts w:ascii="Arial Narrow" w:hAnsi="Arial Narrow"/>
        </w:rPr>
        <w:t>Činnosťou vykonávateľa nie je dotknutá, výlučná a konečná zodpovednosť prijímateľa za vykonanie VO v súlade so všeobecne záväznými právnymi predpismi SR a EÚ, základnými princípmi VO a zmluvou o PPM.</w:t>
      </w:r>
    </w:p>
    <w:p w14:paraId="5BB27606" w14:textId="77777777" w:rsidR="00E5195A" w:rsidRPr="001853C0" w:rsidRDefault="00E5195A" w:rsidP="001853C0">
      <w:pPr>
        <w:pStyle w:val="Bezriadkovania"/>
        <w:jc w:val="both"/>
        <w:rPr>
          <w:rFonts w:ascii="Arial Narrow" w:hAnsi="Arial Narrow"/>
          <w:color w:val="0070C0"/>
          <w:lang w:eastAsia="sk-SK"/>
        </w:rPr>
      </w:pPr>
    </w:p>
    <w:p w14:paraId="6866B04D" w14:textId="77777777" w:rsidR="00E5195A" w:rsidRPr="001853C0" w:rsidRDefault="00E5195A" w:rsidP="002832F7">
      <w:pPr>
        <w:pStyle w:val="Bezriadkovania"/>
        <w:numPr>
          <w:ilvl w:val="3"/>
          <w:numId w:val="31"/>
        </w:numPr>
        <w:ind w:left="709"/>
        <w:jc w:val="both"/>
        <w:rPr>
          <w:rFonts w:ascii="Arial Narrow" w:hAnsi="Arial Narrow"/>
          <w:color w:val="0070C0"/>
          <w:lang w:eastAsia="sk-SK"/>
        </w:rPr>
      </w:pPr>
      <w:r w:rsidRPr="001853C0">
        <w:rPr>
          <w:rFonts w:ascii="Arial Narrow" w:hAnsi="Arial Narrow"/>
        </w:rPr>
        <w:t xml:space="preserve">Príprava a zadávanie zákaziek, koncesií a súťaže návrhov sa nesmú realizovať so zámerom nedovoleného uplatnenia výnimky zo ZVO alebo narušenia hospodárskej súťaže bezdôvodným zvýhodnením alebo znevýhodneným hospodárskych subjektov. </w:t>
      </w:r>
    </w:p>
    <w:p w14:paraId="468657EF" w14:textId="77777777" w:rsidR="001853C0" w:rsidRPr="001853C0" w:rsidRDefault="001853C0" w:rsidP="001853C0">
      <w:pPr>
        <w:pStyle w:val="Bezriadkovania"/>
        <w:jc w:val="both"/>
        <w:rPr>
          <w:rFonts w:ascii="Arial Narrow" w:hAnsi="Arial Narrow"/>
          <w:color w:val="0070C0"/>
          <w:lang w:eastAsia="sk-SK"/>
        </w:rPr>
      </w:pPr>
    </w:p>
    <w:p w14:paraId="2AE83D1F" w14:textId="77777777" w:rsidR="00E5195A" w:rsidRPr="001853C0" w:rsidRDefault="00E5195A" w:rsidP="002832F7">
      <w:pPr>
        <w:pStyle w:val="Bezriadkovania"/>
        <w:numPr>
          <w:ilvl w:val="3"/>
          <w:numId w:val="31"/>
        </w:numPr>
        <w:ind w:left="709"/>
        <w:jc w:val="both"/>
        <w:rPr>
          <w:rFonts w:ascii="Arial Narrow" w:hAnsi="Arial Narrow"/>
          <w:color w:val="0070C0"/>
          <w:lang w:eastAsia="sk-SK"/>
        </w:rPr>
      </w:pPr>
      <w:r w:rsidRPr="001853C0">
        <w:rPr>
          <w:rFonts w:ascii="Arial Narrow" w:hAnsi="Arial Narrow"/>
        </w:rPr>
        <w:t>Prijímateľ počas postupu zadávania zákazky zabezpečí:</w:t>
      </w:r>
    </w:p>
    <w:p w14:paraId="2A7DAB2D" w14:textId="77777777" w:rsidR="00E5195A" w:rsidRPr="001853C0" w:rsidRDefault="00E5195A" w:rsidP="001853C0">
      <w:pPr>
        <w:ind w:left="720"/>
        <w:contextualSpacing/>
        <w:jc w:val="both"/>
        <w:rPr>
          <w:rFonts w:ascii="Arial Narrow" w:hAnsi="Arial Narrow"/>
        </w:rPr>
      </w:pPr>
    </w:p>
    <w:p w14:paraId="321C99D1" w14:textId="77777777" w:rsidR="00E5195A" w:rsidRPr="0010241E" w:rsidRDefault="00E5195A" w:rsidP="001853C0">
      <w:pPr>
        <w:numPr>
          <w:ilvl w:val="0"/>
          <w:numId w:val="2"/>
        </w:numPr>
        <w:ind w:left="1134" w:hanging="425"/>
        <w:contextualSpacing/>
        <w:jc w:val="both"/>
        <w:rPr>
          <w:rFonts w:ascii="Arial Narrow" w:hAnsi="Arial Narrow"/>
          <w:color w:val="0070C0"/>
          <w:lang w:eastAsia="sk-SK"/>
        </w:rPr>
      </w:pPr>
      <w:r w:rsidRPr="001853C0">
        <w:rPr>
          <w:rFonts w:ascii="Arial Narrow" w:hAnsi="Arial Narrow"/>
        </w:rPr>
        <w:t>dodržiavanie ZVO a pravidiel vo verejnom obstarávaní - princíp rovnakého zaobchádzania, princíp nediskriminácie hospodárskych subjektov, princíp transparentnosti, princíp proporcionality, princíp hospodárnosti, princíp</w:t>
      </w:r>
      <w:r w:rsidRPr="0010241E">
        <w:rPr>
          <w:rFonts w:ascii="Arial Narrow" w:hAnsi="Arial Narrow"/>
        </w:rPr>
        <w:t xml:space="preserve"> efektívnosti, </w:t>
      </w:r>
    </w:p>
    <w:p w14:paraId="0E45B0CF" w14:textId="77777777" w:rsidR="00E5195A" w:rsidRPr="0010241E" w:rsidRDefault="00E5195A" w:rsidP="00E5195A">
      <w:pPr>
        <w:ind w:left="1134"/>
        <w:contextualSpacing/>
        <w:jc w:val="both"/>
        <w:rPr>
          <w:rFonts w:ascii="Arial Narrow" w:hAnsi="Arial Narrow"/>
          <w:color w:val="0070C0"/>
          <w:lang w:eastAsia="sk-SK"/>
        </w:rPr>
      </w:pPr>
    </w:p>
    <w:p w14:paraId="229CAC6C" w14:textId="77777777" w:rsidR="00C934A1" w:rsidRPr="0010241E" w:rsidRDefault="00E5195A" w:rsidP="00AE2729">
      <w:pPr>
        <w:numPr>
          <w:ilvl w:val="0"/>
          <w:numId w:val="2"/>
        </w:numPr>
        <w:ind w:left="1134" w:hanging="425"/>
        <w:contextualSpacing/>
        <w:jc w:val="both"/>
        <w:rPr>
          <w:rFonts w:ascii="Arial Narrow" w:hAnsi="Arial Narrow"/>
          <w:color w:val="0070C0"/>
          <w:lang w:eastAsia="sk-SK"/>
        </w:rPr>
      </w:pPr>
      <w:r w:rsidRPr="0010241E">
        <w:rPr>
          <w:rFonts w:ascii="Arial Narrow" w:hAnsi="Arial Narrow"/>
        </w:rPr>
        <w:t xml:space="preserve">súlad obstarávania výdavkov s predpismi EÚ a všeobecne záväznými právnymi predpismi SR, </w:t>
      </w:r>
    </w:p>
    <w:p w14:paraId="6F8F800D" w14:textId="77777777" w:rsidR="00C934A1" w:rsidRPr="0010241E" w:rsidRDefault="00C934A1" w:rsidP="00C934A1">
      <w:pPr>
        <w:ind w:left="1134"/>
        <w:contextualSpacing/>
        <w:jc w:val="both"/>
        <w:rPr>
          <w:rFonts w:ascii="Arial Narrow" w:hAnsi="Arial Narrow"/>
          <w:color w:val="0070C0"/>
          <w:lang w:eastAsia="sk-SK"/>
        </w:rPr>
      </w:pPr>
    </w:p>
    <w:p w14:paraId="6F30643D" w14:textId="77777777" w:rsidR="00E5195A" w:rsidRPr="0010241E" w:rsidRDefault="00E5195A" w:rsidP="00AE2729">
      <w:pPr>
        <w:numPr>
          <w:ilvl w:val="0"/>
          <w:numId w:val="2"/>
        </w:numPr>
        <w:ind w:left="1134" w:hanging="425"/>
        <w:contextualSpacing/>
        <w:jc w:val="both"/>
        <w:rPr>
          <w:rFonts w:ascii="Arial Narrow" w:hAnsi="Arial Narrow"/>
          <w:color w:val="0070C0"/>
          <w:lang w:eastAsia="sk-SK"/>
        </w:rPr>
      </w:pPr>
      <w:r w:rsidRPr="0010241E">
        <w:rPr>
          <w:rFonts w:ascii="Arial Narrow" w:hAnsi="Arial Narrow"/>
        </w:rPr>
        <w:t xml:space="preserve">dodržiavanie zákazu konfliktu záujmov, zákazu protiprávneho konania pri výbere dodávateľa/zhotoviteľa a rešpektovanie pravidiel čestnej hospodárskej súťaže, </w:t>
      </w:r>
    </w:p>
    <w:p w14:paraId="2E825932" w14:textId="77777777" w:rsidR="00E5195A" w:rsidRPr="0010241E" w:rsidRDefault="00E5195A" w:rsidP="00E5195A">
      <w:pPr>
        <w:ind w:left="720"/>
        <w:contextualSpacing/>
        <w:rPr>
          <w:rFonts w:ascii="Arial Narrow" w:hAnsi="Arial Narrow"/>
        </w:rPr>
      </w:pPr>
    </w:p>
    <w:p w14:paraId="59A48F55" w14:textId="2EA7F948" w:rsidR="00E5195A" w:rsidRPr="0010241E" w:rsidRDefault="00E5195A" w:rsidP="00AE2729">
      <w:pPr>
        <w:numPr>
          <w:ilvl w:val="0"/>
          <w:numId w:val="2"/>
        </w:numPr>
        <w:ind w:left="1134" w:hanging="425"/>
        <w:contextualSpacing/>
        <w:jc w:val="both"/>
        <w:rPr>
          <w:rFonts w:ascii="Arial Narrow" w:hAnsi="Arial Narrow"/>
          <w:color w:val="0070C0"/>
          <w:lang w:eastAsia="sk-SK"/>
        </w:rPr>
      </w:pPr>
      <w:r w:rsidRPr="0010241E">
        <w:rPr>
          <w:rFonts w:ascii="Arial Narrow" w:hAnsi="Arial Narrow"/>
        </w:rPr>
        <w:t>vecný súlad predmetu obstarávania, návrhu zmluvných podmienok a iných údajov so schváleným zámerom projektu, pripravovanou/schvaľovanou ŽoP</w:t>
      </w:r>
      <w:r w:rsidR="00205DC7">
        <w:rPr>
          <w:rFonts w:ascii="Arial Narrow" w:hAnsi="Arial Narrow"/>
        </w:rPr>
        <w:t>P</w:t>
      </w:r>
      <w:r w:rsidRPr="0010241E">
        <w:rPr>
          <w:rFonts w:ascii="Arial Narrow" w:hAnsi="Arial Narrow"/>
        </w:rPr>
        <w:t>M a/alebo účinnou zmluvou o PPM (napr. súlad s výškou žiadaných/schválených prostriedkov mechanizmu, súlad lehoty realizácie a lehoty ukončenia aktivít projektu, vecné zadanie zákazky v rámci jej oprávnenosti na spolufinancovanie, súlad technického riešenia/zadania so schváleným technickým zadaním/riešením a pod.).</w:t>
      </w:r>
    </w:p>
    <w:p w14:paraId="191B8440" w14:textId="77777777" w:rsidR="00E5195A" w:rsidRPr="0010241E" w:rsidRDefault="00E5195A" w:rsidP="00E5195A">
      <w:pPr>
        <w:ind w:left="720"/>
        <w:contextualSpacing/>
        <w:rPr>
          <w:rFonts w:ascii="Arial Narrow" w:hAnsi="Arial Narrow"/>
          <w:color w:val="0070C0"/>
          <w:lang w:eastAsia="sk-SK"/>
        </w:rPr>
      </w:pPr>
    </w:p>
    <w:p w14:paraId="4FAD52F5" w14:textId="77777777" w:rsidR="007B7955" w:rsidRPr="0010241E" w:rsidRDefault="007B7955" w:rsidP="002832F7">
      <w:pPr>
        <w:pStyle w:val="Odsekzoznamu"/>
        <w:numPr>
          <w:ilvl w:val="0"/>
          <w:numId w:val="39"/>
        </w:numPr>
        <w:ind w:left="709"/>
        <w:jc w:val="both"/>
        <w:rPr>
          <w:rFonts w:ascii="Arial Narrow" w:hAnsi="Arial Narrow"/>
          <w:lang w:eastAsia="sk-SK"/>
        </w:rPr>
      </w:pPr>
      <w:r w:rsidRPr="0010241E">
        <w:rPr>
          <w:rFonts w:ascii="Arial Narrow" w:hAnsi="Arial Narrow"/>
        </w:rPr>
        <w:t>Prijímateľ je povinný uchovávať kompletnú dokumentáciu z procesu obstarávania realizovaného v rámci projektu v súlade s čl. 2 odsek 4 písm. g) všeobecných zmluvných podmienok k zmluve o PPM a do tejto doby strpieť výkon kontroly/auditu zo strany oprávnených osôb v zmysle zmluvy o PPM a poskytnúť im potrebnú súčinnosť. Stanovená lehota môže byť automaticky predĺžená v prípade, ak nedošlo k vysporiadaniu finančných vzťahov medzi vykonávateľom a prijímateľom na základe zmluvy o PPM.</w:t>
      </w:r>
    </w:p>
    <w:p w14:paraId="47545453" w14:textId="77777777" w:rsidR="007B7955" w:rsidRPr="0010241E" w:rsidRDefault="007B7955" w:rsidP="007B7955">
      <w:pPr>
        <w:pStyle w:val="Odsekzoznamu"/>
        <w:ind w:left="709"/>
        <w:jc w:val="both"/>
        <w:rPr>
          <w:rFonts w:ascii="Arial Narrow" w:hAnsi="Arial Narrow"/>
          <w:lang w:eastAsia="sk-SK"/>
        </w:rPr>
      </w:pPr>
    </w:p>
    <w:p w14:paraId="0933CD65" w14:textId="77777777" w:rsidR="007B7955" w:rsidRDefault="007B7955" w:rsidP="002832F7">
      <w:pPr>
        <w:pStyle w:val="Odsekzoznamu"/>
        <w:numPr>
          <w:ilvl w:val="0"/>
          <w:numId w:val="39"/>
        </w:numPr>
        <w:ind w:left="709"/>
        <w:jc w:val="both"/>
        <w:rPr>
          <w:rFonts w:ascii="Arial Narrow" w:hAnsi="Arial Narrow"/>
          <w:lang w:eastAsia="sk-SK"/>
        </w:rPr>
      </w:pPr>
      <w:r w:rsidRPr="0010241E">
        <w:rPr>
          <w:rFonts w:ascii="Arial Narrow" w:hAnsi="Arial Narrow"/>
        </w:rPr>
        <w:t>Prijímateľ sa zaväzuje zabezpečiť v rámci záväzkového vzťahu s každým dodávateľom povinnosť dodávateľa strpieť výkon kontroly/auditu súvisiaceho s dodávaným tovarom, službami a stavebnými prácami do uplynutia lehôt podľa článku 2 odsek 4 písm. g) všeobecných zmluvných podmienok k zmluve o PPM, a to oprávnenými osobami na výkon tejto kontroly/auditu a poskytnúť oprávneným osobám všetku potrebnú súčinnosť, okrem prípadov, ak to nie je technicky možné zabezpečiť, napr. v prípade nákupu predmetu zákazky priamo cez objednávkový formulár internetového predajcu, ak je celý prieskum trhu realizovaný iba internetovým prieskumom.</w:t>
      </w:r>
    </w:p>
    <w:p w14:paraId="235B5BFB" w14:textId="77777777" w:rsidR="001853C0" w:rsidRPr="001853C0" w:rsidRDefault="001853C0" w:rsidP="001853C0">
      <w:pPr>
        <w:pStyle w:val="Odsekzoznamu"/>
        <w:rPr>
          <w:rFonts w:ascii="Arial Narrow" w:hAnsi="Arial Narrow"/>
          <w:lang w:eastAsia="sk-SK"/>
        </w:rPr>
      </w:pPr>
    </w:p>
    <w:p w14:paraId="71ABE509" w14:textId="446CC696" w:rsidR="003279F3" w:rsidRDefault="007B7955" w:rsidP="003279F3">
      <w:pPr>
        <w:pStyle w:val="Odsekzoznamu"/>
        <w:numPr>
          <w:ilvl w:val="0"/>
          <w:numId w:val="39"/>
        </w:numPr>
        <w:ind w:left="709"/>
        <w:jc w:val="both"/>
        <w:rPr>
          <w:rFonts w:ascii="Arial Narrow" w:hAnsi="Arial Narrow"/>
          <w:lang w:eastAsia="sk-SK"/>
        </w:rPr>
      </w:pPr>
      <w:r w:rsidRPr="001853C0">
        <w:rPr>
          <w:rFonts w:ascii="Arial Narrow" w:hAnsi="Arial Narrow"/>
        </w:rPr>
        <w:t>Prijímateľ nesmie uzavrieť zmluvu, koncesnú zmluvu alebo rámcovú dohodu s uchádzačom alebo uchádzačmi, ktorí majú povinnosť zapisovať sa do registra partnerov verejného sektora podľa zákona č. 315/2016 Z. z. o registri partnerov verejného sektora a o zmene a doplnení niektorých zákonov a nie sú zapísaní v registri partnerov verejného sektora, alebo ktorých subdodávatelia majú povinnosť zapisovať sa do registra partnerov verejného sektora a nie sú zapísaní v registri partnerov verejného sektora, ak z právnych predpisov SR nevyplýva inak.</w:t>
      </w:r>
    </w:p>
    <w:p w14:paraId="1C0B47E1" w14:textId="77777777" w:rsidR="003279F3" w:rsidRPr="003279F3" w:rsidRDefault="003279F3" w:rsidP="003279F3">
      <w:pPr>
        <w:jc w:val="both"/>
        <w:rPr>
          <w:rFonts w:ascii="Arial Narrow" w:hAnsi="Arial Narrow"/>
          <w:lang w:eastAsia="sk-SK"/>
        </w:rPr>
      </w:pPr>
    </w:p>
    <w:tbl>
      <w:tblPr>
        <w:tblStyle w:val="Mriekatabuky1"/>
        <w:tblW w:w="8647" w:type="dxa"/>
        <w:tblInd w:w="704" w:type="dxa"/>
        <w:shd w:val="clear" w:color="auto" w:fill="D9E2F3" w:themeFill="accent5" w:themeFillTint="33"/>
        <w:tblLook w:val="04A0" w:firstRow="1" w:lastRow="0" w:firstColumn="1" w:lastColumn="0" w:noHBand="0" w:noVBand="1"/>
      </w:tblPr>
      <w:tblGrid>
        <w:gridCol w:w="8647"/>
      </w:tblGrid>
      <w:tr w:rsidR="00E5195A" w:rsidRPr="0010241E" w14:paraId="7AE8E12E" w14:textId="77777777" w:rsidTr="00D04840">
        <w:tc>
          <w:tcPr>
            <w:tcW w:w="8647" w:type="dxa"/>
            <w:shd w:val="clear" w:color="auto" w:fill="D9E2F3" w:themeFill="accent5" w:themeFillTint="33"/>
          </w:tcPr>
          <w:p w14:paraId="13162FF1" w14:textId="77777777" w:rsidR="00E5195A" w:rsidRPr="0010241E" w:rsidRDefault="00E5195A" w:rsidP="00E5195A">
            <w:pPr>
              <w:jc w:val="both"/>
              <w:rPr>
                <w:rFonts w:ascii="Arial Narrow" w:hAnsi="Arial Narrow"/>
                <w:b/>
                <w:lang w:eastAsia="sk-SK"/>
              </w:rPr>
            </w:pPr>
            <w:r w:rsidRPr="0010241E">
              <w:rPr>
                <w:rFonts w:ascii="Arial Narrow" w:hAnsi="Arial Narrow"/>
                <w:b/>
                <w:lang w:eastAsia="sk-SK"/>
              </w:rPr>
              <w:t>Upozornenie:</w:t>
            </w:r>
          </w:p>
          <w:p w14:paraId="5539F21D" w14:textId="77777777" w:rsidR="00E5195A" w:rsidRPr="0010241E" w:rsidRDefault="00E5195A" w:rsidP="00E5195A">
            <w:pPr>
              <w:jc w:val="both"/>
              <w:rPr>
                <w:rFonts w:ascii="Arial Narrow" w:hAnsi="Arial Narrow"/>
                <w:color w:val="0070C0"/>
                <w:lang w:eastAsia="sk-SK"/>
              </w:rPr>
            </w:pPr>
          </w:p>
          <w:p w14:paraId="2B0A30E8" w14:textId="77777777" w:rsidR="00E5195A" w:rsidRPr="0010241E" w:rsidRDefault="00E5195A" w:rsidP="00E5195A">
            <w:pPr>
              <w:jc w:val="both"/>
              <w:rPr>
                <w:rFonts w:ascii="Arial Narrow" w:hAnsi="Arial Narrow"/>
              </w:rPr>
            </w:pPr>
            <w:r w:rsidRPr="0010241E">
              <w:rPr>
                <w:rFonts w:ascii="Arial Narrow" w:hAnsi="Arial Narrow"/>
              </w:rPr>
              <w:t xml:space="preserve">Na základe Usmernenia ÚVO k zákazkám financovaným z prostriedkov mechanizmu na podporu obnovy a odolnosti zverejnenom dňa 7.7.2022 sa vyžaduje </w:t>
            </w:r>
            <w:r w:rsidRPr="0010241E">
              <w:rPr>
                <w:rFonts w:ascii="Arial Narrow" w:hAnsi="Arial Narrow"/>
                <w:b/>
              </w:rPr>
              <w:t>v oznámení</w:t>
            </w:r>
            <w:r w:rsidRPr="0010241E">
              <w:rPr>
                <w:rFonts w:ascii="Arial Narrow" w:hAnsi="Arial Narrow"/>
              </w:rPr>
              <w:t xml:space="preserve"> o vyhlásení verejného obstarávania, oznámení o koncesii, oznámení o vyhlásení súťaže návrhov, oznámení použitom ako výzva na súťaž a </w:t>
            </w:r>
            <w:r w:rsidRPr="0010241E">
              <w:rPr>
                <w:rFonts w:ascii="Arial Narrow" w:hAnsi="Arial Narrow"/>
                <w:b/>
              </w:rPr>
              <w:t>výzve na predkladanie ponúk</w:t>
            </w:r>
            <w:r w:rsidRPr="0010241E">
              <w:rPr>
                <w:rFonts w:ascii="Arial Narrow" w:hAnsi="Arial Narrow"/>
              </w:rPr>
              <w:t xml:space="preserve"> </w:t>
            </w:r>
            <w:r w:rsidRPr="0010241E">
              <w:rPr>
                <w:rFonts w:ascii="Arial Narrow" w:hAnsi="Arial Narrow"/>
                <w:b/>
              </w:rPr>
              <w:t>uvádzať informácie týkajúce sa financovania zákazky z fondov Európskej únie, z prostriedkov mechanizmu na podporu obnovy a odolnosti alebo z iných programov Európskej únie</w:t>
            </w:r>
            <w:r w:rsidRPr="0010241E">
              <w:rPr>
                <w:rFonts w:ascii="Arial Narrow" w:hAnsi="Arial Narrow"/>
              </w:rPr>
              <w:t xml:space="preserve">. </w:t>
            </w:r>
          </w:p>
          <w:p w14:paraId="4102FD1D" w14:textId="77777777" w:rsidR="00E5195A" w:rsidRPr="0010241E" w:rsidRDefault="00E5195A" w:rsidP="00E5195A">
            <w:pPr>
              <w:jc w:val="both"/>
              <w:rPr>
                <w:rFonts w:ascii="Arial Narrow" w:hAnsi="Arial Narrow"/>
              </w:rPr>
            </w:pPr>
          </w:p>
          <w:p w14:paraId="2AB50A4B" w14:textId="77777777" w:rsidR="00E5195A" w:rsidRPr="0010241E" w:rsidRDefault="00E5195A" w:rsidP="00E5195A">
            <w:pPr>
              <w:jc w:val="both"/>
              <w:rPr>
                <w:rFonts w:ascii="Arial Narrow" w:hAnsi="Arial Narrow"/>
              </w:rPr>
            </w:pPr>
            <w:r w:rsidRPr="0010241E">
              <w:rPr>
                <w:rFonts w:ascii="Arial Narrow" w:hAnsi="Arial Narrow"/>
              </w:rPr>
              <w:t xml:space="preserve">V prípade, že sa verejné obstarávanie týka prostriedkov mechanizmu na podporu obnovy a odolnosti, je potrebné aby obstarávatelia a osoby podľa § 8 ods. 1 ZVO uvádzali tieto informácie vrátane uvedenia: </w:t>
            </w:r>
          </w:p>
          <w:p w14:paraId="7E58A108" w14:textId="77777777" w:rsidR="00E5195A" w:rsidRPr="0010241E" w:rsidRDefault="00E5195A" w:rsidP="00E5195A">
            <w:pPr>
              <w:jc w:val="both"/>
              <w:rPr>
                <w:rFonts w:ascii="Arial Narrow" w:hAnsi="Arial Narrow"/>
              </w:rPr>
            </w:pPr>
          </w:p>
          <w:p w14:paraId="29269C2E" w14:textId="77777777" w:rsidR="00E5195A" w:rsidRPr="0010241E" w:rsidRDefault="00E5195A" w:rsidP="002832F7">
            <w:pPr>
              <w:numPr>
                <w:ilvl w:val="0"/>
                <w:numId w:val="18"/>
              </w:numPr>
              <w:ind w:left="462"/>
              <w:contextualSpacing/>
              <w:jc w:val="both"/>
              <w:rPr>
                <w:rFonts w:ascii="Arial Narrow" w:hAnsi="Arial Narrow"/>
              </w:rPr>
            </w:pPr>
            <w:r w:rsidRPr="0010241E">
              <w:rPr>
                <w:rFonts w:ascii="Arial Narrow" w:hAnsi="Arial Narrow"/>
                <w:b/>
              </w:rPr>
              <w:t>informácie o uzavretí zmluvy</w:t>
            </w:r>
            <w:r w:rsidRPr="0010241E">
              <w:rPr>
                <w:rFonts w:ascii="Arial Narrow" w:hAnsi="Arial Narrow"/>
              </w:rPr>
              <w:t xml:space="preserve"> o poskytnutí prostriedkov mechanizmu podľa § 14 alebo zmlúv podľa § 19 a 20 zákona č. 368/2021 Z. z. o mechanizme na podporu obnovy a odolnosti a o zmene a doplnení niektorých zákonov, a jej identifikácii číslom, pod ktorým bola uzavretá, dátumom uzavretia a dátumom nadobudnutia jej účinnosti, </w:t>
            </w:r>
          </w:p>
          <w:p w14:paraId="49425652" w14:textId="77777777" w:rsidR="00E5195A" w:rsidRPr="0010241E" w:rsidRDefault="00E5195A" w:rsidP="00E5195A">
            <w:pPr>
              <w:jc w:val="both"/>
              <w:rPr>
                <w:rFonts w:ascii="Arial Narrow" w:hAnsi="Arial Narrow"/>
              </w:rPr>
            </w:pPr>
          </w:p>
          <w:p w14:paraId="10F657D1" w14:textId="77777777" w:rsidR="00E5195A" w:rsidRPr="0010241E" w:rsidRDefault="00E5195A" w:rsidP="002832F7">
            <w:pPr>
              <w:numPr>
                <w:ilvl w:val="0"/>
                <w:numId w:val="18"/>
              </w:numPr>
              <w:ind w:left="462"/>
              <w:contextualSpacing/>
              <w:jc w:val="both"/>
              <w:rPr>
                <w:rFonts w:ascii="Arial Narrow" w:hAnsi="Arial Narrow"/>
                <w:color w:val="0070C0"/>
                <w:lang w:eastAsia="sk-SK"/>
              </w:rPr>
            </w:pPr>
            <w:r w:rsidRPr="0010241E">
              <w:rPr>
                <w:rFonts w:ascii="Arial Narrow" w:hAnsi="Arial Narrow"/>
                <w:b/>
              </w:rPr>
              <w:lastRenderedPageBreak/>
              <w:t>informácie o podaní žiadosti</w:t>
            </w:r>
            <w:r w:rsidRPr="0010241E">
              <w:rPr>
                <w:rFonts w:ascii="Arial Narrow" w:hAnsi="Arial Narrow"/>
              </w:rPr>
              <w:t xml:space="preserve"> o poskytnutie prostriedkov z mechanizmu na podporu obnovy a odolnosti alebo predložení projektového zámeru, s uvedením informácie o dátume podania žiadosti a štádiu jej vybavenia. </w:t>
            </w:r>
          </w:p>
          <w:p w14:paraId="5593A01A" w14:textId="77777777" w:rsidR="00E5195A" w:rsidRPr="0010241E" w:rsidRDefault="00E5195A" w:rsidP="00E5195A">
            <w:pPr>
              <w:ind w:left="720"/>
              <w:contextualSpacing/>
              <w:rPr>
                <w:rFonts w:ascii="Arial Narrow" w:hAnsi="Arial Narrow"/>
              </w:rPr>
            </w:pPr>
          </w:p>
          <w:p w14:paraId="1B71E19C" w14:textId="77777777" w:rsidR="00E5195A" w:rsidRPr="0010241E" w:rsidRDefault="00E5195A" w:rsidP="00E5195A">
            <w:pPr>
              <w:jc w:val="both"/>
              <w:rPr>
                <w:rFonts w:ascii="Arial Narrow" w:hAnsi="Arial Narrow"/>
                <w:color w:val="0070C0"/>
                <w:lang w:eastAsia="sk-SK"/>
              </w:rPr>
            </w:pPr>
            <w:r w:rsidRPr="0010241E">
              <w:rPr>
                <w:rFonts w:ascii="Arial Narrow" w:hAnsi="Arial Narrow"/>
              </w:rPr>
              <w:t>Požadované informácie je v prípade oznámenia o vyhlásení verejného obstarávania, oznámenia o koncesii, oznámenia o vyhlásení súťaže návrhov vhodné uvádzať v časti „Informácie o fondoch Európskej únie“ a/alebo v časti „Doplňujúce informácie“. V prípade výzvy na predkladanie ponúk alebo výzvy na súťaž je požadované informácie možné uvádzať v časti, v ktorej sú uvádzajú informácie o financovaní zákazky a/alebo v časti „Ďalšie informácie“.</w:t>
            </w:r>
          </w:p>
        </w:tc>
      </w:tr>
    </w:tbl>
    <w:p w14:paraId="531394CD" w14:textId="3D1D124B" w:rsidR="00E5195A" w:rsidRDefault="00E5195A" w:rsidP="00E5195A">
      <w:pPr>
        <w:jc w:val="both"/>
        <w:rPr>
          <w:rFonts w:ascii="Arial Narrow" w:hAnsi="Arial Narrow"/>
          <w:color w:val="0070C0"/>
          <w:lang w:eastAsia="sk-SK"/>
        </w:rPr>
      </w:pPr>
    </w:p>
    <w:p w14:paraId="1F538DE8" w14:textId="77777777" w:rsidR="00914F26" w:rsidRPr="0010241E" w:rsidRDefault="00914F26" w:rsidP="00E5195A">
      <w:pPr>
        <w:jc w:val="both"/>
        <w:rPr>
          <w:rFonts w:ascii="Arial Narrow" w:hAnsi="Arial Narrow"/>
          <w:color w:val="0070C0"/>
          <w:lang w:eastAsia="sk-SK"/>
        </w:rPr>
      </w:pPr>
    </w:p>
    <w:p w14:paraId="0C3C0CBD" w14:textId="77777777" w:rsidR="00E5195A" w:rsidRPr="001853C0" w:rsidRDefault="00E5195A" w:rsidP="00180C7E">
      <w:pPr>
        <w:keepNext/>
        <w:keepLines/>
        <w:spacing w:before="240" w:after="0"/>
        <w:outlineLvl w:val="0"/>
        <w:rPr>
          <w:rFonts w:ascii="Arial Narrow" w:eastAsiaTheme="majorEastAsia" w:hAnsi="Arial Narrow" w:cstheme="minorHAnsi"/>
          <w:b/>
          <w:color w:val="2E74B5" w:themeColor="accent1" w:themeShade="BF"/>
          <w:sz w:val="28"/>
          <w:szCs w:val="28"/>
          <w:lang w:eastAsia="sk-SK"/>
        </w:rPr>
      </w:pPr>
      <w:bookmarkStart w:id="30" w:name="_Toc160610324"/>
      <w:bookmarkStart w:id="31" w:name="_Toc177973838"/>
      <w:bookmarkStart w:id="32" w:name="_Toc220583136"/>
      <w:r w:rsidRPr="001853C0">
        <w:rPr>
          <w:rFonts w:ascii="Arial Narrow" w:eastAsiaTheme="majorEastAsia" w:hAnsi="Arial Narrow" w:cstheme="minorHAnsi"/>
          <w:b/>
          <w:color w:val="2E74B5" w:themeColor="accent1" w:themeShade="BF"/>
          <w:sz w:val="28"/>
          <w:szCs w:val="28"/>
          <w:lang w:eastAsia="sk-SK"/>
        </w:rPr>
        <w:t>4.1 Zadávanie nadlimitných a podlimitných zákaziek</w:t>
      </w:r>
      <w:bookmarkEnd w:id="30"/>
      <w:bookmarkEnd w:id="31"/>
      <w:bookmarkEnd w:id="32"/>
    </w:p>
    <w:p w14:paraId="76C161AF" w14:textId="77777777" w:rsidR="00E5195A" w:rsidRPr="0010241E" w:rsidRDefault="00E5195A" w:rsidP="00E5195A">
      <w:pPr>
        <w:rPr>
          <w:rFonts w:ascii="Arial Narrow" w:hAnsi="Arial Narrow"/>
          <w:lang w:eastAsia="sk-SK"/>
        </w:rPr>
      </w:pPr>
    </w:p>
    <w:p w14:paraId="73CD6B29" w14:textId="77777777" w:rsidR="00E5195A" w:rsidRPr="0010241E" w:rsidRDefault="00E5195A" w:rsidP="002832F7">
      <w:pPr>
        <w:numPr>
          <w:ilvl w:val="0"/>
          <w:numId w:val="19"/>
        </w:numPr>
        <w:contextualSpacing/>
        <w:jc w:val="both"/>
        <w:rPr>
          <w:rFonts w:ascii="Arial Narrow" w:hAnsi="Arial Narrow"/>
          <w:color w:val="0070C0"/>
          <w:lang w:eastAsia="sk-SK"/>
        </w:rPr>
      </w:pPr>
      <w:r w:rsidRPr="0010241E">
        <w:rPr>
          <w:rFonts w:ascii="Arial Narrow" w:hAnsi="Arial Narrow"/>
        </w:rPr>
        <w:t>Pri zadávaní nadlimitných a podlimitných zákaziek postupuje prijímateľ pod</w:t>
      </w:r>
      <w:r w:rsidR="00F860BD" w:rsidRPr="0010241E">
        <w:rPr>
          <w:rFonts w:ascii="Arial Narrow" w:hAnsi="Arial Narrow"/>
        </w:rPr>
        <w:t xml:space="preserve">ľa postupov a pravidiel ZVO. </w:t>
      </w:r>
    </w:p>
    <w:p w14:paraId="2A94F603" w14:textId="77777777" w:rsidR="00E5195A" w:rsidRPr="0010241E" w:rsidRDefault="00E5195A" w:rsidP="00E5195A">
      <w:pPr>
        <w:ind w:left="720"/>
        <w:contextualSpacing/>
        <w:jc w:val="both"/>
        <w:rPr>
          <w:rFonts w:ascii="Arial Narrow" w:hAnsi="Arial Narrow"/>
          <w:color w:val="0070C0"/>
          <w:lang w:eastAsia="sk-SK"/>
        </w:rPr>
      </w:pPr>
    </w:p>
    <w:p w14:paraId="2FAE9D25" w14:textId="77777777" w:rsidR="00E5195A" w:rsidRPr="0010241E" w:rsidRDefault="00E5195A" w:rsidP="002832F7">
      <w:pPr>
        <w:numPr>
          <w:ilvl w:val="0"/>
          <w:numId w:val="19"/>
        </w:numPr>
        <w:contextualSpacing/>
        <w:jc w:val="both"/>
        <w:rPr>
          <w:rFonts w:ascii="Arial Narrow" w:hAnsi="Arial Narrow"/>
          <w:color w:val="0070C0"/>
          <w:lang w:eastAsia="sk-SK"/>
        </w:rPr>
      </w:pPr>
      <w:r w:rsidRPr="0010241E">
        <w:rPr>
          <w:rFonts w:ascii="Arial Narrow" w:hAnsi="Arial Narrow"/>
        </w:rPr>
        <w:t xml:space="preserve">Dávame do pozornosti nasledovné dokumenty, ktoré môžu pomôcť prijímateľom pri realizácii verejného obstarávania: </w:t>
      </w:r>
    </w:p>
    <w:p w14:paraId="58CF55ED" w14:textId="77777777" w:rsidR="00E5195A" w:rsidRPr="0010241E" w:rsidRDefault="00E5195A" w:rsidP="00E5195A">
      <w:pPr>
        <w:ind w:left="720"/>
        <w:contextualSpacing/>
        <w:rPr>
          <w:rFonts w:ascii="Arial Narrow" w:hAnsi="Arial Narrow"/>
        </w:rPr>
      </w:pPr>
    </w:p>
    <w:p w14:paraId="25205BDC" w14:textId="77777777" w:rsidR="00E5195A" w:rsidRPr="0010241E" w:rsidRDefault="00E5195A" w:rsidP="002832F7">
      <w:pPr>
        <w:numPr>
          <w:ilvl w:val="0"/>
          <w:numId w:val="18"/>
        </w:numPr>
        <w:ind w:left="993" w:hanging="284"/>
        <w:contextualSpacing/>
        <w:jc w:val="both"/>
        <w:rPr>
          <w:rFonts w:ascii="Arial Narrow" w:hAnsi="Arial Narrow"/>
        </w:rPr>
      </w:pPr>
      <w:r w:rsidRPr="0010241E">
        <w:rPr>
          <w:rFonts w:ascii="Arial Narrow" w:hAnsi="Arial Narrow"/>
        </w:rPr>
        <w:t>Usmernenie k verejnému obstarávaniu pre odborníkov z praxe, ktoré vydala Európska komisia a je dostupné na webovom sídle EK</w:t>
      </w:r>
      <w:r w:rsidRPr="0010241E">
        <w:rPr>
          <w:rFonts w:ascii="Arial Narrow" w:hAnsi="Arial Narrow"/>
          <w:vertAlign w:val="superscript"/>
        </w:rPr>
        <w:footnoteReference w:id="9"/>
      </w:r>
      <w:r w:rsidRPr="0010241E">
        <w:rPr>
          <w:rFonts w:ascii="Arial Narrow" w:hAnsi="Arial Narrow"/>
        </w:rPr>
        <w:t>,</w:t>
      </w:r>
    </w:p>
    <w:p w14:paraId="35D8D11C" w14:textId="77777777" w:rsidR="00E5195A" w:rsidRPr="0010241E" w:rsidRDefault="00E5195A" w:rsidP="002832F7">
      <w:pPr>
        <w:numPr>
          <w:ilvl w:val="0"/>
          <w:numId w:val="18"/>
        </w:numPr>
        <w:ind w:left="993" w:hanging="284"/>
        <w:contextualSpacing/>
        <w:jc w:val="both"/>
        <w:rPr>
          <w:rFonts w:ascii="Arial Narrow" w:hAnsi="Arial Narrow"/>
          <w:color w:val="0070C0"/>
          <w:lang w:eastAsia="sk-SK"/>
        </w:rPr>
      </w:pPr>
      <w:r w:rsidRPr="0010241E">
        <w:rPr>
          <w:rFonts w:ascii="Arial Narrow" w:hAnsi="Arial Narrow"/>
        </w:rPr>
        <w:t>Metodika zadávania zákaziek vydaná ÚVO, ktorá by mal napomôcť prijímateľom pri zadávaní zákaziek</w:t>
      </w:r>
      <w:r w:rsidRPr="0010241E">
        <w:rPr>
          <w:rFonts w:ascii="Arial Narrow" w:hAnsi="Arial Narrow"/>
          <w:vertAlign w:val="superscript"/>
        </w:rPr>
        <w:footnoteReference w:id="10"/>
      </w:r>
      <w:r w:rsidRPr="0010241E">
        <w:rPr>
          <w:rFonts w:ascii="Arial Narrow" w:hAnsi="Arial Narrow"/>
        </w:rPr>
        <w:t>,</w:t>
      </w:r>
    </w:p>
    <w:p w14:paraId="3D7EFD11" w14:textId="77777777" w:rsidR="00E5195A" w:rsidRPr="0010241E" w:rsidRDefault="00E5195A" w:rsidP="002832F7">
      <w:pPr>
        <w:numPr>
          <w:ilvl w:val="0"/>
          <w:numId w:val="18"/>
        </w:numPr>
        <w:ind w:left="993" w:hanging="284"/>
        <w:contextualSpacing/>
        <w:jc w:val="both"/>
        <w:rPr>
          <w:rFonts w:ascii="Arial Narrow" w:hAnsi="Arial Narrow"/>
          <w:color w:val="0070C0"/>
          <w:lang w:eastAsia="sk-SK"/>
        </w:rPr>
      </w:pPr>
      <w:r w:rsidRPr="0010241E">
        <w:rPr>
          <w:rFonts w:ascii="Arial Narrow" w:hAnsi="Arial Narrow"/>
        </w:rPr>
        <w:t>Analýzy odboru dohľadu ÚVO</w:t>
      </w:r>
      <w:r w:rsidRPr="0010241E">
        <w:rPr>
          <w:rFonts w:ascii="Arial Narrow" w:hAnsi="Arial Narrow"/>
          <w:vertAlign w:val="superscript"/>
        </w:rPr>
        <w:footnoteReference w:id="11"/>
      </w:r>
      <w:r w:rsidRPr="0010241E">
        <w:rPr>
          <w:rFonts w:ascii="Arial Narrow" w:hAnsi="Arial Narrow"/>
        </w:rPr>
        <w:t xml:space="preserve">, </w:t>
      </w:r>
    </w:p>
    <w:p w14:paraId="0715E94F" w14:textId="77777777" w:rsidR="00E5195A" w:rsidRPr="0010241E" w:rsidRDefault="00E5195A" w:rsidP="002832F7">
      <w:pPr>
        <w:numPr>
          <w:ilvl w:val="0"/>
          <w:numId w:val="18"/>
        </w:numPr>
        <w:ind w:left="993" w:hanging="284"/>
        <w:contextualSpacing/>
        <w:jc w:val="both"/>
        <w:rPr>
          <w:rFonts w:ascii="Arial Narrow" w:hAnsi="Arial Narrow"/>
          <w:color w:val="0070C0"/>
          <w:lang w:eastAsia="sk-SK"/>
        </w:rPr>
      </w:pPr>
      <w:r w:rsidRPr="0010241E">
        <w:rPr>
          <w:rFonts w:ascii="Arial Narrow" w:hAnsi="Arial Narrow"/>
        </w:rPr>
        <w:t>Zápisnice zo zasadnutí Koordinačného výboru pre spoluprácu pri kontrole verejného obstarávania, ktoré sú publikované na webovom sídle ÚVO a obsahujú závery, ktoré môžu poskytnúť prijímateľom potrebnú odbornú radu pri riešení aktuálnych problémov a otázok spojených s postupmi zadávania zákaziek</w:t>
      </w:r>
      <w:r w:rsidRPr="0010241E">
        <w:rPr>
          <w:rFonts w:ascii="Arial Narrow" w:hAnsi="Arial Narrow"/>
          <w:vertAlign w:val="superscript"/>
        </w:rPr>
        <w:footnoteReference w:id="12"/>
      </w:r>
      <w:r w:rsidRPr="0010241E">
        <w:rPr>
          <w:rFonts w:ascii="Arial Narrow" w:hAnsi="Arial Narrow"/>
        </w:rPr>
        <w:t xml:space="preserve">, </w:t>
      </w:r>
    </w:p>
    <w:p w14:paraId="29EF5753" w14:textId="77777777" w:rsidR="00E5195A" w:rsidRPr="0010241E" w:rsidRDefault="00E5195A" w:rsidP="002832F7">
      <w:pPr>
        <w:numPr>
          <w:ilvl w:val="0"/>
          <w:numId w:val="18"/>
        </w:numPr>
        <w:ind w:left="993" w:hanging="284"/>
        <w:contextualSpacing/>
        <w:jc w:val="both"/>
        <w:rPr>
          <w:rFonts w:ascii="Arial Narrow" w:hAnsi="Arial Narrow"/>
          <w:color w:val="0070C0"/>
          <w:lang w:eastAsia="sk-SK"/>
        </w:rPr>
      </w:pPr>
      <w:r w:rsidRPr="0010241E">
        <w:rPr>
          <w:rFonts w:ascii="Arial Narrow" w:hAnsi="Arial Narrow"/>
        </w:rPr>
        <w:t>Usmernenie EK k inovačnému obstarávaniu</w:t>
      </w:r>
      <w:r w:rsidRPr="0010241E">
        <w:rPr>
          <w:rFonts w:ascii="Arial Narrow" w:hAnsi="Arial Narrow"/>
          <w:vertAlign w:val="superscript"/>
        </w:rPr>
        <w:footnoteReference w:id="13"/>
      </w:r>
      <w:r w:rsidRPr="0010241E">
        <w:rPr>
          <w:rFonts w:ascii="Arial Narrow" w:hAnsi="Arial Narrow"/>
        </w:rPr>
        <w:t xml:space="preserve">, </w:t>
      </w:r>
    </w:p>
    <w:p w14:paraId="3C89FF84" w14:textId="77777777" w:rsidR="00E5195A" w:rsidRPr="0010241E" w:rsidRDefault="00E5195A" w:rsidP="002832F7">
      <w:pPr>
        <w:numPr>
          <w:ilvl w:val="0"/>
          <w:numId w:val="18"/>
        </w:numPr>
        <w:ind w:left="993" w:hanging="284"/>
        <w:contextualSpacing/>
        <w:jc w:val="both"/>
        <w:rPr>
          <w:rFonts w:ascii="Arial Narrow" w:hAnsi="Arial Narrow"/>
          <w:color w:val="0070C0"/>
          <w:lang w:eastAsia="sk-SK"/>
        </w:rPr>
      </w:pPr>
      <w:r w:rsidRPr="0010241E">
        <w:rPr>
          <w:rFonts w:ascii="Arial Narrow" w:hAnsi="Arial Narrow"/>
        </w:rPr>
        <w:t>Vybrané dokumenty k zelenému verejnému obstarávaniu a sociálnemu verejnému obstarávaniu</w:t>
      </w:r>
      <w:r w:rsidRPr="0010241E">
        <w:rPr>
          <w:rFonts w:ascii="Arial Narrow" w:hAnsi="Arial Narrow"/>
          <w:vertAlign w:val="superscript"/>
        </w:rPr>
        <w:footnoteReference w:id="14"/>
      </w:r>
      <w:r w:rsidRPr="0010241E">
        <w:rPr>
          <w:rFonts w:ascii="Arial Narrow" w:hAnsi="Arial Narrow"/>
        </w:rPr>
        <w:t>,</w:t>
      </w:r>
    </w:p>
    <w:p w14:paraId="37420083" w14:textId="646229D9" w:rsidR="009E5E89" w:rsidRPr="009E5E89" w:rsidRDefault="00E5195A" w:rsidP="009E5E89">
      <w:pPr>
        <w:numPr>
          <w:ilvl w:val="0"/>
          <w:numId w:val="18"/>
        </w:numPr>
        <w:ind w:left="993" w:hanging="284"/>
        <w:contextualSpacing/>
        <w:jc w:val="both"/>
        <w:rPr>
          <w:rFonts w:ascii="Arial Narrow" w:hAnsi="Arial Narrow"/>
          <w:color w:val="0070C0"/>
          <w:lang w:eastAsia="sk-SK"/>
        </w:rPr>
      </w:pPr>
      <w:r w:rsidRPr="0010241E">
        <w:rPr>
          <w:rFonts w:ascii="Arial Narrow" w:hAnsi="Arial Narrow"/>
        </w:rPr>
        <w:t>Usmernenie EK týkajúce sa predchádzania a riešenia konfliktov záujmov v zmysle nariadenia o rozpočtových pravidlách (2021/C 121/01)</w:t>
      </w:r>
      <w:r w:rsidRPr="0010241E">
        <w:rPr>
          <w:rFonts w:ascii="Arial Narrow" w:hAnsi="Arial Narrow"/>
          <w:vertAlign w:val="superscript"/>
        </w:rPr>
        <w:footnoteReference w:id="15"/>
      </w:r>
      <w:r w:rsidRPr="0010241E">
        <w:rPr>
          <w:rFonts w:ascii="Arial Narrow" w:hAnsi="Arial Narrow"/>
        </w:rPr>
        <w:t>.</w:t>
      </w:r>
    </w:p>
    <w:p w14:paraId="497832C2" w14:textId="77777777" w:rsidR="00E5195A" w:rsidRPr="0010241E" w:rsidRDefault="00E5195A" w:rsidP="00E5195A">
      <w:pPr>
        <w:ind w:left="426"/>
        <w:contextualSpacing/>
        <w:jc w:val="both"/>
        <w:rPr>
          <w:rFonts w:ascii="Arial Narrow" w:hAnsi="Arial Narrow"/>
          <w:color w:val="0070C0"/>
          <w:lang w:eastAsia="sk-SK"/>
        </w:rPr>
      </w:pPr>
    </w:p>
    <w:tbl>
      <w:tblPr>
        <w:tblStyle w:val="Mriekatabuky1"/>
        <w:tblW w:w="9214" w:type="dxa"/>
        <w:tblInd w:w="704" w:type="dxa"/>
        <w:shd w:val="clear" w:color="auto" w:fill="E2EFD9" w:themeFill="accent6" w:themeFillTint="33"/>
        <w:tblLook w:val="04A0" w:firstRow="1" w:lastRow="0" w:firstColumn="1" w:lastColumn="0" w:noHBand="0" w:noVBand="1"/>
      </w:tblPr>
      <w:tblGrid>
        <w:gridCol w:w="9214"/>
      </w:tblGrid>
      <w:tr w:rsidR="00E5195A" w:rsidRPr="0010241E" w14:paraId="08A4F4F2" w14:textId="77777777" w:rsidTr="001853C0">
        <w:tc>
          <w:tcPr>
            <w:tcW w:w="9214" w:type="dxa"/>
            <w:shd w:val="clear" w:color="auto" w:fill="E2EFD9" w:themeFill="accent6" w:themeFillTint="33"/>
          </w:tcPr>
          <w:p w14:paraId="23402527" w14:textId="77777777" w:rsidR="00E5195A" w:rsidRPr="0010241E" w:rsidRDefault="00E5195A" w:rsidP="00E5195A">
            <w:pPr>
              <w:contextualSpacing/>
              <w:jc w:val="both"/>
              <w:rPr>
                <w:rFonts w:ascii="Arial Narrow" w:hAnsi="Arial Narrow"/>
              </w:rPr>
            </w:pPr>
            <w:r w:rsidRPr="0010241E">
              <w:rPr>
                <w:rFonts w:ascii="Arial Narrow" w:hAnsi="Arial Narrow"/>
                <w:b/>
              </w:rPr>
              <w:t>TIP:</w:t>
            </w:r>
            <w:r w:rsidRPr="0010241E">
              <w:rPr>
                <w:rFonts w:ascii="Arial Narrow" w:hAnsi="Arial Narrow"/>
              </w:rPr>
              <w:t xml:space="preserve"> Za účelom získavania prehľadu o metodickej a rozhodovacej praxi ÚVO, ako aj informácií o najčastejších nedostatkoch v procese VO odporúčame sledovať webové sídlo ÚVO, najmä časti:</w:t>
            </w:r>
          </w:p>
          <w:p w14:paraId="6EDE197D" w14:textId="77777777" w:rsidR="00E5195A" w:rsidRPr="0010241E" w:rsidRDefault="00E5195A" w:rsidP="00E5195A">
            <w:pPr>
              <w:contextualSpacing/>
              <w:jc w:val="both"/>
              <w:rPr>
                <w:rFonts w:ascii="Arial Narrow" w:hAnsi="Arial Narrow"/>
              </w:rPr>
            </w:pPr>
          </w:p>
          <w:p w14:paraId="5984C5D2" w14:textId="77777777" w:rsidR="00E5195A" w:rsidRPr="0010241E" w:rsidRDefault="00E5195A" w:rsidP="002832F7">
            <w:pPr>
              <w:numPr>
                <w:ilvl w:val="0"/>
                <w:numId w:val="18"/>
              </w:numPr>
              <w:contextualSpacing/>
              <w:jc w:val="both"/>
              <w:rPr>
                <w:rFonts w:ascii="Arial Narrow" w:hAnsi="Arial Narrow"/>
                <w:color w:val="0070C0"/>
                <w:lang w:eastAsia="sk-SK"/>
              </w:rPr>
            </w:pPr>
            <w:hyperlink r:id="rId15" w:history="1">
              <w:r w:rsidRPr="0010241E">
                <w:rPr>
                  <w:rFonts w:ascii="Arial Narrow" w:hAnsi="Arial Narrow"/>
                  <w:color w:val="0563C1" w:themeColor="hyperlink"/>
                  <w:u w:val="single"/>
                  <w:lang w:eastAsia="sk-SK"/>
                </w:rPr>
                <w:t>Metodické usmernenia</w:t>
              </w:r>
            </w:hyperlink>
          </w:p>
          <w:p w14:paraId="55A5FB67" w14:textId="77777777" w:rsidR="00E5195A" w:rsidRPr="0010241E" w:rsidRDefault="00E5195A" w:rsidP="002832F7">
            <w:pPr>
              <w:numPr>
                <w:ilvl w:val="0"/>
                <w:numId w:val="18"/>
              </w:numPr>
              <w:contextualSpacing/>
              <w:jc w:val="both"/>
              <w:rPr>
                <w:rFonts w:ascii="Arial Narrow" w:hAnsi="Arial Narrow"/>
                <w:color w:val="0070C0"/>
                <w:lang w:eastAsia="sk-SK"/>
              </w:rPr>
            </w:pPr>
            <w:hyperlink r:id="rId16" w:history="1">
              <w:r w:rsidRPr="0010241E">
                <w:rPr>
                  <w:rFonts w:ascii="Arial Narrow" w:hAnsi="Arial Narrow"/>
                  <w:color w:val="0563C1" w:themeColor="hyperlink"/>
                  <w:u w:val="single"/>
                  <w:lang w:eastAsia="sk-SK"/>
                </w:rPr>
                <w:t>Prehľad rozhodnutí o námietkach</w:t>
              </w:r>
            </w:hyperlink>
          </w:p>
          <w:p w14:paraId="5BAA90C2" w14:textId="77777777" w:rsidR="00E5195A" w:rsidRPr="0010241E" w:rsidRDefault="00E5195A" w:rsidP="002832F7">
            <w:pPr>
              <w:numPr>
                <w:ilvl w:val="0"/>
                <w:numId w:val="18"/>
              </w:numPr>
              <w:contextualSpacing/>
              <w:jc w:val="both"/>
              <w:rPr>
                <w:rFonts w:ascii="Arial Narrow" w:hAnsi="Arial Narrow"/>
                <w:color w:val="0070C0"/>
                <w:lang w:eastAsia="sk-SK"/>
              </w:rPr>
            </w:pPr>
            <w:hyperlink r:id="rId17" w:history="1">
              <w:r w:rsidRPr="0010241E">
                <w:rPr>
                  <w:rFonts w:ascii="Arial Narrow" w:hAnsi="Arial Narrow"/>
                  <w:color w:val="0563C1" w:themeColor="hyperlink"/>
                  <w:u w:val="single"/>
                  <w:lang w:eastAsia="sk-SK"/>
                </w:rPr>
                <w:t>Analýzy najčastejších porušení</w:t>
              </w:r>
            </w:hyperlink>
          </w:p>
          <w:p w14:paraId="3980435C" w14:textId="77777777" w:rsidR="00E5195A" w:rsidRPr="0010241E" w:rsidRDefault="00E5195A" w:rsidP="002832F7">
            <w:pPr>
              <w:numPr>
                <w:ilvl w:val="0"/>
                <w:numId w:val="18"/>
              </w:numPr>
              <w:contextualSpacing/>
              <w:jc w:val="both"/>
              <w:rPr>
                <w:rFonts w:ascii="Arial Narrow" w:hAnsi="Arial Narrow"/>
                <w:color w:val="0070C0"/>
                <w:lang w:eastAsia="sk-SK"/>
              </w:rPr>
            </w:pPr>
            <w:hyperlink r:id="rId18" w:history="1">
              <w:r w:rsidRPr="0010241E">
                <w:rPr>
                  <w:rFonts w:ascii="Arial Narrow" w:hAnsi="Arial Narrow"/>
                  <w:color w:val="0563C1" w:themeColor="hyperlink"/>
                  <w:u w:val="single"/>
                  <w:lang w:eastAsia="sk-SK"/>
                </w:rPr>
                <w:t>Podcasty z oblasti verejného obstarávania</w:t>
              </w:r>
            </w:hyperlink>
          </w:p>
        </w:tc>
      </w:tr>
    </w:tbl>
    <w:p w14:paraId="171062A7" w14:textId="77777777" w:rsidR="00914F26" w:rsidRDefault="00914F26" w:rsidP="00410E7A">
      <w:pPr>
        <w:keepNext/>
        <w:keepLines/>
        <w:spacing w:before="240"/>
        <w:outlineLvl w:val="0"/>
        <w:rPr>
          <w:rFonts w:ascii="Arial Narrow" w:eastAsiaTheme="majorEastAsia" w:hAnsi="Arial Narrow" w:cstheme="minorHAnsi"/>
          <w:b/>
          <w:color w:val="2E74B5" w:themeColor="accent1" w:themeShade="BF"/>
          <w:sz w:val="28"/>
          <w:szCs w:val="28"/>
          <w:lang w:eastAsia="sk-SK"/>
        </w:rPr>
      </w:pPr>
    </w:p>
    <w:p w14:paraId="0B6DEF0F" w14:textId="3A4F80E3" w:rsidR="009E5E89" w:rsidRPr="00410E7A" w:rsidRDefault="00A87B1C" w:rsidP="00410E7A">
      <w:pPr>
        <w:keepNext/>
        <w:keepLines/>
        <w:spacing w:before="240"/>
        <w:outlineLvl w:val="0"/>
        <w:rPr>
          <w:rFonts w:ascii="Arial Narrow" w:eastAsiaTheme="majorEastAsia" w:hAnsi="Arial Narrow" w:cstheme="minorHAnsi"/>
          <w:b/>
          <w:color w:val="2E74B5" w:themeColor="accent1" w:themeShade="BF"/>
          <w:sz w:val="28"/>
          <w:szCs w:val="28"/>
          <w:lang w:eastAsia="sk-SK"/>
        </w:rPr>
      </w:pPr>
      <w:bookmarkStart w:id="33" w:name="_Toc177973839"/>
      <w:bookmarkStart w:id="34" w:name="_Toc220583137"/>
      <w:r w:rsidRPr="00410E7A">
        <w:rPr>
          <w:rFonts w:ascii="Arial Narrow" w:eastAsiaTheme="majorEastAsia" w:hAnsi="Arial Narrow" w:cstheme="minorHAnsi"/>
          <w:b/>
          <w:color w:val="2E74B5" w:themeColor="accent1" w:themeShade="BF"/>
          <w:sz w:val="28"/>
          <w:szCs w:val="28"/>
          <w:lang w:eastAsia="sk-SK"/>
        </w:rPr>
        <w:t>4.1.1 Podlimitné zákazky bez  zverejnenia podľa § 108</w:t>
      </w:r>
      <w:bookmarkEnd w:id="33"/>
      <w:bookmarkEnd w:id="34"/>
    </w:p>
    <w:p w14:paraId="1FDB8F55" w14:textId="3D23EB39" w:rsidR="00A87B1C" w:rsidRPr="00EC7DBC" w:rsidRDefault="00A87B1C" w:rsidP="00A87B1C">
      <w:pPr>
        <w:pStyle w:val="Odsekzoznamu"/>
        <w:numPr>
          <w:ilvl w:val="1"/>
          <w:numId w:val="53"/>
        </w:numPr>
        <w:ind w:left="709"/>
        <w:jc w:val="both"/>
        <w:rPr>
          <w:rFonts w:ascii="Arial Narrow" w:hAnsi="Arial Narrow"/>
          <w:lang w:eastAsia="sk-SK"/>
        </w:rPr>
      </w:pPr>
      <w:r w:rsidRPr="00EC7DBC">
        <w:rPr>
          <w:rFonts w:ascii="Arial Narrow" w:hAnsi="Arial Narrow"/>
          <w:lang w:eastAsia="sk-SK"/>
        </w:rPr>
        <w:t>Pri podlimitných zákazkách na tovary a služby zadávané verejným obstarávateľom podľa § 7 ods. 1 písm. a) ZVO a podlimitných zákazkách na tovary a služby zadávané verejným obstarávateľom podľa § 7 ods. 1 písm. b) až e) ZVO, prijímateľ na účel zadania podlimitnej zákazky vyzve na predloženie ponuky aspoň tri hospodárske subjekty na to určenou funkcionalitou elektronickej platformy.</w:t>
      </w:r>
    </w:p>
    <w:p w14:paraId="7CF771ED" w14:textId="77777777" w:rsidR="00A87B1C" w:rsidRDefault="00A87B1C" w:rsidP="00410E7A">
      <w:pPr>
        <w:pStyle w:val="Odsekzoznamu"/>
        <w:ind w:left="709"/>
        <w:jc w:val="both"/>
        <w:rPr>
          <w:rFonts w:ascii="Arial Narrow" w:hAnsi="Arial Narrow"/>
          <w:color w:val="0070C0"/>
          <w:lang w:eastAsia="sk-SK"/>
        </w:rPr>
      </w:pPr>
    </w:p>
    <w:p w14:paraId="06BEEF19" w14:textId="77777777" w:rsidR="00A87B1C" w:rsidRPr="00EC7DBC" w:rsidRDefault="00A87B1C" w:rsidP="00410E7A">
      <w:pPr>
        <w:pStyle w:val="Odsekzoznamu"/>
        <w:numPr>
          <w:ilvl w:val="1"/>
          <w:numId w:val="53"/>
        </w:numPr>
        <w:jc w:val="both"/>
        <w:rPr>
          <w:rFonts w:ascii="Arial Narrow" w:hAnsi="Arial Narrow"/>
          <w:lang w:eastAsia="sk-SK"/>
        </w:rPr>
      </w:pPr>
      <w:r w:rsidRPr="00EC7DBC">
        <w:rPr>
          <w:rFonts w:ascii="Arial Narrow" w:hAnsi="Arial Narrow"/>
          <w:lang w:eastAsia="sk-SK"/>
        </w:rPr>
        <w:t xml:space="preserve">Namiesto postupu podľa odseku 1 môže prijímateľ dobrovoľne postupovať podľa § 110 ZVO a zverejniť výzvu na predkladanie ponúk prostredníctvom na to určenej funkcionality elektronickej platformy vo vestníku verejného obstarávania. V prípade postupu podľa predchádzajúcej vety je prijímateľ povinný dodržať všetky právo a povinnosti spojené s bežným postupom zadávania podlimitných zákaziek. </w:t>
      </w:r>
    </w:p>
    <w:p w14:paraId="6AAE284A" w14:textId="77777777" w:rsidR="00A87B1C" w:rsidRPr="00EC7DBC" w:rsidRDefault="00A87B1C" w:rsidP="00410E7A">
      <w:pPr>
        <w:pStyle w:val="Odsekzoznamu"/>
        <w:jc w:val="both"/>
        <w:rPr>
          <w:rFonts w:ascii="Arial Narrow" w:hAnsi="Arial Narrow"/>
          <w:lang w:eastAsia="sk-SK"/>
        </w:rPr>
      </w:pPr>
    </w:p>
    <w:p w14:paraId="75678B40" w14:textId="3BEFBD22" w:rsidR="00A87B1C" w:rsidRPr="00EC7DBC" w:rsidRDefault="00A87B1C" w:rsidP="007513E0">
      <w:pPr>
        <w:pStyle w:val="Odsekzoznamu"/>
        <w:numPr>
          <w:ilvl w:val="1"/>
          <w:numId w:val="53"/>
        </w:numPr>
        <w:ind w:left="709"/>
        <w:jc w:val="both"/>
        <w:rPr>
          <w:rFonts w:ascii="Arial Narrow" w:hAnsi="Arial Narrow"/>
          <w:lang w:eastAsia="sk-SK"/>
        </w:rPr>
      </w:pPr>
      <w:r w:rsidRPr="00EC7DBC">
        <w:rPr>
          <w:rFonts w:ascii="Arial Narrow" w:hAnsi="Arial Narrow"/>
          <w:lang w:eastAsia="sk-SK"/>
        </w:rPr>
        <w:t>Pre zadávanie podlimitnej zákazky na dodanie tovarov alebo poskytnutie služieb bežne dostupných na trhu môže verejný obstarávateľ tiež použiť na to určenú funkcionalitu elektronickej platformy a postupovať zjednodušeným postupom podľa § 109 ZVO.</w:t>
      </w:r>
    </w:p>
    <w:p w14:paraId="67D0F2BE" w14:textId="77777777" w:rsidR="00A87B1C" w:rsidRPr="00EC7DBC" w:rsidRDefault="00A87B1C" w:rsidP="00410E7A">
      <w:pPr>
        <w:pStyle w:val="Odsekzoznamu"/>
        <w:jc w:val="both"/>
        <w:rPr>
          <w:rFonts w:ascii="Arial Narrow" w:hAnsi="Arial Narrow"/>
          <w:lang w:eastAsia="sk-SK"/>
        </w:rPr>
      </w:pPr>
    </w:p>
    <w:p w14:paraId="1F8735B9" w14:textId="3F963CA9" w:rsidR="00A87B1C" w:rsidRPr="00EC7DBC" w:rsidRDefault="00A87B1C" w:rsidP="00410E7A">
      <w:pPr>
        <w:pStyle w:val="Odsekzoznamu"/>
        <w:numPr>
          <w:ilvl w:val="1"/>
          <w:numId w:val="53"/>
        </w:numPr>
        <w:jc w:val="both"/>
        <w:rPr>
          <w:rFonts w:ascii="Arial Narrow" w:hAnsi="Arial Narrow"/>
          <w:lang w:eastAsia="sk-SK"/>
        </w:rPr>
      </w:pPr>
      <w:r w:rsidRPr="00EC7DBC">
        <w:rPr>
          <w:rFonts w:ascii="Arial Narrow" w:hAnsi="Arial Narrow"/>
          <w:lang w:eastAsia="sk-SK"/>
        </w:rPr>
        <w:t>Prijímateľ nesmie uzavrieť zmluvu s uchádzačom, ktorý nespĺňa podmienky účasti osobného postavenia podľa § 32 ods. 1 písm. e) a f) ZVO alebo ak u neho existuje dôvod na vylúčenie podľa § 40 ods. 6 písm. f) ZVO (konflikt záujmov nemožno odstrániť inými účinnými opatreniami), ustanovenie § 11 ZVO (povinnosť zápisu do RPVS) tým nie je dotknuté. Prijímateľ je povinný v zázname zo zadania zákazky uviesť, že preveril u oslovených záujemcov a u úspešného uchádzača, či sú oprávnení dodávať tovar, uskutočňovať stavebné práce alebo poskytovať službu, ktorá je predmetom zákazky (prijímateľ pre účel overenia oprávnenosti dodávať predmet zákazky uchováva podpornú dokumentáciu, napr. printscreen z webového sídla obchodného registra orsr.sk alebo ekvivalentného registra, alebo výpis z portálu oversi.gov.sk). Prijímateľ zároveň na webovom sídle ÚVO overí, či oslovené hospodárske subjekty nemajú uložený zákaz účasti vo verejnom obstarávaní potvrdený konečným rozhodnutím v Slovenskej republike alebo v štáte sídla, miesta podnikania alebo obvyklého pobytu záujemcu/uchádzača a pre tento účel uchováva v dokumentácii k zadávaniu zákazky printscreen z registra osôb so zákazom účasti. Prijímateľ môže odmietnuť uzavrieť zmluvu s uchádzačom, u ktorého existuje dôvod na vylúčenie podľa § 40 ods. 8 písm. d) ZVO.</w:t>
      </w:r>
    </w:p>
    <w:p w14:paraId="4E84B955" w14:textId="77777777" w:rsidR="007513E0" w:rsidRPr="00EC7DBC" w:rsidRDefault="007513E0" w:rsidP="00410E7A">
      <w:pPr>
        <w:pStyle w:val="Odsekzoznamu"/>
        <w:jc w:val="both"/>
        <w:rPr>
          <w:rFonts w:ascii="Arial Narrow" w:hAnsi="Arial Narrow"/>
          <w:lang w:eastAsia="sk-SK"/>
        </w:rPr>
      </w:pPr>
    </w:p>
    <w:p w14:paraId="57DB08C4" w14:textId="5DE2AE1E" w:rsidR="007513E0" w:rsidRPr="00EC7DBC" w:rsidRDefault="007513E0" w:rsidP="007513E0">
      <w:pPr>
        <w:pStyle w:val="Odsekzoznamu"/>
        <w:numPr>
          <w:ilvl w:val="1"/>
          <w:numId w:val="53"/>
        </w:numPr>
        <w:jc w:val="both"/>
        <w:rPr>
          <w:rFonts w:ascii="Arial Narrow" w:hAnsi="Arial Narrow"/>
          <w:lang w:eastAsia="sk-SK"/>
        </w:rPr>
      </w:pPr>
      <w:r w:rsidRPr="00EC7DBC">
        <w:rPr>
          <w:rFonts w:ascii="Arial Narrow" w:hAnsi="Arial Narrow"/>
          <w:lang w:eastAsia="sk-SK"/>
        </w:rPr>
        <w:t>Ak to prijímateľ uvedie vo výzve na predkladanie ponúk alebo v súťažných podkladoch, uchádzač môže predbežne nahradiť doklady určené prijímateľom na preukázanie splnenia podmienok účasti jednotným európskym dokumentom podľa § 39 ZVO alebo čestným vyhlásením, v ktorom vyhlási, že spĺňa všetky podmienky účasti určené prijímateľom a poskytne prijímateľovi na požiadanie doklady, ktoré jednotným európskym dokumentom alebo čestným vyhlásením nahradil. Uchádzač môže v jednotnom európskom dokumente alebo v 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w:t>
      </w:r>
    </w:p>
    <w:p w14:paraId="485D3A66" w14:textId="77777777" w:rsidR="007513E0" w:rsidRPr="00EC7DBC" w:rsidRDefault="007513E0" w:rsidP="00410E7A">
      <w:pPr>
        <w:pStyle w:val="Odsekzoznamu"/>
        <w:rPr>
          <w:rFonts w:ascii="Arial Narrow" w:hAnsi="Arial Narrow"/>
          <w:lang w:eastAsia="sk-SK"/>
        </w:rPr>
      </w:pPr>
    </w:p>
    <w:p w14:paraId="4CC98F66" w14:textId="29282785" w:rsidR="007513E0" w:rsidRPr="00EC7DBC" w:rsidRDefault="007513E0" w:rsidP="007513E0">
      <w:pPr>
        <w:pStyle w:val="Odsekzoznamu"/>
        <w:numPr>
          <w:ilvl w:val="1"/>
          <w:numId w:val="53"/>
        </w:numPr>
        <w:jc w:val="both"/>
        <w:rPr>
          <w:rFonts w:ascii="Arial Narrow" w:hAnsi="Arial Narrow"/>
          <w:lang w:eastAsia="sk-SK"/>
        </w:rPr>
      </w:pPr>
      <w:r w:rsidRPr="00EC7DBC">
        <w:rPr>
          <w:rFonts w:ascii="Arial Narrow" w:hAnsi="Arial Narrow"/>
          <w:lang w:eastAsia="sk-SK"/>
        </w:rPr>
        <w:t xml:space="preserve">V prípade podlimitných zákaziek s oslovením min. troch hospodárskych subjektov je možné určiť úspešného uchádzača a predpokladanú hodnotu zákazky aj jedným úkonom. Prijímateľ je však v každom prípade povinný dodržať procesné pravidlá upravené v tejto kapitole. Prijímateľ vo výzve na predkladanie ponúk adresovanej záujemcom prostredníctvom na to určenou funkcionalitou elektronickej platformy v tomto prípade neuvádza, že ide výlučne o určenie predpokladanej hodnoty zákazky, ale uvedie, že na základe zaslania </w:t>
      </w:r>
      <w:r w:rsidRPr="00EC7DBC">
        <w:rPr>
          <w:rFonts w:ascii="Arial Narrow" w:hAnsi="Arial Narrow"/>
          <w:lang w:eastAsia="sk-SK"/>
        </w:rPr>
        <w:lastRenderedPageBreak/>
        <w:t>výzvy na predkladanie ponúk bude určený aj úspešný uchádzač. Ak bola predložená iba jedna ponuka, predpokladaná hodnota zákazky je v tomto prípade zároveň cenou, ktorú uviedol úspešný uchádzač.</w:t>
      </w:r>
    </w:p>
    <w:p w14:paraId="2160AE53" w14:textId="77777777" w:rsidR="007513E0" w:rsidRPr="00EC7DBC" w:rsidRDefault="007513E0" w:rsidP="00410E7A">
      <w:pPr>
        <w:pStyle w:val="Odsekzoznamu"/>
        <w:rPr>
          <w:rFonts w:ascii="Arial Narrow" w:hAnsi="Arial Narrow"/>
          <w:lang w:eastAsia="sk-SK"/>
        </w:rPr>
      </w:pPr>
    </w:p>
    <w:p w14:paraId="3219C328" w14:textId="3EABCB00" w:rsidR="007513E0" w:rsidRPr="00EC7DBC" w:rsidRDefault="007513E0" w:rsidP="007513E0">
      <w:pPr>
        <w:pStyle w:val="Odsekzoznamu"/>
        <w:numPr>
          <w:ilvl w:val="1"/>
          <w:numId w:val="53"/>
        </w:numPr>
        <w:jc w:val="both"/>
        <w:rPr>
          <w:rFonts w:ascii="Arial Narrow" w:hAnsi="Arial Narrow"/>
          <w:lang w:eastAsia="sk-SK"/>
        </w:rPr>
      </w:pPr>
      <w:r w:rsidRPr="00EC7DBC">
        <w:rPr>
          <w:rFonts w:ascii="Arial Narrow" w:hAnsi="Arial Narrow"/>
          <w:lang w:eastAsia="sk-SK"/>
        </w:rPr>
        <w:t xml:space="preserve">Prijímateľ vypracuje </w:t>
      </w:r>
      <w:hyperlink w:anchor="Výzva" w:history="1">
        <w:r w:rsidRPr="00EC7DBC">
          <w:rPr>
            <w:rStyle w:val="Hypertextovprepojenie"/>
            <w:rFonts w:ascii="Arial Narrow" w:hAnsi="Arial Narrow"/>
            <w:color w:val="auto"/>
            <w:lang w:eastAsia="sk-SK"/>
          </w:rPr>
          <w:t>výzvu na predkladanie ponúk</w:t>
        </w:r>
      </w:hyperlink>
      <w:r w:rsidRPr="00EC7DBC">
        <w:rPr>
          <w:rFonts w:ascii="Arial Narrow" w:hAnsi="Arial Narrow"/>
          <w:lang w:eastAsia="sk-SK"/>
        </w:rPr>
        <w:t>, v rámci ktorej uvedie najmä svoju identifikáciu, jednoznačnú, podrobnú a úplnú špecifikáciu predmetu zákazky opísanú nediskriminačným spôsobom , podmienky účasti (ak ich stanovuje), predpokladanú hodnotu zákazky (ak bola určená v samostatnom postupe), platobné podmienky, podmienky realizácie zmluvy (najmä lehotu na realizáciu zmluvy a miesto jej realizácie), kritériá na vyhodnotenie ponúk a pravidlá ich uplatnenia, lehotu na predkladanie a otváranie ponúk. Vo výzve na predkladanie ponúk prijímateľ uvedie všetky okolnosti, ktoré budú dôležité na plnenie zákazky a na vypracovanie ponuky. Pre tieto účely môže prijímateľ vyhotoviť aj súťažné podklady.</w:t>
      </w:r>
    </w:p>
    <w:p w14:paraId="50AB7E05" w14:textId="77777777" w:rsidR="007513E0" w:rsidRPr="00EC7DBC" w:rsidRDefault="007513E0" w:rsidP="00410E7A">
      <w:pPr>
        <w:pStyle w:val="Odsekzoznamu"/>
        <w:rPr>
          <w:rFonts w:ascii="Arial Narrow" w:hAnsi="Arial Narrow"/>
          <w:lang w:eastAsia="sk-SK"/>
        </w:rPr>
      </w:pPr>
    </w:p>
    <w:p w14:paraId="65783C3B" w14:textId="396B09C7" w:rsidR="007513E0" w:rsidRPr="00EC7DBC" w:rsidRDefault="007513E0" w:rsidP="007513E0">
      <w:pPr>
        <w:pStyle w:val="Odsekzoznamu"/>
        <w:numPr>
          <w:ilvl w:val="1"/>
          <w:numId w:val="53"/>
        </w:numPr>
        <w:jc w:val="both"/>
        <w:rPr>
          <w:rFonts w:ascii="Arial Narrow" w:hAnsi="Arial Narrow"/>
          <w:lang w:eastAsia="sk-SK"/>
        </w:rPr>
      </w:pPr>
      <w:r w:rsidRPr="00EC7DBC">
        <w:rPr>
          <w:rFonts w:ascii="Arial Narrow" w:hAnsi="Arial Narrow"/>
          <w:b/>
          <w:bCs/>
          <w:lang w:eastAsia="sk-SK"/>
        </w:rPr>
        <w:t>V prípade podlimitných zákaziek s oslovením min. troch hospodárskych subjektov je minimálna lehota na predkladanie ponúk celé 4 pracovné dni odo dňa zaslania výzvy minimálne trom vybraným záujemcom v prípade zákaziek na tovary a služby a minimálne celých 6 pracovných dní v prípade zákaziek na uskutočnenie stavebných prác.</w:t>
      </w:r>
      <w:r w:rsidRPr="00EC7DBC">
        <w:rPr>
          <w:rFonts w:ascii="Arial Narrow" w:hAnsi="Arial Narrow"/>
          <w:lang w:eastAsia="sk-SK"/>
        </w:rPr>
        <w:t xml:space="preserve"> Do lehoty sa nezapočítava deň zaslania výzvy (príklad: ak prijímateľ zašle výzvu na predkladanie ponúk k zákazke na dodanie tovarov alebo poskytnutie služieb v utorok, minimálna lehota na predkladanie ponúk uplynie budúci týždeň v pondelok o polnoci za predpokladu, že nejde o pracovný týždeň, v rámci ktorého je štátny sviatok. Prijímateľom sa však odporúča určiť lehotu nasledujúci pracovný deň, čo by pri tomto modelovom prípade bol utorok v ľubovoľnú hodinu).</w:t>
      </w:r>
    </w:p>
    <w:p w14:paraId="628AAEFB" w14:textId="77777777" w:rsidR="007513E0" w:rsidRPr="00EC7DBC" w:rsidRDefault="007513E0" w:rsidP="00410E7A">
      <w:pPr>
        <w:pStyle w:val="Odsekzoznamu"/>
        <w:rPr>
          <w:rFonts w:ascii="Arial Narrow" w:hAnsi="Arial Narrow"/>
          <w:lang w:eastAsia="sk-SK"/>
        </w:rPr>
      </w:pPr>
    </w:p>
    <w:p w14:paraId="27A43B7B" w14:textId="2F279830" w:rsidR="007513E0" w:rsidRPr="00EC7DBC" w:rsidRDefault="007513E0" w:rsidP="007513E0">
      <w:pPr>
        <w:pStyle w:val="Odsekzoznamu"/>
        <w:numPr>
          <w:ilvl w:val="1"/>
          <w:numId w:val="53"/>
        </w:numPr>
        <w:jc w:val="both"/>
        <w:rPr>
          <w:rFonts w:ascii="Arial Narrow" w:hAnsi="Arial Narrow"/>
          <w:lang w:eastAsia="sk-SK"/>
        </w:rPr>
      </w:pPr>
      <w:r w:rsidRPr="00EC7DBC">
        <w:rPr>
          <w:rFonts w:ascii="Arial Narrow" w:hAnsi="Arial Narrow"/>
          <w:lang w:eastAsia="sk-SK"/>
        </w:rPr>
        <w:t>Oslovované hospodárske subjekty musia byť subjekty, ktoré sú oprávnené dodávať tovar, uskutočňovať stavebné práce alebo poskytovať služby v rozsahu predmetu zákazky (identifikácia prebieha najmä cez informácie verejne uvedené v obchodnom registri, živnostenskom registri alebo v obdobnom registri formou náhľadu do Zoznamu hospodárskych subjektov alebo prostredníctvom portálu oversi.gov.sk). Prijímateľ pre účel overenia oprávnenosti dodávať predmet zákazky uchováva podpornú dokumentáciu, napr. printscreen z webového sídla obchodného registra orsr.sk alebo výpis z portálu oversi.gov.sk. Oslovené hospodárske subjekty nesmú mať uložený zákaz účasti vo verejnom obstarávaní potvrdený konečným rozhodnutím príslušného orgánu v Slovenskej republike alebo v štáte sídla, miesta podnikania alebo obvyklého pobytu záujemcu/uchádzača, pre tento účel prijímateľ uchováva v dokumentácii k zadávaniu zákazky printscreen z registra osôb so zákazom účasti.</w:t>
      </w:r>
    </w:p>
    <w:p w14:paraId="27C4C073" w14:textId="77777777" w:rsidR="007513E0" w:rsidRPr="00EC7DBC" w:rsidRDefault="007513E0" w:rsidP="00410E7A">
      <w:pPr>
        <w:pStyle w:val="Odsekzoznamu"/>
        <w:rPr>
          <w:rFonts w:ascii="Arial Narrow" w:hAnsi="Arial Narrow"/>
          <w:lang w:eastAsia="sk-SK"/>
        </w:rPr>
      </w:pPr>
    </w:p>
    <w:p w14:paraId="231695E0" w14:textId="77777777" w:rsidR="007513E0" w:rsidRPr="00EC7DBC" w:rsidRDefault="007513E0" w:rsidP="00410E7A">
      <w:pPr>
        <w:pStyle w:val="Odsekzoznamu"/>
        <w:numPr>
          <w:ilvl w:val="1"/>
          <w:numId w:val="53"/>
        </w:numPr>
        <w:jc w:val="both"/>
        <w:rPr>
          <w:rFonts w:ascii="Arial Narrow" w:hAnsi="Arial Narrow"/>
          <w:lang w:eastAsia="sk-SK"/>
        </w:rPr>
      </w:pPr>
      <w:r w:rsidRPr="00EC7DBC">
        <w:rPr>
          <w:rFonts w:ascii="Arial Narrow" w:hAnsi="Arial Narrow"/>
          <w:lang w:eastAsia="sk-SK"/>
        </w:rPr>
        <w:t xml:space="preserve">Oslovenie vybraných hospodárskych subjektov, ktorí sú oprávnení dodávať tovary, uskutočňovať stavebné práce alebo poskytovať služby v rozsahu predmetu zákazky neznamená, že prijímateľ musí v lehote na predkladanie ponúk obdržať ponuky od všetkých záujemcov, ktorých priamo oslovil. Podlimitná zákazka môže byť realizovaná aj v prípade predloženia 1 alebo 2 ponúk. </w:t>
      </w:r>
    </w:p>
    <w:p w14:paraId="030D9DBA" w14:textId="77777777" w:rsidR="007513E0" w:rsidRPr="00EC7DBC" w:rsidRDefault="007513E0" w:rsidP="00410E7A">
      <w:pPr>
        <w:pStyle w:val="Odsekzoznamu"/>
        <w:jc w:val="both"/>
        <w:rPr>
          <w:rFonts w:ascii="Arial Narrow" w:hAnsi="Arial Narrow"/>
          <w:lang w:eastAsia="sk-SK"/>
        </w:rPr>
      </w:pPr>
    </w:p>
    <w:p w14:paraId="518CF5F6" w14:textId="52ADEC77" w:rsidR="007513E0" w:rsidRPr="00EC7DBC" w:rsidRDefault="007513E0" w:rsidP="00410E7A">
      <w:pPr>
        <w:pStyle w:val="Odsekzoznamu"/>
        <w:numPr>
          <w:ilvl w:val="1"/>
          <w:numId w:val="53"/>
        </w:numPr>
        <w:jc w:val="both"/>
        <w:rPr>
          <w:rFonts w:ascii="Arial Narrow" w:hAnsi="Arial Narrow"/>
          <w:lang w:eastAsia="sk-SK"/>
        </w:rPr>
      </w:pPr>
      <w:r w:rsidRPr="00EC7DBC">
        <w:rPr>
          <w:rFonts w:ascii="Arial Narrow" w:hAnsi="Arial Narrow"/>
          <w:lang w:eastAsia="sk-SK"/>
        </w:rPr>
        <w:t>V prípade podlimitných zákaziek s oslovením minimálne troch hospodárskych subjektov je možné sa v prípade technických špecifikácií uvedených vo výzve na predkladanie ponúk odvolávať na konkrétneho výrobcu, výrobný postup, obchodné označenie, patent, typ, oblasť alebo miesto pôvodu alebo výroby za predpokladu, že všetci potenciálni záujemcovia oslovení s výzvou na predkladanie ponúk sú spôsobilí dodať predmet zákazky spĺňajúci určené technické špecifikácie.</w:t>
      </w:r>
    </w:p>
    <w:p w14:paraId="4E1CD8F2" w14:textId="77777777" w:rsidR="007513E0" w:rsidRPr="00EC7DBC" w:rsidRDefault="007513E0" w:rsidP="00410E7A">
      <w:pPr>
        <w:pStyle w:val="Odsekzoznamu"/>
        <w:jc w:val="both"/>
        <w:rPr>
          <w:rFonts w:ascii="Arial Narrow" w:hAnsi="Arial Narrow"/>
          <w:lang w:eastAsia="sk-SK"/>
        </w:rPr>
      </w:pPr>
    </w:p>
    <w:p w14:paraId="12049415" w14:textId="77777777" w:rsidR="007513E0" w:rsidRPr="00EC7DBC" w:rsidRDefault="007513E0" w:rsidP="00410E7A">
      <w:pPr>
        <w:pStyle w:val="Odsekzoznamu"/>
        <w:numPr>
          <w:ilvl w:val="1"/>
          <w:numId w:val="53"/>
        </w:numPr>
        <w:jc w:val="both"/>
        <w:rPr>
          <w:rFonts w:ascii="Arial Narrow" w:hAnsi="Arial Narrow"/>
          <w:lang w:eastAsia="sk-SK"/>
        </w:rPr>
      </w:pPr>
      <w:r w:rsidRPr="00EC7DBC">
        <w:rPr>
          <w:rFonts w:ascii="Arial Narrow" w:hAnsi="Arial Narrow"/>
          <w:lang w:eastAsia="sk-SK"/>
        </w:rPr>
        <w:t>Výber úspešného uchádzača prebieha na základe vyhodnotenia informácií a dokumentácie predloženej uchádzačmi v ponuke, pričom prijímateľ je povinný vyhodnotiť ponuky v súlade s podmienkami, požiadavkami a kritériami na vyhodnotenie ponúk, ktoré si pre tento účel určil.</w:t>
      </w:r>
    </w:p>
    <w:p w14:paraId="58489E56" w14:textId="77777777" w:rsidR="007513E0" w:rsidRPr="00410E7A" w:rsidRDefault="007513E0" w:rsidP="00410E7A">
      <w:pPr>
        <w:pStyle w:val="Odsekzoznamu"/>
        <w:rPr>
          <w:rFonts w:ascii="Arial Narrow" w:hAnsi="Arial Narrow"/>
          <w:color w:val="0070C0"/>
          <w:lang w:eastAsia="sk-SK"/>
        </w:rPr>
      </w:pPr>
    </w:p>
    <w:p w14:paraId="299F05B1" w14:textId="77777777" w:rsidR="00A87720" w:rsidRPr="001853C0" w:rsidRDefault="00A87720" w:rsidP="002832F7">
      <w:pPr>
        <w:pStyle w:val="Nadpis1"/>
        <w:numPr>
          <w:ilvl w:val="0"/>
          <w:numId w:val="44"/>
        </w:numPr>
        <w:tabs>
          <w:tab w:val="left" w:pos="426"/>
        </w:tabs>
        <w:ind w:hanging="360"/>
        <w:rPr>
          <w:rFonts w:ascii="Arial Narrow" w:hAnsi="Arial Narrow" w:cstheme="minorHAnsi"/>
          <w:b/>
          <w:caps/>
          <w:sz w:val="28"/>
          <w:szCs w:val="28"/>
        </w:rPr>
      </w:pPr>
      <w:bookmarkStart w:id="35" w:name="_Toc177973840"/>
      <w:bookmarkStart w:id="36" w:name="_Toc220583138"/>
      <w:r w:rsidRPr="001853C0">
        <w:rPr>
          <w:rFonts w:ascii="Arial Narrow" w:hAnsi="Arial Narrow" w:cstheme="minorHAnsi"/>
          <w:b/>
          <w:caps/>
          <w:sz w:val="28"/>
          <w:szCs w:val="28"/>
        </w:rPr>
        <w:lastRenderedPageBreak/>
        <w:t>Predkladanie dokumentácie na kontrolu</w:t>
      </w:r>
      <w:bookmarkEnd w:id="35"/>
      <w:bookmarkEnd w:id="36"/>
    </w:p>
    <w:p w14:paraId="54AA1664" w14:textId="77777777" w:rsidR="00A87720" w:rsidRPr="0010241E" w:rsidRDefault="00A87720" w:rsidP="00A87720">
      <w:pPr>
        <w:jc w:val="both"/>
        <w:rPr>
          <w:rFonts w:ascii="Arial Narrow" w:hAnsi="Arial Narrow"/>
        </w:rPr>
      </w:pPr>
    </w:p>
    <w:p w14:paraId="1C29D1EC" w14:textId="77777777" w:rsidR="00A87720" w:rsidRPr="0010241E" w:rsidRDefault="00A87720" w:rsidP="00AE2729">
      <w:pPr>
        <w:numPr>
          <w:ilvl w:val="0"/>
          <w:numId w:val="12"/>
        </w:numPr>
        <w:contextualSpacing/>
        <w:jc w:val="both"/>
        <w:rPr>
          <w:rFonts w:ascii="Arial Narrow" w:hAnsi="Arial Narrow"/>
          <w:color w:val="0070C0"/>
          <w:lang w:eastAsia="sk-SK"/>
        </w:rPr>
      </w:pPr>
      <w:r w:rsidRPr="0010241E">
        <w:rPr>
          <w:rFonts w:ascii="Arial Narrow" w:hAnsi="Arial Narrow"/>
        </w:rPr>
        <w:t xml:space="preserve">Kompletnú dokumentáciu k ukončenému postupu verejného obstarávania/obstarávania prijímateľ predkladá na kontrolu </w:t>
      </w:r>
      <w:r w:rsidR="00C110B6" w:rsidRPr="0010241E">
        <w:rPr>
          <w:rFonts w:ascii="Arial Narrow" w:hAnsi="Arial Narrow"/>
        </w:rPr>
        <w:t xml:space="preserve">bezodkladne </w:t>
      </w:r>
      <w:r w:rsidRPr="0010241E">
        <w:rPr>
          <w:rFonts w:ascii="Arial Narrow" w:hAnsi="Arial Narrow"/>
        </w:rPr>
        <w:t xml:space="preserve">po nadobudnutí účinnosti zmluvy s úspešným dodávateľom, najneskôr spolu so žiadosťou o platbu, v ktorej sú prvýkrát nárokované výdavky naviazané na toto obstarávanie. </w:t>
      </w:r>
    </w:p>
    <w:p w14:paraId="0B670B2D" w14:textId="77777777" w:rsidR="00E563C3" w:rsidRPr="0010241E" w:rsidRDefault="00E563C3" w:rsidP="00E563C3">
      <w:pPr>
        <w:ind w:left="720"/>
        <w:contextualSpacing/>
        <w:jc w:val="both"/>
        <w:rPr>
          <w:rFonts w:ascii="Arial Narrow" w:hAnsi="Arial Narrow"/>
          <w:color w:val="0070C0"/>
          <w:lang w:eastAsia="sk-SK"/>
        </w:rPr>
      </w:pPr>
    </w:p>
    <w:p w14:paraId="0B2478EB" w14:textId="77777777" w:rsidR="007B7955" w:rsidRPr="0010241E" w:rsidRDefault="007B7955" w:rsidP="007B7955">
      <w:pPr>
        <w:numPr>
          <w:ilvl w:val="0"/>
          <w:numId w:val="12"/>
        </w:numPr>
        <w:contextualSpacing/>
        <w:jc w:val="both"/>
        <w:rPr>
          <w:rFonts w:ascii="Arial Narrow" w:hAnsi="Arial Narrow"/>
        </w:rPr>
      </w:pPr>
      <w:r w:rsidRPr="0010241E">
        <w:rPr>
          <w:rFonts w:ascii="Arial Narrow" w:hAnsi="Arial Narrow"/>
        </w:rPr>
        <w:t xml:space="preserve">Prijímateľ je zároveň v prípade zákaziek, ktoré boli realizované s využitím elektronického prostriedku, povinný sprístupniť elektronickú podobu kompletnej dokumentácie pre účely výkonu kontroly vykonávateľovi, a to zriadením prístupu do elektronického prostriedku použitého na elektronickú komunikáciu. </w:t>
      </w:r>
    </w:p>
    <w:p w14:paraId="113F925C" w14:textId="77777777" w:rsidR="00A87720" w:rsidRPr="0010241E" w:rsidRDefault="00A87720" w:rsidP="00A87720">
      <w:pPr>
        <w:ind w:left="720"/>
        <w:contextualSpacing/>
        <w:jc w:val="both"/>
        <w:rPr>
          <w:rFonts w:ascii="Arial Narrow" w:hAnsi="Arial Narrow"/>
          <w:color w:val="0070C0"/>
          <w:lang w:eastAsia="sk-SK"/>
        </w:rPr>
      </w:pPr>
    </w:p>
    <w:p w14:paraId="4EDE95BC" w14:textId="50A4B8BC" w:rsidR="00A87720" w:rsidRPr="004D72DF" w:rsidRDefault="00A87720" w:rsidP="00D80C7D">
      <w:pPr>
        <w:numPr>
          <w:ilvl w:val="0"/>
          <w:numId w:val="12"/>
        </w:numPr>
        <w:contextualSpacing/>
        <w:jc w:val="both"/>
        <w:rPr>
          <w:rFonts w:ascii="Arial Narrow" w:hAnsi="Arial Narrow"/>
        </w:rPr>
      </w:pPr>
      <w:r w:rsidRPr="0010241E">
        <w:rPr>
          <w:rFonts w:ascii="Arial Narrow" w:hAnsi="Arial Narrow"/>
        </w:rPr>
        <w:t>Vykonávateľ začne kontrolu verejného obstarávania/obstarávania na základe doručenej žiadosti o vykonanie kontroly, pričom prijímateľ súčasne zasiela spolu so žiadosťou kompletnú dokumentáciu z</w:t>
      </w:r>
      <w:r w:rsidR="004B312C" w:rsidRPr="0010241E">
        <w:rPr>
          <w:rFonts w:ascii="Arial Narrow" w:hAnsi="Arial Narrow"/>
        </w:rPr>
        <w:t> </w:t>
      </w:r>
      <w:r w:rsidRPr="0010241E">
        <w:rPr>
          <w:rFonts w:ascii="Arial Narrow" w:hAnsi="Arial Narrow"/>
        </w:rPr>
        <w:t>obstarávania</w:t>
      </w:r>
      <w:r w:rsidR="004B312C" w:rsidRPr="0010241E">
        <w:rPr>
          <w:rFonts w:ascii="Arial Narrow" w:hAnsi="Arial Narrow"/>
        </w:rPr>
        <w:t xml:space="preserve"> prednostne</w:t>
      </w:r>
      <w:r w:rsidRPr="0010241E">
        <w:rPr>
          <w:rFonts w:ascii="Arial Narrow" w:hAnsi="Arial Narrow"/>
        </w:rPr>
        <w:t xml:space="preserve"> v elektronickej podobe (</w:t>
      </w:r>
      <w:r w:rsidR="004B312C" w:rsidRPr="0010241E">
        <w:rPr>
          <w:rFonts w:ascii="Arial Narrow" w:hAnsi="Arial Narrow"/>
        </w:rPr>
        <w:t>prostredníctvom elektronickej schránky cez službu „Všeobecná agenda“)</w:t>
      </w:r>
      <w:r w:rsidR="00F15FCD" w:rsidRPr="0010241E">
        <w:rPr>
          <w:rFonts w:ascii="Arial Narrow" w:hAnsi="Arial Narrow"/>
        </w:rPr>
        <w:t xml:space="preserve">. </w:t>
      </w:r>
      <w:r w:rsidR="00D80C7D" w:rsidRPr="00D80C7D">
        <w:rPr>
          <w:rFonts w:ascii="Arial Narrow" w:hAnsi="Arial Narrow"/>
        </w:rPr>
        <w:t xml:space="preserve">V nevyhnutných prípadoch je možné žiadosť o vykonanie kontroly vrátane kompletnej dokumentácie z obstarávania predložiť aj v listinnej podobe. Bližšie sú pravidlá a podmienky komunikácie a doručovania upravené v </w:t>
      </w:r>
      <w:r w:rsidR="008B5ACA">
        <w:rPr>
          <w:rFonts w:ascii="Arial Narrow" w:hAnsi="Arial Narrow"/>
        </w:rPr>
        <w:t>Príručke pre Prijímateľa k implementácii projektov financovaných z</w:t>
      </w:r>
      <w:r w:rsidR="004A1475">
        <w:rPr>
          <w:rFonts w:ascii="Arial Narrow" w:hAnsi="Arial Narrow"/>
        </w:rPr>
        <w:t> </w:t>
      </w:r>
      <w:r w:rsidR="008B5ACA">
        <w:rPr>
          <w:rFonts w:ascii="Arial Narrow" w:hAnsi="Arial Narrow"/>
        </w:rPr>
        <w:t>POO</w:t>
      </w:r>
      <w:r w:rsidR="004A1475">
        <w:rPr>
          <w:rFonts w:ascii="Arial Narrow" w:hAnsi="Arial Narrow"/>
        </w:rPr>
        <w:t xml:space="preserve"> v platnom znení</w:t>
      </w:r>
      <w:r w:rsidR="00D80C7D" w:rsidRPr="00D80C7D">
        <w:rPr>
          <w:rFonts w:ascii="Arial Narrow" w:hAnsi="Arial Narrow"/>
        </w:rPr>
        <w:t>. Spolu so žiadosťou o vykonanie kontroly</w:t>
      </w:r>
      <w:r w:rsidR="00BA7898">
        <w:rPr>
          <w:rFonts w:ascii="Arial Narrow" w:hAnsi="Arial Narrow"/>
        </w:rPr>
        <w:t>, ktorej vzor je prílohou č. 9 tohto usmernenia,</w:t>
      </w:r>
      <w:r w:rsidR="00D80C7D" w:rsidRPr="00D80C7D">
        <w:rPr>
          <w:rFonts w:ascii="Arial Narrow" w:hAnsi="Arial Narrow"/>
        </w:rPr>
        <w:t xml:space="preserve"> prijímateľ povinne predkladá aj čestné vyhlásenie k úplnosti dokumentácie z obstarávania a súladu dokumentácie s originálom, ktorého vzor je prílohou č. 3 tohto usmernenia. Čestné vyhlásenie sa vzťahuje na všetku predkladanú dokumentáciu z obstarávania.</w:t>
      </w:r>
    </w:p>
    <w:p w14:paraId="4C231D9F" w14:textId="77777777" w:rsidR="00A87720" w:rsidRPr="0010241E" w:rsidRDefault="00A87720" w:rsidP="00A87720">
      <w:pPr>
        <w:ind w:left="720"/>
        <w:contextualSpacing/>
        <w:rPr>
          <w:rFonts w:ascii="Arial Narrow" w:hAnsi="Arial Narrow"/>
        </w:rPr>
      </w:pPr>
    </w:p>
    <w:p w14:paraId="7A342BCF" w14:textId="47BEDC1F" w:rsidR="00A87720" w:rsidRPr="0010241E" w:rsidRDefault="00A87720" w:rsidP="00AE2729">
      <w:pPr>
        <w:numPr>
          <w:ilvl w:val="0"/>
          <w:numId w:val="12"/>
        </w:numPr>
        <w:contextualSpacing/>
        <w:jc w:val="both"/>
        <w:rPr>
          <w:rFonts w:ascii="Arial Narrow" w:hAnsi="Arial Narrow"/>
          <w:color w:val="0070C0"/>
          <w:lang w:eastAsia="sk-SK"/>
        </w:rPr>
      </w:pPr>
      <w:r w:rsidRPr="0010241E">
        <w:rPr>
          <w:rFonts w:ascii="Arial Narrow" w:hAnsi="Arial Narrow"/>
        </w:rPr>
        <w:t>Vykonávateľ v prípade nejasností, resp. neúplnosti dokumentácie vyzve prijímateľa na doplnenie a vyjadrenie. Zároveň oznámi zastavenie plynutia lehoty na výkon administratívnej finančnej kontroly do doby doplnenia</w:t>
      </w:r>
      <w:r w:rsidR="00810128">
        <w:rPr>
          <w:rFonts w:ascii="Arial Narrow" w:hAnsi="Arial Narrow"/>
        </w:rPr>
        <w:t xml:space="preserve"> (v súlade s kapitolou 5.1 bod 6 tohto usmernenia)</w:t>
      </w:r>
      <w:r w:rsidRPr="0010241E">
        <w:rPr>
          <w:rFonts w:ascii="Arial Narrow" w:hAnsi="Arial Narrow"/>
        </w:rPr>
        <w:t>. Prijímateľ v prípade úpravy dokumentácie je povinný predložiť doplnenie/vysvetlenie určeným spôsobom. Pokiaľ nebudú doplnené a predložené všetky požadované dokumenty a vyjadrenie ku všetkým bodom, nebude doplnenie považované za úplné a vykonávateľovi neplynie lehota na výkon kontroly.</w:t>
      </w:r>
    </w:p>
    <w:p w14:paraId="3E81963E" w14:textId="77777777" w:rsidR="00A87720" w:rsidRPr="0010241E" w:rsidRDefault="00A87720" w:rsidP="00A87720">
      <w:pPr>
        <w:ind w:left="720"/>
        <w:contextualSpacing/>
        <w:rPr>
          <w:rFonts w:ascii="Arial Narrow" w:hAnsi="Arial Narrow"/>
          <w:color w:val="0070C0"/>
          <w:lang w:eastAsia="sk-SK"/>
        </w:rPr>
      </w:pPr>
    </w:p>
    <w:p w14:paraId="0C6D8DB0" w14:textId="77777777" w:rsidR="00A87720" w:rsidRPr="0010241E" w:rsidRDefault="00A87720" w:rsidP="00AE2729">
      <w:pPr>
        <w:numPr>
          <w:ilvl w:val="0"/>
          <w:numId w:val="12"/>
        </w:numPr>
        <w:contextualSpacing/>
        <w:jc w:val="both"/>
        <w:rPr>
          <w:rFonts w:ascii="Arial Narrow" w:hAnsi="Arial Narrow"/>
          <w:color w:val="0070C0"/>
          <w:lang w:eastAsia="sk-SK"/>
        </w:rPr>
      </w:pPr>
      <w:r w:rsidRPr="0010241E">
        <w:rPr>
          <w:rFonts w:ascii="Arial Narrow" w:hAnsi="Arial Narrow"/>
        </w:rPr>
        <w:t xml:space="preserve">Doplnením alebo vysvetlením dokumentácie na základe žiadosti vykonávateľa o vysvetlenie alebo doplnenie dokumentácie nemôže dôjsť k zmene pôvodne predložených dokladov, resp. údajov v nich uvedených (napr. údaje uvedené vo výzve na predkladanie ponúk, údaje uvedené v predložených ponukách). V prípade takejto zmeny je vykonávateľ oprávnený obrátiť sa na orgány činné v trestnom konaní. </w:t>
      </w:r>
    </w:p>
    <w:p w14:paraId="61E13F26" w14:textId="77777777" w:rsidR="00A87720" w:rsidRPr="0010241E" w:rsidRDefault="00A87720" w:rsidP="00A87720">
      <w:pPr>
        <w:ind w:left="720"/>
        <w:contextualSpacing/>
        <w:rPr>
          <w:rFonts w:ascii="Arial Narrow" w:hAnsi="Arial Narrow"/>
        </w:rPr>
      </w:pPr>
    </w:p>
    <w:p w14:paraId="19408713" w14:textId="77777777" w:rsidR="00A87720" w:rsidRPr="0010241E" w:rsidRDefault="00A87720" w:rsidP="00AE2729">
      <w:pPr>
        <w:numPr>
          <w:ilvl w:val="0"/>
          <w:numId w:val="12"/>
        </w:numPr>
        <w:contextualSpacing/>
        <w:jc w:val="both"/>
        <w:rPr>
          <w:rFonts w:ascii="Arial Narrow" w:hAnsi="Arial Narrow"/>
          <w:color w:val="0070C0"/>
          <w:lang w:eastAsia="sk-SK"/>
        </w:rPr>
      </w:pPr>
      <w:r w:rsidRPr="0010241E">
        <w:rPr>
          <w:rFonts w:ascii="Arial Narrow" w:hAnsi="Arial Narrow"/>
        </w:rPr>
        <w:t>Pre potreby finančnej kontroly verejného obstarávania/obstarávania prijímateľ predkladá zmluvu s úspešným uchádzačom spôsobom, ktorý zabezpečí identifikáciu osôb, ktoré zmluvu podpísali, aby bolo možné overiť ich oprávnenosť konať v mene zmluvnej strany.</w:t>
      </w:r>
    </w:p>
    <w:p w14:paraId="5B8A9774" w14:textId="77777777" w:rsidR="00A87720" w:rsidRPr="0010241E" w:rsidRDefault="00A87720" w:rsidP="00A87720">
      <w:pPr>
        <w:ind w:left="720"/>
        <w:contextualSpacing/>
        <w:rPr>
          <w:rFonts w:ascii="Arial Narrow" w:hAnsi="Arial Narrow"/>
          <w:color w:val="0070C0"/>
          <w:lang w:eastAsia="sk-SK"/>
        </w:rPr>
      </w:pPr>
    </w:p>
    <w:p w14:paraId="6EE115C7" w14:textId="77777777" w:rsidR="006E3B03" w:rsidRPr="0010241E" w:rsidRDefault="00A87720" w:rsidP="006E3B03">
      <w:pPr>
        <w:numPr>
          <w:ilvl w:val="0"/>
          <w:numId w:val="12"/>
        </w:numPr>
        <w:contextualSpacing/>
        <w:jc w:val="both"/>
        <w:rPr>
          <w:rFonts w:ascii="Arial Narrow" w:hAnsi="Arial Narrow"/>
          <w:color w:val="0070C0"/>
          <w:lang w:eastAsia="sk-SK"/>
        </w:rPr>
      </w:pPr>
      <w:r w:rsidRPr="0010241E">
        <w:rPr>
          <w:rFonts w:ascii="Arial Narrow" w:hAnsi="Arial Narrow"/>
        </w:rPr>
        <w:t>V prípade zadávania zákazky zjednodušeným postupom pre zákazky na bežne dostupné tovary a služby (podľa § 109 ZVO) sa dokumentácia predkladá vo fáze po vygenerovaní výslednej zmluvy príslušným elektronickým informačným systémom, po jej zverejnení v zmysle zákona o slobode informácií pričom zmluva je už platná a účinná.</w:t>
      </w:r>
      <w:r w:rsidR="00F124A1" w:rsidRPr="0010241E">
        <w:rPr>
          <w:rFonts w:ascii="Arial Narrow" w:hAnsi="Arial Narrow"/>
        </w:rPr>
        <w:t xml:space="preserve"> </w:t>
      </w:r>
    </w:p>
    <w:p w14:paraId="4C0D6EED" w14:textId="77777777" w:rsidR="007B7955" w:rsidRPr="0010241E" w:rsidRDefault="007B7955" w:rsidP="007B7955">
      <w:pPr>
        <w:pStyle w:val="Bezriadkovania"/>
        <w:rPr>
          <w:rFonts w:ascii="Arial Narrow" w:hAnsi="Arial Narrow"/>
          <w:lang w:eastAsia="sk-SK"/>
        </w:rPr>
      </w:pPr>
    </w:p>
    <w:p w14:paraId="3A6548D9" w14:textId="77777777" w:rsidR="007B7955" w:rsidRPr="0010241E" w:rsidRDefault="007B7955" w:rsidP="007B7955">
      <w:pPr>
        <w:numPr>
          <w:ilvl w:val="0"/>
          <w:numId w:val="12"/>
        </w:numPr>
        <w:contextualSpacing/>
        <w:jc w:val="both"/>
        <w:rPr>
          <w:rFonts w:ascii="Arial Narrow" w:hAnsi="Arial Narrow"/>
          <w:color w:val="0070C0"/>
          <w:lang w:eastAsia="sk-SK"/>
        </w:rPr>
      </w:pPr>
      <w:r w:rsidRPr="0010241E">
        <w:rPr>
          <w:rFonts w:ascii="Arial Narrow" w:hAnsi="Arial Narrow"/>
        </w:rPr>
        <w:t>Za</w:t>
      </w:r>
      <w:r w:rsidRPr="0010241E">
        <w:rPr>
          <w:rFonts w:ascii="Arial Narrow" w:hAnsi="Arial Narrow" w:cs="Times New Roman"/>
        </w:rPr>
        <w:t xml:space="preserve"> </w:t>
      </w:r>
      <w:r w:rsidRPr="0010241E">
        <w:rPr>
          <w:rFonts w:ascii="Arial Narrow" w:hAnsi="Arial Narrow"/>
        </w:rPr>
        <w:t xml:space="preserve">účelom preukázania bežnej dostupnosti predmetu zákazky prijímateľ vypracuje </w:t>
      </w:r>
      <w:hyperlink w:anchor="_Príloha_č._10:" w:history="1">
        <w:r w:rsidRPr="0010241E">
          <w:rPr>
            <w:rFonts w:ascii="Arial Narrow" w:hAnsi="Arial Narrow"/>
          </w:rPr>
          <w:t>test bežnej dostupnosti</w:t>
        </w:r>
      </w:hyperlink>
      <w:r w:rsidRPr="0010241E">
        <w:rPr>
          <w:rFonts w:ascii="Arial Narrow" w:hAnsi="Arial Narrow"/>
        </w:rPr>
        <w:t xml:space="preserve"> (príloha č. 6 tohto Usmernenia). Dokument s určením a zdôvodnením postupu je prijímateľ povinný uchovávať a archivovať spolu s ostatnou dokumentáciou k VO. Tento dokument bude predmetom posúdenia zo strany </w:t>
      </w:r>
      <w:r w:rsidR="001B2A71" w:rsidRPr="0010241E">
        <w:rPr>
          <w:rFonts w:ascii="Arial Narrow" w:hAnsi="Arial Narrow"/>
        </w:rPr>
        <w:t>v</w:t>
      </w:r>
      <w:r w:rsidRPr="0010241E">
        <w:rPr>
          <w:rFonts w:ascii="Arial Narrow" w:hAnsi="Arial Narrow"/>
        </w:rPr>
        <w:t>ykonávateľa.</w:t>
      </w:r>
    </w:p>
    <w:p w14:paraId="5AA88300" w14:textId="77777777" w:rsidR="006E3B03" w:rsidRPr="0010241E" w:rsidRDefault="006E3B03" w:rsidP="006E3B03">
      <w:pPr>
        <w:ind w:left="720"/>
        <w:contextualSpacing/>
        <w:jc w:val="both"/>
        <w:rPr>
          <w:rFonts w:ascii="Arial Narrow" w:hAnsi="Arial Narrow"/>
          <w:color w:val="0070C0"/>
          <w:lang w:eastAsia="sk-SK"/>
        </w:rPr>
      </w:pPr>
    </w:p>
    <w:p w14:paraId="0DB66C7F" w14:textId="6F4474EE" w:rsidR="0036632B" w:rsidRDefault="0036632B" w:rsidP="004D72DF">
      <w:pPr>
        <w:numPr>
          <w:ilvl w:val="0"/>
          <w:numId w:val="12"/>
        </w:numPr>
        <w:contextualSpacing/>
        <w:jc w:val="both"/>
        <w:rPr>
          <w:ins w:id="37" w:author="Kraslanová, Simona" w:date="2026-01-29T12:32:00Z"/>
          <w:rFonts w:ascii="Arial Narrow" w:hAnsi="Arial Narrow"/>
          <w:lang w:eastAsia="sk-SK"/>
        </w:rPr>
      </w:pPr>
      <w:r w:rsidRPr="0010241E">
        <w:rPr>
          <w:rFonts w:ascii="Arial Narrow" w:hAnsi="Arial Narrow"/>
          <w:lang w:eastAsia="sk-SK"/>
        </w:rPr>
        <w:t xml:space="preserve">Súčasťou predkladanej dokumentácie na kontrolu je aj </w:t>
      </w:r>
      <w:r w:rsidR="00810128">
        <w:rPr>
          <w:rFonts w:ascii="Arial Narrow" w:hAnsi="Arial Narrow"/>
          <w:lang w:eastAsia="sk-SK"/>
        </w:rPr>
        <w:t>Plán VO (</w:t>
      </w:r>
      <w:r w:rsidR="00A34871">
        <w:rPr>
          <w:rFonts w:ascii="Arial Narrow" w:hAnsi="Arial Narrow"/>
          <w:lang w:eastAsia="sk-SK"/>
        </w:rPr>
        <w:t>pláno</w:t>
      </w:r>
      <w:r w:rsidR="00E25920">
        <w:rPr>
          <w:rFonts w:ascii="Arial Narrow" w:hAnsi="Arial Narrow"/>
          <w:lang w:eastAsia="sk-SK"/>
        </w:rPr>
        <w:t>m</w:t>
      </w:r>
      <w:r w:rsidR="00A34871">
        <w:rPr>
          <w:rFonts w:ascii="Arial Narrow" w:hAnsi="Arial Narrow"/>
          <w:lang w:eastAsia="sk-SK"/>
        </w:rPr>
        <w:t xml:space="preserve"> VO sa pre účely tohto usmernenia rozumie </w:t>
      </w:r>
      <w:r w:rsidRPr="0010241E">
        <w:rPr>
          <w:rFonts w:ascii="Arial Narrow" w:hAnsi="Arial Narrow"/>
          <w:lang w:eastAsia="sk-SK"/>
        </w:rPr>
        <w:t>zoznam zákaziek rovnakého/obdobného charakteru</w:t>
      </w:r>
      <w:r w:rsidR="00A34871">
        <w:rPr>
          <w:rFonts w:ascii="Arial Narrow" w:hAnsi="Arial Narrow"/>
          <w:lang w:eastAsia="sk-SK"/>
        </w:rPr>
        <w:t xml:space="preserve"> ako predmet kontrolovanej zákazky</w:t>
      </w:r>
      <w:r w:rsidR="00810128">
        <w:rPr>
          <w:rFonts w:ascii="Arial Narrow" w:hAnsi="Arial Narrow"/>
          <w:lang w:eastAsia="sk-SK"/>
        </w:rPr>
        <w:t>)</w:t>
      </w:r>
      <w:r w:rsidRPr="0010241E">
        <w:rPr>
          <w:rFonts w:ascii="Arial Narrow" w:hAnsi="Arial Narrow"/>
          <w:lang w:eastAsia="sk-SK"/>
        </w:rPr>
        <w:t xml:space="preserve"> obstarávaných v kalendárnom roku</w:t>
      </w:r>
      <w:r w:rsidR="00810128">
        <w:rPr>
          <w:rFonts w:ascii="Arial Narrow" w:hAnsi="Arial Narrow"/>
          <w:lang w:eastAsia="sk-SK"/>
        </w:rPr>
        <w:t xml:space="preserve"> (</w:t>
      </w:r>
      <w:r w:rsidR="00810128" w:rsidRPr="0010241E">
        <w:rPr>
          <w:rFonts w:ascii="Arial Narrow" w:hAnsi="Arial Narrow"/>
          <w:lang w:eastAsia="sk-SK"/>
        </w:rPr>
        <w:t>vzor tvorí prílohu č. 5 tohto usmernenia</w:t>
      </w:r>
      <w:r w:rsidR="00810128">
        <w:rPr>
          <w:rFonts w:ascii="Arial Narrow" w:hAnsi="Arial Narrow"/>
          <w:lang w:eastAsia="sk-SK"/>
        </w:rPr>
        <w:t>),</w:t>
      </w:r>
      <w:r w:rsidRPr="0010241E">
        <w:rPr>
          <w:rFonts w:ascii="Arial Narrow" w:hAnsi="Arial Narrow"/>
          <w:lang w:eastAsia="sk-SK"/>
        </w:rPr>
        <w:t xml:space="preserve"> resp. čestné vyhlásenie o nerealizovaní obstarávaní rovnakých/obdobných zákaziek</w:t>
      </w:r>
      <w:r w:rsidR="00810128">
        <w:rPr>
          <w:rFonts w:ascii="Arial Narrow" w:hAnsi="Arial Narrow"/>
          <w:lang w:eastAsia="sk-SK"/>
        </w:rPr>
        <w:t>.</w:t>
      </w:r>
      <w:r w:rsidR="00E25920">
        <w:rPr>
          <w:rFonts w:ascii="Arial Narrow" w:hAnsi="Arial Narrow"/>
          <w:lang w:eastAsia="sk-SK"/>
        </w:rPr>
        <w:t xml:space="preserve"> </w:t>
      </w:r>
      <w:r w:rsidRPr="0010241E">
        <w:rPr>
          <w:rFonts w:ascii="Arial Narrow" w:hAnsi="Arial Narrow"/>
        </w:rPr>
        <w:t>Pri vypracovaní zoznamu zákaziek rovnakého/obdobného charakteru je prijímateľ povinný zohľadniť aj výdavky na tovary/služby/stavebné práce obstarávané v rámci iných projektov financovaných z iných zdrojov EÚ a súčasne aj výdavky z verejných zdrojov, ktoré sú určené pre vlastnú potrebu za organizáciu.</w:t>
      </w:r>
    </w:p>
    <w:p w14:paraId="7FE8A2CF" w14:textId="77777777" w:rsidR="00766F3C" w:rsidRDefault="00766F3C" w:rsidP="00D475E3">
      <w:pPr>
        <w:ind w:left="720"/>
        <w:contextualSpacing/>
        <w:jc w:val="both"/>
        <w:rPr>
          <w:ins w:id="38" w:author="Kraslanová, Simona" w:date="2026-01-29T12:33:00Z"/>
          <w:rFonts w:ascii="Arial Narrow" w:hAnsi="Arial Narrow"/>
        </w:rPr>
      </w:pPr>
    </w:p>
    <w:p w14:paraId="2A2B3B83" w14:textId="7097857B" w:rsidR="00766F3C" w:rsidRPr="00D475E3" w:rsidRDefault="00766F3C" w:rsidP="00D475E3">
      <w:pPr>
        <w:numPr>
          <w:ilvl w:val="0"/>
          <w:numId w:val="12"/>
        </w:numPr>
        <w:contextualSpacing/>
        <w:jc w:val="both"/>
        <w:rPr>
          <w:ins w:id="39" w:author="Kraslanová, Simona" w:date="2026-01-29T12:32:00Z"/>
          <w:rFonts w:ascii="Arial Narrow" w:hAnsi="Arial Narrow"/>
        </w:rPr>
      </w:pPr>
      <w:ins w:id="40" w:author="Kraslanová, Simona" w:date="2026-01-29T12:32:00Z">
        <w:r w:rsidRPr="00D475E3">
          <w:rPr>
            <w:rFonts w:ascii="Arial Narrow" w:hAnsi="Arial Narrow"/>
          </w:rPr>
          <w:t>Verejný obstarávateľ a obstarávateľ sú povinní postupovať pri archivácii dokumentácie z verejného obstarávania v súlade s § 24 ods. 1 zákona o verejnom obstarávaní (ZVO). Táto povinnosť zahŕňa systematické a úplné zdokumentovanie celého priebehu verejného obstarávania tak, aby boli všetky úkony, rozhodnutia a postupy preskúmateľné, transparentné a spätne overiteľné.</w:t>
        </w:r>
      </w:ins>
    </w:p>
    <w:p w14:paraId="3CA91A89" w14:textId="77777777" w:rsidR="00766F3C" w:rsidRPr="00D475E3" w:rsidRDefault="00766F3C" w:rsidP="00D475E3">
      <w:pPr>
        <w:ind w:left="720"/>
        <w:contextualSpacing/>
        <w:jc w:val="both"/>
        <w:rPr>
          <w:ins w:id="41" w:author="Kraslanová, Simona" w:date="2026-01-29T12:32:00Z"/>
          <w:rFonts w:ascii="Arial Narrow" w:hAnsi="Arial Narrow"/>
        </w:rPr>
      </w:pPr>
    </w:p>
    <w:p w14:paraId="5796D213" w14:textId="7514DE82" w:rsidR="00766F3C" w:rsidRPr="00D475E3" w:rsidRDefault="00766F3C" w:rsidP="00D475E3">
      <w:pPr>
        <w:ind w:left="720"/>
        <w:contextualSpacing/>
        <w:jc w:val="both"/>
        <w:rPr>
          <w:ins w:id="42" w:author="Kraslanová, Simona" w:date="2026-01-29T12:32:00Z"/>
          <w:rFonts w:ascii="Arial Narrow" w:hAnsi="Arial Narrow"/>
        </w:rPr>
      </w:pPr>
      <w:ins w:id="43" w:author="Kraslanová, Simona" w:date="2026-01-29T12:32:00Z">
        <w:r w:rsidRPr="00D475E3">
          <w:rPr>
            <w:rFonts w:ascii="Arial Narrow" w:hAnsi="Arial Narrow"/>
          </w:rPr>
          <w:t>Verejný obstarávateľ a obstarávateľ je povinní zdokumentovať celý priebeh verejného obstarávania s dôrazom na preskúmateľnosť rozhodnutí prijatých vo všetkých fázach verejného obstarávania, bez ohľadu na použité prostriedky komunikácie. Na tento účel verejný obstarávateľ vedie a uchováva kompletnú dokumentáciu, ktorú je povinný archivovať po dobu desiatich rokov odo dňa odoslania oznámenia o výsledku verejného obstarávania, resp. odo dňa uzavretia zmluvy, ak sa oznámenie neodosiela.</w:t>
        </w:r>
      </w:ins>
    </w:p>
    <w:p w14:paraId="500619AA" w14:textId="77777777" w:rsidR="00766F3C" w:rsidRPr="00D475E3" w:rsidRDefault="00766F3C" w:rsidP="00D475E3">
      <w:pPr>
        <w:ind w:left="720"/>
        <w:contextualSpacing/>
        <w:jc w:val="both"/>
        <w:rPr>
          <w:ins w:id="44" w:author="Kraslanová, Simona" w:date="2026-01-29T12:32:00Z"/>
          <w:rFonts w:ascii="Arial Narrow" w:hAnsi="Arial Narrow"/>
        </w:rPr>
      </w:pPr>
    </w:p>
    <w:p w14:paraId="151364C7" w14:textId="02657AD9" w:rsidR="00766F3C" w:rsidRPr="00D475E3" w:rsidRDefault="00766F3C" w:rsidP="00D475E3">
      <w:pPr>
        <w:ind w:left="720"/>
        <w:contextualSpacing/>
        <w:jc w:val="both"/>
        <w:rPr>
          <w:ins w:id="45" w:author="Kraslanová, Simona" w:date="2026-01-29T12:32:00Z"/>
          <w:rFonts w:ascii="Arial Narrow" w:hAnsi="Arial Narrow"/>
        </w:rPr>
      </w:pPr>
      <w:ins w:id="46" w:author="Kraslanová, Simona" w:date="2026-01-29T12:32:00Z">
        <w:r w:rsidRPr="00D475E3">
          <w:rPr>
            <w:rFonts w:ascii="Arial Narrow" w:hAnsi="Arial Narrow"/>
          </w:rPr>
          <w:t>Uvedené povinnosti archivácie sa primerane vzťahujú aj na postupy zadávania zákaziek, ktoré nespadajú pod ZVO, konkrétne postupy uvedené v časti 3</w:t>
        </w:r>
      </w:ins>
      <w:ins w:id="47" w:author="Autor" w:date="2026-01-30T16:02:00Z" w16du:dateUtc="2026-01-30T15:02:00Z">
        <w:r w:rsidR="006131D1">
          <w:rPr>
            <w:rFonts w:ascii="Arial Narrow" w:hAnsi="Arial Narrow"/>
          </w:rPr>
          <w:t>.</w:t>
        </w:r>
      </w:ins>
      <w:ins w:id="48" w:author="Kraslanová, Simona" w:date="2026-01-29T12:32:00Z">
        <w:r w:rsidRPr="00D475E3">
          <w:rPr>
            <w:rFonts w:ascii="Arial Narrow" w:hAnsi="Arial Narrow"/>
          </w:rPr>
          <w:t xml:space="preserve"> Usmernenia a rovnako aj na zákazky zadávané podľa ZVO, ktoré sú rozpracované v časti 4 predmetného usmernenia. </w:t>
        </w:r>
      </w:ins>
    </w:p>
    <w:p w14:paraId="240DEDDA" w14:textId="77777777" w:rsidR="00766F3C" w:rsidRPr="00D475E3" w:rsidRDefault="00766F3C" w:rsidP="00D475E3">
      <w:pPr>
        <w:ind w:left="720"/>
        <w:contextualSpacing/>
        <w:jc w:val="both"/>
        <w:rPr>
          <w:ins w:id="49" w:author="Kraslanová, Simona" w:date="2026-01-29T12:32:00Z"/>
          <w:rFonts w:ascii="Arial Narrow" w:hAnsi="Arial Narrow"/>
        </w:rPr>
      </w:pPr>
    </w:p>
    <w:p w14:paraId="456A8994" w14:textId="77777777" w:rsidR="00766F3C" w:rsidRPr="00D475E3" w:rsidRDefault="00766F3C" w:rsidP="00D475E3">
      <w:pPr>
        <w:ind w:left="720"/>
        <w:contextualSpacing/>
        <w:jc w:val="both"/>
        <w:rPr>
          <w:ins w:id="50" w:author="Kraslanová, Simona" w:date="2026-01-29T12:32:00Z"/>
          <w:rFonts w:ascii="Arial Narrow" w:hAnsi="Arial Narrow"/>
        </w:rPr>
      </w:pPr>
      <w:ins w:id="51" w:author="Kraslanová, Simona" w:date="2026-01-29T12:32:00Z">
        <w:r w:rsidRPr="00D475E3">
          <w:rPr>
            <w:rFonts w:ascii="Arial Narrow" w:hAnsi="Arial Narrow"/>
          </w:rPr>
          <w:t>V zmysle pravidiel platných pre čerpanie finančných prostriedkov z Plánu obnovy a odolnosti SR a platne uzatvorenej Zmluvy o poskytnutí prostriedkov mechanizmu má prijímateľ povinnosť uchovávať kompletnú dokumentáciu k verejnému obstarávaniu/obstarávaniu minimálne počas celej doby udržateľnosti projektu.</w:t>
        </w:r>
      </w:ins>
    </w:p>
    <w:p w14:paraId="3046CFCA" w14:textId="77777777" w:rsidR="00766F3C" w:rsidRPr="0010241E" w:rsidRDefault="00766F3C" w:rsidP="00D475E3">
      <w:pPr>
        <w:ind w:left="720"/>
        <w:contextualSpacing/>
        <w:jc w:val="both"/>
        <w:rPr>
          <w:rFonts w:ascii="Arial Narrow" w:hAnsi="Arial Narrow"/>
          <w:lang w:eastAsia="sk-SK"/>
        </w:rPr>
      </w:pPr>
    </w:p>
    <w:p w14:paraId="679C23D2" w14:textId="5D5D4B1B" w:rsidR="00A87720" w:rsidRPr="007B7CE4" w:rsidRDefault="00A87720" w:rsidP="00A87720">
      <w:pPr>
        <w:pStyle w:val="Nadpis1"/>
        <w:rPr>
          <w:rFonts w:ascii="Arial Narrow" w:hAnsi="Arial Narrow" w:cstheme="minorHAnsi"/>
          <w:b/>
          <w:sz w:val="28"/>
          <w:szCs w:val="28"/>
        </w:rPr>
      </w:pPr>
      <w:bookmarkStart w:id="52" w:name="_Toc177973841"/>
      <w:bookmarkStart w:id="53" w:name="_Toc220583139"/>
      <w:r w:rsidRPr="007B7CE4">
        <w:rPr>
          <w:rFonts w:ascii="Arial Narrow" w:hAnsi="Arial Narrow" w:cstheme="minorHAnsi"/>
          <w:b/>
          <w:sz w:val="28"/>
          <w:szCs w:val="28"/>
        </w:rPr>
        <w:t>5.1 Kontrola verejného obstarávania/obstarávania</w:t>
      </w:r>
      <w:bookmarkEnd w:id="52"/>
      <w:bookmarkEnd w:id="53"/>
    </w:p>
    <w:p w14:paraId="6C17278C" w14:textId="77777777" w:rsidR="00E5195A" w:rsidRPr="0010241E" w:rsidRDefault="00E5195A" w:rsidP="00E5195A">
      <w:pPr>
        <w:ind w:left="720"/>
        <w:contextualSpacing/>
        <w:rPr>
          <w:rFonts w:ascii="Arial Narrow" w:hAnsi="Arial Narrow"/>
        </w:rPr>
      </w:pPr>
    </w:p>
    <w:p w14:paraId="4F551427" w14:textId="77777777" w:rsidR="00A87720" w:rsidRPr="0010241E" w:rsidRDefault="00A87720" w:rsidP="00AE2729">
      <w:pPr>
        <w:numPr>
          <w:ilvl w:val="0"/>
          <w:numId w:val="13"/>
        </w:numPr>
        <w:contextualSpacing/>
        <w:jc w:val="both"/>
        <w:rPr>
          <w:rFonts w:ascii="Arial Narrow" w:hAnsi="Arial Narrow"/>
          <w:color w:val="0070C0"/>
          <w:lang w:eastAsia="sk-SK"/>
        </w:rPr>
      </w:pPr>
      <w:r w:rsidRPr="0010241E">
        <w:rPr>
          <w:rFonts w:ascii="Arial Narrow" w:hAnsi="Arial Narrow"/>
        </w:rPr>
        <w:t>Lehoty na výkon kontroly obstarávania pre prijímateľa začínajú plynúť prvým pracovným dňom nasledujúcim po dni evidovania prijatej žiadosti prijímateľa o vykonanie kontroly a predložení kompletnej dokumentácie k obstarávaniu podľa určených pravidiel.</w:t>
      </w:r>
    </w:p>
    <w:p w14:paraId="0DF30466" w14:textId="77777777" w:rsidR="00A87720" w:rsidRPr="0010241E" w:rsidRDefault="00A87720" w:rsidP="00A87720">
      <w:pPr>
        <w:ind w:left="720"/>
        <w:contextualSpacing/>
        <w:jc w:val="both"/>
        <w:rPr>
          <w:rFonts w:ascii="Arial Narrow" w:hAnsi="Arial Narrow"/>
          <w:color w:val="0070C0"/>
          <w:lang w:eastAsia="sk-SK"/>
        </w:rPr>
      </w:pPr>
    </w:p>
    <w:p w14:paraId="3EFC6391" w14:textId="77777777" w:rsidR="00A87720" w:rsidRPr="0010241E" w:rsidRDefault="00A87720" w:rsidP="00AE2729">
      <w:pPr>
        <w:numPr>
          <w:ilvl w:val="0"/>
          <w:numId w:val="13"/>
        </w:numPr>
        <w:contextualSpacing/>
        <w:jc w:val="both"/>
        <w:rPr>
          <w:rFonts w:ascii="Arial Narrow" w:hAnsi="Arial Narrow"/>
          <w:color w:val="0070C0"/>
          <w:lang w:eastAsia="sk-SK"/>
        </w:rPr>
      </w:pPr>
      <w:r w:rsidRPr="0010241E">
        <w:rPr>
          <w:rFonts w:ascii="Arial Narrow" w:hAnsi="Arial Narrow"/>
        </w:rPr>
        <w:t xml:space="preserve">Predmetom kontroly obstarávania je aj overenie hospodárnosti výdavkov vzťahujúcich sa k danej zákazke. Preukázanie hospodárnosti výdavkov zo strany prijímateľa na základe zrealizovaného prieskumu trhu alebo vypracovaného odborného/znaleckého posudku nezbavuje vykonávateľa možnosti overiť hospodárnosť výdavkov aj z vlastnej úrovne. V prípade, ak vykonávateľ identifikuje pri výkone kontroly obstarávania nehospodárne výdavky (t.j. neoprávnené výdavky), ktoré sa viažu k výsledku zadávania zákazky, zníži výšku oprávnených výdavkov o identifikované neoprávnené výdavky a výsledky z overenia hospodárnosti výdavkov uvedie do záverov z kontroly. </w:t>
      </w:r>
    </w:p>
    <w:p w14:paraId="73849973" w14:textId="77777777" w:rsidR="00A87720" w:rsidRPr="0010241E" w:rsidRDefault="00A87720" w:rsidP="00A87720">
      <w:pPr>
        <w:ind w:left="720"/>
        <w:contextualSpacing/>
        <w:rPr>
          <w:rFonts w:ascii="Arial Narrow" w:hAnsi="Arial Narrow"/>
        </w:rPr>
      </w:pPr>
    </w:p>
    <w:p w14:paraId="40FFC092" w14:textId="77777777" w:rsidR="00A87720" w:rsidRPr="0010241E" w:rsidRDefault="00A87720" w:rsidP="00AE2729">
      <w:pPr>
        <w:numPr>
          <w:ilvl w:val="0"/>
          <w:numId w:val="13"/>
        </w:numPr>
        <w:contextualSpacing/>
        <w:jc w:val="both"/>
        <w:rPr>
          <w:rFonts w:ascii="Arial Narrow" w:hAnsi="Arial Narrow"/>
          <w:color w:val="0070C0"/>
          <w:lang w:eastAsia="sk-SK"/>
        </w:rPr>
      </w:pPr>
      <w:r w:rsidRPr="0010241E">
        <w:rPr>
          <w:rFonts w:ascii="Arial Narrow" w:hAnsi="Arial Narrow"/>
        </w:rPr>
        <w:t xml:space="preserve">V prípade zákaziek zadávaných na základe rámcovej dohody sa hospodárnosť výdavkov overuje vo vzťahu k rámcovej dohode ako celku, ak je rámcová dohoda uzatvorená s jedným dodávateľom a čiastkové objednávky, resp. čiastkové zmluvy predstavujú formu vecného plnenia v súlade s podmienkami rámcovej dohody, pričom opis predmetu zákazky, množstvo, cena a časové obdobie dodávky tovaru, poskytnutia </w:t>
      </w:r>
      <w:r w:rsidRPr="0010241E">
        <w:rPr>
          <w:rFonts w:ascii="Arial Narrow" w:hAnsi="Arial Narrow"/>
        </w:rPr>
        <w:lastRenderedPageBreak/>
        <w:t xml:space="preserve">služby a realizácie stavebných prác ostávajú zachované zároveň bez vstupu nového subjektu, napr. v podobe subdodávateľa. V opačnom prípade, t.j. ak je rámcová dohoda uzatvorená s viacerými dodávateľmi, resp. so vstupom nového subjektu, napr. v podobe subdodávateľa, alebo ak čiastkové objednávky/čiastkové zmluvy nie sú zadávané na základe vopred určených podmienok uvedených v rámcovej dohode, resp. v prípade opätovného otvorenia súťaže sa hospodárnosť overuje vo vzťahu ku každej jednotlivej čiastkovej objednávke/čiastkovej zmluve. </w:t>
      </w:r>
    </w:p>
    <w:p w14:paraId="2E8B7B2E" w14:textId="77777777" w:rsidR="00A87720" w:rsidRPr="0010241E" w:rsidRDefault="00A87720" w:rsidP="00A87720">
      <w:pPr>
        <w:ind w:left="720"/>
        <w:contextualSpacing/>
        <w:rPr>
          <w:rFonts w:ascii="Arial Narrow" w:hAnsi="Arial Narrow"/>
        </w:rPr>
      </w:pPr>
    </w:p>
    <w:p w14:paraId="38015AE5" w14:textId="77777777" w:rsidR="00A87720" w:rsidRPr="0010241E" w:rsidRDefault="00A87720" w:rsidP="00AE2729">
      <w:pPr>
        <w:numPr>
          <w:ilvl w:val="0"/>
          <w:numId w:val="13"/>
        </w:numPr>
        <w:contextualSpacing/>
        <w:jc w:val="both"/>
        <w:rPr>
          <w:rFonts w:ascii="Arial Narrow" w:hAnsi="Arial Narrow"/>
          <w:color w:val="0070C0"/>
          <w:lang w:eastAsia="sk-SK"/>
        </w:rPr>
      </w:pPr>
      <w:r w:rsidRPr="0010241E">
        <w:rPr>
          <w:rFonts w:ascii="Arial Narrow" w:hAnsi="Arial Narrow"/>
        </w:rPr>
        <w:t xml:space="preserve">V prípade rámcovej dohody, ak je uzatvorená s jedným dodávateľom, kde prijímateľ v rámci prieskumu trhu overoval hospodárnosť napr. podľa všeobecných vyžiadaných cenníkov od spoločností a v čiastkovej objednávke, resp. v čiastkovej zmluve bude uvedený osobitný úkon, ktorý v zmysle pôvodných cenníkov nie je možné jednoznačne priradiť pod konkrétny úkon cenníkov, ktoré obsahovali všeobecné formulácie varianty úkonov (primárne relevantné pre oblasť služieb – právne služby, patenty, manažment a pod.), alebo ak je rámcová dohoda uzatvorená s viacerými dodávateľmi, resp. v prípade opätovného otvorenia súťaže, resp. so vstupom nového subjektu, napr. v podobe subdodávateľa, je čiastková objednávka/čiastková zmluva predmetom samostatnej administratívnej finančnej kontroly z dôvodu potreby overenia hospodárnosti každej čiastkovej objednávky, resp. čiastkovej zmluvy. </w:t>
      </w:r>
    </w:p>
    <w:p w14:paraId="2708CC19" w14:textId="77777777" w:rsidR="00A87720" w:rsidRPr="0010241E" w:rsidRDefault="00A87720" w:rsidP="00A87720">
      <w:pPr>
        <w:ind w:left="720"/>
        <w:contextualSpacing/>
        <w:rPr>
          <w:rFonts w:ascii="Arial Narrow" w:hAnsi="Arial Narrow"/>
        </w:rPr>
      </w:pPr>
    </w:p>
    <w:p w14:paraId="178AAACF" w14:textId="77777777" w:rsidR="0036632B" w:rsidRPr="0010241E" w:rsidRDefault="00A87720" w:rsidP="0036632B">
      <w:pPr>
        <w:numPr>
          <w:ilvl w:val="0"/>
          <w:numId w:val="13"/>
        </w:numPr>
        <w:contextualSpacing/>
        <w:jc w:val="both"/>
        <w:rPr>
          <w:rFonts w:ascii="Arial Narrow" w:hAnsi="Arial Narrow"/>
          <w:color w:val="0070C0"/>
          <w:lang w:eastAsia="sk-SK"/>
        </w:rPr>
      </w:pPr>
      <w:r w:rsidRPr="0010241E">
        <w:rPr>
          <w:rFonts w:ascii="Arial Narrow" w:hAnsi="Arial Narrow"/>
        </w:rPr>
        <w:t xml:space="preserve">Lehota na výkon kontroly vykonávateľom je 20 pracovných dní. </w:t>
      </w:r>
    </w:p>
    <w:p w14:paraId="3DC784DE" w14:textId="77777777" w:rsidR="0036632B" w:rsidRPr="0010241E" w:rsidRDefault="0036632B" w:rsidP="0036632B">
      <w:pPr>
        <w:contextualSpacing/>
        <w:jc w:val="both"/>
        <w:rPr>
          <w:rFonts w:ascii="Arial Narrow" w:hAnsi="Arial Narrow"/>
          <w:color w:val="0070C0"/>
          <w:lang w:eastAsia="sk-SK"/>
        </w:rPr>
      </w:pPr>
    </w:p>
    <w:p w14:paraId="2A40FEEF" w14:textId="4E188CA4" w:rsidR="0036632B" w:rsidRPr="0010241E" w:rsidRDefault="0036632B" w:rsidP="0036632B">
      <w:pPr>
        <w:numPr>
          <w:ilvl w:val="0"/>
          <w:numId w:val="13"/>
        </w:numPr>
        <w:contextualSpacing/>
        <w:jc w:val="both"/>
        <w:rPr>
          <w:rFonts w:ascii="Arial Narrow" w:hAnsi="Arial Narrow"/>
          <w:color w:val="0070C0"/>
          <w:lang w:eastAsia="sk-SK"/>
        </w:rPr>
      </w:pPr>
      <w:r w:rsidRPr="0010241E">
        <w:rPr>
          <w:rFonts w:ascii="Arial Narrow" w:hAnsi="Arial Narrow"/>
        </w:rPr>
        <w:t>Ak vykonávateľ zašle prijímateľovi žiadosť o vysvetlenie alebo doplnenie dokumentácie, určí prijímateľovi lehotu na zaslanie vysvetlenia alebo doplnenia. Dňom odoslania žiadosti sa lehota na výkon kontroly zastavuje</w:t>
      </w:r>
      <w:r w:rsidR="00810128">
        <w:rPr>
          <w:rFonts w:ascii="Arial Narrow" w:hAnsi="Arial Narrow"/>
        </w:rPr>
        <w:t xml:space="preserve"> (v súlade s kapitolou 5 bod 4 tohto usmernenia)</w:t>
      </w:r>
      <w:r w:rsidRPr="0010241E">
        <w:rPr>
          <w:rFonts w:ascii="Arial Narrow" w:hAnsi="Arial Narrow"/>
        </w:rPr>
        <w:t>. Nová lehota (20 pracovných dní) začína opätovne plynúť nasledujúci pracovný deň po doplnení kompletnej dokumentácie/úplného vyjadrenia podľa žiadosti vykonávateľa.</w:t>
      </w:r>
    </w:p>
    <w:p w14:paraId="1A80D8D7" w14:textId="77777777" w:rsidR="0036632B" w:rsidRPr="0010241E" w:rsidRDefault="0036632B" w:rsidP="0036632B">
      <w:pPr>
        <w:ind w:left="720"/>
        <w:contextualSpacing/>
        <w:jc w:val="both"/>
        <w:rPr>
          <w:rFonts w:ascii="Arial Narrow" w:hAnsi="Arial Narrow"/>
          <w:color w:val="0070C0"/>
          <w:lang w:eastAsia="sk-SK"/>
        </w:rPr>
      </w:pPr>
    </w:p>
    <w:p w14:paraId="5C0B648E" w14:textId="77777777" w:rsidR="00A87720" w:rsidRPr="0010241E" w:rsidRDefault="00A87720" w:rsidP="00AE2729">
      <w:pPr>
        <w:numPr>
          <w:ilvl w:val="0"/>
          <w:numId w:val="13"/>
        </w:numPr>
        <w:contextualSpacing/>
        <w:jc w:val="both"/>
        <w:rPr>
          <w:rFonts w:ascii="Arial Narrow" w:hAnsi="Arial Narrow"/>
          <w:color w:val="0070C0"/>
          <w:lang w:eastAsia="sk-SK"/>
        </w:rPr>
      </w:pPr>
      <w:r w:rsidRPr="0010241E">
        <w:rPr>
          <w:rFonts w:ascii="Arial Narrow" w:hAnsi="Arial Narrow"/>
        </w:rPr>
        <w:t xml:space="preserve">Ak neboli kontrolou zistené nedostatky, vykonávateľ vypracuje správu z kontroly a zašle ju prijímateľovi. Momentom ukončenia kontroly je v tomto prípade zaslanie správy z kontroly prijímateľovi. Týmto úkonom sú výdavky súvisiace s danou zákazkou pripustené do financovania. </w:t>
      </w:r>
    </w:p>
    <w:p w14:paraId="3C1D7B1F" w14:textId="77777777" w:rsidR="00A87720" w:rsidRPr="0010241E" w:rsidRDefault="00A87720" w:rsidP="00A87720">
      <w:pPr>
        <w:ind w:left="720"/>
        <w:contextualSpacing/>
        <w:rPr>
          <w:rFonts w:ascii="Arial Narrow" w:hAnsi="Arial Narrow"/>
        </w:rPr>
      </w:pPr>
    </w:p>
    <w:p w14:paraId="52091E71" w14:textId="77777777" w:rsidR="0036632B" w:rsidRPr="0010241E" w:rsidRDefault="0036632B" w:rsidP="0036632B">
      <w:pPr>
        <w:numPr>
          <w:ilvl w:val="0"/>
          <w:numId w:val="13"/>
        </w:numPr>
        <w:contextualSpacing/>
        <w:jc w:val="both"/>
        <w:rPr>
          <w:rFonts w:ascii="Arial Narrow" w:hAnsi="Arial Narrow"/>
          <w:color w:val="0070C0"/>
          <w:lang w:eastAsia="sk-SK"/>
        </w:rPr>
      </w:pPr>
      <w:r w:rsidRPr="0010241E">
        <w:rPr>
          <w:rFonts w:ascii="Arial Narrow" w:hAnsi="Arial Narrow"/>
        </w:rPr>
        <w:t xml:space="preserve">Ak boli kontrolou zistené nedostatky s možným vplyvom na výsledok verejného obstarávania/obstarávania, vykonávateľ vypracuje návrh správy z kontroly, v ktorom uvedie zistené nedostatky a lehotu na podanie námietok k zisteným nedostatkom. </w:t>
      </w:r>
    </w:p>
    <w:p w14:paraId="42E1A825" w14:textId="77777777" w:rsidR="00A87720" w:rsidRPr="0010241E" w:rsidRDefault="00A87720" w:rsidP="00A87720">
      <w:pPr>
        <w:ind w:left="720"/>
        <w:contextualSpacing/>
        <w:rPr>
          <w:rFonts w:ascii="Arial Narrow" w:hAnsi="Arial Narrow"/>
        </w:rPr>
      </w:pPr>
    </w:p>
    <w:p w14:paraId="5362E81A" w14:textId="024E9C7D" w:rsidR="00C31012" w:rsidRPr="004D72DF" w:rsidRDefault="0036632B" w:rsidP="00C31012">
      <w:pPr>
        <w:pStyle w:val="Odsekzoznamu"/>
        <w:numPr>
          <w:ilvl w:val="0"/>
          <w:numId w:val="13"/>
        </w:numPr>
        <w:jc w:val="both"/>
        <w:rPr>
          <w:rFonts w:ascii="Arial Narrow" w:hAnsi="Arial Narrow"/>
          <w:lang w:eastAsia="sk-SK"/>
        </w:rPr>
      </w:pPr>
      <w:r w:rsidRPr="00C31012">
        <w:rPr>
          <w:rFonts w:ascii="Arial Narrow" w:hAnsi="Arial Narrow"/>
        </w:rPr>
        <w:t>Po doručení návrhu správy z kontroly je prijímateľ oprávnený v stanovenej lehote (min. 5 pracovných dní) podať námietky k zisteným nedostatkom. Námietky musí prijímateľ písomne zdôvodniť, prípadne aj podložiť relevantnou dokumentáciou. Ak prijímateľ v stanovenej lehote nepredloží žiadne námietky alebo doručí oznámenie, že nemá námietky k návrhu správy z kontroly, vykonávateľ bude považovať zistené nedostatky za akceptované</w:t>
      </w:r>
      <w:r w:rsidR="005E0AF0" w:rsidRPr="00C31012">
        <w:rPr>
          <w:rFonts w:ascii="Arial Narrow" w:hAnsi="Arial Narrow"/>
        </w:rPr>
        <w:t>, vykonávateľ uvedie v správe z kontroly zistené nedostatky a vykonávateľ zašle podnet na ÚVO, o čom bude prijímateľ v správe z kontroly informovaný</w:t>
      </w:r>
      <w:r w:rsidRPr="00C31012">
        <w:rPr>
          <w:rFonts w:ascii="Arial Narrow" w:hAnsi="Arial Narrow"/>
        </w:rPr>
        <w:t>. V prípade, že prijímateľ zašle námietky, ktoré nebudú zo strany vykonávateľa akceptované, vykonávateľ zdôvodnenie neakceptovania námietok uvedie v správe z</w:t>
      </w:r>
      <w:r w:rsidR="00BB7A92" w:rsidRPr="00C31012">
        <w:rPr>
          <w:rFonts w:ascii="Arial Narrow" w:hAnsi="Arial Narrow"/>
        </w:rPr>
        <w:t> </w:t>
      </w:r>
      <w:r w:rsidRPr="00C31012">
        <w:rPr>
          <w:rFonts w:ascii="Arial Narrow" w:hAnsi="Arial Narrow"/>
        </w:rPr>
        <w:t>kontroly</w:t>
      </w:r>
      <w:r w:rsidR="00BB7A92" w:rsidRPr="00C31012">
        <w:rPr>
          <w:rFonts w:ascii="Arial Narrow" w:hAnsi="Arial Narrow"/>
        </w:rPr>
        <w:t xml:space="preserve"> a vykonávateľ zašle podnet na ÚVO, o čom bude prijímateľ v správe z kontroly informovaný. </w:t>
      </w:r>
      <w:r w:rsidRPr="00C31012">
        <w:rPr>
          <w:rFonts w:ascii="Arial Narrow" w:hAnsi="Arial Narrow"/>
        </w:rPr>
        <w:t xml:space="preserve">Momentom ukončenia kontroly je zaslanie správy z kontroly prijímateľovi. </w:t>
      </w:r>
      <w:r w:rsidR="005E0AF0" w:rsidRPr="00C31012">
        <w:rPr>
          <w:rFonts w:ascii="Arial Narrow" w:hAnsi="Arial Narrow"/>
        </w:rPr>
        <w:t>Týmto úkonom sú výdavky súvisiace s danou zákazkou pripustené do financovania. Týmto nie je dotknuté</w:t>
      </w:r>
      <w:r w:rsidR="005E0AF0" w:rsidRPr="00DF15A3">
        <w:rPr>
          <w:rFonts w:ascii="Arial Narrow" w:hAnsi="Arial Narrow"/>
        </w:rPr>
        <w:t xml:space="preserve">, že </w:t>
      </w:r>
      <w:r w:rsidR="005E0AF0" w:rsidRPr="004D72DF">
        <w:rPr>
          <w:rFonts w:ascii="Arial Narrow" w:hAnsi="Arial Narrow"/>
          <w:lang w:eastAsia="sk-SK"/>
        </w:rPr>
        <w:t>v</w:t>
      </w:r>
      <w:r w:rsidR="00BB7A92" w:rsidRPr="004D72DF">
        <w:rPr>
          <w:rFonts w:ascii="Arial Narrow" w:hAnsi="Arial Narrow"/>
          <w:lang w:eastAsia="sk-SK"/>
        </w:rPr>
        <w:t> prípade, ak ÚVO zistí porušenia zákona o verejnom obstarávaní,</w:t>
      </w:r>
      <w:r w:rsidR="005E0AF0" w:rsidRPr="004D72DF">
        <w:rPr>
          <w:rFonts w:ascii="Arial Narrow" w:hAnsi="Arial Narrow"/>
          <w:lang w:eastAsia="sk-SK"/>
        </w:rPr>
        <w:t xml:space="preserve"> resp. sa stotožní s uvedenými zisteniami vykonávateľa,</w:t>
      </w:r>
      <w:r w:rsidR="00E25920">
        <w:rPr>
          <w:rFonts w:ascii="Arial Narrow" w:hAnsi="Arial Narrow"/>
          <w:lang w:eastAsia="sk-SK"/>
        </w:rPr>
        <w:t xml:space="preserve"> </w:t>
      </w:r>
      <w:r w:rsidR="00BB7A92" w:rsidRPr="004D72DF">
        <w:rPr>
          <w:rFonts w:ascii="Arial Narrow" w:hAnsi="Arial Narrow"/>
          <w:lang w:eastAsia="sk-SK"/>
        </w:rPr>
        <w:t>uplatn</w:t>
      </w:r>
      <w:r w:rsidR="00CC1EBD" w:rsidRPr="004D72DF">
        <w:rPr>
          <w:rFonts w:ascii="Arial Narrow" w:hAnsi="Arial Narrow"/>
          <w:lang w:eastAsia="sk-SK"/>
        </w:rPr>
        <w:t>í</w:t>
      </w:r>
      <w:r w:rsidR="00E25920">
        <w:rPr>
          <w:rFonts w:ascii="Arial Narrow" w:hAnsi="Arial Narrow"/>
          <w:lang w:eastAsia="sk-SK"/>
        </w:rPr>
        <w:t xml:space="preserve"> sankciu v zmysle ZVO.</w:t>
      </w:r>
    </w:p>
    <w:p w14:paraId="69BD2129" w14:textId="77777777" w:rsidR="00C31012" w:rsidRDefault="00C31012" w:rsidP="00C31012">
      <w:pPr>
        <w:pStyle w:val="Odsekzoznamu"/>
        <w:jc w:val="both"/>
        <w:rPr>
          <w:rFonts w:ascii="Arial Narrow" w:hAnsi="Arial Narrow"/>
          <w:color w:val="0070C0"/>
          <w:lang w:eastAsia="sk-SK"/>
        </w:rPr>
      </w:pPr>
    </w:p>
    <w:p w14:paraId="224F93CE" w14:textId="0A2437CA" w:rsidR="00A87720" w:rsidRPr="00C31012" w:rsidRDefault="00A87720" w:rsidP="00C31012">
      <w:pPr>
        <w:pStyle w:val="Odsekzoznamu"/>
        <w:numPr>
          <w:ilvl w:val="0"/>
          <w:numId w:val="13"/>
        </w:numPr>
        <w:jc w:val="both"/>
      </w:pPr>
      <w:r w:rsidRPr="00C31012">
        <w:rPr>
          <w:rFonts w:ascii="Arial Narrow" w:hAnsi="Arial Narrow"/>
        </w:rPr>
        <w:lastRenderedPageBreak/>
        <w:t>V prípade, že vykonávateľ akceptuje námietky prijímateľa a na ich základe budú odstránené nedostatky, vykonávateľ vypracuje správu z</w:t>
      </w:r>
      <w:r w:rsidR="005E0AF0" w:rsidRPr="00C31012">
        <w:rPr>
          <w:rFonts w:ascii="Arial Narrow" w:hAnsi="Arial Narrow"/>
        </w:rPr>
        <w:t> </w:t>
      </w:r>
      <w:r w:rsidRPr="00C31012">
        <w:rPr>
          <w:rFonts w:ascii="Arial Narrow" w:hAnsi="Arial Narrow"/>
        </w:rPr>
        <w:t>kontroly</w:t>
      </w:r>
      <w:r w:rsidR="005E0AF0" w:rsidRPr="00C31012">
        <w:rPr>
          <w:rFonts w:ascii="Arial Narrow" w:hAnsi="Arial Narrow"/>
        </w:rPr>
        <w:t xml:space="preserve"> a zašle ju prijímateľovi</w:t>
      </w:r>
      <w:r w:rsidRPr="00C31012">
        <w:rPr>
          <w:rFonts w:ascii="Arial Narrow" w:hAnsi="Arial Narrow"/>
        </w:rPr>
        <w:t xml:space="preserve">. Momentom ukončenia kontroly je v tomto prípade zaslanie správy z kontroly prijímateľovi. Týmto úkonom sú výdavky súvisiace s danou zákazkou pripustené do financovania. </w:t>
      </w:r>
    </w:p>
    <w:p w14:paraId="61E61BA1" w14:textId="77777777" w:rsidR="00B71014" w:rsidRPr="0010241E" w:rsidRDefault="00B71014" w:rsidP="00B71014">
      <w:pPr>
        <w:pStyle w:val="Odsekzoznamu"/>
        <w:rPr>
          <w:rFonts w:ascii="Arial Narrow" w:hAnsi="Arial Narrow"/>
          <w:color w:val="0070C0"/>
          <w:lang w:eastAsia="sk-SK"/>
        </w:rPr>
      </w:pPr>
    </w:p>
    <w:tbl>
      <w:tblPr>
        <w:tblStyle w:val="Mriekatabuky"/>
        <w:tblW w:w="8647" w:type="dxa"/>
        <w:tblInd w:w="704" w:type="dxa"/>
        <w:shd w:val="clear" w:color="auto" w:fill="FBE4D5" w:themeFill="accent2" w:themeFillTint="33"/>
        <w:tblLook w:val="04A0" w:firstRow="1" w:lastRow="0" w:firstColumn="1" w:lastColumn="0" w:noHBand="0" w:noVBand="1"/>
      </w:tblPr>
      <w:tblGrid>
        <w:gridCol w:w="8647"/>
      </w:tblGrid>
      <w:tr w:rsidR="00B71014" w:rsidRPr="0010241E" w14:paraId="2DAE3738" w14:textId="77777777" w:rsidTr="00D04840">
        <w:trPr>
          <w:trHeight w:val="1655"/>
        </w:trPr>
        <w:tc>
          <w:tcPr>
            <w:tcW w:w="8647" w:type="dxa"/>
            <w:shd w:val="clear" w:color="auto" w:fill="FBE4D5" w:themeFill="accent2" w:themeFillTint="33"/>
          </w:tcPr>
          <w:p w14:paraId="53BEC881" w14:textId="77777777" w:rsidR="00B71014" w:rsidRPr="0010241E" w:rsidRDefault="00B71014" w:rsidP="00ED7257">
            <w:pPr>
              <w:spacing w:before="120" w:after="120"/>
              <w:rPr>
                <w:rFonts w:ascii="Arial Narrow" w:hAnsi="Arial Narrow" w:cstheme="minorHAnsi"/>
                <w:b/>
              </w:rPr>
            </w:pPr>
            <w:r w:rsidRPr="0010241E">
              <w:rPr>
                <w:rFonts w:ascii="Arial Narrow" w:hAnsi="Arial Narrow" w:cstheme="minorHAnsi"/>
                <w:b/>
              </w:rPr>
              <w:t>Upozornenie:</w:t>
            </w:r>
          </w:p>
          <w:p w14:paraId="591ECE9C" w14:textId="77777777" w:rsidR="00B71014" w:rsidRPr="0010241E" w:rsidRDefault="00B71014" w:rsidP="00DA2FED">
            <w:pPr>
              <w:spacing w:before="120" w:after="120"/>
              <w:jc w:val="both"/>
              <w:rPr>
                <w:rFonts w:ascii="Arial Narrow" w:hAnsi="Arial Narrow" w:cstheme="minorHAnsi"/>
              </w:rPr>
            </w:pPr>
            <w:r w:rsidRPr="0010241E">
              <w:rPr>
                <w:rFonts w:ascii="Arial Narrow" w:hAnsi="Arial Narrow" w:cstheme="minorHAnsi"/>
              </w:rPr>
              <w:t xml:space="preserve">V prípade, ak sú záverom kontroly zistenia, resp. predbežné zistenia, ktoré nie je možné odstrániť, resp. ak k odstráneniu nedôjde v primeranej lehote, vykonávateľ je oprávnený pozastaviť poskytovanie prostriedkov mechanizmu. Medzi dôvody pozastavenia poskytovania prostriedkov mechanizmu môžu byť aj zistenia týkajúce sa nepreukázania hospodárnosti, konfliktu záujmov, podozrenia z podvodu, kolúzia, dvojité financovanie alebo neoprávnenosť predmetu obstarávania z pohľadu pravidiel poskytovania prostriedkov mechanizmu. </w:t>
            </w:r>
          </w:p>
          <w:p w14:paraId="42255803" w14:textId="77777777" w:rsidR="00B71014" w:rsidRPr="0010241E" w:rsidRDefault="00B71014" w:rsidP="00ED7257">
            <w:pPr>
              <w:spacing w:before="120" w:after="120"/>
              <w:rPr>
                <w:rFonts w:ascii="Arial Narrow" w:hAnsi="Arial Narrow"/>
              </w:rPr>
            </w:pPr>
            <w:r w:rsidRPr="0010241E">
              <w:rPr>
                <w:rFonts w:ascii="Arial Narrow" w:hAnsi="Arial Narrow" w:cstheme="minorHAnsi"/>
              </w:rPr>
              <w:t>Vykonávateľ má právo požadovať od prijímateľa zopakovať proces obstarávania, ak je to objektívne možné.</w:t>
            </w:r>
            <w:r w:rsidRPr="0010241E">
              <w:rPr>
                <w:rFonts w:ascii="Arial Narrow" w:hAnsi="Arial Narrow"/>
              </w:rPr>
              <w:t xml:space="preserve"> </w:t>
            </w:r>
          </w:p>
        </w:tc>
      </w:tr>
    </w:tbl>
    <w:p w14:paraId="0F8927CD" w14:textId="77777777" w:rsidR="00B71014" w:rsidRPr="0010241E" w:rsidRDefault="00B71014" w:rsidP="00B71014">
      <w:pPr>
        <w:contextualSpacing/>
        <w:jc w:val="both"/>
        <w:rPr>
          <w:rFonts w:ascii="Arial Narrow" w:hAnsi="Arial Narrow"/>
          <w:color w:val="0070C0"/>
          <w:lang w:eastAsia="sk-SK"/>
        </w:rPr>
      </w:pPr>
    </w:p>
    <w:p w14:paraId="3EED125D" w14:textId="77777777" w:rsidR="00802E4E" w:rsidRPr="0010241E" w:rsidRDefault="00802E4E" w:rsidP="00E5195A">
      <w:pPr>
        <w:ind w:left="720"/>
        <w:contextualSpacing/>
        <w:rPr>
          <w:rFonts w:ascii="Arial Narrow" w:hAnsi="Arial Narrow"/>
        </w:rPr>
      </w:pPr>
    </w:p>
    <w:p w14:paraId="28FAB977" w14:textId="77777777" w:rsidR="006E3B03" w:rsidRPr="007B7CE4" w:rsidRDefault="006E3B03" w:rsidP="002832F7">
      <w:pPr>
        <w:pStyle w:val="Nadpis1"/>
        <w:numPr>
          <w:ilvl w:val="0"/>
          <w:numId w:val="44"/>
        </w:numPr>
        <w:ind w:left="0"/>
        <w:rPr>
          <w:rFonts w:ascii="Arial Narrow" w:hAnsi="Arial Narrow" w:cstheme="minorHAnsi"/>
          <w:b/>
          <w:caps/>
          <w:sz w:val="28"/>
          <w:szCs w:val="28"/>
        </w:rPr>
      </w:pPr>
      <w:bookmarkStart w:id="54" w:name="_Toc177973842"/>
      <w:bookmarkStart w:id="55" w:name="_Toc220583140"/>
      <w:r w:rsidRPr="007B7CE4">
        <w:rPr>
          <w:rFonts w:ascii="Arial Narrow" w:hAnsi="Arial Narrow" w:cstheme="minorHAnsi"/>
          <w:b/>
          <w:caps/>
          <w:sz w:val="28"/>
          <w:szCs w:val="28"/>
        </w:rPr>
        <w:t>Podmienky realizácie zmeny zmluvy</w:t>
      </w:r>
      <w:bookmarkEnd w:id="54"/>
      <w:bookmarkEnd w:id="55"/>
    </w:p>
    <w:p w14:paraId="35A9C739" w14:textId="77777777" w:rsidR="006E3B03" w:rsidRPr="0010241E" w:rsidRDefault="006E3B03" w:rsidP="006E3B03">
      <w:pPr>
        <w:ind w:left="622"/>
        <w:contextualSpacing/>
        <w:jc w:val="both"/>
        <w:rPr>
          <w:rFonts w:ascii="Arial Narrow" w:hAnsi="Arial Narrow"/>
        </w:rPr>
      </w:pPr>
      <w:r w:rsidRPr="0010241E">
        <w:rPr>
          <w:rFonts w:ascii="Arial Narrow" w:hAnsi="Arial Narrow"/>
        </w:rPr>
        <w:t xml:space="preserve"> </w:t>
      </w:r>
    </w:p>
    <w:p w14:paraId="4D4CAA00" w14:textId="77777777" w:rsidR="006E3B03" w:rsidRPr="0010241E" w:rsidRDefault="006E3B03" w:rsidP="002832F7">
      <w:pPr>
        <w:numPr>
          <w:ilvl w:val="0"/>
          <w:numId w:val="37"/>
        </w:numPr>
        <w:contextualSpacing/>
        <w:jc w:val="both"/>
        <w:rPr>
          <w:rFonts w:ascii="Arial Narrow" w:hAnsi="Arial Narrow"/>
        </w:rPr>
      </w:pPr>
      <w:r w:rsidRPr="0010241E">
        <w:rPr>
          <w:rFonts w:ascii="Arial Narrow" w:hAnsi="Arial Narrow"/>
        </w:rPr>
        <w:t xml:space="preserve">Podmienky zmeny zmlúv, ktoré boli výsledkom verejného obstarávania upravuje § 18 ZVO - Zmena zmluvy, rámcovej dohody a koncesnej zmluvy počas ich trvania. </w:t>
      </w:r>
    </w:p>
    <w:p w14:paraId="1122A91B" w14:textId="77777777" w:rsidR="006E3B03" w:rsidRPr="0010241E" w:rsidRDefault="006E3B03" w:rsidP="006E3B03">
      <w:pPr>
        <w:ind w:left="720"/>
        <w:contextualSpacing/>
        <w:rPr>
          <w:rFonts w:ascii="Arial Narrow" w:hAnsi="Arial Narrow"/>
        </w:rPr>
      </w:pPr>
    </w:p>
    <w:p w14:paraId="79BE21E2" w14:textId="77777777" w:rsidR="006E3B03" w:rsidRPr="0010241E" w:rsidRDefault="006E3B03" w:rsidP="002832F7">
      <w:pPr>
        <w:numPr>
          <w:ilvl w:val="0"/>
          <w:numId w:val="37"/>
        </w:numPr>
        <w:contextualSpacing/>
        <w:jc w:val="both"/>
        <w:rPr>
          <w:rFonts w:ascii="Arial Narrow" w:hAnsi="Arial Narrow"/>
        </w:rPr>
      </w:pPr>
      <w:r w:rsidRPr="0010241E">
        <w:rPr>
          <w:rFonts w:ascii="Arial Narrow" w:hAnsi="Arial Narrow"/>
        </w:rPr>
        <w:t xml:space="preserve">Na predkladanie zmien zmlúv a na ich kontrolu sa vzťahujú rovnaké pravidlá ako na predkladanie dokumentácie na kontrolu verejného obstarávania. </w:t>
      </w:r>
    </w:p>
    <w:p w14:paraId="0E26DA55" w14:textId="77777777" w:rsidR="00BA262B" w:rsidRPr="0010241E" w:rsidRDefault="00BA262B" w:rsidP="00BA262B">
      <w:pPr>
        <w:contextualSpacing/>
        <w:jc w:val="both"/>
        <w:rPr>
          <w:rFonts w:ascii="Arial Narrow" w:hAnsi="Arial Narrow"/>
        </w:rPr>
      </w:pPr>
    </w:p>
    <w:p w14:paraId="0392B2D8" w14:textId="77777777" w:rsidR="006E3B03" w:rsidRPr="0010241E" w:rsidRDefault="006E3B03" w:rsidP="002832F7">
      <w:pPr>
        <w:numPr>
          <w:ilvl w:val="0"/>
          <w:numId w:val="37"/>
        </w:numPr>
        <w:contextualSpacing/>
        <w:jc w:val="both"/>
        <w:rPr>
          <w:rFonts w:ascii="Arial Narrow" w:hAnsi="Arial Narrow"/>
        </w:rPr>
      </w:pPr>
      <w:r w:rsidRPr="0010241E">
        <w:rPr>
          <w:rFonts w:ascii="Arial Narrow" w:hAnsi="Arial Narrow"/>
        </w:rPr>
        <w:t xml:space="preserve">V prípade, že dôjde k zmene podmienok plnenia zmluvného vzťahu s dodávateľom (zmena zmluvy/objednávky), prijímateľ je povinný predložiť na kontrolu dokumentáciu k zmene a odôvodnenie zmeny. Na predkladanie dokumentácie k zmene plnenia sa vzťahujú rovnaké pravidlá ako na predkladanie dokumentácie na kontrolu obstarávania. Prijímateľ predkladá kompletnú dokumentáciu k zmene plnenia na kontrolu po nadobudnutí účinnosti zmeny záväzkového vzťahu (dodatok k zmluve/zmena objednávky), najneskôr spolu so žiadosťou o platbu, v ktorej sú prvýkrát nárokované výdavky súvisiace so zmenou. </w:t>
      </w:r>
    </w:p>
    <w:p w14:paraId="2DE3B248" w14:textId="77777777" w:rsidR="00570668" w:rsidRPr="0010241E" w:rsidRDefault="00570668" w:rsidP="00570668">
      <w:pPr>
        <w:ind w:left="720"/>
        <w:contextualSpacing/>
        <w:jc w:val="both"/>
        <w:rPr>
          <w:rFonts w:ascii="Arial Narrow" w:hAnsi="Arial Narrow"/>
        </w:rPr>
      </w:pPr>
    </w:p>
    <w:p w14:paraId="133B3546" w14:textId="120AC47E" w:rsidR="006E3B03" w:rsidRDefault="006E3B03" w:rsidP="002832F7">
      <w:pPr>
        <w:numPr>
          <w:ilvl w:val="0"/>
          <w:numId w:val="37"/>
        </w:numPr>
        <w:contextualSpacing/>
        <w:jc w:val="both"/>
        <w:rPr>
          <w:rFonts w:ascii="Arial Narrow" w:hAnsi="Arial Narrow"/>
        </w:rPr>
      </w:pPr>
      <w:r w:rsidRPr="0010241E">
        <w:rPr>
          <w:rFonts w:ascii="Arial Narrow" w:hAnsi="Arial Narrow"/>
        </w:rPr>
        <w:t xml:space="preserve">Predmetom kontroly zmeny plnenia je posúdenie súladu zmien vyplývajúcich z dodatku so schváleným projektom a účinnou zmluvou o PPM. V prípade zistení nesúladu bude dodatok posudzovaný s ohľadom na možnosti ďalšieho spolufinancovania z mechanizmu. </w:t>
      </w:r>
    </w:p>
    <w:p w14:paraId="4220CF52" w14:textId="77777777" w:rsidR="00C31012" w:rsidRDefault="00C31012" w:rsidP="00C31012">
      <w:pPr>
        <w:ind w:left="720"/>
        <w:contextualSpacing/>
        <w:jc w:val="both"/>
        <w:rPr>
          <w:rFonts w:ascii="Arial Narrow" w:hAnsi="Arial Narrow"/>
        </w:rPr>
      </w:pPr>
    </w:p>
    <w:p w14:paraId="3D768D2C" w14:textId="5A49595B" w:rsidR="006E3B03" w:rsidRPr="00C31012" w:rsidRDefault="006E3B03" w:rsidP="00C31012">
      <w:pPr>
        <w:numPr>
          <w:ilvl w:val="0"/>
          <w:numId w:val="37"/>
        </w:numPr>
        <w:contextualSpacing/>
        <w:jc w:val="both"/>
        <w:rPr>
          <w:rFonts w:ascii="Arial Narrow" w:hAnsi="Arial Narrow"/>
        </w:rPr>
      </w:pPr>
      <w:r w:rsidRPr="00C31012">
        <w:rPr>
          <w:rFonts w:ascii="Arial Narrow" w:hAnsi="Arial Narrow"/>
        </w:rPr>
        <w:t>Ak sú predmetom zmeny identifikačné a kontaktné údaje zmluvných strán (napr. adresa sídla, kontaktné osoby, číslo bankového účtu a pod.), kontrola sa nevykonáva.</w:t>
      </w:r>
    </w:p>
    <w:p w14:paraId="151431C0" w14:textId="77777777" w:rsidR="00C31012" w:rsidRPr="0010241E" w:rsidRDefault="00C31012" w:rsidP="00D80849">
      <w:pPr>
        <w:pStyle w:val="Bezriadkovania"/>
        <w:rPr>
          <w:rFonts w:ascii="Arial Narrow" w:hAnsi="Arial Narrow"/>
        </w:rPr>
      </w:pPr>
    </w:p>
    <w:p w14:paraId="4C2AF51D" w14:textId="77777777" w:rsidR="006E3B03" w:rsidRPr="007B7CE4" w:rsidRDefault="006E3B03" w:rsidP="002832F7">
      <w:pPr>
        <w:pStyle w:val="Nadpis1"/>
        <w:numPr>
          <w:ilvl w:val="0"/>
          <w:numId w:val="44"/>
        </w:numPr>
        <w:ind w:left="0"/>
        <w:rPr>
          <w:rFonts w:ascii="Arial Narrow" w:hAnsi="Arial Narrow" w:cstheme="minorHAnsi"/>
          <w:b/>
          <w:caps/>
          <w:sz w:val="28"/>
          <w:szCs w:val="28"/>
          <w:lang w:eastAsia="sk-SK"/>
        </w:rPr>
      </w:pPr>
      <w:bookmarkStart w:id="56" w:name="_Toc177973843"/>
      <w:bookmarkStart w:id="57" w:name="_Toc220583141"/>
      <w:r w:rsidRPr="007B7CE4">
        <w:rPr>
          <w:rFonts w:ascii="Arial Narrow" w:hAnsi="Arial Narrow" w:cstheme="minorHAnsi"/>
          <w:b/>
          <w:caps/>
          <w:sz w:val="28"/>
          <w:szCs w:val="28"/>
          <w:lang w:eastAsia="sk-SK"/>
        </w:rPr>
        <w:t>Odborný/znalecký posudok</w:t>
      </w:r>
      <w:bookmarkEnd w:id="56"/>
      <w:bookmarkEnd w:id="57"/>
    </w:p>
    <w:p w14:paraId="270A2EF5" w14:textId="77777777" w:rsidR="006E3B03" w:rsidRPr="0010241E" w:rsidRDefault="006E3B03" w:rsidP="006E3B03">
      <w:pPr>
        <w:pStyle w:val="Bezriadkovania"/>
        <w:rPr>
          <w:rFonts w:ascii="Arial Narrow" w:hAnsi="Arial Narrow"/>
          <w:lang w:eastAsia="sk-SK"/>
        </w:rPr>
      </w:pPr>
    </w:p>
    <w:p w14:paraId="4CB8232D" w14:textId="77777777" w:rsidR="006E3B03" w:rsidRPr="0010241E" w:rsidRDefault="006E3B03" w:rsidP="006E3B03">
      <w:pPr>
        <w:pStyle w:val="Odsekzoznamu"/>
        <w:numPr>
          <w:ilvl w:val="0"/>
          <w:numId w:val="11"/>
        </w:numPr>
        <w:jc w:val="both"/>
        <w:rPr>
          <w:rFonts w:ascii="Arial Narrow" w:hAnsi="Arial Narrow"/>
          <w:color w:val="0070C0"/>
          <w:lang w:eastAsia="sk-SK"/>
        </w:rPr>
      </w:pPr>
      <w:r w:rsidRPr="0010241E">
        <w:rPr>
          <w:rFonts w:ascii="Arial Narrow" w:hAnsi="Arial Narrow"/>
        </w:rPr>
        <w:t xml:space="preserve">Preukázanie hospodárnosti výdavkov prostredníctvom odborného/znaleckého posudku </w:t>
      </w:r>
      <w:r w:rsidR="008664C0" w:rsidRPr="0010241E">
        <w:rPr>
          <w:rFonts w:ascii="Arial Narrow" w:hAnsi="Arial Narrow"/>
        </w:rPr>
        <w:t xml:space="preserve">zabezpečuje prijímateľ </w:t>
      </w:r>
      <w:r w:rsidRPr="0010241E">
        <w:rPr>
          <w:rFonts w:ascii="Arial Narrow" w:hAnsi="Arial Narrow"/>
        </w:rPr>
        <w:t xml:space="preserve">a spravidla sa vyžaduje v týchto prípadoch: </w:t>
      </w:r>
    </w:p>
    <w:p w14:paraId="4F2A5BB3" w14:textId="77777777" w:rsidR="006E3B03" w:rsidRPr="0010241E" w:rsidRDefault="006E3B03" w:rsidP="006E3B03">
      <w:pPr>
        <w:pStyle w:val="Odsekzoznamu"/>
        <w:jc w:val="both"/>
        <w:rPr>
          <w:rFonts w:ascii="Arial Narrow" w:hAnsi="Arial Narrow"/>
        </w:rPr>
      </w:pPr>
    </w:p>
    <w:p w14:paraId="270CC084" w14:textId="77777777" w:rsidR="006E3B03" w:rsidRPr="0010241E" w:rsidRDefault="006E3B03" w:rsidP="002832F7">
      <w:pPr>
        <w:pStyle w:val="Odsekzoznamu"/>
        <w:numPr>
          <w:ilvl w:val="1"/>
          <w:numId w:val="38"/>
        </w:numPr>
        <w:ind w:left="1134"/>
        <w:jc w:val="both"/>
        <w:rPr>
          <w:rFonts w:ascii="Arial Narrow" w:hAnsi="Arial Narrow"/>
          <w:color w:val="0070C0"/>
          <w:lang w:eastAsia="sk-SK"/>
        </w:rPr>
      </w:pPr>
      <w:r w:rsidRPr="0010241E">
        <w:rPr>
          <w:rFonts w:ascii="Arial Narrow" w:hAnsi="Arial Narrow"/>
        </w:rPr>
        <w:lastRenderedPageBreak/>
        <w:t xml:space="preserve">v rámci prieskumu trhu na základe výzvy nebola predložená žiadna ponuka, alebo bola predložená len jedna ponuka a ďalšiu rovnakú alebo porovnateľnú ponuku nebolo možné získať ani internetovým prieskumom, </w:t>
      </w:r>
    </w:p>
    <w:p w14:paraId="2F423D4E" w14:textId="77777777" w:rsidR="006E3B03" w:rsidRPr="0010241E" w:rsidRDefault="006E3B03" w:rsidP="006E3B03">
      <w:pPr>
        <w:pStyle w:val="Odsekzoznamu"/>
        <w:ind w:left="1134"/>
        <w:jc w:val="both"/>
        <w:rPr>
          <w:rFonts w:ascii="Arial Narrow" w:hAnsi="Arial Narrow"/>
          <w:color w:val="0070C0"/>
          <w:lang w:eastAsia="sk-SK"/>
        </w:rPr>
      </w:pPr>
    </w:p>
    <w:p w14:paraId="1B369967" w14:textId="77777777" w:rsidR="006E3B03" w:rsidRPr="0010241E" w:rsidRDefault="006E3B03" w:rsidP="002832F7">
      <w:pPr>
        <w:pStyle w:val="Odsekzoznamu"/>
        <w:numPr>
          <w:ilvl w:val="1"/>
          <w:numId w:val="38"/>
        </w:numPr>
        <w:ind w:left="1134"/>
        <w:jc w:val="both"/>
        <w:rPr>
          <w:rFonts w:ascii="Arial Narrow" w:hAnsi="Arial Narrow"/>
          <w:color w:val="0070C0"/>
          <w:lang w:eastAsia="sk-SK"/>
        </w:rPr>
      </w:pPr>
      <w:r w:rsidRPr="0010241E">
        <w:rPr>
          <w:rFonts w:ascii="Arial Narrow" w:hAnsi="Arial Narrow"/>
        </w:rPr>
        <w:t xml:space="preserve">v prípade jedinečnosti predmetu zákazky, </w:t>
      </w:r>
    </w:p>
    <w:p w14:paraId="18A7C383" w14:textId="77777777" w:rsidR="006E3B03" w:rsidRPr="0010241E" w:rsidRDefault="006E3B03" w:rsidP="006E3B03">
      <w:pPr>
        <w:pStyle w:val="Odsekzoznamu"/>
        <w:ind w:left="1134"/>
        <w:rPr>
          <w:rFonts w:ascii="Arial Narrow" w:hAnsi="Arial Narrow"/>
          <w:color w:val="0070C0"/>
          <w:lang w:eastAsia="sk-SK"/>
        </w:rPr>
      </w:pPr>
    </w:p>
    <w:p w14:paraId="770429D1" w14:textId="77777777" w:rsidR="006E3B03" w:rsidRPr="0010241E" w:rsidRDefault="006E3B03" w:rsidP="002832F7">
      <w:pPr>
        <w:pStyle w:val="Odsekzoznamu"/>
        <w:numPr>
          <w:ilvl w:val="1"/>
          <w:numId w:val="38"/>
        </w:numPr>
        <w:ind w:left="1134"/>
        <w:jc w:val="both"/>
        <w:rPr>
          <w:rFonts w:ascii="Arial Narrow" w:hAnsi="Arial Narrow"/>
          <w:color w:val="0070C0"/>
          <w:lang w:eastAsia="sk-SK"/>
        </w:rPr>
      </w:pPr>
      <w:r w:rsidRPr="0010241E">
        <w:rPr>
          <w:rFonts w:ascii="Arial Narrow" w:hAnsi="Arial Narrow"/>
        </w:rPr>
        <w:t>ak z titulu charakteru aktivít projektu alebo charakteru predmetu projektu nie je možné zrealizovať prieskum trhu, keďže neexistuje hospodárska súťaž.</w:t>
      </w:r>
    </w:p>
    <w:p w14:paraId="75C51DB9" w14:textId="77777777" w:rsidR="006E3B03" w:rsidRPr="0010241E" w:rsidRDefault="006E3B03" w:rsidP="006E3B03">
      <w:pPr>
        <w:pStyle w:val="Odsekzoznamu"/>
        <w:rPr>
          <w:rFonts w:ascii="Arial Narrow" w:hAnsi="Arial Narrow"/>
          <w:color w:val="0070C0"/>
          <w:lang w:eastAsia="sk-SK"/>
        </w:rPr>
      </w:pPr>
    </w:p>
    <w:p w14:paraId="26124A81" w14:textId="77777777" w:rsidR="006E3B03" w:rsidRPr="0010241E" w:rsidRDefault="006E3B03" w:rsidP="006E3B03">
      <w:pPr>
        <w:pStyle w:val="Odsekzoznamu"/>
        <w:numPr>
          <w:ilvl w:val="0"/>
          <w:numId w:val="11"/>
        </w:numPr>
        <w:jc w:val="both"/>
        <w:rPr>
          <w:rFonts w:ascii="Arial Narrow" w:hAnsi="Arial Narrow"/>
          <w:color w:val="0070C0"/>
          <w:lang w:eastAsia="sk-SK"/>
        </w:rPr>
      </w:pPr>
      <w:r w:rsidRPr="0010241E">
        <w:rPr>
          <w:rFonts w:ascii="Arial Narrow" w:hAnsi="Arial Narrow"/>
        </w:rPr>
        <w:t>Odborný/znalecký posudok musí byť vypracovaný znalcom</w:t>
      </w:r>
      <w:r w:rsidRPr="0010241E">
        <w:rPr>
          <w:rStyle w:val="Odkaznapoznmkupodiarou"/>
          <w:rFonts w:ascii="Arial Narrow" w:hAnsi="Arial Narrow"/>
        </w:rPr>
        <w:footnoteReference w:id="16"/>
      </w:r>
      <w:r w:rsidRPr="0010241E">
        <w:rPr>
          <w:rFonts w:ascii="Arial Narrow" w:hAnsi="Arial Narrow"/>
        </w:rPr>
        <w:t>/odborne spôsobilou osobou</w:t>
      </w:r>
      <w:r w:rsidRPr="0010241E">
        <w:rPr>
          <w:rStyle w:val="Odkaznapoznmkupodiarou"/>
          <w:rFonts w:ascii="Arial Narrow" w:hAnsi="Arial Narrow"/>
        </w:rPr>
        <w:footnoteReference w:id="17"/>
      </w:r>
      <w:r w:rsidRPr="0010241E">
        <w:rPr>
          <w:rFonts w:ascii="Arial Narrow" w:hAnsi="Arial Narrow"/>
        </w:rPr>
        <w:t xml:space="preserve"> v príslušnej oblasti. Výsledkom práce znalca sú najmä znalecký posudok a jeho doplnenie, odborné stanovisko alebo potvrdenie a odborné vyjadrenie a vysvetlenie. Výsledkom práce odborne spôsobilej osoby je odborné stanovisko vyhotovené vo forme odborného posudku.</w:t>
      </w:r>
    </w:p>
    <w:p w14:paraId="26C0F9ED" w14:textId="77777777" w:rsidR="006E3B03" w:rsidRPr="0010241E" w:rsidRDefault="006E3B03" w:rsidP="006E3B03">
      <w:pPr>
        <w:pStyle w:val="Odsekzoznamu"/>
        <w:jc w:val="both"/>
        <w:rPr>
          <w:rFonts w:ascii="Arial Narrow" w:hAnsi="Arial Narrow"/>
          <w:color w:val="0070C0"/>
          <w:lang w:eastAsia="sk-SK"/>
        </w:rPr>
      </w:pPr>
    </w:p>
    <w:p w14:paraId="5440C260" w14:textId="77777777" w:rsidR="006E3B03" w:rsidRPr="0010241E" w:rsidRDefault="006E3B03" w:rsidP="006E3B03">
      <w:pPr>
        <w:pStyle w:val="Odsekzoznamu"/>
        <w:numPr>
          <w:ilvl w:val="0"/>
          <w:numId w:val="11"/>
        </w:numPr>
        <w:jc w:val="both"/>
        <w:rPr>
          <w:rFonts w:ascii="Arial Narrow" w:hAnsi="Arial Narrow"/>
          <w:color w:val="0070C0"/>
          <w:lang w:eastAsia="sk-SK"/>
        </w:rPr>
      </w:pPr>
      <w:r w:rsidRPr="0010241E">
        <w:rPr>
          <w:rFonts w:ascii="Arial Narrow" w:hAnsi="Arial Narrow"/>
        </w:rPr>
        <w:t>V prípade, že odborný/znalecký posudok nie je možné vypracovať pred dodaním predmetu zákazky na miesto určenia v zmysle dodávateľsko-odberateľskej zmluvy, predmetná skutočnosť musí byť zo strany prijímateľa preukázaná a musí byť súčasťou dokumentácie z obstarávania. Prijímateľ v takom prípade zabezpečí odborný/znalecký posudok po dodaní predmetu zákazky na miesto určenia a predloží ho vykonávateľovi najneskôr spolu so ŽoP, v ktorej si bude nárokovať oprávnené výdavky na predmet zákazky.</w:t>
      </w:r>
    </w:p>
    <w:p w14:paraId="536DCF71" w14:textId="77777777" w:rsidR="006E3B03" w:rsidRPr="0010241E" w:rsidRDefault="006E3B03" w:rsidP="006E3B03">
      <w:pPr>
        <w:pStyle w:val="Odsekzoznamu"/>
        <w:rPr>
          <w:rFonts w:ascii="Arial Narrow" w:hAnsi="Arial Narrow"/>
          <w:color w:val="0070C0"/>
          <w:lang w:eastAsia="sk-SK"/>
        </w:rPr>
      </w:pPr>
    </w:p>
    <w:p w14:paraId="36BBF17A" w14:textId="77777777" w:rsidR="006E3B03" w:rsidRPr="0010241E" w:rsidRDefault="006E3B03" w:rsidP="006E3B03">
      <w:pPr>
        <w:pStyle w:val="Odsekzoznamu"/>
        <w:numPr>
          <w:ilvl w:val="0"/>
          <w:numId w:val="11"/>
        </w:numPr>
        <w:jc w:val="both"/>
        <w:rPr>
          <w:rFonts w:ascii="Arial Narrow" w:hAnsi="Arial Narrow"/>
          <w:color w:val="0070C0"/>
          <w:lang w:eastAsia="sk-SK"/>
        </w:rPr>
      </w:pPr>
      <w:r w:rsidRPr="0010241E">
        <w:rPr>
          <w:rFonts w:ascii="Arial Narrow" w:hAnsi="Arial Narrow"/>
        </w:rPr>
        <w:t>Odborný posudok musí byť vypracovaný tak, aby bol preskúmateľný. To znamená, že musí byť vypracovaný v rozsahu, ktorý umožní preskúmať závery z neho vyplývajúce, vrátane preskúmania spôsobu, akým osoba vykonávajúca overenie hospodárnosti výdavkov dospela k stanoveniu výslednej ceny. V posudku sa uvedie cena, ktorú možno považovať za primeranú, vyjadrená absolútnym číslom alebo intervalom, ktorého horná hranica predstavuje maximálnu hranicu po zohľadnení všetkých osobitostí a iných špecifík súvisiacich s dodávkou posudzovaného predmetu na úrovni zákazky/logického celku.</w:t>
      </w:r>
    </w:p>
    <w:p w14:paraId="632B9D79" w14:textId="77777777" w:rsidR="006E3B03" w:rsidRPr="0010241E" w:rsidRDefault="006E3B03" w:rsidP="006E3B03">
      <w:pPr>
        <w:pStyle w:val="Odsekzoznamu"/>
        <w:rPr>
          <w:rFonts w:ascii="Arial Narrow" w:hAnsi="Arial Narrow"/>
          <w:color w:val="0070C0"/>
          <w:lang w:eastAsia="sk-SK"/>
        </w:rPr>
      </w:pPr>
    </w:p>
    <w:p w14:paraId="1B452817" w14:textId="77777777" w:rsidR="006E3B03" w:rsidRPr="0010241E" w:rsidRDefault="006E3B03" w:rsidP="006E3B03">
      <w:pPr>
        <w:ind w:left="709"/>
        <w:jc w:val="both"/>
        <w:rPr>
          <w:rFonts w:ascii="Arial Narrow" w:hAnsi="Arial Narrow"/>
        </w:rPr>
      </w:pPr>
      <w:r w:rsidRPr="0010241E">
        <w:rPr>
          <w:rFonts w:ascii="Arial Narrow" w:hAnsi="Arial Narrow"/>
        </w:rPr>
        <w:t xml:space="preserve">Odborný posudok musí obsahovať: </w:t>
      </w:r>
    </w:p>
    <w:p w14:paraId="471FBADE" w14:textId="77777777" w:rsidR="006E3B03" w:rsidRPr="0010241E" w:rsidRDefault="006E3B03" w:rsidP="00C31012">
      <w:pPr>
        <w:pStyle w:val="Odsekzoznamu"/>
        <w:numPr>
          <w:ilvl w:val="0"/>
          <w:numId w:val="46"/>
        </w:numPr>
        <w:ind w:left="1134"/>
        <w:jc w:val="both"/>
        <w:rPr>
          <w:rFonts w:ascii="Arial Narrow" w:hAnsi="Arial Narrow"/>
          <w:color w:val="0070C0"/>
          <w:lang w:eastAsia="sk-SK"/>
        </w:rPr>
      </w:pPr>
      <w:r w:rsidRPr="0010241E">
        <w:rPr>
          <w:rFonts w:ascii="Arial Narrow" w:hAnsi="Arial Narrow"/>
        </w:rPr>
        <w:t xml:space="preserve">identifikáciu predmetu zákazky, ktorý je predmetom overenia hospodárnosti spolu s identifikáciou kódu a názvu projektu, ku ktorému sa vzťahuje, </w:t>
      </w:r>
    </w:p>
    <w:p w14:paraId="2750BF8D" w14:textId="77777777" w:rsidR="006E3B03" w:rsidRPr="0010241E" w:rsidRDefault="006E3B03" w:rsidP="006E3B03">
      <w:pPr>
        <w:pStyle w:val="Odsekzoznamu"/>
        <w:ind w:left="1134"/>
        <w:jc w:val="both"/>
        <w:rPr>
          <w:rFonts w:ascii="Arial Narrow" w:hAnsi="Arial Narrow"/>
          <w:color w:val="0070C0"/>
          <w:lang w:eastAsia="sk-SK"/>
        </w:rPr>
      </w:pPr>
    </w:p>
    <w:p w14:paraId="5FD14316" w14:textId="77777777" w:rsidR="006E3B03" w:rsidRPr="0010241E" w:rsidRDefault="006E3B03" w:rsidP="00C31012">
      <w:pPr>
        <w:pStyle w:val="Odsekzoznamu"/>
        <w:numPr>
          <w:ilvl w:val="0"/>
          <w:numId w:val="46"/>
        </w:numPr>
        <w:ind w:left="1134"/>
        <w:jc w:val="both"/>
        <w:rPr>
          <w:rFonts w:ascii="Arial Narrow" w:hAnsi="Arial Narrow"/>
          <w:color w:val="0070C0"/>
          <w:lang w:eastAsia="sk-SK"/>
        </w:rPr>
      </w:pPr>
      <w:r w:rsidRPr="0010241E">
        <w:rPr>
          <w:rFonts w:ascii="Arial Narrow" w:hAnsi="Arial Narrow"/>
        </w:rPr>
        <w:t xml:space="preserve">zoznam podkladov, ktoré boli osobe vykonávajúcej overenie hospodárnosti výdavkov poskytnuté zo strany prijímateľa, </w:t>
      </w:r>
    </w:p>
    <w:p w14:paraId="7A078C0A" w14:textId="77777777" w:rsidR="006E3B03" w:rsidRPr="0010241E" w:rsidRDefault="006E3B03" w:rsidP="006E3B03">
      <w:pPr>
        <w:pStyle w:val="Odsekzoznamu"/>
        <w:ind w:left="1134"/>
        <w:rPr>
          <w:rFonts w:ascii="Arial Narrow" w:hAnsi="Arial Narrow"/>
          <w:color w:val="0070C0"/>
          <w:lang w:eastAsia="sk-SK"/>
        </w:rPr>
      </w:pPr>
    </w:p>
    <w:p w14:paraId="0E944ECD" w14:textId="77777777" w:rsidR="006E3B03" w:rsidRPr="0010241E" w:rsidRDefault="006E3B03" w:rsidP="00C31012">
      <w:pPr>
        <w:pStyle w:val="Odsekzoznamu"/>
        <w:numPr>
          <w:ilvl w:val="0"/>
          <w:numId w:val="46"/>
        </w:numPr>
        <w:ind w:left="1134"/>
        <w:jc w:val="both"/>
        <w:rPr>
          <w:rFonts w:ascii="Arial Narrow" w:hAnsi="Arial Narrow"/>
          <w:color w:val="0070C0"/>
          <w:lang w:eastAsia="sk-SK"/>
        </w:rPr>
      </w:pPr>
      <w:r w:rsidRPr="0010241E">
        <w:rPr>
          <w:rFonts w:ascii="Arial Narrow" w:hAnsi="Arial Narrow"/>
        </w:rPr>
        <w:t xml:space="preserve">identifikáciu zdrojov, ktoré boli použité pre stanovenie ceny, ktorá je primeraná – podstatné zdroje môžu byť k odbornému posudku priložené ako príloha, na ktoré bude odborný posudok len odkazovať, pričom v prípade, ak bol odborný posudok vypracovaný znalcom s využitím odborného odhadu, sa identifikácia zdrojov podľa tohto bodu osobitne neuvádza, </w:t>
      </w:r>
    </w:p>
    <w:p w14:paraId="6A9FC8FD" w14:textId="77777777" w:rsidR="006E3B03" w:rsidRPr="0010241E" w:rsidRDefault="006E3B03" w:rsidP="006E3B03">
      <w:pPr>
        <w:pStyle w:val="Odsekzoznamu"/>
        <w:ind w:left="1134"/>
        <w:rPr>
          <w:rFonts w:ascii="Arial Narrow" w:hAnsi="Arial Narrow"/>
        </w:rPr>
      </w:pPr>
    </w:p>
    <w:p w14:paraId="0EEE8CCC" w14:textId="77777777" w:rsidR="006E3B03" w:rsidRPr="0010241E" w:rsidRDefault="006E3B03" w:rsidP="00C31012">
      <w:pPr>
        <w:pStyle w:val="Odsekzoznamu"/>
        <w:numPr>
          <w:ilvl w:val="0"/>
          <w:numId w:val="46"/>
        </w:numPr>
        <w:ind w:left="1134"/>
        <w:jc w:val="both"/>
        <w:rPr>
          <w:rFonts w:ascii="Arial Narrow" w:hAnsi="Arial Narrow"/>
          <w:color w:val="0070C0"/>
          <w:lang w:eastAsia="sk-SK"/>
        </w:rPr>
      </w:pPr>
      <w:r w:rsidRPr="0010241E">
        <w:rPr>
          <w:rFonts w:ascii="Arial Narrow" w:hAnsi="Arial Narrow"/>
        </w:rPr>
        <w:t>stručný popis postupu zisťovania ceny, ktorá je primeraná</w:t>
      </w:r>
      <w:r w:rsidRPr="0010241E">
        <w:rPr>
          <w:rStyle w:val="Odkaznapoznmkupodiarou"/>
          <w:rFonts w:ascii="Arial Narrow" w:hAnsi="Arial Narrow"/>
        </w:rPr>
        <w:footnoteReference w:id="18"/>
      </w:r>
      <w:r w:rsidRPr="0010241E">
        <w:rPr>
          <w:rFonts w:ascii="Arial Narrow" w:hAnsi="Arial Narrow"/>
        </w:rPr>
        <w:t xml:space="preserve"> v danom mieste a čase, </w:t>
      </w:r>
    </w:p>
    <w:p w14:paraId="709C1D63" w14:textId="77777777" w:rsidR="006E3B03" w:rsidRPr="0010241E" w:rsidRDefault="006E3B03" w:rsidP="006E3B03">
      <w:pPr>
        <w:pStyle w:val="Odsekzoznamu"/>
        <w:ind w:left="1134"/>
        <w:rPr>
          <w:rFonts w:ascii="Arial Narrow" w:hAnsi="Arial Narrow"/>
        </w:rPr>
      </w:pPr>
    </w:p>
    <w:p w14:paraId="30205068" w14:textId="583B2509" w:rsidR="006E3B03" w:rsidRPr="00C31012" w:rsidRDefault="006E3B03" w:rsidP="00C31012">
      <w:pPr>
        <w:pStyle w:val="Odsekzoznamu"/>
        <w:numPr>
          <w:ilvl w:val="0"/>
          <w:numId w:val="46"/>
        </w:numPr>
        <w:ind w:left="1134"/>
        <w:jc w:val="both"/>
        <w:rPr>
          <w:rFonts w:ascii="Arial Narrow" w:hAnsi="Arial Narrow"/>
          <w:color w:val="0070C0"/>
          <w:lang w:eastAsia="sk-SK"/>
        </w:rPr>
      </w:pPr>
      <w:r w:rsidRPr="0010241E">
        <w:rPr>
          <w:rFonts w:ascii="Arial Narrow" w:hAnsi="Arial Narrow"/>
        </w:rPr>
        <w:lastRenderedPageBreak/>
        <w:t xml:space="preserve">cenu predmetu zákazky (vyjadrenú absolútnym číslom alebo intervalom, pričom cena sa zaokrúhľuje matematicky na desiatky EUR), ktorá je primeraná, </w:t>
      </w:r>
    </w:p>
    <w:p w14:paraId="4B052D72" w14:textId="77777777" w:rsidR="00C31012" w:rsidRPr="00C31012" w:rsidRDefault="00C31012" w:rsidP="00C31012">
      <w:pPr>
        <w:pStyle w:val="Odsekzoznamu"/>
        <w:rPr>
          <w:rFonts w:ascii="Arial Narrow" w:hAnsi="Arial Narrow"/>
          <w:color w:val="0070C0"/>
          <w:lang w:eastAsia="sk-SK"/>
        </w:rPr>
      </w:pPr>
    </w:p>
    <w:p w14:paraId="016D47EC" w14:textId="268BB151" w:rsidR="006E3B03" w:rsidRPr="00914F26" w:rsidRDefault="006E3B03" w:rsidP="006E3B03">
      <w:pPr>
        <w:pStyle w:val="Odsekzoznamu"/>
        <w:numPr>
          <w:ilvl w:val="0"/>
          <w:numId w:val="46"/>
        </w:numPr>
        <w:ind w:left="1134"/>
        <w:jc w:val="both"/>
        <w:rPr>
          <w:rFonts w:ascii="Arial Narrow" w:hAnsi="Arial Narrow"/>
          <w:color w:val="0070C0"/>
          <w:lang w:eastAsia="sk-SK"/>
        </w:rPr>
      </w:pPr>
      <w:r w:rsidRPr="00C31012">
        <w:rPr>
          <w:rFonts w:ascii="Arial Narrow" w:hAnsi="Arial Narrow"/>
        </w:rPr>
        <w:t>identifikáciu osoby, ktorá vypracovala odborný posudok vrátane podpisu a dátumu vyhotovenia odborného posudku.</w:t>
      </w:r>
    </w:p>
    <w:p w14:paraId="581E3309" w14:textId="50107551" w:rsidR="00914F26" w:rsidRPr="00914F26" w:rsidRDefault="00914F26" w:rsidP="00914F26">
      <w:pPr>
        <w:jc w:val="both"/>
        <w:rPr>
          <w:rFonts w:ascii="Arial Narrow" w:hAnsi="Arial Narrow"/>
          <w:color w:val="0070C0"/>
          <w:lang w:eastAsia="sk-SK"/>
        </w:rPr>
      </w:pPr>
    </w:p>
    <w:p w14:paraId="60BF3284" w14:textId="77777777" w:rsidR="00A87720" w:rsidRPr="007B7CE4" w:rsidRDefault="00D80849" w:rsidP="00A87720">
      <w:pPr>
        <w:pStyle w:val="Nadpis1"/>
        <w:rPr>
          <w:rFonts w:ascii="Arial Narrow" w:hAnsi="Arial Narrow" w:cstheme="minorHAnsi"/>
          <w:b/>
          <w:sz w:val="28"/>
          <w:szCs w:val="28"/>
        </w:rPr>
      </w:pPr>
      <w:bookmarkStart w:id="58" w:name="_Toc177973844"/>
      <w:bookmarkStart w:id="59" w:name="_Toc220583142"/>
      <w:r w:rsidRPr="007B7CE4">
        <w:rPr>
          <w:rFonts w:ascii="Arial Narrow" w:hAnsi="Arial Narrow" w:cstheme="minorHAnsi"/>
          <w:b/>
          <w:sz w:val="28"/>
          <w:szCs w:val="28"/>
        </w:rPr>
        <w:t>8</w:t>
      </w:r>
      <w:r w:rsidR="00774373" w:rsidRPr="007B7CE4">
        <w:rPr>
          <w:rFonts w:ascii="Arial Narrow" w:hAnsi="Arial Narrow" w:cstheme="minorHAnsi"/>
          <w:b/>
          <w:sz w:val="28"/>
          <w:szCs w:val="28"/>
        </w:rPr>
        <w:t>.</w:t>
      </w:r>
      <w:r w:rsidR="00A87720" w:rsidRPr="007B7CE4">
        <w:rPr>
          <w:rFonts w:ascii="Arial Narrow" w:hAnsi="Arial Narrow" w:cstheme="minorHAnsi"/>
          <w:b/>
          <w:sz w:val="28"/>
          <w:szCs w:val="28"/>
        </w:rPr>
        <w:t xml:space="preserve"> </w:t>
      </w:r>
      <w:r w:rsidR="00A87720" w:rsidRPr="007B7CE4">
        <w:rPr>
          <w:rFonts w:ascii="Arial Narrow" w:hAnsi="Arial Narrow" w:cstheme="minorHAnsi"/>
          <w:b/>
          <w:caps/>
          <w:sz w:val="28"/>
          <w:szCs w:val="28"/>
        </w:rPr>
        <w:t>Konflikt záujmov</w:t>
      </w:r>
      <w:bookmarkEnd w:id="58"/>
      <w:bookmarkEnd w:id="59"/>
      <w:r w:rsidR="00A87720" w:rsidRPr="007B7CE4">
        <w:rPr>
          <w:rFonts w:ascii="Arial Narrow" w:hAnsi="Arial Narrow" w:cstheme="minorHAnsi"/>
          <w:b/>
          <w:sz w:val="28"/>
          <w:szCs w:val="28"/>
        </w:rPr>
        <w:t xml:space="preserve"> </w:t>
      </w:r>
    </w:p>
    <w:p w14:paraId="2201E173" w14:textId="77777777" w:rsidR="00E5195A" w:rsidRPr="0010241E" w:rsidRDefault="00E5195A" w:rsidP="00E5195A">
      <w:pPr>
        <w:jc w:val="both"/>
        <w:rPr>
          <w:rFonts w:ascii="Arial Narrow" w:hAnsi="Arial Narrow"/>
        </w:rPr>
      </w:pPr>
    </w:p>
    <w:p w14:paraId="3D32B70B" w14:textId="77777777" w:rsidR="00610470" w:rsidRPr="0010241E" w:rsidRDefault="00610470" w:rsidP="00AE2729">
      <w:pPr>
        <w:numPr>
          <w:ilvl w:val="0"/>
          <w:numId w:val="14"/>
        </w:numPr>
        <w:ind w:left="709"/>
        <w:contextualSpacing/>
        <w:jc w:val="both"/>
        <w:rPr>
          <w:rFonts w:ascii="Arial Narrow" w:hAnsi="Arial Narrow"/>
          <w:lang w:eastAsia="sk-SK"/>
        </w:rPr>
      </w:pPr>
      <w:r w:rsidRPr="0010241E">
        <w:rPr>
          <w:rFonts w:ascii="Arial Narrow" w:hAnsi="Arial Narrow"/>
          <w:lang w:eastAsia="sk-SK"/>
        </w:rPr>
        <w:t xml:space="preserve">Podľa § 25 ZVO prijímateľ môže pred začatím postupu verejného obstarávania uskutočniť trhové konzultácie na účely jeho prípravy a informovania hospodárskych subjektov o plánovanom postupe verejného obstarávania. V prípade realizovania predbežných trhových konzultácii resp. predbežného zapojenia záujemcov/uchádzačov je prijímateľ povinný prijať primerané opatrenia na vylúčenie pochybností o konflikte záujmov (napr. § 23 ods. 5, § 25 ods. 2, 3 ZVO). K problematike </w:t>
      </w:r>
      <w:r w:rsidR="004240E1" w:rsidRPr="0010241E">
        <w:rPr>
          <w:rFonts w:ascii="Arial Narrow" w:hAnsi="Arial Narrow"/>
          <w:lang w:eastAsia="sk-SK"/>
        </w:rPr>
        <w:t>predbežného zapojenia záujemcov/uchádzačov a postupu prijímateľa pre zamedzenie pochybností o konflikte záujmov vykonávateľ dáva do pozornosti Rozhodnutie Predsedu Úradu pre verejné obstarávania č. s. 14562-P/2022 zo dňa 11. 10. 2023</w:t>
      </w:r>
      <w:r w:rsidR="004240E1" w:rsidRPr="0010241E">
        <w:rPr>
          <w:rStyle w:val="Odkaznapoznmkupodiarou"/>
          <w:rFonts w:ascii="Arial Narrow" w:hAnsi="Arial Narrow"/>
          <w:lang w:eastAsia="sk-SK"/>
        </w:rPr>
        <w:footnoteReference w:id="19"/>
      </w:r>
      <w:r w:rsidR="004240E1" w:rsidRPr="0010241E">
        <w:rPr>
          <w:rFonts w:ascii="Arial Narrow" w:hAnsi="Arial Narrow"/>
          <w:lang w:eastAsia="sk-SK"/>
        </w:rPr>
        <w:t>.</w:t>
      </w:r>
      <w:r w:rsidRPr="0010241E">
        <w:rPr>
          <w:rFonts w:ascii="Arial Narrow" w:hAnsi="Arial Narrow"/>
          <w:lang w:eastAsia="sk-SK"/>
        </w:rPr>
        <w:t xml:space="preserve"> </w:t>
      </w:r>
    </w:p>
    <w:p w14:paraId="5DA4F8A9" w14:textId="77777777" w:rsidR="00610470" w:rsidRPr="0010241E" w:rsidRDefault="00610470" w:rsidP="00DA2FED">
      <w:pPr>
        <w:ind w:left="709"/>
        <w:contextualSpacing/>
        <w:jc w:val="both"/>
        <w:rPr>
          <w:rFonts w:ascii="Arial Narrow" w:hAnsi="Arial Narrow"/>
          <w:color w:val="0070C0"/>
          <w:lang w:eastAsia="sk-SK"/>
        </w:rPr>
      </w:pPr>
    </w:p>
    <w:p w14:paraId="1CE4592B" w14:textId="77777777" w:rsidR="00F708EC" w:rsidRPr="0010241E" w:rsidRDefault="00F708EC"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Podľa § 23 ods. 1 ZVO je verejný obstarávateľ povinný zabezpečiť, aby vo verejnom obstarávaní nedošlo ku konfliktu záujmov, ktorý by mohol narušiť alebo obmedziť hospodársku súťaž alebo porušiť princíp transparentnosti a princíp rovnakého zaobchádzania upravený v ustanovení § 10 ods. 2 ZVO. Predmetom finančnej kontroly VO je aj skutočnosť, či bol v procese VO vylúčený konflikt záujmov podľa ustanovení § 23 ZVO.</w:t>
      </w:r>
    </w:p>
    <w:p w14:paraId="7F3D7E11" w14:textId="77777777" w:rsidR="00A87720" w:rsidRPr="0010241E" w:rsidRDefault="00A87720" w:rsidP="00A87720">
      <w:pPr>
        <w:ind w:left="720"/>
        <w:contextualSpacing/>
        <w:rPr>
          <w:rFonts w:ascii="Arial Narrow" w:hAnsi="Arial Narrow"/>
        </w:rPr>
      </w:pPr>
    </w:p>
    <w:p w14:paraId="751A3BE6" w14:textId="77777777" w:rsidR="00A87720" w:rsidRPr="0010241E" w:rsidRDefault="00A87720"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 xml:space="preserve">Pojem konflikt záujmov zahŕňa najmä situáciu, ak zainteresovaná osoba, ktorá môže ovplyvniť výsledok alebo priebeh obstarávania, má priamy alebo nepriamy finančný záujem, ekonomický záujem alebo iný osobný záujem, ktorý možno považovať za ohrozenie jej nestrannosti a nezávislosti v súvislosti s obstarávaním. </w:t>
      </w:r>
    </w:p>
    <w:p w14:paraId="0A78CBC9" w14:textId="77777777" w:rsidR="00A87720" w:rsidRPr="0010241E" w:rsidRDefault="00A87720" w:rsidP="00A87720">
      <w:pPr>
        <w:ind w:left="720"/>
        <w:contextualSpacing/>
        <w:rPr>
          <w:rFonts w:ascii="Arial Narrow" w:hAnsi="Arial Narrow"/>
        </w:rPr>
      </w:pPr>
    </w:p>
    <w:p w14:paraId="572EA0C8" w14:textId="77777777" w:rsidR="00A87720" w:rsidRPr="0010241E" w:rsidRDefault="00A87720"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Finančný, ekonomický alebo iný osobný záujem (t.j. subjektívny záujem zainteresovanej osoby odporujúci verejnému záujmu), ktorý možno vnímať ako ohrozenie nestrannosti a nezávislosti v súvislosti s daným obstarávaním, sa týka zainteresovaných osôb. Zainteresovanou osobou je najmä:</w:t>
      </w:r>
    </w:p>
    <w:p w14:paraId="32DAEC6D" w14:textId="77777777" w:rsidR="00A87720" w:rsidRPr="0010241E" w:rsidRDefault="00A87720" w:rsidP="00A87720">
      <w:pPr>
        <w:ind w:left="720"/>
        <w:contextualSpacing/>
        <w:rPr>
          <w:rFonts w:ascii="Arial Narrow" w:hAnsi="Arial Narrow"/>
          <w:color w:val="0070C0"/>
          <w:lang w:eastAsia="sk-SK"/>
        </w:rPr>
      </w:pPr>
    </w:p>
    <w:p w14:paraId="13ACEE49" w14:textId="77777777" w:rsidR="00A87720" w:rsidRPr="0010241E" w:rsidRDefault="00A87720" w:rsidP="00AE2729">
      <w:pPr>
        <w:numPr>
          <w:ilvl w:val="0"/>
          <w:numId w:val="15"/>
        </w:numPr>
        <w:contextualSpacing/>
        <w:jc w:val="both"/>
        <w:rPr>
          <w:rFonts w:ascii="Arial Narrow" w:hAnsi="Arial Narrow"/>
          <w:color w:val="0070C0"/>
          <w:lang w:eastAsia="sk-SK"/>
        </w:rPr>
      </w:pPr>
      <w:r w:rsidRPr="0010241E">
        <w:rPr>
          <w:rFonts w:ascii="Arial Narrow" w:hAnsi="Arial Narrow"/>
        </w:rPr>
        <w:t xml:space="preserve">zamestnanec obstarávateľa, ktorý sa podieľa na príprave alebo realizácii obstarávania alebo iná osoba, ktorá poskytuje obstarávateľovi podpornú činnosť v obstarávaní a ktorá sa podieľa na príprave alebo realizácii obstarávania alebo </w:t>
      </w:r>
    </w:p>
    <w:p w14:paraId="6C3E3471" w14:textId="77777777" w:rsidR="00A87720" w:rsidRPr="0010241E" w:rsidRDefault="00A87720" w:rsidP="00A87720">
      <w:pPr>
        <w:ind w:left="1080"/>
        <w:contextualSpacing/>
        <w:jc w:val="both"/>
        <w:rPr>
          <w:rFonts w:ascii="Arial Narrow" w:hAnsi="Arial Narrow"/>
          <w:color w:val="0070C0"/>
          <w:lang w:eastAsia="sk-SK"/>
        </w:rPr>
      </w:pPr>
    </w:p>
    <w:p w14:paraId="296ECFA9" w14:textId="77777777" w:rsidR="00A87720" w:rsidRPr="0010241E" w:rsidRDefault="00A87720" w:rsidP="00AE2729">
      <w:pPr>
        <w:numPr>
          <w:ilvl w:val="0"/>
          <w:numId w:val="15"/>
        </w:numPr>
        <w:contextualSpacing/>
        <w:jc w:val="both"/>
        <w:rPr>
          <w:rFonts w:ascii="Arial Narrow" w:hAnsi="Arial Narrow"/>
          <w:color w:val="0070C0"/>
          <w:lang w:eastAsia="sk-SK"/>
        </w:rPr>
      </w:pPr>
      <w:r w:rsidRPr="0010241E">
        <w:rPr>
          <w:rFonts w:ascii="Arial Narrow" w:hAnsi="Arial Narrow"/>
        </w:rPr>
        <w:t>osoba s rozhodovacími právomocami obstarávateľa, ktorá môže ovplyvniť výsledok obstarávania bez toho, aby sa nevyhnutne podieľala na jeho príprave alebo realizácii.</w:t>
      </w:r>
    </w:p>
    <w:p w14:paraId="1B213C92" w14:textId="77777777" w:rsidR="00A87720" w:rsidRPr="0010241E" w:rsidRDefault="00A87720" w:rsidP="00A87720">
      <w:pPr>
        <w:ind w:left="720"/>
        <w:contextualSpacing/>
        <w:rPr>
          <w:rFonts w:ascii="Arial Narrow" w:hAnsi="Arial Narrow"/>
          <w:color w:val="0070C0"/>
          <w:lang w:eastAsia="sk-SK"/>
        </w:rPr>
      </w:pPr>
    </w:p>
    <w:p w14:paraId="651D6D07" w14:textId="77777777" w:rsidR="00F708EC" w:rsidRPr="0010241E" w:rsidRDefault="00F708EC"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 xml:space="preserve">Prijímateľ je povinný skúmať možný konflikt záujmov pred realizáciou akýchkoľvek úkonov v procese verejného obstarávania, a to aj opakovane, ak do procesu zadávania zákazky vstupujú hospodárske subjekty, ktoré neboli napr. účastníkom prípravnej fázy VO alebo do procesu vstupujú ďalšie zainteresované osoby na strane prijímateľa (napr. v štádiu určovania predpokladanej hodnoty zákazky prieskumom trhu, v rámci prípravných trhových konzultácií, po uplynutí lehoty na predkladanie ponúk, keď sú známi uchádzači, ktorí </w:t>
      </w:r>
      <w:r w:rsidRPr="0010241E">
        <w:rPr>
          <w:rFonts w:ascii="Arial Narrow" w:hAnsi="Arial Narrow"/>
        </w:rPr>
        <w:lastRenderedPageBreak/>
        <w:t xml:space="preserve">predložili ponuky). Zainteresované osoby na strane verejného obstarávateľa však potvrdzujú svojim podpisom čestné vyhlásenie k neprítomnosti záujmov až v štádiu po predložení ponuky/ponúk od uchádzačov. Odporúčaný vzor je uvedený v prílohe č. 4 Čestné vyhlásenie prijímateľa o neprítomnosti konfliktu záujmov. Čestné vyhlásenie prijímateľa o neprítomnosti konfliktu záujmov prijímateľ predloží ako súčasť dokumentácie každého verejného obstarávania predkladaného vykonávateľovi. </w:t>
      </w:r>
    </w:p>
    <w:p w14:paraId="34EC8407" w14:textId="77777777" w:rsidR="00F708EC" w:rsidRPr="0010241E" w:rsidRDefault="00F708EC" w:rsidP="00F708EC">
      <w:pPr>
        <w:ind w:left="709"/>
        <w:contextualSpacing/>
        <w:jc w:val="both"/>
        <w:rPr>
          <w:rFonts w:ascii="Arial Narrow" w:hAnsi="Arial Narrow"/>
          <w:color w:val="0070C0"/>
          <w:lang w:eastAsia="sk-SK"/>
        </w:rPr>
      </w:pPr>
    </w:p>
    <w:p w14:paraId="7091DC41" w14:textId="77777777" w:rsidR="00F708EC" w:rsidRPr="0010241E" w:rsidRDefault="00F708EC"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 xml:space="preserve">V rámci procesu verejného obstarávania/obstarávania sa odporúča určiť možné zainteresované osoby (príklady zainteresovaných osôb sú uvedené v tabuľke nižšie) a zabezpečiť ich poučenie vo väzbe na možný konflikt záujmov. </w:t>
      </w:r>
    </w:p>
    <w:p w14:paraId="26BB900B" w14:textId="77777777" w:rsidR="00F708EC" w:rsidRPr="0010241E" w:rsidRDefault="00F708EC" w:rsidP="00F708EC">
      <w:pPr>
        <w:ind w:left="720"/>
        <w:contextualSpacing/>
        <w:rPr>
          <w:rFonts w:ascii="Arial Narrow" w:hAnsi="Arial Narrow"/>
        </w:rPr>
      </w:pPr>
    </w:p>
    <w:p w14:paraId="0491B52A" w14:textId="77777777" w:rsidR="00A638A5" w:rsidRPr="0010241E" w:rsidRDefault="00F708EC"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 xml:space="preserve">Vykonávateľ požaduje, aby súčasťou dokumentácie každého verejného obstarávania/obstarávania predkladaného vykonávateľovi na </w:t>
      </w:r>
      <w:r w:rsidRPr="00BD38E8">
        <w:rPr>
          <w:rFonts w:ascii="Arial Narrow" w:hAnsi="Arial Narrow"/>
        </w:rPr>
        <w:t>kontrolu bolo čestné vyhlásenie prijímateľa o neprítomnosti konfliktu záujmov, ktorého odporúčaný vzor je uvedený v prílohe č. 4 Čestné vyhlásenie prijímateľa o neprítomnosti konfliktu záujmov. Zainteresované osoby na strane prijímateľa potvrdzujú</w:t>
      </w:r>
      <w:r w:rsidRPr="0010241E">
        <w:rPr>
          <w:rFonts w:ascii="Arial Narrow" w:hAnsi="Arial Narrow"/>
        </w:rPr>
        <w:t xml:space="preserve"> svojim podpisom čestné vyhlásenie k neprítomnosti konfliktu záujmov až v štádiu po predložení ponuky/ponúk od uchádzačov. Čestné vyhlásenie k neprítomnosti konfliktu záujmov v prípade zainteresovanej osoby s rozhodovacími právomocami prijímateľa sa týka aj štatu</w:t>
      </w:r>
      <w:r w:rsidR="001568AE" w:rsidRPr="0010241E">
        <w:rPr>
          <w:rFonts w:ascii="Arial Narrow" w:hAnsi="Arial Narrow"/>
        </w:rPr>
        <w:t>tárneho zástupcu.</w:t>
      </w:r>
      <w:r w:rsidR="00A638A5" w:rsidRPr="0010241E">
        <w:rPr>
          <w:rFonts w:ascii="Arial Narrow" w:hAnsi="Arial Narrow"/>
        </w:rPr>
        <w:t xml:space="preserve"> </w:t>
      </w:r>
    </w:p>
    <w:p w14:paraId="64DFC474" w14:textId="77777777" w:rsidR="00A638A5" w:rsidRPr="0010241E" w:rsidRDefault="00A638A5" w:rsidP="00A638A5">
      <w:pPr>
        <w:contextualSpacing/>
        <w:jc w:val="both"/>
        <w:rPr>
          <w:rFonts w:ascii="Arial Narrow" w:hAnsi="Arial Narrow"/>
          <w:color w:val="0070C0"/>
          <w:lang w:eastAsia="sk-SK"/>
        </w:rPr>
      </w:pPr>
    </w:p>
    <w:p w14:paraId="778078D1" w14:textId="77777777" w:rsidR="001568AE" w:rsidRPr="0010241E" w:rsidRDefault="001568AE"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 xml:space="preserve">Minulé záujmy zainteresovanej osoby sú relevantné, ak má zainteresovaná osoba naďalej povinnosti/záväzky vyplývajúce z predchádzajúcich pozícií/predchádzajúceho zamestnania u uchádzača/záujemcu/subdodávateľa (počas špecifického obdobia, počas ktorého sa osoba musí vyhýbať akýmkoľvek konfliktom záujmov a zdržať sa výkonu povinností, ktoré môžu zasahovať do povinností predchádzajúceho zamestnania). Ak už od zastávania pozície u predchádzajúceho zamestnávateľa uplynulo viac ako päť rokov a zainteresovaná osoba už nemá žiadne záväzky/povinnosti súvisiace s predchádzajúcimi pozíciami/predchádzajúcim zamestnaním, uvedené sa v zmysle Usmernenia EK týkajúceho sa predchádzania a riešenia konfliktov záujmov v zmysle nariadenia o rozpočtových pravidlách (2021/C 121/01), nepovažuje za konflikt záujmov. </w:t>
      </w:r>
    </w:p>
    <w:p w14:paraId="16A7F299" w14:textId="77777777" w:rsidR="001568AE" w:rsidRPr="0010241E" w:rsidRDefault="001568AE" w:rsidP="001568AE">
      <w:pPr>
        <w:ind w:left="709"/>
        <w:contextualSpacing/>
        <w:jc w:val="both"/>
        <w:rPr>
          <w:rFonts w:ascii="Arial Narrow" w:hAnsi="Arial Narrow"/>
          <w:color w:val="0070C0"/>
          <w:lang w:eastAsia="sk-SK"/>
        </w:rPr>
      </w:pPr>
    </w:p>
    <w:p w14:paraId="4412970C" w14:textId="77777777" w:rsidR="00A87720" w:rsidRPr="0010241E" w:rsidRDefault="001568AE"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Prepojenie medzi prijímateľom a uchádzačom/záujemcom/subdodávateľom, ktoré by mohlo predstavovať konflikt záujmov, je potrebné posudzovať individuálne, zohľadniť všetky skutočnosti a celý priebeh zadávania zákazky, a to najmä či uchádzačovi vznikla neprimeraná výhoda, ktorá mohla narušiť čestnú hospodársku súťaž (napr. závažným indikátorom vo väzbe na identifikovanie možného konfliktu záujmov je identifikovanie aj iných zistení, ktoré zvýhodňujú uchádzača, u ktorého bolo identifikované prepojenie na verejného obstarávateľa).</w:t>
      </w:r>
    </w:p>
    <w:p w14:paraId="18397B6F" w14:textId="77777777" w:rsidR="001568AE" w:rsidRPr="0010241E" w:rsidRDefault="001568AE" w:rsidP="001568AE">
      <w:pPr>
        <w:ind w:left="709"/>
        <w:contextualSpacing/>
        <w:jc w:val="both"/>
        <w:rPr>
          <w:rFonts w:ascii="Arial Narrow" w:hAnsi="Arial Narrow"/>
          <w:color w:val="0070C0"/>
          <w:lang w:eastAsia="sk-SK"/>
        </w:rPr>
      </w:pPr>
    </w:p>
    <w:p w14:paraId="7040FD28" w14:textId="77777777" w:rsidR="008B5FA0" w:rsidRPr="0010241E" w:rsidRDefault="001568AE"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V prípade, že nie je možné zabrániť pretrvávajúcemu konfliktu záujmov, a to najmä v prípadoch, keď sa jedná o zainteresovanú osobu s rozhodovacími právomocami, ktorá môže ovplyvniť výsledok VO, prijímateľ uplatní sankciu vylúčenia uchádzača/záujemcu podľa § 40 ods. 6 písm. f) ZVO, nakoľko konflikt záujmov nemožno odstrániť inými účinnými opatreniami.</w:t>
      </w:r>
    </w:p>
    <w:p w14:paraId="083CCB57" w14:textId="77777777" w:rsidR="008B5FA0" w:rsidRPr="0010241E" w:rsidRDefault="008B5FA0" w:rsidP="008B5FA0">
      <w:pPr>
        <w:pStyle w:val="Bezriadkovania"/>
        <w:rPr>
          <w:rFonts w:ascii="Arial Narrow" w:hAnsi="Arial Narrow"/>
        </w:rPr>
      </w:pPr>
    </w:p>
    <w:p w14:paraId="1F5179FC" w14:textId="77777777" w:rsidR="008B5FA0" w:rsidRPr="0010241E" w:rsidRDefault="008B5FA0"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 xml:space="preserve">Medzi najzávažnejšie prípady konfliktu záujmov patria prípady, ak: </w:t>
      </w:r>
    </w:p>
    <w:p w14:paraId="13C186ED" w14:textId="77777777" w:rsidR="008B5FA0" w:rsidRPr="0010241E" w:rsidRDefault="008B5FA0" w:rsidP="002832F7">
      <w:pPr>
        <w:pStyle w:val="Odsekzoznamu"/>
        <w:numPr>
          <w:ilvl w:val="0"/>
          <w:numId w:val="18"/>
        </w:numPr>
        <w:ind w:left="993" w:hanging="284"/>
        <w:jc w:val="both"/>
        <w:rPr>
          <w:rFonts w:ascii="Arial Narrow" w:hAnsi="Arial Narrow"/>
          <w:color w:val="0070C0"/>
          <w:lang w:eastAsia="sk-SK"/>
        </w:rPr>
      </w:pPr>
      <w:r w:rsidRPr="0010241E">
        <w:rPr>
          <w:rFonts w:ascii="Arial Narrow" w:hAnsi="Arial Narrow"/>
        </w:rPr>
        <w:t xml:space="preserve">zainteresovaná osoba je blízkou osobou podľa § 116 a § 117 Občianskeho zákonníka vo vzťahu k uchádzačovi záujemcovi/subdodávateľovi alebo ak </w:t>
      </w:r>
    </w:p>
    <w:p w14:paraId="0261E56D" w14:textId="77777777" w:rsidR="008B5FA0" w:rsidRPr="0010241E" w:rsidRDefault="008B5FA0" w:rsidP="002832F7">
      <w:pPr>
        <w:pStyle w:val="Odsekzoznamu"/>
        <w:numPr>
          <w:ilvl w:val="0"/>
          <w:numId w:val="18"/>
        </w:numPr>
        <w:ind w:left="993" w:hanging="284"/>
        <w:jc w:val="both"/>
        <w:rPr>
          <w:rFonts w:ascii="Arial Narrow" w:hAnsi="Arial Narrow"/>
          <w:color w:val="0070C0"/>
          <w:lang w:eastAsia="sk-SK"/>
        </w:rPr>
      </w:pPr>
      <w:r w:rsidRPr="0010241E">
        <w:rPr>
          <w:rFonts w:ascii="Arial Narrow" w:hAnsi="Arial Narrow"/>
        </w:rPr>
        <w:t xml:space="preserve">zainteresovaná osoba zároveň vystupuje na strane uchádzača/záujemcu/subdodávateľa, alebo ak </w:t>
      </w:r>
    </w:p>
    <w:p w14:paraId="00AB4A56" w14:textId="77777777" w:rsidR="001D5548" w:rsidRPr="0010241E" w:rsidRDefault="008B5FA0" w:rsidP="002832F7">
      <w:pPr>
        <w:pStyle w:val="Odsekzoznamu"/>
        <w:numPr>
          <w:ilvl w:val="0"/>
          <w:numId w:val="18"/>
        </w:numPr>
        <w:ind w:left="993" w:hanging="284"/>
        <w:jc w:val="both"/>
        <w:rPr>
          <w:rFonts w:ascii="Arial Narrow" w:hAnsi="Arial Narrow"/>
        </w:rPr>
      </w:pPr>
      <w:r w:rsidRPr="0010241E">
        <w:rPr>
          <w:rFonts w:ascii="Arial Narrow" w:hAnsi="Arial Narrow"/>
        </w:rPr>
        <w:t>je v konflikte záujmov člen komisie na vyhodnotenie ponúk (s právom vyhodnocovať ponuky), pričom nebol z komisie vylúčený a nahradený nominovaným náhradníkom.</w:t>
      </w:r>
    </w:p>
    <w:p w14:paraId="464F8083" w14:textId="77777777" w:rsidR="001D5548" w:rsidRPr="0010241E" w:rsidRDefault="001D5548" w:rsidP="001D5548">
      <w:pPr>
        <w:ind w:left="709"/>
        <w:contextualSpacing/>
        <w:jc w:val="both"/>
        <w:rPr>
          <w:rFonts w:ascii="Arial Narrow" w:hAnsi="Arial Narrow"/>
          <w:color w:val="0070C0"/>
          <w:lang w:eastAsia="sk-SK"/>
        </w:rPr>
      </w:pPr>
    </w:p>
    <w:p w14:paraId="7302060F" w14:textId="77777777" w:rsidR="00A87720" w:rsidRPr="0010241E" w:rsidRDefault="00A87720"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Vykonávateľ v rámci kontroly obstarávania (vo fáze po uzavretí zmluvy s úspešným uchádzačom) overí, či v rámci zadávania zákazky nedošlo k situácii, ktorá by mohla indikovať konflikt záujmov s vplyvom na výber úspešného uchádzača. V prípade, ak vykonávateľ identifikuje konflikt záujmov, vyzve prijímateľa na zdôvodnenie a vysvetlenie danej skutočnosti. Na základe zdôvodnenia a vysvetlenia z úrovne prijímateľa, vykonávateľ môže prijímateľa vyzvať, aby zrealizoval nové obstarávanie. V prípade, ak z objektívnych dôvodov nebude možné zrealizovať nové obstarávanie a plnenie zmluvy, v rámci ktorej bol preukázaný konflikt záujmov s vplyvom na výber úspešného uchádzača, bude pokračovať, vykonávateľ neuzná výdavky súvisiace s danou zmluvou za oprávnené v celej výške.</w:t>
      </w:r>
      <w:r w:rsidR="008B5FA0" w:rsidRPr="0010241E">
        <w:rPr>
          <w:rFonts w:ascii="Arial Narrow" w:hAnsi="Arial Narrow"/>
        </w:rPr>
        <w:t xml:space="preserve"> </w:t>
      </w:r>
    </w:p>
    <w:p w14:paraId="2FAF70CD" w14:textId="77777777" w:rsidR="00A87720" w:rsidRPr="0010241E" w:rsidRDefault="00A87720" w:rsidP="00A87720">
      <w:pPr>
        <w:ind w:left="720"/>
        <w:contextualSpacing/>
        <w:rPr>
          <w:rFonts w:ascii="Arial Narrow" w:hAnsi="Arial Narrow"/>
          <w:color w:val="0070C0"/>
          <w:lang w:eastAsia="sk-SK"/>
        </w:rPr>
      </w:pPr>
    </w:p>
    <w:p w14:paraId="78872BFB" w14:textId="77777777" w:rsidR="00A87720" w:rsidRPr="0010241E" w:rsidRDefault="00A87720"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V špecifických projektoch schválených z úrovne EK (napr. projekty, ktorým bola udelená známka výnimočnosti za kvalitu alebo projekty, ktoré sú súčasťou významného projektu európskeho záujmu IPCEI), v ktorých sú dodávatelia uvedení už priamo v projekte schválenom EK, resp. ide o dodávateľa, s ktorým má prijímateľ dlhoročné dobré skúsenosti, je potrebné preukázať, že zainteresované osoby neboli v konflikte záujmov v momente predchádzajúcom momentu uvedenia zainteresovanej osoby do projektu schváleného z úrovne EK, resp. v čase uzatvorenia prvého zmluvného vzťahu s dodávateľom. K tomuto momentu vykonávateľ posúdi aj prípadný výskyt rizikových indikátorov v rámci zadávania zákazky.</w:t>
      </w:r>
    </w:p>
    <w:p w14:paraId="74AF2F45" w14:textId="77777777" w:rsidR="00A87720" w:rsidRPr="0010241E" w:rsidRDefault="00A87720" w:rsidP="00A87720">
      <w:pPr>
        <w:ind w:left="720"/>
        <w:contextualSpacing/>
        <w:rPr>
          <w:rFonts w:ascii="Arial Narrow" w:hAnsi="Arial Narrow"/>
          <w:color w:val="0070C0"/>
          <w:lang w:eastAsia="sk-SK"/>
        </w:rPr>
      </w:pPr>
    </w:p>
    <w:p w14:paraId="7FB56A44" w14:textId="77777777" w:rsidR="00A87720" w:rsidRPr="0010241E" w:rsidRDefault="00A87720"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V nasledujúcom prehľade uvádzame niektoré situácie, ktoré môžu indikovať konflikt záujmov. Prijímateľovi sa odporúča, aby v prípade, ak identifikuje takúto situáciu v rámci realizovaného obstarávania, dôkladne zvážil a preskúmal možný vplyv tejto skutočnosť na samotný proces a jeho výsledok.</w:t>
      </w:r>
    </w:p>
    <w:p w14:paraId="6DBAAAD0" w14:textId="562A2D81" w:rsidR="00A87720" w:rsidRDefault="00A87720" w:rsidP="00A87720">
      <w:pPr>
        <w:ind w:left="720"/>
        <w:contextualSpacing/>
        <w:rPr>
          <w:rFonts w:ascii="Arial Narrow" w:hAnsi="Arial Narrow"/>
          <w:color w:val="0070C0"/>
          <w:lang w:eastAsia="sk-SK"/>
        </w:rPr>
      </w:pPr>
    </w:p>
    <w:p w14:paraId="2B208E4C" w14:textId="77777777" w:rsidR="00554617" w:rsidRPr="0010241E" w:rsidRDefault="00554617" w:rsidP="00A87720">
      <w:pPr>
        <w:ind w:left="720"/>
        <w:contextualSpacing/>
        <w:rPr>
          <w:rFonts w:ascii="Arial Narrow" w:hAnsi="Arial Narrow"/>
          <w:color w:val="0070C0"/>
          <w:lang w:eastAsia="sk-SK"/>
        </w:rPr>
      </w:pPr>
    </w:p>
    <w:tbl>
      <w:tblPr>
        <w:tblStyle w:val="Mriekatabuky2"/>
        <w:tblW w:w="0" w:type="auto"/>
        <w:tblInd w:w="704" w:type="dxa"/>
        <w:tblLook w:val="04A0" w:firstRow="1" w:lastRow="0" w:firstColumn="1" w:lastColumn="0" w:noHBand="0" w:noVBand="1"/>
      </w:tblPr>
      <w:tblGrid>
        <w:gridCol w:w="4395"/>
        <w:gridCol w:w="4245"/>
      </w:tblGrid>
      <w:tr w:rsidR="00A87720" w:rsidRPr="0010241E" w14:paraId="35E76DFF" w14:textId="77777777" w:rsidTr="00A638A5">
        <w:tc>
          <w:tcPr>
            <w:tcW w:w="4536" w:type="dxa"/>
            <w:shd w:val="clear" w:color="auto" w:fill="D9E2F3" w:themeFill="accent5" w:themeFillTint="33"/>
          </w:tcPr>
          <w:p w14:paraId="2D37CDFF" w14:textId="77777777" w:rsidR="00A87720" w:rsidRPr="0010241E" w:rsidRDefault="00A87720" w:rsidP="00A87720">
            <w:pPr>
              <w:jc w:val="center"/>
              <w:rPr>
                <w:rFonts w:ascii="Arial Narrow" w:hAnsi="Arial Narrow"/>
                <w:b/>
                <w:color w:val="0070C0"/>
                <w:lang w:eastAsia="sk-SK"/>
              </w:rPr>
            </w:pPr>
            <w:r w:rsidRPr="0010241E">
              <w:rPr>
                <w:rFonts w:ascii="Arial Narrow" w:hAnsi="Arial Narrow"/>
                <w:b/>
                <w:lang w:eastAsia="sk-SK"/>
              </w:rPr>
              <w:t>Forma prepojenosti</w:t>
            </w:r>
          </w:p>
        </w:tc>
        <w:tc>
          <w:tcPr>
            <w:tcW w:w="4387" w:type="dxa"/>
            <w:shd w:val="clear" w:color="auto" w:fill="D9E2F3" w:themeFill="accent5" w:themeFillTint="33"/>
          </w:tcPr>
          <w:p w14:paraId="50E680C9" w14:textId="77777777" w:rsidR="00A87720" w:rsidRPr="0010241E" w:rsidRDefault="00A87720" w:rsidP="00A87720">
            <w:pPr>
              <w:jc w:val="center"/>
              <w:rPr>
                <w:rFonts w:ascii="Arial Narrow" w:hAnsi="Arial Narrow"/>
                <w:b/>
                <w:color w:val="0070C0"/>
                <w:lang w:eastAsia="sk-SK"/>
              </w:rPr>
            </w:pPr>
            <w:r w:rsidRPr="0010241E">
              <w:rPr>
                <w:rFonts w:ascii="Arial Narrow" w:hAnsi="Arial Narrow"/>
                <w:b/>
                <w:lang w:eastAsia="sk-SK"/>
              </w:rPr>
              <w:t>Prejav v dokumentácii k obstarávaniu</w:t>
            </w:r>
          </w:p>
        </w:tc>
      </w:tr>
      <w:tr w:rsidR="00A87720" w:rsidRPr="0010241E" w14:paraId="49390A7F" w14:textId="77777777" w:rsidTr="00A638A5">
        <w:tc>
          <w:tcPr>
            <w:tcW w:w="4536" w:type="dxa"/>
            <w:vAlign w:val="center"/>
          </w:tcPr>
          <w:p w14:paraId="0A739459" w14:textId="77777777" w:rsidR="00A87720" w:rsidRPr="00C31012" w:rsidRDefault="00A87720" w:rsidP="00A87720">
            <w:pPr>
              <w:jc w:val="both"/>
              <w:rPr>
                <w:rFonts w:ascii="Arial Narrow" w:hAnsi="Arial Narrow"/>
                <w:color w:val="0070C0"/>
                <w:sz w:val="20"/>
                <w:szCs w:val="20"/>
                <w:lang w:eastAsia="sk-SK"/>
              </w:rPr>
            </w:pPr>
            <w:r w:rsidRPr="00C31012">
              <w:rPr>
                <w:rFonts w:ascii="Arial Narrow" w:hAnsi="Arial Narrow"/>
                <w:sz w:val="20"/>
                <w:szCs w:val="20"/>
              </w:rPr>
              <w:t>Člen štatutárneho orgánu úspešného uchádzača je zároveň členom štatutárneho orgánu obstarávateľa.</w:t>
            </w:r>
          </w:p>
        </w:tc>
        <w:tc>
          <w:tcPr>
            <w:tcW w:w="4387" w:type="dxa"/>
            <w:vAlign w:val="center"/>
          </w:tcPr>
          <w:p w14:paraId="0F0EE377" w14:textId="77777777" w:rsidR="00A87720" w:rsidRPr="00C31012" w:rsidRDefault="00A87720" w:rsidP="00A87720">
            <w:pPr>
              <w:jc w:val="both"/>
              <w:rPr>
                <w:rFonts w:ascii="Arial Narrow" w:hAnsi="Arial Narrow"/>
                <w:color w:val="0070C0"/>
                <w:sz w:val="20"/>
                <w:szCs w:val="20"/>
                <w:lang w:eastAsia="sk-SK"/>
              </w:rPr>
            </w:pPr>
            <w:r w:rsidRPr="00C31012">
              <w:rPr>
                <w:rFonts w:ascii="Arial Narrow" w:hAnsi="Arial Narrow"/>
                <w:sz w:val="20"/>
                <w:szCs w:val="20"/>
              </w:rPr>
              <w:t>Rovnaké meno, priezvisko, bydlisko, dátum narodenia, miesto podnikania/sídlo posudzovaných subjektov – všetky atribúty nasvedčujú tomu, že ide o totožnú osobu v rôznych funkciách.</w:t>
            </w:r>
          </w:p>
        </w:tc>
      </w:tr>
      <w:tr w:rsidR="00A87720" w:rsidRPr="0010241E" w14:paraId="652BBF55" w14:textId="77777777" w:rsidTr="00A638A5">
        <w:tc>
          <w:tcPr>
            <w:tcW w:w="4536" w:type="dxa"/>
            <w:vAlign w:val="center"/>
          </w:tcPr>
          <w:p w14:paraId="2C5481CE" w14:textId="77777777" w:rsidR="00A87720" w:rsidRPr="00C31012" w:rsidRDefault="00A87720" w:rsidP="00A87720">
            <w:pPr>
              <w:tabs>
                <w:tab w:val="left" w:pos="1114"/>
              </w:tabs>
              <w:jc w:val="both"/>
              <w:rPr>
                <w:rFonts w:ascii="Arial Narrow" w:hAnsi="Arial Narrow"/>
                <w:color w:val="0070C0"/>
                <w:sz w:val="20"/>
                <w:szCs w:val="20"/>
                <w:lang w:eastAsia="sk-SK"/>
              </w:rPr>
            </w:pPr>
            <w:r w:rsidRPr="00C31012">
              <w:rPr>
                <w:rFonts w:ascii="Arial Narrow" w:hAnsi="Arial Narrow"/>
                <w:sz w:val="20"/>
                <w:szCs w:val="20"/>
              </w:rPr>
              <w:t>Člen štatutárneho orgánu úspešného uchádzača je rodinný príslušník alebo príbuzný 16 člena štatutárneho orgánu obstarávateľa.</w:t>
            </w:r>
            <w:r w:rsidRPr="00C31012">
              <w:rPr>
                <w:rFonts w:ascii="Arial Narrow" w:hAnsi="Arial Narrow"/>
                <w:color w:val="0070C0"/>
                <w:sz w:val="20"/>
                <w:szCs w:val="20"/>
                <w:lang w:eastAsia="sk-SK"/>
              </w:rPr>
              <w:tab/>
            </w:r>
          </w:p>
        </w:tc>
        <w:tc>
          <w:tcPr>
            <w:tcW w:w="4387" w:type="dxa"/>
            <w:vAlign w:val="center"/>
          </w:tcPr>
          <w:p w14:paraId="4104833E" w14:textId="77777777" w:rsidR="00A87720" w:rsidRPr="00C31012" w:rsidRDefault="00A87720" w:rsidP="00A87720">
            <w:pPr>
              <w:rPr>
                <w:rFonts w:ascii="Arial Narrow" w:hAnsi="Arial Narrow"/>
                <w:sz w:val="20"/>
                <w:szCs w:val="20"/>
                <w:lang w:eastAsia="sk-SK"/>
              </w:rPr>
            </w:pPr>
            <w:r w:rsidRPr="00C31012">
              <w:rPr>
                <w:rFonts w:ascii="Arial Narrow" w:hAnsi="Arial Narrow"/>
                <w:sz w:val="20"/>
                <w:szCs w:val="20"/>
              </w:rPr>
              <w:t>Rovnaké priezvisko, príp. bydlisko, sídlo subjektov.</w:t>
            </w:r>
          </w:p>
        </w:tc>
      </w:tr>
      <w:tr w:rsidR="00A87720" w:rsidRPr="0010241E" w14:paraId="72DC2729" w14:textId="77777777" w:rsidTr="00A638A5">
        <w:tc>
          <w:tcPr>
            <w:tcW w:w="4536" w:type="dxa"/>
            <w:vAlign w:val="center"/>
          </w:tcPr>
          <w:p w14:paraId="5A58099A" w14:textId="77777777" w:rsidR="00A87720" w:rsidRPr="00C31012" w:rsidRDefault="00A87720" w:rsidP="00A87720">
            <w:pPr>
              <w:jc w:val="both"/>
              <w:rPr>
                <w:rFonts w:ascii="Arial Narrow" w:hAnsi="Arial Narrow"/>
                <w:color w:val="0070C0"/>
                <w:sz w:val="20"/>
                <w:szCs w:val="20"/>
                <w:lang w:eastAsia="sk-SK"/>
              </w:rPr>
            </w:pPr>
            <w:r w:rsidRPr="00C31012">
              <w:rPr>
                <w:rFonts w:ascii="Arial Narrow" w:hAnsi="Arial Narrow"/>
                <w:sz w:val="20"/>
                <w:szCs w:val="20"/>
              </w:rPr>
              <w:t>Člen štatutárneho orgánu úspešného uchádzača je obchodný partner člena štatutárneho orgánu obstarávateľa (napr. spolukonatelia/členovia štatutárneho orgánu majú majetkové prepojenie v tretej firme, spolumajitelia tretej firmy - súčasní alebo bývalí)</w:t>
            </w:r>
          </w:p>
        </w:tc>
        <w:tc>
          <w:tcPr>
            <w:tcW w:w="4387" w:type="dxa"/>
            <w:vAlign w:val="center"/>
          </w:tcPr>
          <w:p w14:paraId="7E753E18" w14:textId="77777777" w:rsidR="00A87720" w:rsidRPr="00C31012" w:rsidRDefault="00A87720" w:rsidP="00B71014">
            <w:pPr>
              <w:tabs>
                <w:tab w:val="left" w:pos="1365"/>
              </w:tabs>
              <w:rPr>
                <w:rFonts w:ascii="Arial Narrow" w:hAnsi="Arial Narrow"/>
                <w:sz w:val="20"/>
                <w:szCs w:val="20"/>
                <w:lang w:eastAsia="sk-SK"/>
              </w:rPr>
            </w:pPr>
            <w:r w:rsidRPr="00C31012">
              <w:rPr>
                <w:rFonts w:ascii="Arial Narrow" w:hAnsi="Arial Narrow"/>
                <w:sz w:val="20"/>
                <w:szCs w:val="20"/>
                <w:lang w:eastAsia="sk-SK"/>
              </w:rPr>
              <w:t>S</w:t>
            </w:r>
            <w:r w:rsidRPr="00C31012">
              <w:rPr>
                <w:rFonts w:ascii="Arial Narrow" w:hAnsi="Arial Narrow"/>
                <w:sz w:val="20"/>
                <w:szCs w:val="20"/>
              </w:rPr>
              <w:t xml:space="preserve">kúmateľné na webstránke </w:t>
            </w:r>
            <w:hyperlink r:id="rId19" w:history="1">
              <w:r w:rsidRPr="00C31012">
                <w:rPr>
                  <w:rFonts w:ascii="Arial Narrow" w:hAnsi="Arial Narrow"/>
                  <w:color w:val="0563C1" w:themeColor="hyperlink"/>
                  <w:sz w:val="20"/>
                  <w:szCs w:val="20"/>
                  <w:u w:val="single"/>
                </w:rPr>
                <w:t>www.foaf.sk</w:t>
              </w:r>
            </w:hyperlink>
            <w:r w:rsidRPr="00C31012">
              <w:rPr>
                <w:rFonts w:ascii="Arial Narrow" w:hAnsi="Arial Narrow"/>
                <w:sz w:val="20"/>
                <w:szCs w:val="20"/>
              </w:rPr>
              <w:t xml:space="preserve">, príp. OR SR a ŽR SR a verejné registre rôznych organizácií, </w:t>
            </w:r>
            <w:hyperlink r:id="rId20" w:history="1">
              <w:r w:rsidRPr="00C31012">
                <w:rPr>
                  <w:rFonts w:ascii="Arial Narrow" w:hAnsi="Arial Narrow"/>
                  <w:color w:val="0563C1" w:themeColor="hyperlink"/>
                  <w:sz w:val="20"/>
                  <w:szCs w:val="20"/>
                  <w:u w:val="single"/>
                </w:rPr>
                <w:t>www.finstat.sk</w:t>
              </w:r>
            </w:hyperlink>
            <w:r w:rsidR="00B740E1" w:rsidRPr="00C31012">
              <w:rPr>
                <w:rFonts w:ascii="Arial Narrow" w:hAnsi="Arial Narrow"/>
                <w:color w:val="0563C1" w:themeColor="hyperlink"/>
                <w:sz w:val="20"/>
                <w:szCs w:val="20"/>
                <w:u w:val="single"/>
              </w:rPr>
              <w:t>, ARACHNE</w:t>
            </w:r>
            <w:r w:rsidRPr="00C31012">
              <w:rPr>
                <w:rFonts w:ascii="Arial Narrow" w:hAnsi="Arial Narrow"/>
                <w:sz w:val="20"/>
                <w:szCs w:val="20"/>
              </w:rPr>
              <w:t>, TRANSPAREX</w:t>
            </w:r>
            <w:r w:rsidR="0000717F" w:rsidRPr="00C31012">
              <w:rPr>
                <w:rFonts w:ascii="Arial Narrow" w:hAnsi="Arial Narrow"/>
                <w:sz w:val="20"/>
                <w:szCs w:val="20"/>
              </w:rPr>
              <w:t>, CRIBIS</w:t>
            </w:r>
            <w:r w:rsidRPr="00C31012">
              <w:rPr>
                <w:rFonts w:ascii="Arial Narrow" w:hAnsi="Arial Narrow"/>
                <w:sz w:val="20"/>
                <w:szCs w:val="20"/>
              </w:rPr>
              <w:t>.</w:t>
            </w:r>
          </w:p>
        </w:tc>
      </w:tr>
      <w:tr w:rsidR="00A87720" w:rsidRPr="0010241E" w14:paraId="7239F646" w14:textId="77777777" w:rsidTr="00A638A5">
        <w:tc>
          <w:tcPr>
            <w:tcW w:w="4536" w:type="dxa"/>
            <w:vAlign w:val="center"/>
          </w:tcPr>
          <w:p w14:paraId="02D74742" w14:textId="77777777" w:rsidR="00A87720" w:rsidRPr="00C31012" w:rsidRDefault="00A87720" w:rsidP="00A87720">
            <w:pPr>
              <w:jc w:val="both"/>
              <w:rPr>
                <w:rFonts w:ascii="Arial Narrow" w:hAnsi="Arial Narrow"/>
                <w:color w:val="0070C0"/>
                <w:sz w:val="20"/>
                <w:szCs w:val="20"/>
                <w:lang w:eastAsia="sk-SK"/>
              </w:rPr>
            </w:pPr>
            <w:r w:rsidRPr="00C31012">
              <w:rPr>
                <w:rFonts w:ascii="Arial Narrow" w:hAnsi="Arial Narrow"/>
                <w:sz w:val="20"/>
                <w:szCs w:val="20"/>
              </w:rPr>
              <w:t>Medzi členom štatutárneho orgánu úspešného uchádzača a členom štatutárneho orgánu obstarávateľa existuje iné prepojenie (napr. člen štatutárneho orgánu úspešného uchádzača je zároveň zamestnancom obstarávateľa alebo pre neho pracuje na základe živnostenského oprávnenia).</w:t>
            </w:r>
          </w:p>
        </w:tc>
        <w:tc>
          <w:tcPr>
            <w:tcW w:w="4387" w:type="dxa"/>
            <w:vAlign w:val="center"/>
          </w:tcPr>
          <w:p w14:paraId="17D57018" w14:textId="77777777" w:rsidR="00A87720" w:rsidRPr="00C31012" w:rsidRDefault="00A87720" w:rsidP="00A87720">
            <w:pPr>
              <w:jc w:val="both"/>
              <w:rPr>
                <w:rFonts w:ascii="Arial Narrow" w:hAnsi="Arial Narrow"/>
                <w:color w:val="0070C0"/>
                <w:sz w:val="20"/>
                <w:szCs w:val="20"/>
                <w:lang w:eastAsia="sk-SK"/>
              </w:rPr>
            </w:pPr>
            <w:r w:rsidRPr="00C31012">
              <w:rPr>
                <w:rFonts w:ascii="Arial Narrow" w:hAnsi="Arial Narrow"/>
                <w:sz w:val="20"/>
                <w:szCs w:val="20"/>
              </w:rPr>
              <w:t>Z dokumentácie k obstarávaniu nezistiteľné, ale často zistiteľné z dokumentácie projektu. Tieto osoby uchádzačov často pracujú na projektovom manažmente a vystupujú v rozpočte projektu, pracovných výkazoch, pracovných zmluvách k projektu, atď.</w:t>
            </w:r>
          </w:p>
        </w:tc>
      </w:tr>
      <w:tr w:rsidR="00A87720" w:rsidRPr="0010241E" w14:paraId="702D281C" w14:textId="77777777" w:rsidTr="00A638A5">
        <w:tc>
          <w:tcPr>
            <w:tcW w:w="4536" w:type="dxa"/>
            <w:vAlign w:val="center"/>
          </w:tcPr>
          <w:p w14:paraId="34A9DD0F" w14:textId="77777777" w:rsidR="00A87720" w:rsidRPr="00C31012" w:rsidRDefault="00A87720" w:rsidP="00A87720">
            <w:pPr>
              <w:jc w:val="both"/>
              <w:rPr>
                <w:rFonts w:ascii="Arial Narrow" w:hAnsi="Arial Narrow"/>
                <w:color w:val="0070C0"/>
                <w:sz w:val="20"/>
                <w:szCs w:val="20"/>
                <w:lang w:eastAsia="sk-SK"/>
              </w:rPr>
            </w:pPr>
            <w:r w:rsidRPr="00C31012">
              <w:rPr>
                <w:rFonts w:ascii="Arial Narrow" w:hAnsi="Arial Narrow"/>
                <w:sz w:val="20"/>
                <w:szCs w:val="20"/>
              </w:rPr>
              <w:t>Člen štatutárneho orgánu úspešného uchádzača je blízkou osobou</w:t>
            </w:r>
            <w:r w:rsidRPr="00C31012">
              <w:rPr>
                <w:rFonts w:ascii="Arial Narrow" w:hAnsi="Arial Narrow"/>
                <w:sz w:val="20"/>
                <w:szCs w:val="20"/>
                <w:vertAlign w:val="superscript"/>
              </w:rPr>
              <w:footnoteReference w:id="20"/>
            </w:r>
            <w:r w:rsidRPr="00C31012">
              <w:rPr>
                <w:rFonts w:ascii="Arial Narrow" w:hAnsi="Arial Narrow"/>
                <w:sz w:val="20"/>
                <w:szCs w:val="20"/>
              </w:rPr>
              <w:t xml:space="preserve"> člena štatutárneho orgánu obstarávateľa</w:t>
            </w:r>
          </w:p>
        </w:tc>
        <w:tc>
          <w:tcPr>
            <w:tcW w:w="4387" w:type="dxa"/>
            <w:vAlign w:val="center"/>
          </w:tcPr>
          <w:p w14:paraId="73924537" w14:textId="77777777" w:rsidR="00A87720" w:rsidRPr="00C31012" w:rsidRDefault="00A87720" w:rsidP="00AE2729">
            <w:pPr>
              <w:numPr>
                <w:ilvl w:val="0"/>
                <w:numId w:val="2"/>
              </w:numPr>
              <w:ind w:left="466"/>
              <w:contextualSpacing/>
              <w:jc w:val="both"/>
              <w:rPr>
                <w:rFonts w:ascii="Arial Narrow" w:hAnsi="Arial Narrow"/>
                <w:color w:val="0070C0"/>
                <w:sz w:val="20"/>
                <w:szCs w:val="20"/>
                <w:lang w:eastAsia="sk-SK"/>
              </w:rPr>
            </w:pPr>
            <w:r w:rsidRPr="00C31012">
              <w:rPr>
                <w:rFonts w:ascii="Arial Narrow" w:hAnsi="Arial Narrow"/>
                <w:sz w:val="20"/>
                <w:szCs w:val="20"/>
              </w:rPr>
              <w:t xml:space="preserve">rovnaké priezvisko, príp. bydlisko, sídlo subjektov, alebo </w:t>
            </w:r>
          </w:p>
          <w:p w14:paraId="4D7634BC" w14:textId="77777777" w:rsidR="00A87720" w:rsidRPr="00C31012" w:rsidRDefault="00A87720" w:rsidP="00AE2729">
            <w:pPr>
              <w:numPr>
                <w:ilvl w:val="0"/>
                <w:numId w:val="2"/>
              </w:numPr>
              <w:ind w:left="466"/>
              <w:contextualSpacing/>
              <w:jc w:val="both"/>
              <w:rPr>
                <w:rFonts w:ascii="Arial Narrow" w:hAnsi="Arial Narrow"/>
                <w:color w:val="0070C0"/>
                <w:sz w:val="20"/>
                <w:szCs w:val="20"/>
                <w:lang w:eastAsia="sk-SK"/>
              </w:rPr>
            </w:pPr>
            <w:r w:rsidRPr="00C31012">
              <w:rPr>
                <w:rFonts w:ascii="Arial Narrow" w:hAnsi="Arial Narrow"/>
                <w:sz w:val="20"/>
                <w:szCs w:val="20"/>
              </w:rPr>
              <w:t>náhodne identifikované príznaky z dokumentácie alebo projektu zistiteľné iba náhodne, alebo</w:t>
            </w:r>
          </w:p>
          <w:p w14:paraId="4AD1DD8C" w14:textId="77777777" w:rsidR="00A87720" w:rsidRPr="00C31012" w:rsidRDefault="00A87720" w:rsidP="00AE2729">
            <w:pPr>
              <w:numPr>
                <w:ilvl w:val="0"/>
                <w:numId w:val="2"/>
              </w:numPr>
              <w:ind w:left="466"/>
              <w:contextualSpacing/>
              <w:jc w:val="both"/>
              <w:rPr>
                <w:rFonts w:ascii="Arial Narrow" w:hAnsi="Arial Narrow"/>
                <w:color w:val="0070C0"/>
                <w:sz w:val="20"/>
                <w:szCs w:val="20"/>
                <w:lang w:eastAsia="sk-SK"/>
              </w:rPr>
            </w:pPr>
            <w:r w:rsidRPr="00C31012">
              <w:rPr>
                <w:rFonts w:ascii="Arial Narrow" w:hAnsi="Arial Narrow"/>
                <w:sz w:val="20"/>
                <w:szCs w:val="20"/>
              </w:rPr>
              <w:t>nepriame dôkazy o neracionálnom správaní obstarávateľa</w:t>
            </w:r>
          </w:p>
        </w:tc>
      </w:tr>
    </w:tbl>
    <w:p w14:paraId="2527EE76" w14:textId="3164E996" w:rsidR="00BD38E8" w:rsidRDefault="00BD38E8" w:rsidP="00A638A5">
      <w:pPr>
        <w:pStyle w:val="Bezriadkovania"/>
        <w:rPr>
          <w:rFonts w:ascii="Arial Narrow" w:hAnsi="Arial Narrow"/>
        </w:rPr>
      </w:pPr>
    </w:p>
    <w:p w14:paraId="3B97ED04" w14:textId="54854E17" w:rsidR="00A87720" w:rsidRDefault="00D80849" w:rsidP="00A87720">
      <w:pPr>
        <w:pStyle w:val="Nadpis1"/>
        <w:rPr>
          <w:rFonts w:ascii="Arial Narrow" w:hAnsi="Arial Narrow" w:cstheme="minorHAnsi"/>
          <w:b/>
          <w:caps/>
          <w:sz w:val="28"/>
          <w:szCs w:val="28"/>
        </w:rPr>
      </w:pPr>
      <w:bookmarkStart w:id="60" w:name="_Toc177973845"/>
      <w:bookmarkStart w:id="61" w:name="_Toc220583143"/>
      <w:r w:rsidRPr="007B7CE4">
        <w:rPr>
          <w:rFonts w:ascii="Arial Narrow" w:hAnsi="Arial Narrow" w:cstheme="minorHAnsi"/>
          <w:b/>
          <w:sz w:val="28"/>
          <w:szCs w:val="28"/>
        </w:rPr>
        <w:lastRenderedPageBreak/>
        <w:t>9</w:t>
      </w:r>
      <w:r w:rsidR="00774373" w:rsidRPr="007B7CE4">
        <w:rPr>
          <w:rFonts w:ascii="Arial Narrow" w:hAnsi="Arial Narrow" w:cstheme="minorHAnsi"/>
          <w:b/>
          <w:sz w:val="28"/>
          <w:szCs w:val="28"/>
        </w:rPr>
        <w:t>.</w:t>
      </w:r>
      <w:r w:rsidR="00A87720" w:rsidRPr="007B7CE4">
        <w:rPr>
          <w:rFonts w:ascii="Arial Narrow" w:hAnsi="Arial Narrow" w:cstheme="minorHAnsi"/>
          <w:b/>
          <w:sz w:val="28"/>
          <w:szCs w:val="28"/>
        </w:rPr>
        <w:t xml:space="preserve"> </w:t>
      </w:r>
      <w:r w:rsidR="00A87720" w:rsidRPr="007B7CE4">
        <w:rPr>
          <w:rFonts w:ascii="Arial Narrow" w:hAnsi="Arial Narrow" w:cstheme="minorHAnsi"/>
          <w:b/>
          <w:caps/>
          <w:sz w:val="28"/>
          <w:szCs w:val="28"/>
        </w:rPr>
        <w:t>Kolúzne správanie</w:t>
      </w:r>
      <w:bookmarkEnd w:id="60"/>
      <w:bookmarkEnd w:id="61"/>
    </w:p>
    <w:p w14:paraId="1911B108" w14:textId="77777777" w:rsidR="00914F26" w:rsidRPr="00914F26" w:rsidRDefault="00914F26" w:rsidP="00914F26"/>
    <w:p w14:paraId="35436B70" w14:textId="1A708C4B" w:rsidR="00A87720" w:rsidRPr="0010241E" w:rsidRDefault="00A87720" w:rsidP="00AE2729">
      <w:pPr>
        <w:numPr>
          <w:ilvl w:val="0"/>
          <w:numId w:val="16"/>
        </w:numPr>
        <w:contextualSpacing/>
        <w:jc w:val="both"/>
        <w:rPr>
          <w:rFonts w:ascii="Arial Narrow" w:hAnsi="Arial Narrow"/>
          <w:color w:val="0070C0"/>
          <w:lang w:eastAsia="sk-SK"/>
        </w:rPr>
      </w:pPr>
      <w:r w:rsidRPr="0010241E">
        <w:rPr>
          <w:rFonts w:ascii="Arial Narrow" w:hAnsi="Arial Narrow"/>
        </w:rPr>
        <w:t xml:space="preserve">Kolúzne správanie znamená akúkoľvek spoluprácu medzi uchádzačmi v obstarávaní, osobami zapojenými do procesu obstarávania a ďalšími aktérmi, či už s vedomím alebo bez vedomia prijímateľa. Konkrétne môže ísť o dohodu o cenách, dohodu o rozdelení trhu, dohodu o  ponuke </w:t>
      </w:r>
      <w:r w:rsidR="00321F31">
        <w:rPr>
          <w:rFonts w:ascii="Arial Narrow" w:hAnsi="Arial Narrow"/>
        </w:rPr>
        <w:t xml:space="preserve">úspešného uchádzača </w:t>
      </w:r>
      <w:r w:rsidRPr="0010241E">
        <w:rPr>
          <w:rFonts w:ascii="Arial Narrow" w:hAnsi="Arial Narrow"/>
        </w:rPr>
        <w:t>(tzv. bid rigging) a ďalšie</w:t>
      </w:r>
      <w:r w:rsidRPr="0010241E">
        <w:rPr>
          <w:rFonts w:ascii="Arial Narrow" w:hAnsi="Arial Narrow"/>
          <w:vertAlign w:val="superscript"/>
        </w:rPr>
        <w:footnoteReference w:id="21"/>
      </w:r>
      <w:r w:rsidRPr="0010241E">
        <w:rPr>
          <w:rFonts w:ascii="Arial Narrow" w:hAnsi="Arial Narrow"/>
        </w:rPr>
        <w:t xml:space="preserve"> . </w:t>
      </w:r>
    </w:p>
    <w:p w14:paraId="767D6B32" w14:textId="77777777" w:rsidR="00A87720" w:rsidRPr="0010241E" w:rsidRDefault="00A87720" w:rsidP="00A87720">
      <w:pPr>
        <w:ind w:left="720"/>
        <w:contextualSpacing/>
        <w:jc w:val="both"/>
        <w:rPr>
          <w:rFonts w:ascii="Arial Narrow" w:hAnsi="Arial Narrow"/>
          <w:color w:val="0070C0"/>
          <w:lang w:eastAsia="sk-SK"/>
        </w:rPr>
      </w:pPr>
    </w:p>
    <w:p w14:paraId="44865041" w14:textId="77777777" w:rsidR="00A87720" w:rsidRPr="0010241E" w:rsidRDefault="00A87720" w:rsidP="00AE2729">
      <w:pPr>
        <w:numPr>
          <w:ilvl w:val="0"/>
          <w:numId w:val="16"/>
        </w:numPr>
        <w:contextualSpacing/>
        <w:jc w:val="both"/>
        <w:rPr>
          <w:rFonts w:ascii="Arial Narrow" w:hAnsi="Arial Narrow"/>
          <w:color w:val="0070C0"/>
          <w:lang w:eastAsia="sk-SK"/>
        </w:rPr>
      </w:pPr>
      <w:r w:rsidRPr="0010241E">
        <w:rPr>
          <w:rFonts w:ascii="Arial Narrow" w:hAnsi="Arial Narrow"/>
        </w:rPr>
        <w:t xml:space="preserve">Prijímateľ je povinný všetkými dostupnými zákonnými prostriedkami zamedziť kolúznemu správaniu vo všetkých druhoch hospodárskej súťaže. Pri odhaľovaní kolúzie sa odporúča oboznámiť sa s dokumentami zverejnenými Protimonopolným úradom SR na </w:t>
      </w:r>
      <w:hyperlink r:id="rId21" w:history="1">
        <w:r w:rsidRPr="0010241E">
          <w:rPr>
            <w:rFonts w:ascii="Arial Narrow" w:hAnsi="Arial Narrow"/>
            <w:color w:val="0563C1" w:themeColor="hyperlink"/>
            <w:u w:val="single"/>
          </w:rPr>
          <w:t>Bid rigging vo verejnom obstarávaní Protimonopolný úrad SR</w:t>
        </w:r>
      </w:hyperlink>
      <w:r w:rsidRPr="0010241E">
        <w:rPr>
          <w:rFonts w:ascii="Arial Narrow" w:hAnsi="Arial Narrow"/>
        </w:rPr>
        <w:t xml:space="preserve">. </w:t>
      </w:r>
    </w:p>
    <w:p w14:paraId="6FC1A773" w14:textId="77777777" w:rsidR="00A87720" w:rsidRPr="0010241E" w:rsidRDefault="00A87720" w:rsidP="00A87720">
      <w:pPr>
        <w:ind w:left="720"/>
        <w:contextualSpacing/>
        <w:rPr>
          <w:rFonts w:ascii="Arial Narrow" w:hAnsi="Arial Narrow"/>
        </w:rPr>
      </w:pPr>
    </w:p>
    <w:p w14:paraId="7341DECF" w14:textId="77777777" w:rsidR="00A87720" w:rsidRPr="0010241E" w:rsidRDefault="00A87720" w:rsidP="00AE2729">
      <w:pPr>
        <w:numPr>
          <w:ilvl w:val="0"/>
          <w:numId w:val="16"/>
        </w:numPr>
        <w:contextualSpacing/>
        <w:jc w:val="both"/>
        <w:rPr>
          <w:rFonts w:ascii="Arial Narrow" w:hAnsi="Arial Narrow"/>
          <w:color w:val="0070C0"/>
          <w:lang w:eastAsia="sk-SK"/>
        </w:rPr>
      </w:pPr>
      <w:r w:rsidRPr="0010241E">
        <w:rPr>
          <w:rFonts w:ascii="Arial Narrow" w:hAnsi="Arial Narrow"/>
        </w:rPr>
        <w:t>V prípade identifikovania takých rizikových indikátorov, ktoré vedú k podozreniu z protiprávneho konania, vykonávateľ oznámi zistené nedostatky orgánu príslušnému konať v danej veci, ktorým je Protimonopolný úrad SR.</w:t>
      </w:r>
    </w:p>
    <w:p w14:paraId="4A070FCC" w14:textId="77777777" w:rsidR="00914F26" w:rsidRPr="0010241E" w:rsidRDefault="00914F26" w:rsidP="00E5195A">
      <w:pPr>
        <w:jc w:val="both"/>
        <w:rPr>
          <w:rFonts w:ascii="Arial Narrow" w:hAnsi="Arial Narrow"/>
        </w:rPr>
      </w:pPr>
    </w:p>
    <w:p w14:paraId="2CDD640E" w14:textId="77777777" w:rsidR="00A87720" w:rsidRPr="007B7CE4" w:rsidRDefault="00D80849" w:rsidP="00DA5DB9">
      <w:pPr>
        <w:pStyle w:val="Nadpis1"/>
        <w:jc w:val="both"/>
        <w:rPr>
          <w:rFonts w:ascii="Arial Narrow" w:hAnsi="Arial Narrow" w:cstheme="minorHAnsi"/>
          <w:b/>
          <w:sz w:val="28"/>
          <w:szCs w:val="28"/>
          <w:lang w:eastAsia="sk-SK"/>
        </w:rPr>
      </w:pPr>
      <w:bookmarkStart w:id="62" w:name="_Toc160610322"/>
      <w:bookmarkStart w:id="63" w:name="_Toc177973846"/>
      <w:bookmarkStart w:id="64" w:name="_Toc220583144"/>
      <w:r w:rsidRPr="007B7CE4">
        <w:rPr>
          <w:rFonts w:ascii="Arial Narrow" w:hAnsi="Arial Narrow" w:cstheme="minorHAnsi"/>
          <w:b/>
          <w:sz w:val="28"/>
          <w:szCs w:val="28"/>
          <w:lang w:eastAsia="sk-SK"/>
        </w:rPr>
        <w:t>10</w:t>
      </w:r>
      <w:r w:rsidR="00774373" w:rsidRPr="007B7CE4">
        <w:rPr>
          <w:rFonts w:ascii="Arial Narrow" w:hAnsi="Arial Narrow" w:cstheme="minorHAnsi"/>
          <w:b/>
          <w:sz w:val="28"/>
          <w:szCs w:val="28"/>
          <w:lang w:eastAsia="sk-SK"/>
        </w:rPr>
        <w:t>.</w:t>
      </w:r>
      <w:r w:rsidR="00A87720" w:rsidRPr="007B7CE4">
        <w:rPr>
          <w:rFonts w:ascii="Arial Narrow" w:hAnsi="Arial Narrow" w:cstheme="minorHAnsi"/>
          <w:b/>
          <w:sz w:val="28"/>
          <w:szCs w:val="28"/>
          <w:lang w:eastAsia="sk-SK"/>
        </w:rPr>
        <w:t xml:space="preserve"> </w:t>
      </w:r>
      <w:r w:rsidR="00A87720" w:rsidRPr="007B7CE4">
        <w:rPr>
          <w:rFonts w:ascii="Arial Narrow" w:hAnsi="Arial Narrow" w:cstheme="minorHAnsi"/>
          <w:b/>
          <w:caps/>
          <w:sz w:val="28"/>
          <w:szCs w:val="28"/>
          <w:lang w:eastAsia="sk-SK"/>
        </w:rPr>
        <w:t>Zoznam rizikových indikátorov možného porušenia hospodárskej súťaže</w:t>
      </w:r>
      <w:bookmarkEnd w:id="62"/>
      <w:bookmarkEnd w:id="63"/>
      <w:bookmarkEnd w:id="64"/>
    </w:p>
    <w:p w14:paraId="39AEA997" w14:textId="77777777" w:rsidR="00914F26" w:rsidRPr="00914F26" w:rsidRDefault="00914F26" w:rsidP="00914F26">
      <w:pPr>
        <w:ind w:left="709"/>
        <w:contextualSpacing/>
        <w:jc w:val="both"/>
        <w:rPr>
          <w:rFonts w:ascii="Arial Narrow" w:hAnsi="Arial Narrow"/>
          <w:color w:val="0070C0"/>
          <w:lang w:eastAsia="sk-SK"/>
        </w:rPr>
      </w:pPr>
    </w:p>
    <w:p w14:paraId="6D9CA183" w14:textId="35B346C4" w:rsidR="00A87720" w:rsidRPr="0010241E" w:rsidRDefault="00A87720" w:rsidP="00AE2729">
      <w:pPr>
        <w:numPr>
          <w:ilvl w:val="0"/>
          <w:numId w:val="17"/>
        </w:numPr>
        <w:ind w:left="709"/>
        <w:contextualSpacing/>
        <w:jc w:val="both"/>
        <w:rPr>
          <w:rFonts w:ascii="Arial Narrow" w:hAnsi="Arial Narrow"/>
          <w:color w:val="0070C0"/>
          <w:lang w:eastAsia="sk-SK"/>
        </w:rPr>
      </w:pPr>
      <w:r w:rsidRPr="0010241E">
        <w:rPr>
          <w:rFonts w:ascii="Arial Narrow" w:hAnsi="Arial Narrow"/>
        </w:rPr>
        <w:t xml:space="preserve">Rizikové indikátory, ktoré sú ďalej uvedené, sa zohľadňujú pri zadávaní zákaziek spadajúcich pod ZVO. V prípade zákaziek nespadajúcich pod ZVO sa rizikové indikátory vyhodnocujú primerane. Tieto rizikové indikátory predstavujú modelové správanie v procese obstarávania, ktoré by v určitých prípadoch mohlo znamenať porušenie pravidiel ochrany hospodárskej súťaže. Ide o indície, ktoré nemusia sami o sebe znamenať dôkaz o porušení pravidiel hospodárskej súťaže, avšak zvyšujú pravdepodobnosť, že v rámci daného zadávania postupu zákazky mohlo dôjsť k protiprávnemu konaniu. Tento zoznam nie je vyčerpávajúcim súhrnom všetkých rizikových situácií. </w:t>
      </w:r>
    </w:p>
    <w:p w14:paraId="2CED131B" w14:textId="77777777" w:rsidR="00A87720" w:rsidRPr="0010241E" w:rsidRDefault="00A87720" w:rsidP="00A87720">
      <w:pPr>
        <w:ind w:left="709"/>
        <w:contextualSpacing/>
        <w:jc w:val="both"/>
        <w:rPr>
          <w:rFonts w:ascii="Arial Narrow" w:hAnsi="Arial Narrow"/>
          <w:color w:val="0070C0"/>
          <w:lang w:eastAsia="sk-SK"/>
        </w:rPr>
      </w:pPr>
    </w:p>
    <w:p w14:paraId="1E02B7AC" w14:textId="77777777" w:rsidR="00A87720" w:rsidRPr="0010241E" w:rsidRDefault="00A87720" w:rsidP="00AE2729">
      <w:pPr>
        <w:numPr>
          <w:ilvl w:val="0"/>
          <w:numId w:val="17"/>
        </w:numPr>
        <w:ind w:left="709"/>
        <w:contextualSpacing/>
        <w:jc w:val="both"/>
        <w:rPr>
          <w:rFonts w:ascii="Arial Narrow" w:hAnsi="Arial Narrow"/>
          <w:color w:val="0070C0"/>
          <w:lang w:eastAsia="sk-SK"/>
        </w:rPr>
      </w:pPr>
      <w:r w:rsidRPr="0010241E">
        <w:rPr>
          <w:rFonts w:ascii="Arial Narrow" w:hAnsi="Arial Narrow"/>
        </w:rPr>
        <w:t xml:space="preserve">Odporúčame prijímateľovi, resp. osobám, ktoré poveril realizáciou obstarávania oboznámiť sa s rizikovými indikátormi a ich správnym vyhodnotením vo vzájomných súvislostiach a ďalšie činnosti vykonávať s ohľadom na dostatočné využitie tejto vedomosti. </w:t>
      </w:r>
    </w:p>
    <w:p w14:paraId="694CF230" w14:textId="77777777" w:rsidR="00A87720" w:rsidRPr="0010241E" w:rsidRDefault="00A87720" w:rsidP="00A87720">
      <w:pPr>
        <w:ind w:left="720"/>
        <w:contextualSpacing/>
        <w:rPr>
          <w:rFonts w:ascii="Arial Narrow" w:hAnsi="Arial Narrow"/>
        </w:rPr>
      </w:pPr>
    </w:p>
    <w:p w14:paraId="47F3F7D3" w14:textId="77777777" w:rsidR="00A87720" w:rsidRPr="0010241E" w:rsidRDefault="00A87720" w:rsidP="00AE2729">
      <w:pPr>
        <w:numPr>
          <w:ilvl w:val="0"/>
          <w:numId w:val="17"/>
        </w:numPr>
        <w:ind w:left="709"/>
        <w:contextualSpacing/>
        <w:jc w:val="both"/>
        <w:rPr>
          <w:rFonts w:ascii="Arial Narrow" w:hAnsi="Arial Narrow"/>
          <w:color w:val="0070C0"/>
          <w:lang w:eastAsia="sk-SK"/>
        </w:rPr>
      </w:pPr>
      <w:r w:rsidRPr="0010241E">
        <w:rPr>
          <w:rFonts w:ascii="Arial Narrow" w:hAnsi="Arial Narrow"/>
        </w:rPr>
        <w:t xml:space="preserve">Upozorňujeme prijímateľa, že potvrdenie porušenia zákona o ochrane hospodárskej súťaže môže predstavovať prekážku v ďalšom spolufinancovaní predmetného obstarávania. </w:t>
      </w:r>
    </w:p>
    <w:p w14:paraId="75773211" w14:textId="77777777" w:rsidR="00A87720" w:rsidRPr="0010241E" w:rsidRDefault="00A87720" w:rsidP="00A87720">
      <w:pPr>
        <w:ind w:left="720"/>
        <w:contextualSpacing/>
        <w:rPr>
          <w:rFonts w:ascii="Arial Narrow" w:hAnsi="Arial Narrow"/>
        </w:rPr>
      </w:pPr>
    </w:p>
    <w:p w14:paraId="78C89CE6" w14:textId="77777777" w:rsidR="00A87720" w:rsidRPr="0010241E" w:rsidRDefault="00A87720" w:rsidP="00AE2729">
      <w:pPr>
        <w:numPr>
          <w:ilvl w:val="0"/>
          <w:numId w:val="17"/>
        </w:numPr>
        <w:ind w:left="709"/>
        <w:contextualSpacing/>
        <w:jc w:val="both"/>
        <w:rPr>
          <w:rFonts w:ascii="Arial Narrow" w:hAnsi="Arial Narrow"/>
          <w:color w:val="0070C0"/>
          <w:lang w:eastAsia="sk-SK"/>
        </w:rPr>
      </w:pPr>
      <w:r w:rsidRPr="0010241E">
        <w:rPr>
          <w:rFonts w:ascii="Arial Narrow" w:hAnsi="Arial Narrow"/>
        </w:rPr>
        <w:t>V prípade vydania právoplatného rozhodnutia Protimonopolného úradu SR vo veci porušenia zákona o ochrane hospodárskej súťaže sa odporúča následne zvážiť aj možnosti podania žaloby pre uplatnenie prípadných nárokov na náhradu škody spôsobenej porušením práva hospodárskej súťaže v súlade so zákonom č. 350/2016 Z.z. o niektorých pravidlách uplatňovania nárokov na náhradu škody spôsobenej porušením práva hospodárskej súťaže a o zmene a doplnení niektorých zákonov v znení neskorších predpisov.</w:t>
      </w:r>
    </w:p>
    <w:p w14:paraId="433824F5" w14:textId="2DAC427F" w:rsidR="00A87720" w:rsidRDefault="00A87720" w:rsidP="00A87720">
      <w:pPr>
        <w:ind w:left="720"/>
        <w:contextualSpacing/>
        <w:rPr>
          <w:rFonts w:ascii="Arial Narrow" w:hAnsi="Arial Narrow"/>
          <w:lang w:eastAsia="sk-SK"/>
        </w:rPr>
      </w:pPr>
    </w:p>
    <w:p w14:paraId="5BEE9927" w14:textId="54D69BFA" w:rsidR="00A87720" w:rsidRPr="00914F26" w:rsidRDefault="00A87720" w:rsidP="00AE2729">
      <w:pPr>
        <w:numPr>
          <w:ilvl w:val="0"/>
          <w:numId w:val="17"/>
        </w:numPr>
        <w:ind w:left="709"/>
        <w:contextualSpacing/>
        <w:jc w:val="both"/>
        <w:rPr>
          <w:rFonts w:ascii="Arial Narrow" w:hAnsi="Arial Narrow"/>
          <w:color w:val="0070C0"/>
          <w:lang w:eastAsia="sk-SK"/>
        </w:rPr>
      </w:pPr>
      <w:r w:rsidRPr="0010241E">
        <w:rPr>
          <w:rFonts w:ascii="Arial Narrow" w:hAnsi="Arial Narrow"/>
          <w:lang w:eastAsia="sk-SK"/>
        </w:rPr>
        <w:t>Zoznam rizikových indikátorov:</w:t>
      </w:r>
    </w:p>
    <w:p w14:paraId="482A9E3C" w14:textId="0E43130B" w:rsidR="00914F26" w:rsidRPr="00FF6E75" w:rsidRDefault="00914F26" w:rsidP="00914F26">
      <w:pPr>
        <w:contextualSpacing/>
        <w:jc w:val="both"/>
        <w:rPr>
          <w:rFonts w:ascii="Arial Narrow" w:hAnsi="Arial Narrow"/>
          <w:color w:val="0070C0"/>
          <w:lang w:eastAsia="sk-SK"/>
        </w:rPr>
      </w:pPr>
    </w:p>
    <w:tbl>
      <w:tblPr>
        <w:tblStyle w:val="Mriekatabuky3"/>
        <w:tblW w:w="0" w:type="auto"/>
        <w:tblInd w:w="720" w:type="dxa"/>
        <w:tblLook w:val="04A0" w:firstRow="1" w:lastRow="0" w:firstColumn="1" w:lastColumn="0" w:noHBand="0" w:noVBand="1"/>
      </w:tblPr>
      <w:tblGrid>
        <w:gridCol w:w="4260"/>
        <w:gridCol w:w="4364"/>
      </w:tblGrid>
      <w:tr w:rsidR="00A87720" w:rsidRPr="0010241E" w14:paraId="0E265444" w14:textId="77777777" w:rsidTr="00FF6E75">
        <w:tc>
          <w:tcPr>
            <w:tcW w:w="4260" w:type="dxa"/>
            <w:shd w:val="clear" w:color="auto" w:fill="D9E2F3" w:themeFill="accent5" w:themeFillTint="33"/>
          </w:tcPr>
          <w:p w14:paraId="6B765850" w14:textId="77777777" w:rsidR="00A87720" w:rsidRPr="0010241E" w:rsidRDefault="00A87720" w:rsidP="00A87720">
            <w:pPr>
              <w:contextualSpacing/>
              <w:jc w:val="center"/>
              <w:rPr>
                <w:rFonts w:ascii="Arial Narrow" w:hAnsi="Arial Narrow"/>
                <w:b/>
                <w:lang w:eastAsia="sk-SK"/>
              </w:rPr>
            </w:pPr>
            <w:r w:rsidRPr="0010241E">
              <w:rPr>
                <w:rFonts w:ascii="Arial Narrow" w:hAnsi="Arial Narrow"/>
                <w:b/>
                <w:lang w:eastAsia="sk-SK"/>
              </w:rPr>
              <w:lastRenderedPageBreak/>
              <w:t>Názov rizikového indikátora</w:t>
            </w:r>
          </w:p>
        </w:tc>
        <w:tc>
          <w:tcPr>
            <w:tcW w:w="4364" w:type="dxa"/>
            <w:shd w:val="clear" w:color="auto" w:fill="D9E2F3" w:themeFill="accent5" w:themeFillTint="33"/>
          </w:tcPr>
          <w:p w14:paraId="3626EB86" w14:textId="77777777" w:rsidR="00A87720" w:rsidRPr="0010241E" w:rsidRDefault="00A87720" w:rsidP="00A87720">
            <w:pPr>
              <w:contextualSpacing/>
              <w:jc w:val="center"/>
              <w:rPr>
                <w:rFonts w:ascii="Arial Narrow" w:hAnsi="Arial Narrow"/>
                <w:b/>
                <w:lang w:eastAsia="sk-SK"/>
              </w:rPr>
            </w:pPr>
            <w:r w:rsidRPr="0010241E">
              <w:rPr>
                <w:rFonts w:ascii="Arial Narrow" w:hAnsi="Arial Narrow"/>
                <w:b/>
                <w:lang w:eastAsia="sk-SK"/>
              </w:rPr>
              <w:t>Popis rizikového indikátora</w:t>
            </w:r>
          </w:p>
        </w:tc>
      </w:tr>
      <w:tr w:rsidR="00A87720" w:rsidRPr="0010241E" w14:paraId="52EFD985" w14:textId="77777777" w:rsidTr="00FF6E75">
        <w:tc>
          <w:tcPr>
            <w:tcW w:w="4260" w:type="dxa"/>
            <w:vAlign w:val="center"/>
          </w:tcPr>
          <w:p w14:paraId="6F7B6D59"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t>Rotácia úspešných uchádzačov podľa regiónu, typu služby, tovaru alebo práce (bid rotation)</w:t>
            </w:r>
          </w:p>
        </w:tc>
        <w:tc>
          <w:tcPr>
            <w:tcW w:w="4364" w:type="dxa"/>
            <w:vAlign w:val="center"/>
          </w:tcPr>
          <w:p w14:paraId="6D1ED575" w14:textId="77777777" w:rsidR="00A87720" w:rsidRPr="00B028BE" w:rsidRDefault="00A87720" w:rsidP="00A87720">
            <w:pPr>
              <w:contextualSpacing/>
              <w:jc w:val="both"/>
              <w:rPr>
                <w:rFonts w:ascii="Arial Narrow" w:hAnsi="Arial Narrow"/>
                <w:color w:val="0070C0"/>
                <w:sz w:val="20"/>
                <w:szCs w:val="20"/>
                <w:lang w:eastAsia="sk-SK"/>
              </w:rPr>
            </w:pPr>
            <w:r w:rsidRPr="00B028BE">
              <w:rPr>
                <w:rFonts w:ascii="Arial Narrow" w:hAnsi="Arial Narrow"/>
                <w:sz w:val="20"/>
                <w:szCs w:val="20"/>
              </w:rPr>
              <w:t>Zloženie uchádzačov, ktorí predložili ponuku, je pri viacerých súťažiach takmer rovnaké, pričom ako úspešný je vyhodnotený vždy iný uchádzač, a to v závislosti od regiónu, alebo typu služby, tovaru alebo práce alebo podľa typu zákazníkov a pod.</w:t>
            </w:r>
          </w:p>
        </w:tc>
      </w:tr>
      <w:tr w:rsidR="00A87720" w:rsidRPr="0010241E" w14:paraId="2583F23B" w14:textId="77777777" w:rsidTr="00FF6E75">
        <w:tc>
          <w:tcPr>
            <w:tcW w:w="4260" w:type="dxa"/>
            <w:vAlign w:val="center"/>
          </w:tcPr>
          <w:p w14:paraId="5678B26F"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t>Neúspešný uchádzač je zazmluvnený úspešným uchádzačom ako subdodávateľ</w:t>
            </w:r>
          </w:p>
        </w:tc>
        <w:tc>
          <w:tcPr>
            <w:tcW w:w="4364" w:type="dxa"/>
            <w:vAlign w:val="center"/>
          </w:tcPr>
          <w:p w14:paraId="6F623479" w14:textId="77777777" w:rsidR="00A87720" w:rsidRPr="00B028BE" w:rsidRDefault="00A87720" w:rsidP="00A87720">
            <w:pPr>
              <w:contextualSpacing/>
              <w:jc w:val="both"/>
              <w:rPr>
                <w:rFonts w:ascii="Arial Narrow" w:hAnsi="Arial Narrow"/>
                <w:color w:val="0070C0"/>
                <w:sz w:val="20"/>
                <w:szCs w:val="20"/>
                <w:lang w:eastAsia="sk-SK"/>
              </w:rPr>
            </w:pPr>
            <w:r w:rsidRPr="00B028BE">
              <w:rPr>
                <w:rFonts w:ascii="Arial Narrow" w:hAnsi="Arial Narrow"/>
                <w:sz w:val="20"/>
                <w:szCs w:val="20"/>
              </w:rPr>
              <w:t>Pri kontrole sa zistí skutočnosť, že s uchádzačom, ktorý bol v súťaži vyhodnotený ako neúspešný, uzavrel úspešný uchádzač v rámci plnenia predmetnej zákazky subdodávateľskú zmluvu.</w:t>
            </w:r>
          </w:p>
        </w:tc>
      </w:tr>
      <w:tr w:rsidR="00A87720" w:rsidRPr="0010241E" w14:paraId="3757765B" w14:textId="77777777" w:rsidTr="00FF6E75">
        <w:tc>
          <w:tcPr>
            <w:tcW w:w="4260" w:type="dxa"/>
            <w:vAlign w:val="center"/>
          </w:tcPr>
          <w:p w14:paraId="51F0870B"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t>Medzi uchádzačmi je majetkové alebo osobné prepojenie</w:t>
            </w:r>
          </w:p>
        </w:tc>
        <w:tc>
          <w:tcPr>
            <w:tcW w:w="4364" w:type="dxa"/>
            <w:vAlign w:val="center"/>
          </w:tcPr>
          <w:p w14:paraId="13798106" w14:textId="77777777" w:rsidR="00A87720" w:rsidRPr="00B028BE" w:rsidRDefault="00A87720" w:rsidP="00A87720">
            <w:pPr>
              <w:contextualSpacing/>
              <w:jc w:val="both"/>
              <w:rPr>
                <w:rFonts w:ascii="Arial Narrow" w:hAnsi="Arial Narrow"/>
                <w:color w:val="0070C0"/>
                <w:sz w:val="20"/>
                <w:szCs w:val="20"/>
                <w:lang w:eastAsia="sk-SK"/>
              </w:rPr>
            </w:pPr>
            <w:r w:rsidRPr="00B028BE">
              <w:rPr>
                <w:rFonts w:ascii="Arial Narrow" w:hAnsi="Arial Narrow"/>
                <w:sz w:val="20"/>
                <w:szCs w:val="20"/>
              </w:rPr>
              <w:t>Medzi úspešným uchádzačom a iným uchádzačom je majetkové alebo osobné prepojenie (napr. štatutár úspešného uchádzača a štatutár neúspešného uchádzača sú spoločne štatutárnymi zástupcami aj v inom subjekte (ktorý mohol alebo aj nemusel predložiť ponuku). Príslušnosť uchádzačov k jednej ekonomickej skupine, ktorí podali v postupe zadávania zákazky samostatné ponuky, sa neposudzuje ako indikátor možného protisúťažného konania</w:t>
            </w:r>
          </w:p>
        </w:tc>
      </w:tr>
      <w:tr w:rsidR="00A87720" w:rsidRPr="0010241E" w14:paraId="5EDC8C12" w14:textId="77777777" w:rsidTr="00FF6E75">
        <w:tc>
          <w:tcPr>
            <w:tcW w:w="4260" w:type="dxa"/>
            <w:vAlign w:val="center"/>
          </w:tcPr>
          <w:p w14:paraId="31645D39"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t>Niektorí uchádzači predkladajú opätovne svoju ponuku, avšak nikdy nie sú úspešní</w:t>
            </w:r>
          </w:p>
        </w:tc>
        <w:tc>
          <w:tcPr>
            <w:tcW w:w="4364" w:type="dxa"/>
            <w:vAlign w:val="center"/>
          </w:tcPr>
          <w:p w14:paraId="72591737" w14:textId="77777777" w:rsidR="00A87720" w:rsidRPr="00B028BE" w:rsidRDefault="00A87720" w:rsidP="00A87720">
            <w:pPr>
              <w:contextualSpacing/>
              <w:jc w:val="both"/>
              <w:rPr>
                <w:rFonts w:ascii="Arial Narrow" w:hAnsi="Arial Narrow"/>
                <w:color w:val="0070C0"/>
                <w:sz w:val="20"/>
                <w:szCs w:val="20"/>
                <w:lang w:eastAsia="sk-SK"/>
              </w:rPr>
            </w:pPr>
            <w:r w:rsidRPr="00B028BE">
              <w:rPr>
                <w:rFonts w:ascii="Arial Narrow" w:hAnsi="Arial Narrow"/>
                <w:sz w:val="20"/>
                <w:szCs w:val="20"/>
              </w:rPr>
              <w:t>Vo viacerých súťažiach je možné identifikovať rovnakého uchádzača, ktorý sa zúčastní postupu obstarávania, ale nikdy nie je úspešný.</w:t>
            </w:r>
          </w:p>
        </w:tc>
      </w:tr>
      <w:tr w:rsidR="00A87720" w:rsidRPr="0010241E" w14:paraId="3CBB1E09" w14:textId="77777777" w:rsidTr="00FF6E75">
        <w:tc>
          <w:tcPr>
            <w:tcW w:w="4260" w:type="dxa"/>
            <w:vAlign w:val="center"/>
          </w:tcPr>
          <w:p w14:paraId="4DF66861"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t>Niektorí uchádzači predkladajú ponuku, avšak nespĺňajú rozsah požiadaviek pre účely splnenia podmienok účasti/požiadaviek na predmet zákazky</w:t>
            </w:r>
          </w:p>
        </w:tc>
        <w:tc>
          <w:tcPr>
            <w:tcW w:w="4364" w:type="dxa"/>
            <w:vAlign w:val="center"/>
          </w:tcPr>
          <w:p w14:paraId="010F22EA" w14:textId="77777777" w:rsidR="00A87720" w:rsidRPr="00B028BE" w:rsidRDefault="00A87720" w:rsidP="00A87720">
            <w:pPr>
              <w:contextualSpacing/>
              <w:jc w:val="both"/>
              <w:rPr>
                <w:rFonts w:ascii="Arial Narrow" w:hAnsi="Arial Narrow"/>
                <w:color w:val="0070C0"/>
                <w:sz w:val="20"/>
                <w:szCs w:val="20"/>
                <w:lang w:eastAsia="sk-SK"/>
              </w:rPr>
            </w:pPr>
            <w:r w:rsidRPr="00B028BE">
              <w:rPr>
                <w:rFonts w:ascii="Arial Narrow" w:hAnsi="Arial Narrow"/>
                <w:sz w:val="20"/>
                <w:szCs w:val="20"/>
              </w:rPr>
              <w:t>V postupoch obstarávania je možné pri kontrole zistiť, že ponuku predložili uchádzači, ktorí zjavne nespĺňajú podmienky účasti alebo požiadavky na predmet zákazky (napr. nedosahujú požadovaný obrat, nedisponujú požadovanými referenciami, predmet zákazky nie je predmetom ich podnikateľskej činnosti)</w:t>
            </w:r>
          </w:p>
        </w:tc>
      </w:tr>
      <w:tr w:rsidR="00A87720" w:rsidRPr="0010241E" w14:paraId="13C79F06" w14:textId="77777777" w:rsidTr="00FF6E75">
        <w:tc>
          <w:tcPr>
            <w:tcW w:w="4260" w:type="dxa"/>
            <w:vAlign w:val="center"/>
          </w:tcPr>
          <w:p w14:paraId="717C0D7E"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t>Dvaja alebo viacerí uchádzači predkladajú spoločnú ponuku (ako skupina dodávateľov), avšak aspoň jeden z nich je dostatočne kvalifikovaný aby mohol podať ponuku sám</w:t>
            </w:r>
          </w:p>
        </w:tc>
        <w:tc>
          <w:tcPr>
            <w:tcW w:w="4364" w:type="dxa"/>
            <w:vAlign w:val="center"/>
          </w:tcPr>
          <w:p w14:paraId="3F1E985B" w14:textId="77777777" w:rsidR="00A87720" w:rsidRPr="00B028BE" w:rsidRDefault="00A87720" w:rsidP="00A87720">
            <w:pPr>
              <w:contextualSpacing/>
              <w:jc w:val="both"/>
              <w:rPr>
                <w:rFonts w:ascii="Arial Narrow" w:hAnsi="Arial Narrow"/>
                <w:color w:val="0070C0"/>
                <w:sz w:val="20"/>
                <w:szCs w:val="20"/>
                <w:lang w:eastAsia="sk-SK"/>
              </w:rPr>
            </w:pPr>
            <w:r w:rsidRPr="00B028BE">
              <w:rPr>
                <w:rFonts w:ascii="Arial Narrow" w:hAnsi="Arial Narrow"/>
                <w:sz w:val="20"/>
                <w:szCs w:val="20"/>
              </w:rPr>
              <w:t>V súťaži je identifikovaný dodávateľ, o ktorom je všeobecne známe, že je kvalifikovaný podať ponuku aj bez vytvorenia skupiny dodávateľov, napriek tomu sa súťaže zúčastňuje v rámci spoločnej ponuky dvoch alebo viacerých dodávateľov. V takomto prípade je ale potrebné vyhodnotiť, či podmienky zadávania zákazky naozaj neumožňovali jednotlivým uchádzačom podať ponuky samostatne (napr. ide o uchádzača, ktorý predložil ponuky do viacerých samostatných postupov zadávania zákazky vyhlásených/realizovaných v rovnakom čase a pod.).</w:t>
            </w:r>
          </w:p>
        </w:tc>
      </w:tr>
      <w:tr w:rsidR="00A87720" w:rsidRPr="0010241E" w14:paraId="3074C0AC" w14:textId="77777777" w:rsidTr="00FF6E75">
        <w:tc>
          <w:tcPr>
            <w:tcW w:w="4260" w:type="dxa"/>
            <w:vAlign w:val="center"/>
          </w:tcPr>
          <w:p w14:paraId="6C2C52FD"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t>Predloženie tieňovej („krycej“) ponuky (cover bidding)</w:t>
            </w:r>
          </w:p>
        </w:tc>
        <w:tc>
          <w:tcPr>
            <w:tcW w:w="4364" w:type="dxa"/>
            <w:vAlign w:val="center"/>
          </w:tcPr>
          <w:p w14:paraId="7B789B62"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 xml:space="preserve">určitý uchádzač predloží cenovú ponuku, ktorá je príliš vysoká na to, aby bola akceptovaná, </w:t>
            </w:r>
          </w:p>
          <w:p w14:paraId="5CEDF8F5"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určitý uchádzač predloží ponuku s podmienkami, ktoré sú pre obstarávateľa neakceptovateľné, resp. v rozpore so súťažnými podkladmi.</w:t>
            </w:r>
          </w:p>
        </w:tc>
      </w:tr>
      <w:tr w:rsidR="00A87720" w:rsidRPr="0010241E" w14:paraId="224C9662" w14:textId="77777777" w:rsidTr="00FF6E75">
        <w:tc>
          <w:tcPr>
            <w:tcW w:w="4260" w:type="dxa"/>
            <w:vAlign w:val="center"/>
          </w:tcPr>
          <w:p w14:paraId="0A104F05"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t>Zrušenie cenovej ponuky (bid suppresion)</w:t>
            </w:r>
          </w:p>
        </w:tc>
        <w:tc>
          <w:tcPr>
            <w:tcW w:w="4364" w:type="dxa"/>
            <w:vAlign w:val="center"/>
          </w:tcPr>
          <w:p w14:paraId="2EB41FB3" w14:textId="77777777" w:rsidR="00A87720" w:rsidRPr="00B028BE" w:rsidRDefault="00A87720" w:rsidP="00AE2729">
            <w:pPr>
              <w:numPr>
                <w:ilvl w:val="0"/>
                <w:numId w:val="2"/>
              </w:numPr>
              <w:ind w:left="271"/>
              <w:contextualSpacing/>
              <w:jc w:val="both"/>
              <w:rPr>
                <w:rFonts w:ascii="Arial Narrow" w:hAnsi="Arial Narrow"/>
                <w:color w:val="0070C0"/>
                <w:sz w:val="20"/>
                <w:szCs w:val="20"/>
                <w:lang w:eastAsia="sk-SK"/>
              </w:rPr>
            </w:pPr>
            <w:r w:rsidRPr="00B028BE">
              <w:rPr>
                <w:rFonts w:ascii="Arial Narrow" w:hAnsi="Arial Narrow"/>
                <w:sz w:val="20"/>
                <w:szCs w:val="20"/>
              </w:rPr>
              <w:t xml:space="preserve">niektorí uchádzači neočakávane stiahli svoje ponuky, </w:t>
            </w:r>
          </w:p>
          <w:p w14:paraId="4F30E84C" w14:textId="77777777" w:rsidR="00A87720" w:rsidRPr="00B028BE" w:rsidRDefault="00A87720" w:rsidP="00AE2729">
            <w:pPr>
              <w:numPr>
                <w:ilvl w:val="0"/>
                <w:numId w:val="2"/>
              </w:numPr>
              <w:ind w:left="271"/>
              <w:contextualSpacing/>
              <w:jc w:val="both"/>
              <w:rPr>
                <w:rFonts w:ascii="Arial Narrow" w:hAnsi="Arial Narrow"/>
                <w:color w:val="0070C0"/>
                <w:sz w:val="20"/>
                <w:szCs w:val="20"/>
                <w:lang w:eastAsia="sk-SK"/>
              </w:rPr>
            </w:pPr>
            <w:r w:rsidRPr="00B028BE">
              <w:rPr>
                <w:rFonts w:ascii="Arial Narrow" w:hAnsi="Arial Narrow"/>
                <w:sz w:val="20"/>
                <w:szCs w:val="20"/>
              </w:rPr>
              <w:t>pravidelní uchádzači o určitý typ zákazky nepredložili ponuku, aj keď sa očakávala ich účasť, nakoľko v iných súťažiach na obdobný predmet zákazky ponuku predložili.</w:t>
            </w:r>
          </w:p>
        </w:tc>
      </w:tr>
      <w:tr w:rsidR="00A87720" w:rsidRPr="0010241E" w14:paraId="1055861E" w14:textId="77777777" w:rsidTr="00FF6E75">
        <w:tc>
          <w:tcPr>
            <w:tcW w:w="4260" w:type="dxa"/>
            <w:vAlign w:val="center"/>
          </w:tcPr>
          <w:p w14:paraId="6F320138"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t>Podozrivé schémy v stanovovaní cien</w:t>
            </w:r>
          </w:p>
        </w:tc>
        <w:tc>
          <w:tcPr>
            <w:tcW w:w="4364" w:type="dxa"/>
            <w:vAlign w:val="center"/>
          </w:tcPr>
          <w:p w14:paraId="6C65B674" w14:textId="77777777" w:rsidR="00A87720" w:rsidRPr="00B028BE" w:rsidRDefault="00A87720" w:rsidP="00AE2729">
            <w:pPr>
              <w:numPr>
                <w:ilvl w:val="0"/>
                <w:numId w:val="2"/>
              </w:numPr>
              <w:ind w:left="258"/>
              <w:contextualSpacing/>
              <w:jc w:val="both"/>
              <w:rPr>
                <w:rFonts w:ascii="Arial Narrow" w:hAnsi="Arial Narrow"/>
                <w:color w:val="0070C0"/>
                <w:sz w:val="20"/>
                <w:szCs w:val="20"/>
                <w:lang w:eastAsia="sk-SK"/>
              </w:rPr>
            </w:pPr>
            <w:r w:rsidRPr="00B028BE">
              <w:rPr>
                <w:rFonts w:ascii="Arial Narrow" w:hAnsi="Arial Narrow"/>
                <w:sz w:val="20"/>
                <w:szCs w:val="20"/>
              </w:rPr>
              <w:t xml:space="preserve">ceny predložené uchádzačmi sa oproti úspešnej ponuke zvyšujú o pravidelný % prírastok, </w:t>
            </w:r>
          </w:p>
          <w:p w14:paraId="15157CC0" w14:textId="77777777" w:rsidR="00A87720" w:rsidRPr="00B028BE" w:rsidRDefault="00A87720" w:rsidP="00AE2729">
            <w:pPr>
              <w:numPr>
                <w:ilvl w:val="0"/>
                <w:numId w:val="2"/>
              </w:numPr>
              <w:ind w:left="258"/>
              <w:contextualSpacing/>
              <w:jc w:val="both"/>
              <w:rPr>
                <w:rFonts w:ascii="Arial Narrow" w:hAnsi="Arial Narrow"/>
                <w:color w:val="0070C0"/>
                <w:sz w:val="20"/>
                <w:szCs w:val="20"/>
                <w:lang w:eastAsia="sk-SK"/>
              </w:rPr>
            </w:pPr>
            <w:r w:rsidRPr="00B028BE">
              <w:rPr>
                <w:rFonts w:ascii="Arial Narrow" w:hAnsi="Arial Narrow"/>
                <w:sz w:val="20"/>
                <w:szCs w:val="20"/>
              </w:rPr>
              <w:t>na stanovenie ceny sú pri viacerých uchádzačoch použité rovnaké kalkulácie (cenový index),</w:t>
            </w:r>
          </w:p>
          <w:p w14:paraId="745F87EC" w14:textId="77777777" w:rsidR="00A87720" w:rsidRPr="00B028BE" w:rsidRDefault="00A87720" w:rsidP="00AE2729">
            <w:pPr>
              <w:numPr>
                <w:ilvl w:val="0"/>
                <w:numId w:val="2"/>
              </w:numPr>
              <w:ind w:left="258"/>
              <w:contextualSpacing/>
              <w:jc w:val="both"/>
              <w:rPr>
                <w:rFonts w:ascii="Arial Narrow" w:hAnsi="Arial Narrow"/>
                <w:color w:val="0070C0"/>
                <w:sz w:val="20"/>
                <w:szCs w:val="20"/>
                <w:lang w:eastAsia="sk-SK"/>
              </w:rPr>
            </w:pPr>
            <w:r w:rsidRPr="00B028BE">
              <w:rPr>
                <w:rFonts w:ascii="Arial Narrow" w:hAnsi="Arial Narrow"/>
                <w:sz w:val="20"/>
                <w:szCs w:val="20"/>
              </w:rPr>
              <w:t xml:space="preserve">výsledná suma ponuky úspešného uchádzača je neprimerane vysoká vzhľadom na sumy, ktoré vie </w:t>
            </w:r>
            <w:r w:rsidRPr="00B028BE">
              <w:rPr>
                <w:rFonts w:ascii="Arial Narrow" w:hAnsi="Arial Narrow"/>
                <w:sz w:val="20"/>
                <w:szCs w:val="20"/>
              </w:rPr>
              <w:lastRenderedPageBreak/>
              <w:t xml:space="preserve">vykonávateľ porovnať z verejne dostupných zdrojov alebo z vlastných databáz a zdrojov informácií o hodnotách podobných tovarov, prác a služieb, </w:t>
            </w:r>
          </w:p>
          <w:p w14:paraId="0FEE4F17" w14:textId="77777777" w:rsidR="00A87720" w:rsidRPr="00B028BE" w:rsidRDefault="00A87720" w:rsidP="00AE2729">
            <w:pPr>
              <w:numPr>
                <w:ilvl w:val="0"/>
                <w:numId w:val="2"/>
              </w:numPr>
              <w:ind w:left="258" w:hanging="297"/>
              <w:contextualSpacing/>
              <w:jc w:val="both"/>
              <w:rPr>
                <w:rFonts w:ascii="Arial Narrow" w:hAnsi="Arial Narrow"/>
                <w:color w:val="0070C0"/>
                <w:sz w:val="20"/>
                <w:szCs w:val="20"/>
                <w:lang w:eastAsia="sk-SK"/>
              </w:rPr>
            </w:pPr>
            <w:r w:rsidRPr="00B028BE">
              <w:rPr>
                <w:rFonts w:ascii="Arial Narrow" w:hAnsi="Arial Narrow"/>
                <w:sz w:val="20"/>
                <w:szCs w:val="20"/>
              </w:rPr>
              <w:t xml:space="preserve">v súťaži je možné pozorovať náhly pokles ponukových cien (v porovnaní s inými súťažami na obdobný predmet zákazky) pri vstupe uchádzača do súťaže, ktorý v predošlých podobných súťažiach nepredkladal ponuku, </w:t>
            </w:r>
          </w:p>
          <w:p w14:paraId="445CDDA0" w14:textId="77777777" w:rsidR="00A87720" w:rsidRPr="00B028BE" w:rsidRDefault="00A87720" w:rsidP="00AE2729">
            <w:pPr>
              <w:numPr>
                <w:ilvl w:val="0"/>
                <w:numId w:val="2"/>
              </w:numPr>
              <w:ind w:left="258"/>
              <w:contextualSpacing/>
              <w:jc w:val="both"/>
              <w:rPr>
                <w:rFonts w:ascii="Arial Narrow" w:hAnsi="Arial Narrow"/>
                <w:color w:val="0070C0"/>
                <w:sz w:val="20"/>
                <w:szCs w:val="20"/>
                <w:lang w:eastAsia="sk-SK"/>
              </w:rPr>
            </w:pPr>
            <w:r w:rsidRPr="00B028BE">
              <w:rPr>
                <w:rFonts w:ascii="Arial Narrow" w:hAnsi="Arial Narrow"/>
                <w:sz w:val="20"/>
                <w:szCs w:val="20"/>
              </w:rPr>
              <w:t>zľavy neboli ponúknuté, aj keď ide o trh, kde sú zľavy pravidelne poskytované,</w:t>
            </w:r>
          </w:p>
          <w:p w14:paraId="39AF2CC6" w14:textId="77777777" w:rsidR="00A87720" w:rsidRPr="00B028BE" w:rsidRDefault="00A87720" w:rsidP="00AE2729">
            <w:pPr>
              <w:numPr>
                <w:ilvl w:val="0"/>
                <w:numId w:val="2"/>
              </w:numPr>
              <w:ind w:left="258"/>
              <w:contextualSpacing/>
              <w:jc w:val="both"/>
              <w:rPr>
                <w:rFonts w:ascii="Arial Narrow" w:hAnsi="Arial Narrow"/>
                <w:color w:val="0070C0"/>
                <w:sz w:val="20"/>
                <w:szCs w:val="20"/>
                <w:lang w:eastAsia="sk-SK"/>
              </w:rPr>
            </w:pPr>
            <w:r w:rsidRPr="00B028BE">
              <w:rPr>
                <w:rFonts w:ascii="Arial Narrow" w:hAnsi="Arial Narrow"/>
                <w:sz w:val="20"/>
                <w:szCs w:val="20"/>
              </w:rPr>
              <w:t>miestni dodávatelia predkladajú vyššie ceny pre miestne dodávky ako pre dodávky do vzdialenejších destinácií</w:t>
            </w:r>
          </w:p>
        </w:tc>
      </w:tr>
      <w:tr w:rsidR="00A87720" w:rsidRPr="0010241E" w14:paraId="6436215F" w14:textId="77777777" w:rsidTr="00FF6E75">
        <w:tc>
          <w:tcPr>
            <w:tcW w:w="4260" w:type="dxa"/>
            <w:vAlign w:val="center"/>
          </w:tcPr>
          <w:p w14:paraId="3C06ECBD"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lastRenderedPageBreak/>
              <w:t>Podozrivé vyhlásenia a správanie</w:t>
            </w:r>
          </w:p>
        </w:tc>
        <w:tc>
          <w:tcPr>
            <w:tcW w:w="4364" w:type="dxa"/>
            <w:vAlign w:val="center"/>
          </w:tcPr>
          <w:p w14:paraId="70B4DF35" w14:textId="77777777" w:rsidR="00A87720" w:rsidRPr="00B028BE" w:rsidRDefault="00A87720" w:rsidP="00AE2729">
            <w:pPr>
              <w:numPr>
                <w:ilvl w:val="0"/>
                <w:numId w:val="2"/>
              </w:numPr>
              <w:ind w:left="283"/>
              <w:contextualSpacing/>
              <w:jc w:val="both"/>
              <w:rPr>
                <w:rFonts w:ascii="Arial Narrow" w:hAnsi="Arial Narrow"/>
                <w:color w:val="0070C0"/>
                <w:sz w:val="20"/>
                <w:szCs w:val="20"/>
                <w:lang w:eastAsia="sk-SK"/>
              </w:rPr>
            </w:pPr>
            <w:r w:rsidRPr="00B028BE">
              <w:rPr>
                <w:rFonts w:ascii="Arial Narrow" w:hAnsi="Arial Narrow"/>
                <w:sz w:val="20"/>
                <w:szCs w:val="20"/>
              </w:rPr>
              <w:t xml:space="preserve">vyhlásenia naznačujúce, že určitý uchádzač pozná (nezverejnené) ceny alebo detaily ponuky iného uchádzača alebo vopred „pozná“ úspešného uchádzača, </w:t>
            </w:r>
          </w:p>
          <w:p w14:paraId="65E3D835" w14:textId="77777777" w:rsidR="00A87720" w:rsidRPr="00B028BE" w:rsidRDefault="00A87720" w:rsidP="00AE2729">
            <w:pPr>
              <w:numPr>
                <w:ilvl w:val="0"/>
                <w:numId w:val="2"/>
              </w:numPr>
              <w:ind w:left="283"/>
              <w:contextualSpacing/>
              <w:jc w:val="both"/>
              <w:rPr>
                <w:rFonts w:ascii="Arial Narrow" w:hAnsi="Arial Narrow"/>
                <w:color w:val="0070C0"/>
                <w:sz w:val="20"/>
                <w:szCs w:val="20"/>
                <w:lang w:eastAsia="sk-SK"/>
              </w:rPr>
            </w:pPr>
            <w:r w:rsidRPr="00B028BE">
              <w:rPr>
                <w:rFonts w:ascii="Arial Narrow" w:hAnsi="Arial Narrow"/>
                <w:sz w:val="20"/>
                <w:szCs w:val="20"/>
              </w:rPr>
              <w:t xml:space="preserve">vyhlásenia, že určití uchádzači nepredávajú tovary alebo neponúkajú služby v určitej oblasti alebo určitým odberateľom, </w:t>
            </w:r>
          </w:p>
          <w:p w14:paraId="70EA4F14" w14:textId="77777777" w:rsidR="00A87720" w:rsidRPr="00B028BE" w:rsidRDefault="00A87720" w:rsidP="00AE2729">
            <w:pPr>
              <w:numPr>
                <w:ilvl w:val="0"/>
                <w:numId w:val="2"/>
              </w:numPr>
              <w:ind w:left="283"/>
              <w:contextualSpacing/>
              <w:jc w:val="both"/>
              <w:rPr>
                <w:rFonts w:ascii="Arial Narrow" w:hAnsi="Arial Narrow"/>
                <w:color w:val="0070C0"/>
                <w:sz w:val="20"/>
                <w:szCs w:val="20"/>
                <w:lang w:eastAsia="sk-SK"/>
              </w:rPr>
            </w:pPr>
            <w:r w:rsidRPr="00B028BE">
              <w:rPr>
                <w:rFonts w:ascii="Arial Narrow" w:hAnsi="Arial Narrow"/>
                <w:sz w:val="20"/>
                <w:szCs w:val="20"/>
              </w:rPr>
              <w:t xml:space="preserve">použitie rovnakej alebo podobnej terminológie pri vysvetľovaní ponuky alebo vysvetľovaní mimoriadne nízkej ponuky, </w:t>
            </w:r>
          </w:p>
          <w:p w14:paraId="67E8ACB2" w14:textId="77777777" w:rsidR="00A87720" w:rsidRPr="00B028BE" w:rsidRDefault="00A87720" w:rsidP="00AE2729">
            <w:pPr>
              <w:numPr>
                <w:ilvl w:val="0"/>
                <w:numId w:val="2"/>
              </w:numPr>
              <w:ind w:left="283"/>
              <w:contextualSpacing/>
              <w:jc w:val="both"/>
              <w:rPr>
                <w:rFonts w:ascii="Arial Narrow" w:hAnsi="Arial Narrow"/>
                <w:color w:val="0070C0"/>
                <w:sz w:val="20"/>
                <w:szCs w:val="20"/>
                <w:lang w:eastAsia="sk-SK"/>
              </w:rPr>
            </w:pPr>
            <w:r w:rsidRPr="00B028BE">
              <w:rPr>
                <w:rFonts w:ascii="Arial Narrow" w:hAnsi="Arial Narrow"/>
                <w:sz w:val="20"/>
                <w:szCs w:val="20"/>
              </w:rPr>
              <w:t>niekoľko uchádzačov adresovalo obstarávateľovi rovnaké žiadosti o vysvetlenie súťažných podkladov.</w:t>
            </w:r>
          </w:p>
        </w:tc>
      </w:tr>
      <w:tr w:rsidR="00A87720" w:rsidRPr="0010241E" w14:paraId="32909214" w14:textId="77777777" w:rsidTr="00FF6E75">
        <w:tc>
          <w:tcPr>
            <w:tcW w:w="4260" w:type="dxa"/>
            <w:vAlign w:val="center"/>
          </w:tcPr>
          <w:p w14:paraId="0BAB2B42"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t>Podozrivé indície v dokumentácii z obstarávania</w:t>
            </w:r>
          </w:p>
        </w:tc>
        <w:tc>
          <w:tcPr>
            <w:tcW w:w="4364" w:type="dxa"/>
            <w:vAlign w:val="center"/>
          </w:tcPr>
          <w:p w14:paraId="40A72C1D"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 xml:space="preserve">dokumenty obsahujú rovnaký rukopis, druh písma (má sa na mysli menej využívaný typ písma), rovnakú formu (netýka sa prípadov, ak uchádzači predkladajú rovnaké formáty dokumentov, ktoré vytvoril obstarávateľ a sú súčasťou súťažných podkladov) alebo boli použité rovnaké kancelárske potreby (napr. ponuky sú podpísané rovnakým atramentom, sú na rovnakom kancelárskom papieri), </w:t>
            </w:r>
          </w:p>
          <w:p w14:paraId="685423A8"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 xml:space="preserve">rovnaké chyby v jednotlivých dokumentoch, napr. pravopisné chyby, tlačiarenské chyby (rovnaké nedostatky tlače), matematické chyby (identické chyby v počítaní), </w:t>
            </w:r>
          </w:p>
          <w:p w14:paraId="7EE8DD09"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zhodné nepravidelnosti, napr. zoradenie dokumentov do ponuky s prehodenými stranami, identické chybné číslovanie strán,</w:t>
            </w:r>
          </w:p>
          <w:p w14:paraId="4674AFE2"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 xml:space="preserve">dokumenty v elektronickej forme ukazujú, že ich vytvorila alebo upravovala jedna osoba, </w:t>
            </w:r>
          </w:p>
          <w:p w14:paraId="058C56A2"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 xml:space="preserve">niekoľko ponúk (alebo akýchkoľvek iných dokumentov, napr. žiadosti o vysvetlenie súťažných podkladov) je posielaných z rovnakej e-mailovej adresy, z rovnakého faxového čísla alebo naraz prostredníctvom jedného kuriéra, </w:t>
            </w:r>
          </w:p>
          <w:p w14:paraId="73E43D0C"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 xml:space="preserve">dokumenty o cenových ponukách obsahujú veľký počet opráv ako, škrtanie alebo iné viditeľné zmeny, - ponuky jedného uchádzača obsahujú jednoznačný odkaz na ponuky ostatných konkurentov, v hlavičke sa vyskytujú kontaktné údaje iného uchádzača alebo využívajú hlavičkový papier konkurenta, </w:t>
            </w:r>
          </w:p>
          <w:p w14:paraId="1606D80B"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ponuky viacerých uchádzačov obsahujú podstatný počet rovnakých odhadov nákladov na jednotlivé položky,</w:t>
            </w:r>
          </w:p>
          <w:p w14:paraId="1F9ADA04"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lastRenderedPageBreak/>
              <w:t xml:space="preserve">doklady preukazujúce splnenie podmienok účasti boli overené tým istým notárom alebo predložené tým istým prekladateľom (spravidla v ten istý deň), pričom ide o uchádzačov, ktorí majú rôzne sídlo alebo miesto podnikania, </w:t>
            </w:r>
          </w:p>
          <w:p w14:paraId="12AA91E4"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 xml:space="preserve">ponuky viacerých uchádzačov obsahovali v rámci podmienok účasti technickej alebo odbornej spôsobilosti údaje o vzdelaní a odbornej praxi tých istých expertov, aj napriek skutočnosti, že trh ponúka relatívne široké portfólio expertov tohto typu, </w:t>
            </w:r>
          </w:p>
          <w:p w14:paraId="34AB816A"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uchádzači predložili rovnaký opis predmetu zákazky, ktorý nie je voľne dostupný.</w:t>
            </w:r>
          </w:p>
        </w:tc>
      </w:tr>
    </w:tbl>
    <w:p w14:paraId="1B3E5EAC" w14:textId="3B6FD707" w:rsidR="008B5FA0" w:rsidRDefault="006A4C17" w:rsidP="008B5FA0">
      <w:pPr>
        <w:pStyle w:val="Nadpis1"/>
        <w:rPr>
          <w:rFonts w:ascii="Arial Narrow" w:hAnsi="Arial Narrow" w:cstheme="minorHAnsi"/>
          <w:b/>
          <w:sz w:val="28"/>
          <w:szCs w:val="28"/>
          <w:lang w:eastAsia="sk-SK"/>
        </w:rPr>
      </w:pPr>
      <w:bookmarkStart w:id="65" w:name="_Toc177973847"/>
      <w:bookmarkStart w:id="66" w:name="_Toc220583145"/>
      <w:r w:rsidRPr="00B028BE">
        <w:rPr>
          <w:rFonts w:ascii="Arial Narrow" w:hAnsi="Arial Narrow" w:cstheme="minorHAnsi"/>
          <w:b/>
          <w:sz w:val="28"/>
          <w:szCs w:val="28"/>
          <w:lang w:eastAsia="sk-SK"/>
        </w:rPr>
        <w:lastRenderedPageBreak/>
        <w:t>11</w:t>
      </w:r>
      <w:r w:rsidR="00774373" w:rsidRPr="00B028BE">
        <w:rPr>
          <w:rFonts w:ascii="Arial Narrow" w:hAnsi="Arial Narrow" w:cstheme="minorHAnsi"/>
          <w:b/>
          <w:sz w:val="28"/>
          <w:szCs w:val="28"/>
          <w:lang w:eastAsia="sk-SK"/>
        </w:rPr>
        <w:t>.</w:t>
      </w:r>
      <w:r w:rsidR="008B5FA0" w:rsidRPr="00B028BE">
        <w:rPr>
          <w:rFonts w:ascii="Arial Narrow" w:hAnsi="Arial Narrow" w:cstheme="minorHAnsi"/>
          <w:b/>
          <w:sz w:val="28"/>
          <w:szCs w:val="28"/>
          <w:lang w:eastAsia="sk-SK"/>
        </w:rPr>
        <w:t xml:space="preserve"> PRÍLOHY</w:t>
      </w:r>
      <w:bookmarkEnd w:id="65"/>
      <w:bookmarkEnd w:id="66"/>
    </w:p>
    <w:p w14:paraId="05547644" w14:textId="77777777" w:rsidR="00914F26" w:rsidRDefault="00914F26" w:rsidP="00914F26">
      <w:pPr>
        <w:pStyle w:val="Odsekzoznamu"/>
        <w:ind w:left="426"/>
        <w:rPr>
          <w:rFonts w:ascii="Arial Narrow" w:hAnsi="Arial Narrow"/>
          <w:lang w:eastAsia="sk-SK"/>
        </w:rPr>
      </w:pPr>
    </w:p>
    <w:p w14:paraId="4295EE79" w14:textId="7ECFCF66" w:rsidR="00A638A5" w:rsidRPr="0010241E" w:rsidRDefault="00A638A5" w:rsidP="002832F7">
      <w:pPr>
        <w:pStyle w:val="Odsekzoznamu"/>
        <w:numPr>
          <w:ilvl w:val="0"/>
          <w:numId w:val="45"/>
        </w:numPr>
        <w:ind w:left="426"/>
        <w:rPr>
          <w:rFonts w:ascii="Arial Narrow" w:hAnsi="Arial Narrow"/>
          <w:lang w:eastAsia="sk-SK"/>
        </w:rPr>
      </w:pPr>
      <w:r w:rsidRPr="0010241E">
        <w:rPr>
          <w:rFonts w:ascii="Arial Narrow" w:hAnsi="Arial Narrow"/>
          <w:lang w:eastAsia="sk-SK"/>
        </w:rPr>
        <w:t>Výzva na predkladanie ponúk – vzor</w:t>
      </w:r>
    </w:p>
    <w:p w14:paraId="0CEA82F5" w14:textId="77777777" w:rsidR="00A638A5" w:rsidRPr="0010241E" w:rsidRDefault="00A638A5" w:rsidP="002832F7">
      <w:pPr>
        <w:pStyle w:val="Odsekzoznamu"/>
        <w:numPr>
          <w:ilvl w:val="0"/>
          <w:numId w:val="45"/>
        </w:numPr>
        <w:ind w:left="426"/>
        <w:rPr>
          <w:rFonts w:ascii="Arial Narrow" w:hAnsi="Arial Narrow"/>
          <w:lang w:eastAsia="sk-SK"/>
        </w:rPr>
      </w:pPr>
      <w:r w:rsidRPr="0010241E">
        <w:rPr>
          <w:rFonts w:ascii="Arial Narrow" w:hAnsi="Arial Narrow"/>
          <w:lang w:eastAsia="sk-SK"/>
        </w:rPr>
        <w:t>Záznam z prieskumu trhu – vzor</w:t>
      </w:r>
    </w:p>
    <w:p w14:paraId="1BAEB32B" w14:textId="1941B0CB" w:rsidR="00A638A5" w:rsidRPr="0010241E" w:rsidRDefault="00A638A5" w:rsidP="002832F7">
      <w:pPr>
        <w:pStyle w:val="Odsekzoznamu"/>
        <w:numPr>
          <w:ilvl w:val="0"/>
          <w:numId w:val="45"/>
        </w:numPr>
        <w:ind w:left="426"/>
        <w:rPr>
          <w:rFonts w:ascii="Arial Narrow" w:hAnsi="Arial Narrow"/>
          <w:lang w:eastAsia="sk-SK"/>
        </w:rPr>
      </w:pPr>
      <w:r w:rsidRPr="0010241E">
        <w:rPr>
          <w:rFonts w:ascii="Arial Narrow" w:hAnsi="Arial Narrow"/>
          <w:lang w:eastAsia="sk-SK"/>
        </w:rPr>
        <w:t>Čestné vyhlásenie k </w:t>
      </w:r>
      <w:r w:rsidR="0000717F" w:rsidRPr="0010241E">
        <w:rPr>
          <w:rFonts w:ascii="Arial Narrow" w:hAnsi="Arial Narrow"/>
          <w:lang w:eastAsia="sk-SK"/>
        </w:rPr>
        <w:t>ú</w:t>
      </w:r>
      <w:r w:rsidRPr="0010241E">
        <w:rPr>
          <w:rFonts w:ascii="Arial Narrow" w:hAnsi="Arial Narrow"/>
          <w:lang w:eastAsia="sk-SK"/>
        </w:rPr>
        <w:t>plnosti dokumentácie</w:t>
      </w:r>
      <w:r w:rsidR="00C97AB6">
        <w:rPr>
          <w:rFonts w:ascii="Arial Narrow" w:hAnsi="Arial Narrow"/>
          <w:lang w:eastAsia="sk-SK"/>
        </w:rPr>
        <w:t xml:space="preserve"> z VO/O a v súlade s originálom</w:t>
      </w:r>
    </w:p>
    <w:p w14:paraId="181C3B03" w14:textId="4BC21F99" w:rsidR="00A638A5" w:rsidRPr="0010241E" w:rsidRDefault="00A638A5" w:rsidP="002832F7">
      <w:pPr>
        <w:pStyle w:val="Odsekzoznamu"/>
        <w:numPr>
          <w:ilvl w:val="0"/>
          <w:numId w:val="45"/>
        </w:numPr>
        <w:ind w:left="426"/>
        <w:rPr>
          <w:rFonts w:ascii="Arial Narrow" w:hAnsi="Arial Narrow"/>
          <w:lang w:eastAsia="sk-SK"/>
        </w:rPr>
      </w:pPr>
      <w:r w:rsidRPr="0010241E">
        <w:rPr>
          <w:rFonts w:ascii="Arial Narrow" w:hAnsi="Arial Narrow"/>
          <w:lang w:eastAsia="sk-SK"/>
        </w:rPr>
        <w:t>Čestné vyhlásenie</w:t>
      </w:r>
      <w:r w:rsidR="00C97AB6">
        <w:rPr>
          <w:rFonts w:ascii="Arial Narrow" w:hAnsi="Arial Narrow"/>
          <w:lang w:eastAsia="sk-SK"/>
        </w:rPr>
        <w:t xml:space="preserve"> prijímateľa o neprítomnosti</w:t>
      </w:r>
      <w:r w:rsidRPr="0010241E">
        <w:rPr>
          <w:rFonts w:ascii="Arial Narrow" w:hAnsi="Arial Narrow"/>
          <w:lang w:eastAsia="sk-SK"/>
        </w:rPr>
        <w:t xml:space="preserve"> konfliktu záujmov</w:t>
      </w:r>
    </w:p>
    <w:p w14:paraId="0E109305" w14:textId="29BCC702" w:rsidR="00F124A1" w:rsidRPr="0010241E" w:rsidRDefault="00F124A1" w:rsidP="002832F7">
      <w:pPr>
        <w:pStyle w:val="Odsekzoznamu"/>
        <w:numPr>
          <w:ilvl w:val="0"/>
          <w:numId w:val="45"/>
        </w:numPr>
        <w:ind w:left="426"/>
        <w:rPr>
          <w:rFonts w:ascii="Arial Narrow" w:hAnsi="Arial Narrow"/>
          <w:lang w:eastAsia="sk-SK"/>
        </w:rPr>
      </w:pPr>
      <w:r w:rsidRPr="0010241E">
        <w:rPr>
          <w:rFonts w:ascii="Arial Narrow" w:hAnsi="Arial Narrow"/>
          <w:lang w:eastAsia="sk-SK"/>
        </w:rPr>
        <w:t>Plán verejného obstarávania</w:t>
      </w:r>
      <w:r w:rsidR="00C97AB6">
        <w:rPr>
          <w:rFonts w:ascii="Arial Narrow" w:hAnsi="Arial Narrow"/>
          <w:lang w:eastAsia="sk-SK"/>
        </w:rPr>
        <w:t xml:space="preserve"> (zoznam zákaziek rovnakého/obdobného charakteru)</w:t>
      </w:r>
    </w:p>
    <w:p w14:paraId="2CE4F1BF" w14:textId="77777777" w:rsidR="00F124A1" w:rsidRPr="0010241E" w:rsidRDefault="00F124A1" w:rsidP="002832F7">
      <w:pPr>
        <w:pStyle w:val="Odsekzoznamu"/>
        <w:numPr>
          <w:ilvl w:val="0"/>
          <w:numId w:val="45"/>
        </w:numPr>
        <w:ind w:left="426"/>
        <w:rPr>
          <w:rFonts w:ascii="Arial Narrow" w:hAnsi="Arial Narrow"/>
          <w:lang w:eastAsia="sk-SK"/>
        </w:rPr>
      </w:pPr>
      <w:r w:rsidRPr="0010241E">
        <w:rPr>
          <w:rFonts w:ascii="Arial Narrow" w:hAnsi="Arial Narrow"/>
          <w:lang w:eastAsia="sk-SK"/>
        </w:rPr>
        <w:t>Test bežnej dostupnosti</w:t>
      </w:r>
    </w:p>
    <w:p w14:paraId="661AF870" w14:textId="77777777" w:rsidR="00F124A1" w:rsidRPr="0010241E" w:rsidRDefault="00F124A1" w:rsidP="002832F7">
      <w:pPr>
        <w:pStyle w:val="Odsekzoznamu"/>
        <w:numPr>
          <w:ilvl w:val="0"/>
          <w:numId w:val="45"/>
        </w:numPr>
        <w:ind w:left="426"/>
        <w:rPr>
          <w:rFonts w:ascii="Arial Narrow" w:hAnsi="Arial Narrow"/>
          <w:lang w:eastAsia="sk-SK"/>
        </w:rPr>
      </w:pPr>
      <w:r w:rsidRPr="0010241E">
        <w:rPr>
          <w:rFonts w:ascii="Arial Narrow" w:hAnsi="Arial Narrow"/>
          <w:lang w:eastAsia="sk-SK"/>
        </w:rPr>
        <w:t>Poverenie k realizácii verejného obstarávania</w:t>
      </w:r>
    </w:p>
    <w:p w14:paraId="1CE92F21" w14:textId="77777777" w:rsidR="00B41861" w:rsidRDefault="005B42CE" w:rsidP="003279F3">
      <w:pPr>
        <w:pStyle w:val="Odsekzoznamu"/>
        <w:numPr>
          <w:ilvl w:val="0"/>
          <w:numId w:val="45"/>
        </w:numPr>
        <w:ind w:left="426"/>
        <w:rPr>
          <w:rFonts w:ascii="Arial Narrow" w:hAnsi="Arial Narrow"/>
          <w:lang w:eastAsia="sk-SK"/>
        </w:rPr>
      </w:pPr>
      <w:r w:rsidRPr="0010241E">
        <w:rPr>
          <w:rFonts w:ascii="Arial Narrow" w:hAnsi="Arial Narrow"/>
          <w:lang w:eastAsia="sk-SK"/>
        </w:rPr>
        <w:t xml:space="preserve">Čestné vyhlásenie </w:t>
      </w:r>
      <w:r w:rsidR="001744EA">
        <w:rPr>
          <w:rFonts w:ascii="Arial Narrow" w:hAnsi="Arial Narrow"/>
          <w:lang w:eastAsia="sk-SK"/>
        </w:rPr>
        <w:t>k uplatňovaniu medzinárodných sankcií</w:t>
      </w:r>
    </w:p>
    <w:p w14:paraId="10E44302" w14:textId="01726715" w:rsidR="00BA7898" w:rsidRPr="003279F3" w:rsidRDefault="00B41861" w:rsidP="003279F3">
      <w:pPr>
        <w:pStyle w:val="Odsekzoznamu"/>
        <w:numPr>
          <w:ilvl w:val="0"/>
          <w:numId w:val="45"/>
        </w:numPr>
        <w:ind w:left="426"/>
        <w:rPr>
          <w:rFonts w:ascii="Arial Narrow" w:hAnsi="Arial Narrow"/>
          <w:lang w:eastAsia="sk-SK"/>
        </w:rPr>
      </w:pPr>
      <w:r w:rsidRPr="003279F3">
        <w:rPr>
          <w:rFonts w:ascii="Arial Narrow" w:hAnsi="Arial Narrow"/>
          <w:lang w:eastAsia="sk-SK"/>
        </w:rPr>
        <w:t>Žiadosť o vykonanie kontroly verejného obstarávania</w:t>
      </w:r>
    </w:p>
    <w:p w14:paraId="2F9F15F9" w14:textId="18F0E212" w:rsidR="00FF6E75" w:rsidRDefault="00FF6E75" w:rsidP="00A638A5">
      <w:pPr>
        <w:spacing w:after="146"/>
        <w:ind w:left="10" w:right="11" w:hanging="10"/>
        <w:jc w:val="center"/>
        <w:rPr>
          <w:rFonts w:ascii="Arial Narrow" w:eastAsia="Calibri" w:hAnsi="Arial Narrow" w:cs="Calibri"/>
          <w:i/>
          <w:color w:val="000000"/>
          <w:sz w:val="32"/>
          <w:lang w:eastAsia="sk-SK"/>
        </w:rPr>
      </w:pPr>
    </w:p>
    <w:p w14:paraId="6C1D9B23" w14:textId="7F79CB5A" w:rsidR="00554617" w:rsidRDefault="00554617" w:rsidP="00A638A5">
      <w:pPr>
        <w:spacing w:after="146"/>
        <w:ind w:left="10" w:right="11" w:hanging="10"/>
        <w:jc w:val="center"/>
        <w:rPr>
          <w:rFonts w:ascii="Arial Narrow" w:eastAsia="Calibri" w:hAnsi="Arial Narrow" w:cs="Calibri"/>
          <w:i/>
          <w:color w:val="000000"/>
          <w:sz w:val="32"/>
          <w:lang w:eastAsia="sk-SK"/>
        </w:rPr>
      </w:pPr>
    </w:p>
    <w:p w14:paraId="7E7B3454" w14:textId="77777777" w:rsidR="00554617" w:rsidRDefault="00554617" w:rsidP="00A638A5">
      <w:pPr>
        <w:spacing w:after="146"/>
        <w:ind w:left="10" w:right="11" w:hanging="10"/>
        <w:jc w:val="center"/>
        <w:rPr>
          <w:rFonts w:ascii="Arial Narrow" w:eastAsia="Calibri" w:hAnsi="Arial Narrow" w:cs="Calibri"/>
          <w:i/>
          <w:color w:val="000000"/>
          <w:sz w:val="32"/>
          <w:lang w:eastAsia="sk-SK"/>
        </w:rPr>
      </w:pPr>
    </w:p>
    <w:p w14:paraId="2B42B841" w14:textId="77777777" w:rsidR="008D2723" w:rsidRDefault="008D2723" w:rsidP="00A638A5">
      <w:pPr>
        <w:spacing w:after="146"/>
        <w:ind w:left="10" w:right="11" w:hanging="10"/>
        <w:jc w:val="center"/>
        <w:rPr>
          <w:rFonts w:ascii="Arial Narrow" w:eastAsia="Calibri" w:hAnsi="Arial Narrow" w:cs="Calibri"/>
          <w:i/>
          <w:color w:val="000000"/>
          <w:sz w:val="32"/>
          <w:lang w:eastAsia="sk-SK"/>
        </w:rPr>
      </w:pPr>
    </w:p>
    <w:p w14:paraId="766794C7" w14:textId="77777777" w:rsidR="008D2723" w:rsidRDefault="008D2723" w:rsidP="00A638A5">
      <w:pPr>
        <w:spacing w:after="146"/>
        <w:ind w:left="10" w:right="11" w:hanging="10"/>
        <w:jc w:val="center"/>
        <w:rPr>
          <w:rFonts w:ascii="Arial Narrow" w:eastAsia="Calibri" w:hAnsi="Arial Narrow" w:cs="Calibri"/>
          <w:i/>
          <w:color w:val="000000"/>
          <w:sz w:val="32"/>
          <w:lang w:eastAsia="sk-SK"/>
        </w:rPr>
      </w:pPr>
    </w:p>
    <w:p w14:paraId="03BC8930" w14:textId="77777777" w:rsidR="008D2723" w:rsidRDefault="008D2723" w:rsidP="00A638A5">
      <w:pPr>
        <w:spacing w:after="146"/>
        <w:ind w:left="10" w:right="11" w:hanging="10"/>
        <w:jc w:val="center"/>
        <w:rPr>
          <w:rFonts w:ascii="Arial Narrow" w:eastAsia="Calibri" w:hAnsi="Arial Narrow" w:cs="Calibri"/>
          <w:i/>
          <w:color w:val="000000"/>
          <w:sz w:val="32"/>
          <w:lang w:eastAsia="sk-SK"/>
        </w:rPr>
      </w:pPr>
    </w:p>
    <w:p w14:paraId="6AB51B31" w14:textId="77777777" w:rsidR="008D2723" w:rsidRDefault="008D2723" w:rsidP="00A638A5">
      <w:pPr>
        <w:spacing w:after="146"/>
        <w:ind w:left="10" w:right="11" w:hanging="10"/>
        <w:jc w:val="center"/>
        <w:rPr>
          <w:rFonts w:ascii="Arial Narrow" w:eastAsia="Calibri" w:hAnsi="Arial Narrow" w:cs="Calibri"/>
          <w:i/>
          <w:color w:val="000000"/>
          <w:sz w:val="32"/>
          <w:lang w:eastAsia="sk-SK"/>
        </w:rPr>
      </w:pPr>
    </w:p>
    <w:p w14:paraId="03D1331D" w14:textId="77777777" w:rsidR="008D2723" w:rsidRDefault="008D2723" w:rsidP="00A638A5">
      <w:pPr>
        <w:spacing w:after="146"/>
        <w:ind w:left="10" w:right="11" w:hanging="10"/>
        <w:jc w:val="center"/>
        <w:rPr>
          <w:rFonts w:ascii="Arial Narrow" w:eastAsia="Calibri" w:hAnsi="Arial Narrow" w:cs="Calibri"/>
          <w:i/>
          <w:color w:val="000000"/>
          <w:sz w:val="32"/>
          <w:lang w:eastAsia="sk-SK"/>
        </w:rPr>
      </w:pPr>
    </w:p>
    <w:p w14:paraId="67CA98DD" w14:textId="77777777" w:rsidR="008D2723" w:rsidRDefault="008D2723" w:rsidP="00A638A5">
      <w:pPr>
        <w:spacing w:after="146"/>
        <w:ind w:left="10" w:right="11" w:hanging="10"/>
        <w:jc w:val="center"/>
        <w:rPr>
          <w:rFonts w:ascii="Arial Narrow" w:eastAsia="Calibri" w:hAnsi="Arial Narrow" w:cs="Calibri"/>
          <w:i/>
          <w:color w:val="000000"/>
          <w:sz w:val="32"/>
          <w:lang w:eastAsia="sk-SK"/>
        </w:rPr>
      </w:pPr>
    </w:p>
    <w:p w14:paraId="3A36A266" w14:textId="77777777" w:rsidR="008D2723" w:rsidRDefault="008D2723" w:rsidP="00A638A5">
      <w:pPr>
        <w:spacing w:after="146"/>
        <w:ind w:left="10" w:right="11" w:hanging="10"/>
        <w:jc w:val="center"/>
        <w:rPr>
          <w:rFonts w:ascii="Arial Narrow" w:eastAsia="Calibri" w:hAnsi="Arial Narrow" w:cs="Calibri"/>
          <w:i/>
          <w:color w:val="000000"/>
          <w:sz w:val="32"/>
          <w:lang w:eastAsia="sk-SK"/>
        </w:rPr>
      </w:pPr>
    </w:p>
    <w:p w14:paraId="4523BB8D" w14:textId="77777777" w:rsidR="008D2723" w:rsidRDefault="008D2723" w:rsidP="00A638A5">
      <w:pPr>
        <w:spacing w:after="146"/>
        <w:ind w:left="10" w:right="11" w:hanging="10"/>
        <w:jc w:val="center"/>
        <w:rPr>
          <w:rFonts w:ascii="Arial Narrow" w:eastAsia="Calibri" w:hAnsi="Arial Narrow" w:cs="Calibri"/>
          <w:i/>
          <w:color w:val="000000"/>
          <w:sz w:val="32"/>
          <w:lang w:eastAsia="sk-SK"/>
        </w:rPr>
      </w:pPr>
    </w:p>
    <w:p w14:paraId="127D7F09" w14:textId="77777777" w:rsidR="008D2723" w:rsidRDefault="008D2723" w:rsidP="00A638A5">
      <w:pPr>
        <w:spacing w:after="146"/>
        <w:ind w:left="10" w:right="11" w:hanging="10"/>
        <w:jc w:val="center"/>
        <w:rPr>
          <w:rFonts w:ascii="Arial Narrow" w:eastAsia="Calibri" w:hAnsi="Arial Narrow" w:cs="Calibri"/>
          <w:i/>
          <w:color w:val="000000"/>
          <w:sz w:val="32"/>
          <w:lang w:eastAsia="sk-SK"/>
        </w:rPr>
      </w:pPr>
    </w:p>
    <w:p w14:paraId="7970FCF8" w14:textId="5CC52732" w:rsidR="00A638A5" w:rsidRPr="001744EA" w:rsidRDefault="00A638A5" w:rsidP="00A638A5">
      <w:pPr>
        <w:spacing w:after="146"/>
        <w:ind w:left="10" w:right="11" w:hanging="10"/>
        <w:jc w:val="center"/>
        <w:rPr>
          <w:rFonts w:ascii="Arial Narrow" w:eastAsia="Calibri" w:hAnsi="Arial Narrow" w:cs="Calibri"/>
          <w:color w:val="000000"/>
          <w:lang w:eastAsia="sk-SK"/>
        </w:rPr>
      </w:pPr>
      <w:r w:rsidRPr="001744EA">
        <w:rPr>
          <w:rFonts w:ascii="Arial Narrow" w:eastAsia="Calibri" w:hAnsi="Arial Narrow" w:cs="Calibri"/>
          <w:i/>
          <w:color w:val="000000"/>
          <w:sz w:val="32"/>
          <w:lang w:eastAsia="sk-SK"/>
        </w:rPr>
        <w:lastRenderedPageBreak/>
        <w:t xml:space="preserve">Príloha č. 1 usmernenia - vzor </w:t>
      </w:r>
    </w:p>
    <w:p w14:paraId="22141B67" w14:textId="77777777" w:rsidR="003279F3" w:rsidRDefault="003279F3" w:rsidP="00A638A5">
      <w:pPr>
        <w:spacing w:after="42"/>
        <w:ind w:right="8"/>
        <w:jc w:val="center"/>
        <w:rPr>
          <w:rFonts w:ascii="Arial Narrow" w:eastAsia="Calibri" w:hAnsi="Arial Narrow" w:cs="Calibri"/>
          <w:b/>
          <w:color w:val="000000"/>
          <w:sz w:val="32"/>
          <w:lang w:eastAsia="sk-SK"/>
        </w:rPr>
      </w:pPr>
    </w:p>
    <w:p w14:paraId="7EA5C1C2" w14:textId="77777777" w:rsidR="00A638A5" w:rsidRPr="001744EA" w:rsidRDefault="00A638A5" w:rsidP="00A638A5">
      <w:pPr>
        <w:spacing w:after="42"/>
        <w:ind w:right="8"/>
        <w:jc w:val="center"/>
        <w:rPr>
          <w:rFonts w:ascii="Arial Narrow" w:eastAsia="Calibri" w:hAnsi="Arial Narrow" w:cs="Calibri"/>
          <w:color w:val="000000"/>
          <w:lang w:eastAsia="sk-SK"/>
        </w:rPr>
      </w:pPr>
      <w:bookmarkStart w:id="67" w:name="Výzva"/>
      <w:r w:rsidRPr="001744EA">
        <w:rPr>
          <w:rFonts w:ascii="Arial Narrow" w:eastAsia="Calibri" w:hAnsi="Arial Narrow" w:cs="Calibri"/>
          <w:b/>
          <w:color w:val="000000"/>
          <w:sz w:val="32"/>
          <w:lang w:eastAsia="sk-SK"/>
        </w:rPr>
        <w:t xml:space="preserve">V Ý Z V A </w:t>
      </w:r>
    </w:p>
    <w:bookmarkEnd w:id="67"/>
    <w:p w14:paraId="38071F7F" w14:textId="77777777" w:rsidR="00A638A5" w:rsidRPr="001744EA" w:rsidRDefault="00A638A5" w:rsidP="00A638A5">
      <w:pPr>
        <w:spacing w:after="205"/>
        <w:ind w:left="10" w:right="4" w:hanging="10"/>
        <w:jc w:val="center"/>
        <w:rPr>
          <w:rFonts w:ascii="Arial Narrow" w:eastAsia="Calibri" w:hAnsi="Arial Narrow" w:cs="Calibri"/>
          <w:color w:val="000000"/>
          <w:lang w:eastAsia="sk-SK"/>
        </w:rPr>
      </w:pPr>
      <w:r w:rsidRPr="001744EA">
        <w:rPr>
          <w:rFonts w:ascii="Arial Narrow" w:eastAsia="Calibri" w:hAnsi="Arial Narrow" w:cs="Calibri"/>
          <w:b/>
          <w:color w:val="000000"/>
          <w:lang w:eastAsia="sk-SK"/>
        </w:rPr>
        <w:t xml:space="preserve">na predkladanie ponúk </w:t>
      </w:r>
    </w:p>
    <w:p w14:paraId="0F17F9FB" w14:textId="77777777" w:rsidR="00A638A5" w:rsidRPr="0050422B" w:rsidRDefault="00A638A5" w:rsidP="002832F7">
      <w:pPr>
        <w:pStyle w:val="Odsekzoznamu"/>
        <w:numPr>
          <w:ilvl w:val="0"/>
          <w:numId w:val="36"/>
        </w:numPr>
        <w:spacing w:after="176" w:line="251" w:lineRule="auto"/>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Identifikácia obstarávateľa: </w:t>
      </w:r>
    </w:p>
    <w:p w14:paraId="25DDD818" w14:textId="5D2B9C16" w:rsidR="00A638A5" w:rsidRPr="0050422B" w:rsidRDefault="00E25920" w:rsidP="00A638A5">
      <w:pPr>
        <w:tabs>
          <w:tab w:val="center" w:pos="3970"/>
        </w:tabs>
        <w:spacing w:after="176" w:line="250" w:lineRule="auto"/>
        <w:ind w:left="-15"/>
        <w:rPr>
          <w:rFonts w:ascii="Arial Narrow" w:eastAsia="Calibri" w:hAnsi="Arial Narrow" w:cs="Calibri"/>
          <w:color w:val="000000"/>
          <w:lang w:eastAsia="sk-SK"/>
        </w:rPr>
      </w:pPr>
      <w:r>
        <w:rPr>
          <w:rFonts w:ascii="Arial Narrow" w:eastAsia="Calibri" w:hAnsi="Arial Narrow" w:cs="Calibri"/>
          <w:color w:val="000000"/>
          <w:lang w:eastAsia="sk-SK"/>
        </w:rPr>
        <w:t xml:space="preserve">Názov </w:t>
      </w:r>
      <w:r w:rsidR="00A638A5" w:rsidRPr="0050422B">
        <w:rPr>
          <w:rFonts w:ascii="Arial Narrow" w:eastAsia="Calibri" w:hAnsi="Arial Narrow" w:cs="Calibri"/>
          <w:color w:val="000000"/>
          <w:lang w:eastAsia="sk-SK"/>
        </w:rPr>
        <w:t xml:space="preserve">obstarávateľa: </w:t>
      </w:r>
      <w:r w:rsidR="00A638A5" w:rsidRPr="0050422B">
        <w:rPr>
          <w:rFonts w:ascii="Arial Narrow" w:eastAsia="Calibri" w:hAnsi="Arial Narrow" w:cs="Calibri"/>
          <w:color w:val="000000"/>
          <w:lang w:eastAsia="sk-SK"/>
        </w:rPr>
        <w:tab/>
        <w:t xml:space="preserve"> </w:t>
      </w:r>
    </w:p>
    <w:p w14:paraId="4AB7D640" w14:textId="77777777" w:rsidR="00A638A5" w:rsidRPr="0050422B" w:rsidRDefault="00A638A5" w:rsidP="00A638A5">
      <w:pPr>
        <w:tabs>
          <w:tab w:val="center" w:pos="3970"/>
        </w:tabs>
        <w:spacing w:after="176" w:line="250" w:lineRule="auto"/>
        <w:ind w:left="-15"/>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Adresa sídla/miesta podnikania: </w:t>
      </w:r>
    </w:p>
    <w:p w14:paraId="09A344AC" w14:textId="4558CC2F" w:rsidR="00A638A5" w:rsidRPr="0050422B" w:rsidRDefault="00E25920" w:rsidP="00A638A5">
      <w:pPr>
        <w:autoSpaceDE w:val="0"/>
        <w:autoSpaceDN w:val="0"/>
        <w:adjustRightInd w:val="0"/>
        <w:spacing w:before="120" w:after="144" w:line="24" w:lineRule="atLeast"/>
        <w:ind w:hanging="365"/>
        <w:jc w:val="both"/>
        <w:rPr>
          <w:rFonts w:ascii="Arial Narrow" w:eastAsia="Calibri" w:hAnsi="Arial Narrow" w:cs="Calibri"/>
          <w:color w:val="000000"/>
          <w:lang w:eastAsia="sk-SK"/>
        </w:rPr>
      </w:pPr>
      <w:r>
        <w:rPr>
          <w:rFonts w:ascii="Arial Narrow" w:eastAsia="Calibri" w:hAnsi="Arial Narrow" w:cs="Calibri"/>
          <w:color w:val="000000"/>
          <w:lang w:eastAsia="sk-SK"/>
        </w:rPr>
        <w:t xml:space="preserve">  </w:t>
      </w:r>
      <w:r>
        <w:rPr>
          <w:rFonts w:ascii="Arial Narrow" w:eastAsia="Calibri" w:hAnsi="Arial Narrow" w:cs="Calibri"/>
          <w:color w:val="000000"/>
          <w:lang w:eastAsia="sk-SK"/>
        </w:rPr>
        <w:tab/>
        <w:t xml:space="preserve">Štatutárny zástupca: </w:t>
      </w:r>
      <w:r w:rsidR="00A638A5" w:rsidRPr="0050422B">
        <w:rPr>
          <w:rFonts w:ascii="Arial Narrow" w:eastAsia="Calibri" w:hAnsi="Arial Narrow" w:cs="Calibri"/>
          <w:color w:val="000000"/>
          <w:lang w:eastAsia="sk-SK"/>
        </w:rPr>
        <w:tab/>
        <w:t xml:space="preserve"> </w:t>
      </w:r>
    </w:p>
    <w:p w14:paraId="578E31C8" w14:textId="17CD2FA1" w:rsidR="00A638A5" w:rsidRPr="0050422B" w:rsidRDefault="00E25920" w:rsidP="00A638A5">
      <w:pPr>
        <w:tabs>
          <w:tab w:val="center" w:pos="3970"/>
        </w:tabs>
        <w:spacing w:after="176" w:line="250" w:lineRule="auto"/>
        <w:ind w:left="-15"/>
        <w:rPr>
          <w:rFonts w:ascii="Arial Narrow" w:eastAsia="Calibri" w:hAnsi="Arial Narrow" w:cs="Calibri"/>
          <w:color w:val="000000"/>
          <w:lang w:eastAsia="sk-SK"/>
        </w:rPr>
      </w:pPr>
      <w:r>
        <w:rPr>
          <w:rFonts w:ascii="Arial Narrow" w:eastAsia="Calibri" w:hAnsi="Arial Narrow" w:cs="Calibri"/>
          <w:color w:val="000000"/>
          <w:lang w:eastAsia="sk-SK"/>
        </w:rPr>
        <w:t xml:space="preserve">IČO: </w:t>
      </w:r>
      <w:r w:rsidR="00A638A5" w:rsidRPr="0050422B">
        <w:rPr>
          <w:rFonts w:ascii="Arial Narrow" w:eastAsia="Calibri" w:hAnsi="Arial Narrow" w:cs="Calibri"/>
          <w:color w:val="000000"/>
          <w:lang w:eastAsia="sk-SK"/>
        </w:rPr>
        <w:tab/>
        <w:t xml:space="preserve"> </w:t>
      </w:r>
    </w:p>
    <w:p w14:paraId="0518A173" w14:textId="52CE15DA" w:rsidR="00A638A5" w:rsidRPr="0050422B" w:rsidRDefault="00E25920" w:rsidP="00A638A5">
      <w:pPr>
        <w:tabs>
          <w:tab w:val="center" w:pos="3970"/>
        </w:tabs>
        <w:spacing w:after="176" w:line="250" w:lineRule="auto"/>
        <w:ind w:left="-15"/>
        <w:rPr>
          <w:rFonts w:ascii="Arial Narrow" w:eastAsia="Calibri" w:hAnsi="Arial Narrow" w:cs="Calibri"/>
          <w:color w:val="000000"/>
          <w:lang w:eastAsia="sk-SK"/>
        </w:rPr>
      </w:pPr>
      <w:r>
        <w:rPr>
          <w:rFonts w:ascii="Arial Narrow" w:eastAsia="Calibri" w:hAnsi="Arial Narrow" w:cs="Calibri"/>
          <w:color w:val="000000"/>
          <w:lang w:eastAsia="sk-SK"/>
        </w:rPr>
        <w:t>Kontaktná osoba:</w:t>
      </w:r>
      <w:r w:rsidR="00A638A5" w:rsidRPr="0050422B">
        <w:rPr>
          <w:rFonts w:ascii="Arial Narrow" w:eastAsia="Calibri" w:hAnsi="Arial Narrow" w:cs="Calibri"/>
          <w:color w:val="000000"/>
          <w:lang w:eastAsia="sk-SK"/>
        </w:rPr>
        <w:t xml:space="preserve"> </w:t>
      </w:r>
      <w:r w:rsidR="00A638A5" w:rsidRPr="0050422B">
        <w:rPr>
          <w:rFonts w:ascii="Arial Narrow" w:eastAsia="Calibri" w:hAnsi="Arial Narrow" w:cs="Calibri"/>
          <w:color w:val="000000"/>
          <w:lang w:eastAsia="sk-SK"/>
        </w:rPr>
        <w:tab/>
        <w:t xml:space="preserve">  </w:t>
      </w:r>
    </w:p>
    <w:p w14:paraId="1CF65973" w14:textId="38DFD855" w:rsidR="00A638A5" w:rsidRPr="0050422B" w:rsidRDefault="00E25920" w:rsidP="00A638A5">
      <w:pPr>
        <w:spacing w:after="0" w:line="396" w:lineRule="auto"/>
        <w:ind w:left="-5" w:right="4378" w:hanging="10"/>
        <w:rPr>
          <w:rFonts w:ascii="Arial Narrow" w:eastAsia="Calibri" w:hAnsi="Arial Narrow" w:cs="Calibri"/>
          <w:color w:val="000000"/>
          <w:lang w:eastAsia="sk-SK"/>
        </w:rPr>
      </w:pPr>
      <w:r>
        <w:rPr>
          <w:rFonts w:ascii="Arial Narrow" w:eastAsia="Calibri" w:hAnsi="Arial Narrow" w:cs="Calibri"/>
          <w:color w:val="000000"/>
          <w:lang w:eastAsia="sk-SK"/>
        </w:rPr>
        <w:t xml:space="preserve">tel. č.: </w:t>
      </w:r>
      <w:r>
        <w:rPr>
          <w:rFonts w:ascii="Arial Narrow" w:eastAsia="Calibri" w:hAnsi="Arial Narrow" w:cs="Calibri"/>
          <w:color w:val="000000"/>
          <w:lang w:eastAsia="sk-SK"/>
        </w:rPr>
        <w:tab/>
        <w:t xml:space="preserve"> e-mail:</w:t>
      </w:r>
      <w:r w:rsidR="00A638A5" w:rsidRPr="0050422B">
        <w:rPr>
          <w:rFonts w:ascii="Arial Narrow" w:eastAsia="Calibri" w:hAnsi="Arial Narrow" w:cs="Calibri"/>
          <w:color w:val="000000"/>
          <w:lang w:eastAsia="sk-SK"/>
        </w:rPr>
        <w:t xml:space="preserve"> </w:t>
      </w:r>
      <w:r w:rsidR="00A638A5" w:rsidRPr="0050422B">
        <w:rPr>
          <w:rFonts w:ascii="Arial Narrow" w:eastAsia="Calibri" w:hAnsi="Arial Narrow" w:cs="Calibri"/>
          <w:color w:val="000000"/>
          <w:lang w:eastAsia="sk-SK"/>
        </w:rPr>
        <w:tab/>
        <w:t xml:space="preserve"> </w:t>
      </w:r>
    </w:p>
    <w:p w14:paraId="31D24BBF" w14:textId="77777777" w:rsidR="00A638A5" w:rsidRPr="0050422B" w:rsidRDefault="00A638A5" w:rsidP="00A638A5">
      <w:pPr>
        <w:spacing w:after="176" w:line="250" w:lineRule="auto"/>
        <w:ind w:left="-5" w:hanging="10"/>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adresa hlavnej stránky obstarávateľa (URL):  </w:t>
      </w:r>
    </w:p>
    <w:p w14:paraId="6BB0B65A" w14:textId="77777777" w:rsidR="00A638A5" w:rsidRPr="0050422B" w:rsidRDefault="00A638A5" w:rsidP="002832F7">
      <w:pPr>
        <w:pStyle w:val="Odsekzoznamu"/>
        <w:numPr>
          <w:ilvl w:val="0"/>
          <w:numId w:val="36"/>
        </w:numPr>
        <w:spacing w:after="142" w:line="251" w:lineRule="auto"/>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Názov zákazky:   </w:t>
      </w:r>
    </w:p>
    <w:p w14:paraId="75507DF9" w14:textId="77777777" w:rsidR="00F170BB" w:rsidRPr="0050422B" w:rsidRDefault="00F170BB" w:rsidP="00F170BB">
      <w:pPr>
        <w:pStyle w:val="Odsekzoznamu"/>
        <w:spacing w:after="142" w:line="251" w:lineRule="auto"/>
        <w:jc w:val="both"/>
        <w:rPr>
          <w:rFonts w:ascii="Arial Narrow" w:eastAsia="Calibri" w:hAnsi="Arial Narrow" w:cs="Calibri"/>
          <w:color w:val="000000"/>
          <w:lang w:eastAsia="sk-SK"/>
        </w:rPr>
      </w:pPr>
    </w:p>
    <w:p w14:paraId="2BFDAD39" w14:textId="34C5740A" w:rsidR="00F170BB" w:rsidRPr="0050422B" w:rsidRDefault="00E25920" w:rsidP="002832F7">
      <w:pPr>
        <w:pStyle w:val="Odsekzoznamu"/>
        <w:numPr>
          <w:ilvl w:val="0"/>
          <w:numId w:val="36"/>
        </w:numPr>
        <w:spacing w:after="142" w:line="250" w:lineRule="auto"/>
        <w:jc w:val="both"/>
        <w:rPr>
          <w:rFonts w:ascii="Arial Narrow" w:eastAsia="Calibri" w:hAnsi="Arial Narrow" w:cs="Calibri"/>
          <w:color w:val="000000"/>
          <w:lang w:eastAsia="sk-SK"/>
        </w:rPr>
      </w:pPr>
      <w:r>
        <w:rPr>
          <w:rFonts w:ascii="Arial Narrow" w:eastAsia="Calibri" w:hAnsi="Arial Narrow" w:cs="Calibri"/>
          <w:b/>
          <w:color w:val="000000"/>
          <w:lang w:eastAsia="sk-SK"/>
        </w:rPr>
        <w:t>Druh zákazky:</w:t>
      </w:r>
      <w:r w:rsidR="00A638A5" w:rsidRPr="0050422B">
        <w:rPr>
          <w:rFonts w:ascii="Arial Narrow" w:eastAsia="Calibri" w:hAnsi="Arial Narrow" w:cs="Calibri"/>
          <w:b/>
          <w:color w:val="000000"/>
          <w:lang w:eastAsia="sk-SK"/>
        </w:rPr>
        <w:t xml:space="preserve"> </w:t>
      </w:r>
      <w:r w:rsidR="00A638A5" w:rsidRPr="0050422B">
        <w:rPr>
          <w:rFonts w:ascii="Arial Narrow" w:eastAsia="Calibri" w:hAnsi="Arial Narrow" w:cs="Calibri"/>
          <w:color w:val="000000"/>
          <w:lang w:eastAsia="sk-SK"/>
        </w:rPr>
        <w:t>Zákazka na dodanie služby/tovaru/stavebná práca</w:t>
      </w:r>
      <w:r w:rsidR="00A638A5" w:rsidRPr="0050422B">
        <w:rPr>
          <w:rFonts w:ascii="Arial Narrow" w:eastAsia="Calibri" w:hAnsi="Arial Narrow" w:cs="Calibri"/>
          <w:b/>
          <w:color w:val="000000"/>
          <w:lang w:eastAsia="sk-SK"/>
        </w:rPr>
        <w:t xml:space="preserve"> </w:t>
      </w:r>
    </w:p>
    <w:p w14:paraId="3DEB2F9C" w14:textId="77777777" w:rsidR="00F170BB" w:rsidRPr="0050422B" w:rsidRDefault="00F170BB" w:rsidP="00F170BB">
      <w:pPr>
        <w:pStyle w:val="Odsekzoznamu"/>
        <w:rPr>
          <w:rFonts w:ascii="Arial Narrow" w:eastAsia="Calibri" w:hAnsi="Arial Narrow" w:cs="Calibri"/>
          <w:b/>
          <w:color w:val="000000"/>
          <w:lang w:eastAsia="sk-SK"/>
        </w:rPr>
      </w:pPr>
    </w:p>
    <w:p w14:paraId="028E4D97" w14:textId="2E621BCE" w:rsidR="00F170BB" w:rsidRPr="0050422B" w:rsidRDefault="00A638A5" w:rsidP="002832F7">
      <w:pPr>
        <w:pStyle w:val="Odsekzoznamu"/>
        <w:numPr>
          <w:ilvl w:val="0"/>
          <w:numId w:val="36"/>
        </w:numPr>
        <w:spacing w:after="142" w:line="250" w:lineRule="auto"/>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Predpokladaná hodnota zákazky</w:t>
      </w:r>
      <w:r w:rsidR="00E25920">
        <w:rPr>
          <w:rFonts w:ascii="Arial Narrow" w:eastAsia="Calibri" w:hAnsi="Arial Narrow" w:cs="Calibri"/>
          <w:color w:val="000000"/>
          <w:lang w:eastAsia="sk-SK"/>
        </w:rPr>
        <w:t>:</w:t>
      </w:r>
      <w:r w:rsidRPr="0050422B">
        <w:rPr>
          <w:rFonts w:ascii="Arial Narrow" w:eastAsia="Calibri" w:hAnsi="Arial Narrow" w:cs="Calibri"/>
          <w:color w:val="000000"/>
          <w:lang w:eastAsia="sk-SK"/>
        </w:rPr>
        <w:t xml:space="preserve"> (uviesť cenu v EUR bez DPH, ak relevantné) </w:t>
      </w:r>
    </w:p>
    <w:p w14:paraId="28434C22" w14:textId="77777777" w:rsidR="00F170BB" w:rsidRPr="0050422B" w:rsidRDefault="00F170BB" w:rsidP="00F170BB">
      <w:pPr>
        <w:pStyle w:val="Odsekzoznamu"/>
        <w:rPr>
          <w:rFonts w:ascii="Arial Narrow" w:eastAsia="Calibri" w:hAnsi="Arial Narrow" w:cs="Calibri"/>
          <w:b/>
          <w:color w:val="000000"/>
          <w:lang w:eastAsia="sk-SK"/>
        </w:rPr>
      </w:pPr>
    </w:p>
    <w:p w14:paraId="38CC89A0" w14:textId="77777777" w:rsidR="00F170BB" w:rsidRPr="0050422B" w:rsidRDefault="00A638A5" w:rsidP="002832F7">
      <w:pPr>
        <w:pStyle w:val="Odsekzoznamu"/>
        <w:numPr>
          <w:ilvl w:val="0"/>
          <w:numId w:val="36"/>
        </w:numPr>
        <w:spacing w:after="142" w:line="250" w:lineRule="auto"/>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Miesto a termín dodania predmetu zákazky</w:t>
      </w:r>
      <w:r w:rsidRPr="0050422B">
        <w:rPr>
          <w:rFonts w:ascii="Arial Narrow" w:eastAsia="Calibri" w:hAnsi="Arial Narrow" w:cs="Calibri"/>
          <w:color w:val="000000"/>
          <w:lang w:eastAsia="sk-SK"/>
        </w:rPr>
        <w:t xml:space="preserve">: (uviesť presné miesto dodania, napr. adresu, parcelné číslo, číslo haly ... ) </w:t>
      </w:r>
    </w:p>
    <w:p w14:paraId="19C87E5E" w14:textId="77777777" w:rsidR="00F170BB" w:rsidRPr="0050422B" w:rsidRDefault="00F170BB" w:rsidP="00F170BB">
      <w:pPr>
        <w:pStyle w:val="Odsekzoznamu"/>
        <w:rPr>
          <w:rFonts w:ascii="Arial Narrow" w:eastAsia="Calibri" w:hAnsi="Arial Narrow" w:cs="Calibri"/>
          <w:b/>
          <w:color w:val="000000"/>
          <w:lang w:eastAsia="sk-SK"/>
        </w:rPr>
      </w:pPr>
    </w:p>
    <w:p w14:paraId="3BA49B50" w14:textId="77777777" w:rsidR="00A638A5" w:rsidRPr="0050422B" w:rsidRDefault="00A638A5" w:rsidP="002832F7">
      <w:pPr>
        <w:pStyle w:val="Odsekzoznamu"/>
        <w:numPr>
          <w:ilvl w:val="0"/>
          <w:numId w:val="36"/>
        </w:numPr>
        <w:spacing w:after="142" w:line="250" w:lineRule="auto"/>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Opis predmetu zákazky: </w:t>
      </w:r>
    </w:p>
    <w:p w14:paraId="34E72A9F" w14:textId="77777777" w:rsidR="00F170BB" w:rsidRPr="0050422B" w:rsidRDefault="00A638A5" w:rsidP="00F170BB">
      <w:pPr>
        <w:spacing w:after="344" w:line="249" w:lineRule="auto"/>
        <w:ind w:right="14"/>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(v prípade rozsiahlejšieho opisu – doplniť zvlášť ako prílohu č. 1 výzvy)</w:t>
      </w:r>
      <w:r w:rsidR="00F170BB" w:rsidRPr="0050422B">
        <w:rPr>
          <w:rFonts w:ascii="Arial Narrow" w:eastAsia="Calibri" w:hAnsi="Arial Narrow" w:cs="Calibri"/>
          <w:color w:val="000000"/>
          <w:lang w:eastAsia="sk-SK"/>
        </w:rPr>
        <w:t xml:space="preserve"> </w:t>
      </w:r>
    </w:p>
    <w:p w14:paraId="235AF872" w14:textId="77777777" w:rsidR="00A638A5" w:rsidRPr="0050422B" w:rsidRDefault="00A638A5" w:rsidP="002832F7">
      <w:pPr>
        <w:pStyle w:val="Odsekzoznamu"/>
        <w:numPr>
          <w:ilvl w:val="0"/>
          <w:numId w:val="36"/>
        </w:numPr>
        <w:spacing w:after="344" w:line="249" w:lineRule="auto"/>
        <w:ind w:right="14"/>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Spôsob určenia ceny: </w:t>
      </w:r>
    </w:p>
    <w:p w14:paraId="73F9E95B" w14:textId="77777777" w:rsidR="00A638A5" w:rsidRPr="0050422B" w:rsidRDefault="00A638A5" w:rsidP="002832F7">
      <w:pPr>
        <w:numPr>
          <w:ilvl w:val="1"/>
          <w:numId w:val="35"/>
        </w:numPr>
        <w:spacing w:after="144" w:line="249" w:lineRule="auto"/>
        <w:ind w:right="14" w:hanging="540"/>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Navrhovaná zmluvná cena musí byť stanovená podľa zákona NR SR č.18/1996 Z. z. o cenách v znení neskorších predpisov a vyhlášky MF SR č. 87/1996 Z. z., ktorou sa vykonáva zákon Národnej rady Slovenskej republiky č.</w:t>
      </w:r>
      <w:hyperlink r:id="rId22">
        <w:r w:rsidRPr="0050422B">
          <w:rPr>
            <w:rFonts w:ascii="Arial Narrow" w:eastAsia="Calibri" w:hAnsi="Arial Narrow" w:cs="Calibri"/>
            <w:color w:val="000000"/>
            <w:lang w:eastAsia="sk-SK"/>
          </w:rPr>
          <w:t xml:space="preserve"> </w:t>
        </w:r>
      </w:hyperlink>
      <w:hyperlink r:id="rId23">
        <w:r w:rsidRPr="0050422B">
          <w:rPr>
            <w:rFonts w:ascii="Arial Narrow" w:eastAsia="Calibri" w:hAnsi="Arial Narrow" w:cs="Calibri"/>
            <w:color w:val="000000"/>
            <w:lang w:eastAsia="sk-SK"/>
          </w:rPr>
          <w:t>18/1996 Z. z.</w:t>
        </w:r>
      </w:hyperlink>
      <w:hyperlink r:id="rId24">
        <w:r w:rsidRPr="0050422B">
          <w:rPr>
            <w:rFonts w:ascii="Arial Narrow" w:eastAsia="Calibri" w:hAnsi="Arial Narrow" w:cs="Calibri"/>
            <w:color w:val="000000"/>
            <w:lang w:eastAsia="sk-SK"/>
          </w:rPr>
          <w:t xml:space="preserve"> </w:t>
        </w:r>
      </w:hyperlink>
      <w:r w:rsidRPr="0050422B">
        <w:rPr>
          <w:rFonts w:ascii="Arial Narrow" w:eastAsia="Calibri" w:hAnsi="Arial Narrow" w:cs="Calibri"/>
          <w:color w:val="000000"/>
          <w:lang w:eastAsia="sk-SK"/>
        </w:rPr>
        <w:t xml:space="preserve">o cenách v znení neskorších predpisov. </w:t>
      </w:r>
    </w:p>
    <w:p w14:paraId="557A2DE3" w14:textId="77777777" w:rsidR="00A638A5" w:rsidRPr="0050422B" w:rsidRDefault="00A638A5" w:rsidP="002832F7">
      <w:pPr>
        <w:numPr>
          <w:ilvl w:val="1"/>
          <w:numId w:val="35"/>
        </w:numPr>
        <w:spacing w:after="144" w:line="249" w:lineRule="auto"/>
        <w:ind w:right="14" w:hanging="540"/>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Navrhovaná zmluvná cena musí byť špecifikovaná ako maximálna a pevne daná. Akékoľvek zmeny sa môžu robiť len na základe písomnej dohody oboch zmluvných strán. Uchádzačom navrhovaná zmluvná cena bude vyjadrená v eurách s presnosťou na dve desatinné miesta. </w:t>
      </w:r>
    </w:p>
    <w:p w14:paraId="4B3F319C" w14:textId="77777777" w:rsidR="00A638A5" w:rsidRPr="0050422B" w:rsidRDefault="00A638A5" w:rsidP="002832F7">
      <w:pPr>
        <w:numPr>
          <w:ilvl w:val="1"/>
          <w:numId w:val="35"/>
        </w:numPr>
        <w:spacing w:after="144" w:line="249" w:lineRule="auto"/>
        <w:ind w:right="14" w:hanging="540"/>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Ak je uchádzač platcom dane z pridanej hodnoty (ďalej len “DPH”), navrhovanú zmluvnú cenu uvedie: </w:t>
      </w:r>
    </w:p>
    <w:p w14:paraId="525F06D6" w14:textId="77777777" w:rsidR="00A638A5" w:rsidRPr="0050422B" w:rsidRDefault="00A638A5" w:rsidP="002832F7">
      <w:pPr>
        <w:numPr>
          <w:ilvl w:val="3"/>
          <w:numId w:val="33"/>
        </w:numPr>
        <w:spacing w:after="144" w:line="249" w:lineRule="auto"/>
        <w:ind w:right="14" w:hanging="365"/>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Navrhovaná celková zmluvná cena bez DPH, </w:t>
      </w:r>
    </w:p>
    <w:p w14:paraId="22961F6E" w14:textId="77777777" w:rsidR="00A638A5" w:rsidRPr="0050422B" w:rsidRDefault="00A638A5" w:rsidP="002832F7">
      <w:pPr>
        <w:numPr>
          <w:ilvl w:val="3"/>
          <w:numId w:val="33"/>
        </w:numPr>
        <w:spacing w:after="144" w:line="249" w:lineRule="auto"/>
        <w:ind w:right="14" w:hanging="365"/>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Sadzba DPH v % a vyčíslená hodnota DPH, </w:t>
      </w:r>
    </w:p>
    <w:p w14:paraId="744070B6" w14:textId="54171834" w:rsidR="00A638A5" w:rsidRPr="0050422B" w:rsidRDefault="00A638A5" w:rsidP="002832F7">
      <w:pPr>
        <w:numPr>
          <w:ilvl w:val="3"/>
          <w:numId w:val="33"/>
        </w:numPr>
        <w:spacing w:after="144" w:line="249" w:lineRule="auto"/>
        <w:ind w:right="14" w:hanging="365"/>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Navrhovaná celková zmluvná cena vrátane DPH. </w:t>
      </w:r>
    </w:p>
    <w:p w14:paraId="6730E755" w14:textId="704428EA" w:rsidR="00F170BB" w:rsidRPr="0050422B" w:rsidRDefault="00A638A5" w:rsidP="00F170BB">
      <w:pPr>
        <w:spacing w:after="144" w:line="249" w:lineRule="auto"/>
        <w:ind w:left="142" w:right="14"/>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lastRenderedPageBreak/>
        <w:t>1.4.</w:t>
      </w:r>
      <w:r w:rsidRPr="0050422B">
        <w:rPr>
          <w:rFonts w:ascii="Arial Narrow" w:eastAsia="Arial" w:hAnsi="Arial Narrow" w:cs="Arial"/>
          <w:color w:val="000000"/>
          <w:lang w:eastAsia="sk-SK"/>
        </w:rPr>
        <w:t xml:space="preserve"> </w:t>
      </w:r>
      <w:r w:rsidRPr="0050422B">
        <w:rPr>
          <w:rFonts w:ascii="Arial Narrow" w:eastAsia="Calibri" w:hAnsi="Arial Narrow" w:cs="Calibri"/>
          <w:color w:val="000000"/>
          <w:lang w:eastAsia="sk-SK"/>
        </w:rPr>
        <w:t>Ak uchádzač nie je platcom DPH, upozorní na to v návrhu plnenia kritér</w:t>
      </w:r>
      <w:r w:rsidR="00E25920">
        <w:rPr>
          <w:rFonts w:ascii="Arial Narrow" w:eastAsia="Calibri" w:hAnsi="Arial Narrow" w:cs="Calibri"/>
          <w:color w:val="000000"/>
          <w:lang w:eastAsia="sk-SK"/>
        </w:rPr>
        <w:t>ií</w:t>
      </w:r>
    </w:p>
    <w:p w14:paraId="5A279366" w14:textId="07835927" w:rsidR="00A638A5" w:rsidRPr="0050422B" w:rsidRDefault="00A638A5" w:rsidP="002832F7">
      <w:pPr>
        <w:pStyle w:val="Odsekzoznamu"/>
        <w:numPr>
          <w:ilvl w:val="0"/>
          <w:numId w:val="36"/>
        </w:numPr>
        <w:spacing w:after="144" w:line="249" w:lineRule="auto"/>
        <w:ind w:right="14"/>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V</w:t>
      </w:r>
      <w:r w:rsidR="00E25920">
        <w:rPr>
          <w:rFonts w:ascii="Arial Narrow" w:eastAsia="Calibri" w:hAnsi="Arial Narrow" w:cs="Calibri"/>
          <w:b/>
          <w:color w:val="000000"/>
          <w:lang w:eastAsia="sk-SK"/>
        </w:rPr>
        <w:t xml:space="preserve">ýsledok verejného obstarávania </w:t>
      </w:r>
    </w:p>
    <w:p w14:paraId="3B4EA2FF" w14:textId="639C6494" w:rsidR="00F170BB" w:rsidRPr="0050422B" w:rsidRDefault="00F170BB" w:rsidP="00F170BB">
      <w:pPr>
        <w:spacing w:after="155"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 </w:t>
      </w:r>
      <w:r w:rsidR="00A638A5" w:rsidRPr="0050422B">
        <w:rPr>
          <w:rFonts w:ascii="Arial Narrow" w:eastAsia="Calibri" w:hAnsi="Arial Narrow" w:cs="Calibri"/>
          <w:color w:val="000000"/>
          <w:lang w:eastAsia="sk-SK"/>
        </w:rPr>
        <w:t xml:space="preserve">Výsledkom verejného obstarávania bude </w:t>
      </w:r>
      <w:r w:rsidR="00A638A5" w:rsidRPr="0050422B">
        <w:rPr>
          <w:rFonts w:ascii="Arial Narrow" w:eastAsia="Calibri" w:hAnsi="Arial Narrow" w:cs="Calibri"/>
          <w:b/>
          <w:color w:val="000000"/>
          <w:lang w:eastAsia="sk-SK"/>
        </w:rPr>
        <w:t>zmluva...../objednávka</w:t>
      </w:r>
      <w:r w:rsidR="00E25920">
        <w:rPr>
          <w:rFonts w:ascii="Arial Narrow" w:eastAsia="Calibri" w:hAnsi="Arial Narrow" w:cs="Calibri"/>
          <w:color w:val="000000"/>
          <w:lang w:eastAsia="sk-SK"/>
        </w:rPr>
        <w:t xml:space="preserve"> </w:t>
      </w:r>
      <w:r w:rsidR="00A638A5" w:rsidRPr="0050422B">
        <w:rPr>
          <w:rFonts w:ascii="Arial Narrow" w:eastAsia="Calibri" w:hAnsi="Arial Narrow" w:cs="Calibri"/>
          <w:color w:val="000000"/>
          <w:lang w:eastAsia="sk-SK"/>
        </w:rPr>
        <w:t xml:space="preserve">uzatvorená s úspešným uchádzačom (pozn. prípade iná </w:t>
      </w:r>
      <w:r w:rsidR="00E25920">
        <w:rPr>
          <w:rFonts w:ascii="Arial Narrow" w:eastAsia="Calibri" w:hAnsi="Arial Narrow" w:cs="Calibri"/>
          <w:color w:val="000000"/>
          <w:lang w:eastAsia="sk-SK"/>
        </w:rPr>
        <w:t xml:space="preserve">forma zmluvného vzťahu). Návrh </w:t>
      </w:r>
      <w:r w:rsidR="00A638A5" w:rsidRPr="0050422B">
        <w:rPr>
          <w:rFonts w:ascii="Arial Narrow" w:eastAsia="Calibri" w:hAnsi="Arial Narrow" w:cs="Calibri"/>
          <w:color w:val="000000"/>
          <w:lang w:eastAsia="sk-SK"/>
        </w:rPr>
        <w:t>zmluvy tvorí prílohu č. 2 tejto výzvy (</w:t>
      </w:r>
      <w:r w:rsidR="00A638A5" w:rsidRPr="0050422B">
        <w:rPr>
          <w:rFonts w:ascii="Arial Narrow" w:eastAsia="Calibri" w:hAnsi="Arial Narrow" w:cs="Calibri"/>
          <w:i/>
          <w:color w:val="000000"/>
          <w:lang w:eastAsia="sk-SK"/>
        </w:rPr>
        <w:t>pozn. návrh zmluvy musí byť v súlade s podmienkami uvedenými vo výzve, návrh zmluvy nemusí byť samostatnou prílohou výzvy v prípade, že podmienky plnenia</w:t>
      </w:r>
      <w:r w:rsidR="00E25920">
        <w:rPr>
          <w:rFonts w:ascii="Arial Narrow" w:eastAsia="Calibri" w:hAnsi="Arial Narrow" w:cs="Calibri"/>
          <w:i/>
          <w:color w:val="000000"/>
          <w:lang w:eastAsia="sk-SK"/>
        </w:rPr>
        <w:t xml:space="preserve"> budú uvedené priamo vo výzve).</w:t>
      </w:r>
      <w:r w:rsidR="00A638A5" w:rsidRPr="0050422B">
        <w:rPr>
          <w:rFonts w:ascii="Arial Narrow" w:eastAsia="Calibri" w:hAnsi="Arial Narrow" w:cs="Calibri"/>
          <w:i/>
          <w:color w:val="000000"/>
          <w:lang w:eastAsia="sk-SK"/>
        </w:rPr>
        <w:t xml:space="preserve"> </w:t>
      </w:r>
    </w:p>
    <w:p w14:paraId="52CFDC8A" w14:textId="3BBB99C5" w:rsidR="00F170BB" w:rsidRPr="0050422B" w:rsidRDefault="00A638A5" w:rsidP="002832F7">
      <w:pPr>
        <w:pStyle w:val="Odsekzoznamu"/>
        <w:numPr>
          <w:ilvl w:val="0"/>
          <w:numId w:val="36"/>
        </w:numPr>
        <w:spacing w:after="155" w:line="249" w:lineRule="auto"/>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Požadovaná lehota, resp. trvanie objednávky/zmluvy : </w:t>
      </w:r>
      <w:r w:rsidRPr="0050422B">
        <w:rPr>
          <w:rFonts w:ascii="Arial Narrow" w:eastAsia="Calibri" w:hAnsi="Arial Narrow" w:cs="Calibri"/>
          <w:color w:val="000000"/>
          <w:lang w:eastAsia="sk-SK"/>
        </w:rPr>
        <w:t xml:space="preserve">- odporúča sa </w:t>
      </w:r>
      <w:r w:rsidR="00E25920">
        <w:rPr>
          <w:rFonts w:ascii="Arial Narrow" w:eastAsia="Calibri" w:hAnsi="Arial Narrow" w:cs="Calibri"/>
          <w:color w:val="000000"/>
          <w:lang w:eastAsia="sk-SK"/>
        </w:rPr>
        <w:t>uviesť v dňoch alebo mesiacoch,</w:t>
      </w:r>
      <w:r w:rsidRPr="0050422B">
        <w:rPr>
          <w:rFonts w:ascii="Arial Narrow" w:eastAsia="Calibri" w:hAnsi="Arial Narrow" w:cs="Calibri"/>
          <w:color w:val="000000"/>
          <w:lang w:eastAsia="sk-SK"/>
        </w:rPr>
        <w:t xml:space="preserve"> nie konkrétny dátum, pričom je potrebné špecifikovať m</w:t>
      </w:r>
      <w:r w:rsidR="00F170BB" w:rsidRPr="0050422B">
        <w:rPr>
          <w:rFonts w:ascii="Arial Narrow" w:eastAsia="Calibri" w:hAnsi="Arial Narrow" w:cs="Calibri"/>
          <w:color w:val="000000"/>
          <w:lang w:eastAsia="sk-SK"/>
        </w:rPr>
        <w:t>oment začiatku plynutia lehoty</w:t>
      </w:r>
    </w:p>
    <w:p w14:paraId="0B4C740D" w14:textId="77777777" w:rsidR="00F170BB" w:rsidRPr="0050422B" w:rsidRDefault="00F170BB" w:rsidP="00F170BB">
      <w:pPr>
        <w:pStyle w:val="Odsekzoznamu"/>
        <w:spacing w:after="155" w:line="249" w:lineRule="auto"/>
        <w:jc w:val="both"/>
        <w:rPr>
          <w:rFonts w:ascii="Arial Narrow" w:eastAsia="Calibri" w:hAnsi="Arial Narrow" w:cs="Calibri"/>
          <w:color w:val="000000"/>
          <w:lang w:eastAsia="sk-SK"/>
        </w:rPr>
      </w:pPr>
    </w:p>
    <w:p w14:paraId="0F0CC901" w14:textId="77777777" w:rsidR="00F170BB" w:rsidRPr="0050422B" w:rsidRDefault="00A638A5" w:rsidP="002832F7">
      <w:pPr>
        <w:pStyle w:val="Odsekzoznamu"/>
        <w:numPr>
          <w:ilvl w:val="0"/>
          <w:numId w:val="36"/>
        </w:numPr>
        <w:spacing w:after="155" w:line="249" w:lineRule="auto"/>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Hlavné podmienky financovania a platobné dojednania: - uviesť informáciu o zálohových platbách – či budú poskytnuté a </w:t>
      </w:r>
      <w:r w:rsidR="00F170BB" w:rsidRPr="0050422B">
        <w:rPr>
          <w:rFonts w:ascii="Arial Narrow" w:eastAsia="Calibri" w:hAnsi="Arial Narrow" w:cs="Calibri"/>
          <w:b/>
          <w:color w:val="000000"/>
          <w:lang w:eastAsia="sk-SK"/>
        </w:rPr>
        <w:t xml:space="preserve">akým spôsobom, splatnosť faktúr </w:t>
      </w:r>
    </w:p>
    <w:p w14:paraId="7887DA44" w14:textId="77777777" w:rsidR="00F170BB" w:rsidRPr="0050422B" w:rsidRDefault="00F170BB" w:rsidP="00F170BB">
      <w:pPr>
        <w:pStyle w:val="Odsekzoznamu"/>
        <w:rPr>
          <w:rFonts w:ascii="Arial Narrow" w:eastAsia="Calibri" w:hAnsi="Arial Narrow" w:cs="Calibri"/>
          <w:b/>
          <w:color w:val="000000"/>
          <w:lang w:eastAsia="sk-SK"/>
        </w:rPr>
      </w:pPr>
    </w:p>
    <w:p w14:paraId="0ECD57AB" w14:textId="77777777" w:rsidR="00A638A5" w:rsidRPr="0050422B" w:rsidRDefault="00A638A5" w:rsidP="002832F7">
      <w:pPr>
        <w:pStyle w:val="Odsekzoznamu"/>
        <w:numPr>
          <w:ilvl w:val="0"/>
          <w:numId w:val="36"/>
        </w:numPr>
        <w:spacing w:after="155" w:line="249" w:lineRule="auto"/>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Podmienky účasti </w:t>
      </w:r>
    </w:p>
    <w:p w14:paraId="76A9036D" w14:textId="235C7A31" w:rsidR="00A638A5" w:rsidRPr="0050422B" w:rsidRDefault="00A638A5" w:rsidP="00A638A5">
      <w:pPr>
        <w:spacing w:after="109" w:line="249" w:lineRule="auto"/>
        <w:ind w:left="347" w:right="14"/>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Uchádzač musí byť oprávnený poskytovať službu/dodávať tovar resp. uskutočňovať prácu, kt</w:t>
      </w:r>
      <w:r w:rsidR="00E25920">
        <w:rPr>
          <w:rFonts w:ascii="Arial Narrow" w:eastAsia="Calibri" w:hAnsi="Arial Narrow" w:cs="Calibri"/>
          <w:color w:val="000000"/>
          <w:lang w:eastAsia="sk-SK"/>
        </w:rPr>
        <w:t>orá zodpovedá predmetu zákazky.</w:t>
      </w:r>
      <w:r w:rsidRPr="0050422B">
        <w:rPr>
          <w:rFonts w:ascii="Arial Narrow" w:eastAsia="Calibri" w:hAnsi="Arial Narrow" w:cs="Calibri"/>
          <w:color w:val="000000"/>
          <w:lang w:eastAsia="sk-SK"/>
        </w:rPr>
        <w:t xml:space="preserve"> </w:t>
      </w:r>
    </w:p>
    <w:p w14:paraId="4CF5514D" w14:textId="1F3EB7EB" w:rsidR="00F170BB" w:rsidRPr="0050422B" w:rsidRDefault="00A638A5" w:rsidP="00F170BB">
      <w:pPr>
        <w:spacing w:after="167" w:line="249" w:lineRule="auto"/>
        <w:ind w:left="347" w:right="14"/>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Uchádzač nemusí predkladať v ponuke doklad o oprávnení </w:t>
      </w:r>
      <w:r w:rsidRPr="0050422B">
        <w:rPr>
          <w:rFonts w:ascii="Arial Narrow" w:eastAsia="Calibri" w:hAnsi="Arial Narrow" w:cs="Calibri"/>
          <w:color w:val="000000"/>
          <w:lang w:eastAsia="sk-SK"/>
        </w:rPr>
        <w:t xml:space="preserve">poskytovať službu, dodávať tovar resp. uskutočňovať prácu, ktorá zodpovedá predmetu zákazky v súlade s prvou vetou. </w:t>
      </w:r>
      <w:r w:rsidRPr="0050422B">
        <w:rPr>
          <w:rFonts w:ascii="Arial Narrow" w:eastAsia="Calibri" w:hAnsi="Arial Narrow" w:cs="Calibri"/>
          <w:b/>
          <w:color w:val="000000"/>
          <w:lang w:eastAsia="sk-SK"/>
        </w:rPr>
        <w:t>Túto skutočnosť si overí verejný obstarávateľ sám v príslušnom registri</w:t>
      </w:r>
      <w:r w:rsidRPr="0050422B">
        <w:rPr>
          <w:rFonts w:ascii="Arial Narrow" w:eastAsia="Calibri" w:hAnsi="Arial Narrow" w:cs="Calibri"/>
          <w:color w:val="000000"/>
          <w:lang w:eastAsia="sk-SK"/>
        </w:rPr>
        <w:t>, v</w:t>
      </w:r>
      <w:r w:rsidR="00E25920">
        <w:rPr>
          <w:rFonts w:ascii="Arial Narrow" w:eastAsia="Calibri" w:hAnsi="Arial Narrow" w:cs="Calibri"/>
          <w:color w:val="000000"/>
          <w:lang w:eastAsia="sk-SK"/>
        </w:rPr>
        <w:t xml:space="preserve"> ktorom je uchádzač zapísaný. </w:t>
      </w:r>
    </w:p>
    <w:p w14:paraId="7A3CD59B" w14:textId="77777777" w:rsidR="00A638A5" w:rsidRPr="0050422B" w:rsidRDefault="00A638A5" w:rsidP="002832F7">
      <w:pPr>
        <w:pStyle w:val="Odsekzoznamu"/>
        <w:numPr>
          <w:ilvl w:val="0"/>
          <w:numId w:val="36"/>
        </w:numPr>
        <w:spacing w:after="167" w:line="249" w:lineRule="auto"/>
        <w:ind w:right="14"/>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Kritériá na vyhodnotenie ponúk a pravidlá ich uplatnenia </w:t>
      </w:r>
    </w:p>
    <w:p w14:paraId="0ADB84F6" w14:textId="7201EE23" w:rsidR="00A638A5" w:rsidRPr="0050422B" w:rsidRDefault="00A638A5" w:rsidP="00A638A5">
      <w:pPr>
        <w:spacing w:after="109"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b/>
          <w:i/>
          <w:color w:val="000000"/>
          <w:lang w:eastAsia="sk-SK"/>
        </w:rPr>
        <w:t>Príklad1:</w:t>
      </w:r>
      <w:r w:rsidRPr="0050422B">
        <w:rPr>
          <w:rFonts w:ascii="Arial Narrow" w:eastAsia="Calibri" w:hAnsi="Arial Narrow" w:cs="Calibri"/>
          <w:color w:val="000000"/>
          <w:lang w:eastAsia="sk-SK"/>
        </w:rPr>
        <w:t xml:space="preserve"> </w:t>
      </w:r>
      <w:r w:rsidRPr="0050422B">
        <w:rPr>
          <w:rFonts w:ascii="Arial Narrow" w:eastAsia="Calibri" w:hAnsi="Arial Narrow" w:cs="Calibri"/>
          <w:i/>
          <w:color w:val="000000"/>
          <w:lang w:eastAsia="sk-SK"/>
        </w:rPr>
        <w:t>Obstarávateľ stanovil 1 kritérium na vyhodnot</w:t>
      </w:r>
      <w:r w:rsidR="00E25920">
        <w:rPr>
          <w:rFonts w:ascii="Arial Narrow" w:eastAsia="Calibri" w:hAnsi="Arial Narrow" w:cs="Calibri"/>
          <w:i/>
          <w:color w:val="000000"/>
          <w:lang w:eastAsia="sk-SK"/>
        </w:rPr>
        <w:t>enie ponúk:</w:t>
      </w:r>
      <w:r w:rsidRPr="0050422B">
        <w:rPr>
          <w:rFonts w:ascii="Arial Narrow" w:eastAsia="Calibri" w:hAnsi="Arial Narrow" w:cs="Calibri"/>
          <w:i/>
          <w:color w:val="000000"/>
          <w:lang w:eastAsia="sk-SK"/>
        </w:rPr>
        <w:t xml:space="preserve"> </w:t>
      </w:r>
    </w:p>
    <w:p w14:paraId="22888957" w14:textId="34089DE8" w:rsidR="00A638A5" w:rsidRPr="0050422B" w:rsidRDefault="00A638A5" w:rsidP="00A638A5">
      <w:pPr>
        <w:spacing w:after="140"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b/>
          <w:i/>
          <w:color w:val="000000"/>
          <w:lang w:eastAsia="sk-SK"/>
        </w:rPr>
        <w:t>Najnižšia cena za celý pre</w:t>
      </w:r>
      <w:r w:rsidR="00E25920">
        <w:rPr>
          <w:rFonts w:ascii="Arial Narrow" w:eastAsia="Calibri" w:hAnsi="Arial Narrow" w:cs="Calibri"/>
          <w:b/>
          <w:i/>
          <w:color w:val="000000"/>
          <w:lang w:eastAsia="sk-SK"/>
        </w:rPr>
        <w:t xml:space="preserve">dmet zákazky v EUR vrátane DPH </w:t>
      </w:r>
    </w:p>
    <w:p w14:paraId="6B099C61" w14:textId="23100494" w:rsidR="00A638A5" w:rsidRPr="0050422B" w:rsidRDefault="00E25920" w:rsidP="002832F7">
      <w:pPr>
        <w:numPr>
          <w:ilvl w:val="2"/>
          <w:numId w:val="34"/>
        </w:numPr>
        <w:spacing w:after="145" w:line="249" w:lineRule="auto"/>
        <w:ind w:hanging="360"/>
        <w:jc w:val="both"/>
        <w:rPr>
          <w:rFonts w:ascii="Arial Narrow" w:eastAsia="Calibri" w:hAnsi="Arial Narrow" w:cs="Calibri"/>
          <w:color w:val="000000"/>
          <w:lang w:eastAsia="sk-SK"/>
        </w:rPr>
      </w:pPr>
      <w:r>
        <w:rPr>
          <w:rFonts w:ascii="Arial Narrow" w:eastAsia="Calibri" w:hAnsi="Arial Narrow" w:cs="Calibri"/>
          <w:i/>
          <w:color w:val="000000"/>
          <w:lang w:eastAsia="sk-SK"/>
        </w:rPr>
        <w:t>Uchádzač predloží</w:t>
      </w:r>
      <w:r w:rsidR="00A638A5" w:rsidRPr="0050422B">
        <w:rPr>
          <w:rFonts w:ascii="Arial Narrow" w:eastAsia="Calibri" w:hAnsi="Arial Narrow" w:cs="Calibri"/>
          <w:i/>
          <w:color w:val="000000"/>
          <w:lang w:eastAsia="sk-SK"/>
        </w:rPr>
        <w:t xml:space="preserve"> Návrh na plnenie kritérií vrátane vyplnenej Cenovej tabuľky uvedený v Prílohe č. 3 tejto výzvy. </w:t>
      </w:r>
    </w:p>
    <w:p w14:paraId="6AC123E8" w14:textId="20C21E40" w:rsidR="00A638A5" w:rsidRPr="0050422B" w:rsidRDefault="00A638A5" w:rsidP="002832F7">
      <w:pPr>
        <w:numPr>
          <w:ilvl w:val="2"/>
          <w:numId w:val="34"/>
        </w:numPr>
        <w:spacing w:after="109" w:line="249" w:lineRule="auto"/>
        <w:ind w:hanging="360"/>
        <w:jc w:val="both"/>
        <w:rPr>
          <w:rFonts w:ascii="Arial Narrow" w:eastAsia="Calibri" w:hAnsi="Arial Narrow" w:cs="Calibri"/>
          <w:color w:val="000000"/>
          <w:lang w:eastAsia="sk-SK"/>
        </w:rPr>
      </w:pPr>
      <w:r w:rsidRPr="0050422B">
        <w:rPr>
          <w:rFonts w:ascii="Arial Narrow" w:eastAsia="Calibri" w:hAnsi="Arial Narrow" w:cs="Calibri"/>
          <w:i/>
          <w:color w:val="000000"/>
          <w:lang w:eastAsia="sk-SK"/>
        </w:rPr>
        <w:t xml:space="preserve">Uchádzač v cene predmetu zákazky uvedie pre každú požadovanú položku aj jednotkovú cenu. Celková cena je daná súčinom jednotkovej ceny a množstva uvedeného v zozname položiek. </w:t>
      </w:r>
    </w:p>
    <w:p w14:paraId="0E8B6010" w14:textId="1A4E0337" w:rsidR="00A638A5" w:rsidRPr="0050422B" w:rsidRDefault="00A638A5" w:rsidP="00A638A5">
      <w:pPr>
        <w:spacing w:after="97"/>
        <w:ind w:left="357" w:hanging="10"/>
        <w:rPr>
          <w:rFonts w:ascii="Arial Narrow" w:eastAsia="Calibri" w:hAnsi="Arial Narrow" w:cs="Calibri"/>
          <w:color w:val="000000"/>
          <w:lang w:eastAsia="sk-SK"/>
        </w:rPr>
      </w:pPr>
      <w:r w:rsidRPr="0050422B">
        <w:rPr>
          <w:rFonts w:ascii="Arial Narrow" w:eastAsia="Calibri" w:hAnsi="Arial Narrow" w:cs="Calibri"/>
          <w:b/>
          <w:i/>
          <w:color w:val="000000"/>
          <w:u w:val="single" w:color="000000"/>
          <w:lang w:eastAsia="sk-SK"/>
        </w:rPr>
        <w:t>Pravidlá pre uplatnenie a spôsob vyhodnotenia kritéria sú nasledujúce:</w:t>
      </w:r>
      <w:r w:rsidRPr="0050422B">
        <w:rPr>
          <w:rFonts w:ascii="Arial Narrow" w:eastAsia="Calibri" w:hAnsi="Arial Narrow" w:cs="Calibri"/>
          <w:b/>
          <w:i/>
          <w:color w:val="000000"/>
          <w:lang w:eastAsia="sk-SK"/>
        </w:rPr>
        <w:t xml:space="preserve"> </w:t>
      </w:r>
    </w:p>
    <w:p w14:paraId="13F1050E" w14:textId="4A546BF7" w:rsidR="00A638A5" w:rsidRPr="0050422B" w:rsidRDefault="00A638A5" w:rsidP="00A638A5">
      <w:pPr>
        <w:spacing w:after="109"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b/>
          <w:i/>
          <w:color w:val="000000"/>
          <w:lang w:eastAsia="sk-SK"/>
        </w:rPr>
        <w:t xml:space="preserve">Úspešným uchádzačom sa stane uchádzač, ktorý vo svojej ponuke predloží najnižšiu cenu za celý predmet zákazky v EUR vrátane DPH. Ako druhý v poradí sa umiestni uchádzač, ktorý vo svojej ponuke predloží druhú najnižšiu cenu za predmet zákazky v EUR vrátane DPH, atď. </w:t>
      </w:r>
    </w:p>
    <w:p w14:paraId="205BA941" w14:textId="628B41CE" w:rsidR="00A638A5" w:rsidRPr="0050422B" w:rsidRDefault="00A638A5" w:rsidP="00A638A5">
      <w:pPr>
        <w:spacing w:after="109"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b/>
          <w:i/>
          <w:color w:val="000000"/>
          <w:lang w:eastAsia="sk-SK"/>
        </w:rPr>
        <w:t>Príklad1:</w:t>
      </w:r>
      <w:r w:rsidRPr="0050422B">
        <w:rPr>
          <w:rFonts w:ascii="Arial Narrow" w:eastAsia="Calibri" w:hAnsi="Arial Narrow" w:cs="Calibri"/>
          <w:b/>
          <w:color w:val="000000"/>
          <w:lang w:eastAsia="sk-SK"/>
        </w:rPr>
        <w:t xml:space="preserve"> </w:t>
      </w:r>
      <w:r w:rsidRPr="0050422B">
        <w:rPr>
          <w:rFonts w:ascii="Arial Narrow" w:eastAsia="Calibri" w:hAnsi="Arial Narrow" w:cs="Calibri"/>
          <w:i/>
          <w:color w:val="000000"/>
          <w:lang w:eastAsia="sk-SK"/>
        </w:rPr>
        <w:t xml:space="preserve">Obstarávateľ stanovil 2 kritériá na vyhodnotenie ponúk: </w:t>
      </w:r>
    </w:p>
    <w:p w14:paraId="7778DACE" w14:textId="77777777" w:rsidR="00A638A5" w:rsidRPr="0050422B" w:rsidRDefault="00A638A5" w:rsidP="00A638A5">
      <w:pPr>
        <w:spacing w:after="109"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b/>
          <w:i/>
          <w:color w:val="000000"/>
          <w:lang w:eastAsia="sk-SK"/>
        </w:rPr>
        <w:t xml:space="preserve">Kritérium A: Cena – váha kritéria 70% </w:t>
      </w:r>
    </w:p>
    <w:p w14:paraId="726F19E1" w14:textId="77777777" w:rsidR="00A638A5" w:rsidRPr="0050422B" w:rsidRDefault="00A638A5" w:rsidP="00A638A5">
      <w:pPr>
        <w:spacing w:after="109"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b/>
          <w:i/>
          <w:color w:val="000000"/>
          <w:lang w:eastAsia="sk-SK"/>
        </w:rPr>
        <w:t xml:space="preserve">Kritérium B: Lehota – váha kritéria 30% </w:t>
      </w:r>
    </w:p>
    <w:p w14:paraId="2B40AF1F" w14:textId="77777777" w:rsidR="00A638A5" w:rsidRPr="0050422B" w:rsidRDefault="00A638A5" w:rsidP="00A638A5">
      <w:pPr>
        <w:spacing w:after="97"/>
        <w:ind w:left="357" w:hanging="10"/>
        <w:rPr>
          <w:rFonts w:ascii="Arial Narrow" w:eastAsia="Calibri" w:hAnsi="Arial Narrow" w:cs="Calibri"/>
          <w:color w:val="000000"/>
          <w:lang w:eastAsia="sk-SK"/>
        </w:rPr>
      </w:pPr>
      <w:r w:rsidRPr="0050422B">
        <w:rPr>
          <w:rFonts w:ascii="Arial Narrow" w:eastAsia="Calibri" w:hAnsi="Arial Narrow" w:cs="Calibri"/>
          <w:b/>
          <w:i/>
          <w:color w:val="000000"/>
          <w:u w:val="single" w:color="000000"/>
          <w:lang w:eastAsia="sk-SK"/>
        </w:rPr>
        <w:t>Pravidlá pre uplatnenie a spôsob vyhodnotenia kritéria sú nasledujúce:</w:t>
      </w:r>
      <w:r w:rsidRPr="0050422B">
        <w:rPr>
          <w:rFonts w:ascii="Arial Narrow" w:eastAsia="Calibri" w:hAnsi="Arial Narrow" w:cs="Calibri"/>
          <w:b/>
          <w:i/>
          <w:color w:val="000000"/>
          <w:lang w:eastAsia="sk-SK"/>
        </w:rPr>
        <w:t xml:space="preserve"> </w:t>
      </w:r>
    </w:p>
    <w:p w14:paraId="6B8AFEC4" w14:textId="5FC7C015" w:rsidR="00A638A5" w:rsidRPr="0050422B" w:rsidRDefault="00A638A5" w:rsidP="00A638A5">
      <w:pPr>
        <w:spacing w:after="109"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i/>
          <w:color w:val="000000"/>
          <w:lang w:eastAsia="sk-SK"/>
        </w:rPr>
        <w:t xml:space="preserve">Každá predložená ponuka bude hodnotená za všetky uvedené kritéria A B. Celkové hodnotenie predloženej ponuky sa určí ako súčet pridelených bodov za jednotlivé kritériá t.j. podľa vzorca: H =HA + HB kde H je celkové hodnotenie ponuky, HA je hodnotenie ponuky z pohľadu kritéria A, HB je hodnotenie ponuky z pohľadu kritéria B. </w:t>
      </w:r>
    </w:p>
    <w:p w14:paraId="4E5CA27C" w14:textId="43CAFBD5" w:rsidR="00A638A5" w:rsidRPr="0050422B" w:rsidRDefault="00A638A5" w:rsidP="00A638A5">
      <w:pPr>
        <w:spacing w:after="109"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i/>
          <w:color w:val="000000"/>
          <w:lang w:eastAsia="sk-SK"/>
        </w:rPr>
        <w:t xml:space="preserve">Maximálny počet bodov za kritérium A sa pridelí ponuke uchádzača s najnižšou navrhovanou hodnotou v príslušnom kritériu. Pri ostatných ponukách sa určí úmerou. Úmera sa vypočíta ako podiel najnižšej navrhovanej hodnoty za príslušné kritérium a navrhovanej hodnoty príslušného kritéria aktuálne hodnotenej ponuky, vynásobený maximálnym počtom bodov pre príslušné kritérium. Hodnotenie ponuky z pohľadu kritéria A sa určí </w:t>
      </w:r>
      <w:r w:rsidRPr="0050422B">
        <w:rPr>
          <w:rFonts w:ascii="Arial Narrow" w:eastAsia="Calibri" w:hAnsi="Arial Narrow" w:cs="Calibri"/>
          <w:i/>
          <w:color w:val="000000"/>
          <w:lang w:eastAsia="sk-SK"/>
        </w:rPr>
        <w:lastRenderedPageBreak/>
        <w:t>podľa vzorca: HA = 70 * (Amin / A) kde Amin je najnižšia navrhovaná celková cena zo všetkých hodnotených ponúk A je navrhovaná celková cena hodnotenej ponuky Znak ,,*“ predstavuje matematické znamienko súčinu. Cena musí byť vyjadrená kladným číslom na dve</w:t>
      </w:r>
      <w:r w:rsidR="00E25920">
        <w:rPr>
          <w:rFonts w:ascii="Arial Narrow" w:eastAsia="Calibri" w:hAnsi="Arial Narrow" w:cs="Calibri"/>
          <w:i/>
          <w:color w:val="000000"/>
          <w:lang w:eastAsia="sk-SK"/>
        </w:rPr>
        <w:t xml:space="preserve"> </w:t>
      </w:r>
      <w:r w:rsidRPr="0050422B">
        <w:rPr>
          <w:rFonts w:ascii="Arial Narrow" w:eastAsia="Calibri" w:hAnsi="Arial Narrow" w:cs="Calibri"/>
          <w:i/>
          <w:color w:val="000000"/>
          <w:lang w:eastAsia="sk-SK"/>
        </w:rPr>
        <w:t xml:space="preserve">desatinné miesta. </w:t>
      </w:r>
    </w:p>
    <w:p w14:paraId="52D23D7F" w14:textId="77777777" w:rsidR="00A638A5" w:rsidRPr="0050422B" w:rsidRDefault="00A638A5" w:rsidP="00A638A5">
      <w:pPr>
        <w:spacing w:after="109"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i/>
          <w:color w:val="000000"/>
          <w:lang w:eastAsia="sk-SK"/>
        </w:rPr>
        <w:t xml:space="preserve">Hodnotenie ponuky z pohľadu kritéria B sa určí podľa vzorca: HB = 30 * (Bmin / B) kde Bmin je najnižšia navrhovaná celková cena zo všetkých hodnotených ponúk B je navrhovaná celková cena hodnotenej ponuky Znak ,,*“ predstavuje matematické znamienko súčinu. Cena musí byť vyjadrená kladným číslom na dve desatinné miesta. </w:t>
      </w:r>
    </w:p>
    <w:p w14:paraId="668E11CB" w14:textId="77777777" w:rsidR="00F170BB" w:rsidRPr="0050422B" w:rsidRDefault="00A638A5" w:rsidP="00F170BB">
      <w:pPr>
        <w:spacing w:after="167"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i/>
          <w:color w:val="000000"/>
          <w:lang w:eastAsia="sk-SK"/>
        </w:rPr>
        <w:t>Úspešným uchádzačom v tomto postupe zadávania zákazky sa stane uchádzač, ktorého ponuka po súčte dosiahnutých bodov za všetky hodnotené kritériá na vyhodnotenie ponúk dosiahne najvyšší počet bodov. V prípade rovnosti bodov získaných dvomi, resp. viacerými uchádzačmi, bude rozhodujúcim kritériom najvyšší počet bodov za hodnotiace kritérium</w:t>
      </w:r>
      <w:r w:rsidRPr="0050422B">
        <w:rPr>
          <w:rFonts w:ascii="Arial Narrow" w:eastAsia="Calibri" w:hAnsi="Arial Narrow" w:cs="Calibri"/>
          <w:color w:val="000000"/>
          <w:lang w:eastAsia="sk-SK"/>
        </w:rPr>
        <w:t xml:space="preserve">. </w:t>
      </w:r>
    </w:p>
    <w:p w14:paraId="734D7EB8" w14:textId="63B2723B" w:rsidR="00A638A5" w:rsidRPr="0050422B" w:rsidRDefault="00A638A5" w:rsidP="002832F7">
      <w:pPr>
        <w:pStyle w:val="Odsekzoznamu"/>
        <w:numPr>
          <w:ilvl w:val="0"/>
          <w:numId w:val="36"/>
        </w:numPr>
        <w:spacing w:after="167" w:line="249" w:lineRule="auto"/>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Lehota na predkladanie ponúk uplynie dňa:......</w:t>
      </w:r>
      <w:r w:rsidR="00E25920">
        <w:rPr>
          <w:rFonts w:ascii="Arial Narrow" w:eastAsia="Calibri" w:hAnsi="Arial Narrow" w:cs="Calibri"/>
          <w:b/>
          <w:color w:val="000000"/>
          <w:lang w:eastAsia="sk-SK"/>
        </w:rPr>
        <w:t xml:space="preserve"> </w:t>
      </w:r>
      <w:r w:rsidRPr="0050422B">
        <w:rPr>
          <w:rFonts w:ascii="Arial Narrow" w:eastAsia="Calibri" w:hAnsi="Arial Narrow" w:cs="Calibri"/>
          <w:b/>
          <w:color w:val="000000"/>
          <w:lang w:eastAsia="sk-SK"/>
        </w:rPr>
        <w:t>do:</w:t>
      </w:r>
      <w:r w:rsidRPr="0050422B">
        <w:rPr>
          <w:rFonts w:ascii="Arial Narrow" w:eastAsia="Calibri" w:hAnsi="Arial Narrow" w:cs="Calibri"/>
          <w:color w:val="000000"/>
          <w:lang w:eastAsia="sk-SK"/>
        </w:rPr>
        <w:t xml:space="preserve"> ..... Ponuky predložené po uplynutí tejto lehoty nebudú akceptované. </w:t>
      </w:r>
    </w:p>
    <w:p w14:paraId="7F036136" w14:textId="77777777" w:rsidR="00F170BB" w:rsidRPr="0050422B" w:rsidRDefault="00F170BB" w:rsidP="00F170BB">
      <w:pPr>
        <w:pStyle w:val="Odsekzoznamu"/>
        <w:spacing w:after="167" w:line="249" w:lineRule="auto"/>
        <w:jc w:val="both"/>
        <w:rPr>
          <w:rFonts w:ascii="Arial Narrow" w:eastAsia="Calibri" w:hAnsi="Arial Narrow" w:cs="Calibri"/>
          <w:color w:val="000000"/>
          <w:lang w:eastAsia="sk-SK"/>
        </w:rPr>
      </w:pPr>
    </w:p>
    <w:p w14:paraId="3FB544EF" w14:textId="26268D8E" w:rsidR="00A638A5" w:rsidRPr="0050422B" w:rsidRDefault="00A638A5" w:rsidP="002832F7">
      <w:pPr>
        <w:pStyle w:val="Odsekzoznamu"/>
        <w:numPr>
          <w:ilvl w:val="0"/>
          <w:numId w:val="36"/>
        </w:numPr>
        <w:spacing w:after="85" w:line="251" w:lineRule="auto"/>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Miesto a spôsob predloženia ponúk </w:t>
      </w:r>
    </w:p>
    <w:p w14:paraId="28226974" w14:textId="77777777" w:rsidR="00F170BB" w:rsidRPr="0050422B" w:rsidRDefault="00A638A5" w:rsidP="00F170BB">
      <w:pPr>
        <w:spacing w:after="167" w:line="249" w:lineRule="auto"/>
        <w:ind w:left="347" w:right="14"/>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Ponuky je možné predkladať prostredníctvom e-mailu na adresu .........., v </w:t>
      </w:r>
      <w:r w:rsidR="00F170BB" w:rsidRPr="0050422B">
        <w:rPr>
          <w:rFonts w:ascii="Arial Narrow" w:eastAsia="Calibri" w:hAnsi="Arial Narrow" w:cs="Calibri"/>
          <w:color w:val="000000"/>
          <w:lang w:eastAsia="sk-SK"/>
        </w:rPr>
        <w:t xml:space="preserve">lehote na predkladanie ponúk. </w:t>
      </w:r>
    </w:p>
    <w:p w14:paraId="4B345ECE" w14:textId="77777777" w:rsidR="00A638A5" w:rsidRPr="0050422B" w:rsidRDefault="00A638A5" w:rsidP="002832F7">
      <w:pPr>
        <w:pStyle w:val="Odsekzoznamu"/>
        <w:numPr>
          <w:ilvl w:val="0"/>
          <w:numId w:val="36"/>
        </w:numPr>
        <w:spacing w:after="167" w:line="249" w:lineRule="auto"/>
        <w:ind w:right="14"/>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Obsah ponuky uchádzača </w:t>
      </w:r>
    </w:p>
    <w:p w14:paraId="3325F29B" w14:textId="77777777" w:rsidR="00A638A5" w:rsidRPr="0050422B" w:rsidRDefault="00A638A5" w:rsidP="00A638A5">
      <w:pPr>
        <w:spacing w:after="112" w:line="249" w:lineRule="auto"/>
        <w:ind w:left="347" w:right="14"/>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Uchádzač predloží v elektronickej e-mailovej (pozn. resp., prostredníctvom iného komunikačného prostriedku – obstarávateľ bližšie špecifikuje)ponuke: </w:t>
      </w:r>
    </w:p>
    <w:p w14:paraId="51D9021E" w14:textId="77777777" w:rsidR="00A638A5" w:rsidRPr="0050422B" w:rsidRDefault="00A638A5" w:rsidP="00A638A5">
      <w:pPr>
        <w:autoSpaceDE w:val="0"/>
        <w:autoSpaceDN w:val="0"/>
        <w:adjustRightInd w:val="0"/>
        <w:spacing w:before="120" w:after="144" w:line="24" w:lineRule="atLeast"/>
        <w:ind w:left="365" w:hanging="365"/>
        <w:jc w:val="both"/>
        <w:rPr>
          <w:rFonts w:ascii="Arial Narrow" w:eastAsia="Calibri" w:hAnsi="Arial Narrow" w:cs="Times New Roman"/>
          <w:color w:val="000000"/>
        </w:rPr>
      </w:pPr>
      <w:r w:rsidRPr="0050422B">
        <w:rPr>
          <w:rFonts w:ascii="Arial Narrow" w:eastAsia="Calibri" w:hAnsi="Arial Narrow" w:cs="Times New Roman"/>
          <w:b/>
          <w:bCs/>
          <w:color w:val="000000"/>
        </w:rPr>
        <w:tab/>
      </w:r>
      <w:r w:rsidRPr="0050422B">
        <w:rPr>
          <w:rFonts w:ascii="Arial Narrow" w:eastAsia="Calibri" w:hAnsi="Arial Narrow" w:cs="Calibri"/>
          <w:b/>
          <w:color w:val="000000"/>
          <w:lang w:eastAsia="sk-SK"/>
        </w:rPr>
        <w:t>Identifikačné údaje uchádzača:</w:t>
      </w:r>
      <w:r w:rsidRPr="0050422B">
        <w:rPr>
          <w:rFonts w:ascii="Arial Narrow" w:eastAsia="Calibri" w:hAnsi="Arial Narrow" w:cs="Calibri"/>
          <w:color w:val="000000"/>
          <w:lang w:eastAsia="sk-SK"/>
        </w:rPr>
        <w:t xml:space="preserve"> (obchodné meno a sídlo uchádzača, IČO, DIČ, IČ pre daň, telefón, fax, e-mail, webová stránka, bankové spojenie, č. účtu a pod.) s uvedením predmetu zákazky, na ktorú sa ponuka predkladá.</w:t>
      </w:r>
    </w:p>
    <w:p w14:paraId="0D3322A0" w14:textId="42239C5B" w:rsidR="00F170BB" w:rsidRPr="0050422B" w:rsidRDefault="00A638A5" w:rsidP="00F170BB">
      <w:pPr>
        <w:spacing w:after="167" w:line="249" w:lineRule="auto"/>
        <w:ind w:left="365" w:right="14" w:hanging="18"/>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Vyplnený, podpísaný (opečiatkovaný) </w:t>
      </w:r>
      <w:r w:rsidRPr="0050422B">
        <w:rPr>
          <w:rFonts w:ascii="Arial Narrow" w:eastAsia="Calibri" w:hAnsi="Arial Narrow" w:cs="Calibri"/>
          <w:b/>
          <w:color w:val="000000"/>
          <w:lang w:eastAsia="sk-SK"/>
        </w:rPr>
        <w:t>Návrh na plnenie kritérií s nacenenými položkami.</w:t>
      </w:r>
      <w:r w:rsidRPr="0050422B">
        <w:rPr>
          <w:rFonts w:ascii="Arial Narrow" w:eastAsia="Calibri" w:hAnsi="Arial Narrow" w:cs="Calibri"/>
          <w:color w:val="000000"/>
          <w:lang w:eastAsia="sk-SK"/>
        </w:rPr>
        <w:t xml:space="preserve"> Návrh na plnenie kritérií tvorí </w:t>
      </w:r>
      <w:r w:rsidRPr="0050422B">
        <w:rPr>
          <w:rFonts w:ascii="Arial Narrow" w:eastAsia="Calibri" w:hAnsi="Arial Narrow" w:cs="Calibri"/>
          <w:b/>
          <w:color w:val="000000"/>
          <w:lang w:eastAsia="sk-SK"/>
        </w:rPr>
        <w:t>Prílohu č. 3</w:t>
      </w:r>
      <w:r w:rsidR="00F170BB" w:rsidRPr="0050422B">
        <w:rPr>
          <w:rFonts w:ascii="Arial Narrow" w:eastAsia="Calibri" w:hAnsi="Arial Narrow" w:cs="Calibri"/>
          <w:color w:val="000000"/>
          <w:lang w:eastAsia="sk-SK"/>
        </w:rPr>
        <w:t xml:space="preserve"> tejto výzvy. </w:t>
      </w:r>
    </w:p>
    <w:p w14:paraId="7DC412E9" w14:textId="306B5E42" w:rsidR="00A638A5" w:rsidRPr="0050422B" w:rsidRDefault="00A638A5" w:rsidP="002832F7">
      <w:pPr>
        <w:pStyle w:val="Odsekzoznamu"/>
        <w:numPr>
          <w:ilvl w:val="0"/>
          <w:numId w:val="36"/>
        </w:numPr>
        <w:spacing w:after="167" w:line="249" w:lineRule="auto"/>
        <w:ind w:right="14"/>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Jazyk, v ktorom možno predložiť ponuky</w:t>
      </w:r>
      <w:r w:rsidR="00E25920">
        <w:rPr>
          <w:rFonts w:ascii="Arial Narrow" w:eastAsia="Calibri" w:hAnsi="Arial Narrow" w:cs="Calibri"/>
          <w:b/>
          <w:color w:val="000000"/>
          <w:lang w:eastAsia="sk-SK"/>
        </w:rPr>
        <w:t xml:space="preserve"> je slovenský jazyk.</w:t>
      </w:r>
      <w:r w:rsidRPr="0050422B">
        <w:rPr>
          <w:rFonts w:ascii="Arial Narrow" w:eastAsia="Calibri" w:hAnsi="Arial Narrow" w:cs="Calibri"/>
          <w:b/>
          <w:color w:val="000000"/>
          <w:lang w:eastAsia="sk-SK"/>
        </w:rPr>
        <w:t xml:space="preserve"> </w:t>
      </w:r>
    </w:p>
    <w:p w14:paraId="4E024A92" w14:textId="04BF8E58" w:rsidR="003279F3" w:rsidRPr="0050422B" w:rsidRDefault="00A638A5" w:rsidP="00A638A5">
      <w:pPr>
        <w:spacing w:after="491" w:line="249" w:lineRule="auto"/>
        <w:ind w:left="347" w:right="14"/>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Ak je doklad alebo dokument vyhotovený v cudzom jazyku, predkladá sa spolu s jeho prekladom do štátneho jazyka (pozn. ak ponuka nie je predložená v štátnom jazyku, preklad ponuky môže zabezpečiť aj obstarávateľ); to neplatí pre ponuky, doklady a dokumenty vyhotovené v českom jazyku. Ak sa zistí rozdiel v ich obsahu, rozhodujúci je preklad do štátneho jazyka. </w:t>
      </w:r>
    </w:p>
    <w:p w14:paraId="5EE5E018" w14:textId="2421573E" w:rsidR="00A638A5" w:rsidRPr="00B84D89" w:rsidRDefault="00A638A5" w:rsidP="00A638A5">
      <w:pPr>
        <w:spacing w:after="139" w:line="251" w:lineRule="auto"/>
        <w:ind w:left="-5" w:hanging="10"/>
        <w:rPr>
          <w:rFonts w:ascii="Arial Narrow" w:eastAsia="Calibri" w:hAnsi="Arial Narrow" w:cs="Calibri"/>
          <w:color w:val="000000"/>
          <w:lang w:eastAsia="sk-SK"/>
        </w:rPr>
      </w:pPr>
      <w:r w:rsidRPr="00B84D89">
        <w:rPr>
          <w:rFonts w:ascii="Arial Narrow" w:eastAsia="Calibri" w:hAnsi="Arial Narrow" w:cs="Calibri"/>
          <w:b/>
          <w:color w:val="000000"/>
          <w:lang w:eastAsia="sk-SK"/>
        </w:rPr>
        <w:t>Prílohy k Výzve na predkladanie ponúk</w:t>
      </w:r>
      <w:r w:rsidR="00C97AB6" w:rsidRPr="00B84D89">
        <w:rPr>
          <w:rStyle w:val="Odkaznapoznmkupodiarou"/>
          <w:rFonts w:ascii="Arial Narrow" w:eastAsia="Calibri" w:hAnsi="Arial Narrow" w:cs="Calibri"/>
          <w:b/>
          <w:color w:val="000000"/>
          <w:lang w:eastAsia="sk-SK"/>
        </w:rPr>
        <w:footnoteReference w:id="22"/>
      </w:r>
      <w:r w:rsidR="00E25920">
        <w:rPr>
          <w:rFonts w:ascii="Arial Narrow" w:eastAsia="Calibri" w:hAnsi="Arial Narrow" w:cs="Calibri"/>
          <w:b/>
          <w:color w:val="000000"/>
          <w:lang w:eastAsia="sk-SK"/>
        </w:rPr>
        <w:t>:</w:t>
      </w:r>
      <w:r w:rsidRPr="00B84D89">
        <w:rPr>
          <w:rFonts w:ascii="Arial Narrow" w:eastAsia="Calibri" w:hAnsi="Arial Narrow" w:cs="Calibri"/>
          <w:b/>
          <w:color w:val="000000"/>
          <w:lang w:eastAsia="sk-SK"/>
        </w:rPr>
        <w:t xml:space="preserve"> </w:t>
      </w:r>
    </w:p>
    <w:p w14:paraId="33D2EC09" w14:textId="77777777" w:rsidR="00A638A5" w:rsidRPr="00B84D89" w:rsidRDefault="00A638A5" w:rsidP="00B84D89">
      <w:pPr>
        <w:pStyle w:val="Bezriadkovania"/>
        <w:rPr>
          <w:rFonts w:ascii="Arial Narrow" w:hAnsi="Arial Narrow"/>
          <w:lang w:eastAsia="sk-SK"/>
        </w:rPr>
      </w:pPr>
      <w:r w:rsidRPr="00B84D89">
        <w:rPr>
          <w:rFonts w:ascii="Arial Narrow" w:hAnsi="Arial Narrow"/>
          <w:lang w:eastAsia="sk-SK"/>
        </w:rPr>
        <w:t xml:space="preserve">Príloha č. 1 – alt. Opis predmetu zákazky </w:t>
      </w:r>
    </w:p>
    <w:p w14:paraId="3DB5DDA7" w14:textId="77777777" w:rsidR="00A638A5" w:rsidRPr="00B84D89" w:rsidRDefault="00A638A5" w:rsidP="00B84D89">
      <w:pPr>
        <w:pStyle w:val="Bezriadkovania"/>
        <w:rPr>
          <w:rFonts w:ascii="Arial Narrow" w:hAnsi="Arial Narrow"/>
          <w:lang w:eastAsia="sk-SK"/>
        </w:rPr>
      </w:pPr>
      <w:r w:rsidRPr="00B84D89">
        <w:rPr>
          <w:rFonts w:ascii="Arial Narrow" w:hAnsi="Arial Narrow"/>
          <w:lang w:eastAsia="sk-SK"/>
        </w:rPr>
        <w:t xml:space="preserve">Príloha č. 2 – Návrh zmluvy (ak relevantné) </w:t>
      </w:r>
    </w:p>
    <w:p w14:paraId="050514FB" w14:textId="77777777" w:rsidR="00A638A5" w:rsidRPr="00B84D89" w:rsidRDefault="00A638A5" w:rsidP="00B84D89">
      <w:pPr>
        <w:pStyle w:val="Bezriadkovania"/>
        <w:rPr>
          <w:rFonts w:ascii="Arial Narrow" w:hAnsi="Arial Narrow"/>
          <w:lang w:eastAsia="sk-SK"/>
        </w:rPr>
      </w:pPr>
      <w:r w:rsidRPr="00B84D89">
        <w:rPr>
          <w:rFonts w:ascii="Arial Narrow" w:hAnsi="Arial Narrow"/>
          <w:lang w:eastAsia="sk-SK"/>
        </w:rPr>
        <w:t xml:space="preserve">Príloha č. 3 – Návrh na plnenie kritérií – cenová ponuka </w:t>
      </w:r>
    </w:p>
    <w:p w14:paraId="2F029556" w14:textId="77777777" w:rsidR="0000503D" w:rsidRPr="00B84D89" w:rsidRDefault="0000503D" w:rsidP="0000503D">
      <w:pPr>
        <w:spacing w:after="151"/>
        <w:rPr>
          <w:rFonts w:ascii="Arial Narrow" w:hAnsi="Arial Narrow"/>
        </w:rPr>
      </w:pPr>
    </w:p>
    <w:p w14:paraId="419CA99E" w14:textId="2B68DFE4" w:rsidR="00B84D89" w:rsidRPr="001744EA" w:rsidRDefault="00B84D89" w:rsidP="00B84D89">
      <w:pPr>
        <w:spacing w:after="10"/>
        <w:ind w:left="347" w:right="14"/>
        <w:rPr>
          <w:rFonts w:ascii="Arial Narrow" w:hAnsi="Arial Narrow"/>
        </w:rPr>
      </w:pPr>
    </w:p>
    <w:p w14:paraId="3223FA2D" w14:textId="77777777" w:rsidR="00B84D89" w:rsidRPr="001744EA" w:rsidRDefault="00B84D89" w:rsidP="00B84D89">
      <w:pPr>
        <w:spacing w:after="0"/>
        <w:rPr>
          <w:rFonts w:ascii="Arial Narrow" w:hAnsi="Arial Narrow"/>
        </w:rPr>
      </w:pPr>
      <w:r w:rsidRPr="001744EA">
        <w:rPr>
          <w:rFonts w:ascii="Arial Narrow" w:hAnsi="Arial Narrow"/>
        </w:rPr>
        <w:t xml:space="preserve"> </w:t>
      </w:r>
    </w:p>
    <w:p w14:paraId="294159C7" w14:textId="77777777" w:rsidR="00B84D89" w:rsidRPr="001744EA" w:rsidRDefault="00B84D89" w:rsidP="00B84D89">
      <w:pPr>
        <w:spacing w:after="0"/>
        <w:rPr>
          <w:rFonts w:ascii="Arial Narrow" w:hAnsi="Arial Narrow"/>
        </w:rPr>
      </w:pPr>
      <w:r w:rsidRPr="001744EA">
        <w:rPr>
          <w:rFonts w:ascii="Arial Narrow" w:hAnsi="Arial Narrow"/>
        </w:rPr>
        <w:t xml:space="preserve"> </w:t>
      </w:r>
    </w:p>
    <w:p w14:paraId="4B1E016E" w14:textId="4FAC0C1B" w:rsidR="00B84D89" w:rsidRPr="001744EA" w:rsidRDefault="00B84D89" w:rsidP="00B84D89">
      <w:pPr>
        <w:tabs>
          <w:tab w:val="center" w:pos="6662"/>
        </w:tabs>
        <w:spacing w:after="10"/>
        <w:rPr>
          <w:rFonts w:ascii="Arial Narrow" w:hAnsi="Arial Narrow"/>
        </w:rPr>
      </w:pPr>
      <w:r>
        <w:rPr>
          <w:rFonts w:ascii="Arial Narrow" w:hAnsi="Arial Narrow"/>
        </w:rPr>
        <w:t>V.........dňa..................</w:t>
      </w:r>
      <w:r w:rsidRPr="001744EA">
        <w:rPr>
          <w:rFonts w:ascii="Arial Narrow" w:hAnsi="Arial Narrow"/>
        </w:rPr>
        <w:t xml:space="preserve"> </w:t>
      </w:r>
      <w:r w:rsidRPr="001744EA">
        <w:rPr>
          <w:rFonts w:ascii="Arial Narrow" w:hAnsi="Arial Narrow"/>
        </w:rPr>
        <w:tab/>
        <w:t xml:space="preserve">                   ............................................... </w:t>
      </w:r>
    </w:p>
    <w:p w14:paraId="5929C681" w14:textId="77777777" w:rsidR="00B84D89" w:rsidRPr="001744EA" w:rsidRDefault="00B84D89" w:rsidP="00B84D89">
      <w:pPr>
        <w:tabs>
          <w:tab w:val="center" w:pos="708"/>
          <w:tab w:val="center" w:pos="1416"/>
          <w:tab w:val="center" w:pos="2124"/>
          <w:tab w:val="center" w:pos="2833"/>
          <w:tab w:val="center" w:pos="3541"/>
          <w:tab w:val="center" w:pos="4249"/>
          <w:tab w:val="center" w:pos="4957"/>
          <w:tab w:val="center" w:pos="5665"/>
          <w:tab w:val="center" w:pos="7040"/>
        </w:tabs>
        <w:spacing w:after="10"/>
        <w:rPr>
          <w:rFonts w:ascii="Arial Narrow" w:hAnsi="Arial Narrow"/>
        </w:rPr>
      </w:pPr>
      <w:r w:rsidRPr="001744EA">
        <w:rPr>
          <w:rFonts w:ascii="Arial Narrow" w:hAnsi="Arial Narrow"/>
        </w:rPr>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Meno a podpis </w:t>
      </w:r>
      <w:r w:rsidRPr="001744EA">
        <w:rPr>
          <w:rFonts w:ascii="Arial Narrow" w:eastAsia="Arial" w:hAnsi="Arial Narrow" w:cs="Arial"/>
          <w:b/>
          <w:color w:val="030303"/>
          <w:sz w:val="20"/>
        </w:rPr>
        <w:t xml:space="preserve"> </w:t>
      </w:r>
    </w:p>
    <w:p w14:paraId="159E3D76" w14:textId="04AA80F0" w:rsidR="0000503D" w:rsidRPr="001744EA" w:rsidRDefault="0000503D" w:rsidP="0017383D">
      <w:pPr>
        <w:spacing w:after="151"/>
        <w:jc w:val="center"/>
        <w:rPr>
          <w:rFonts w:ascii="Arial Narrow" w:hAnsi="Arial Narrow"/>
        </w:rPr>
      </w:pPr>
      <w:r w:rsidRPr="001744EA">
        <w:rPr>
          <w:rFonts w:ascii="Arial Narrow" w:eastAsia="Calibri" w:hAnsi="Arial Narrow" w:cs="Calibri"/>
          <w:i/>
          <w:sz w:val="32"/>
        </w:rPr>
        <w:lastRenderedPageBreak/>
        <w:t xml:space="preserve">Príloha č. 2 </w:t>
      </w:r>
      <w:r w:rsidR="0050422B">
        <w:rPr>
          <w:rFonts w:ascii="Arial Narrow" w:eastAsia="Calibri" w:hAnsi="Arial Narrow" w:cs="Calibri"/>
          <w:i/>
          <w:sz w:val="32"/>
        </w:rPr>
        <w:t>usmernenia</w:t>
      </w:r>
      <w:r w:rsidRPr="001744EA">
        <w:rPr>
          <w:rFonts w:ascii="Arial Narrow" w:eastAsia="Calibri" w:hAnsi="Arial Narrow" w:cs="Calibri"/>
          <w:i/>
          <w:sz w:val="32"/>
        </w:rPr>
        <w:t xml:space="preserve"> – vzor:</w:t>
      </w:r>
    </w:p>
    <w:p w14:paraId="72A8971B" w14:textId="2ABA6B93" w:rsidR="0000503D" w:rsidRDefault="0000503D" w:rsidP="0000503D">
      <w:pPr>
        <w:spacing w:after="5" w:line="250" w:lineRule="auto"/>
        <w:ind w:left="749" w:right="746" w:hanging="10"/>
        <w:jc w:val="center"/>
        <w:rPr>
          <w:rFonts w:ascii="Arial Narrow" w:eastAsia="Calibri" w:hAnsi="Arial Narrow" w:cs="Calibri"/>
          <w:b/>
        </w:rPr>
      </w:pPr>
      <w:r w:rsidRPr="0050422B">
        <w:rPr>
          <w:rFonts w:ascii="Arial Narrow" w:eastAsia="Calibri" w:hAnsi="Arial Narrow" w:cs="Calibri"/>
          <w:b/>
        </w:rPr>
        <w:t>Záznam z prieskum trhu</w:t>
      </w:r>
      <w:r w:rsidRPr="0050422B">
        <w:rPr>
          <w:rFonts w:ascii="Arial Narrow" w:eastAsia="Calibri" w:hAnsi="Arial Narrow" w:cs="Calibri"/>
          <w:b/>
          <w:vertAlign w:val="superscript"/>
        </w:rPr>
        <w:footnoteReference w:id="23"/>
      </w:r>
      <w:r w:rsidRPr="0050422B">
        <w:rPr>
          <w:rFonts w:ascii="Arial Narrow" w:eastAsia="Calibri" w:hAnsi="Arial Narrow" w:cs="Calibri"/>
          <w:b/>
        </w:rPr>
        <w:t xml:space="preserve"> </w:t>
      </w:r>
    </w:p>
    <w:p w14:paraId="4CBDB0A8" w14:textId="77777777" w:rsidR="0050422B" w:rsidRPr="0050422B" w:rsidRDefault="0050422B" w:rsidP="0000503D">
      <w:pPr>
        <w:spacing w:after="5" w:line="250" w:lineRule="auto"/>
        <w:ind w:left="749" w:right="746" w:hanging="10"/>
        <w:jc w:val="center"/>
        <w:rPr>
          <w:rFonts w:ascii="Arial Narrow" w:hAnsi="Arial Narrow"/>
        </w:rPr>
      </w:pPr>
    </w:p>
    <w:tbl>
      <w:tblPr>
        <w:tblStyle w:val="TableGrid"/>
        <w:tblW w:w="9167" w:type="dxa"/>
        <w:tblInd w:w="0" w:type="dxa"/>
        <w:tblCellMar>
          <w:top w:w="33" w:type="dxa"/>
        </w:tblCellMar>
        <w:tblLook w:val="04A0" w:firstRow="1" w:lastRow="0" w:firstColumn="1" w:lastColumn="0" w:noHBand="0" w:noVBand="1"/>
      </w:tblPr>
      <w:tblGrid>
        <w:gridCol w:w="4957"/>
        <w:gridCol w:w="4210"/>
      </w:tblGrid>
      <w:tr w:rsidR="0000503D" w:rsidRPr="0050422B" w14:paraId="3FACC406" w14:textId="77777777" w:rsidTr="00C31012">
        <w:trPr>
          <w:trHeight w:val="331"/>
        </w:trPr>
        <w:tc>
          <w:tcPr>
            <w:tcW w:w="4957" w:type="dxa"/>
          </w:tcPr>
          <w:p w14:paraId="48B9CC56" w14:textId="348D366B" w:rsidR="0000503D" w:rsidRPr="0050422B" w:rsidRDefault="0000503D" w:rsidP="00EF2057">
            <w:pPr>
              <w:spacing w:line="259" w:lineRule="auto"/>
              <w:ind w:left="284" w:hanging="284"/>
              <w:rPr>
                <w:rFonts w:ascii="Arial Narrow" w:hAnsi="Arial Narrow"/>
              </w:rPr>
            </w:pPr>
            <w:r w:rsidRPr="0050422B">
              <w:rPr>
                <w:rFonts w:ascii="Arial Narrow" w:hAnsi="Arial Narrow"/>
              </w:rPr>
              <w:t>1.</w:t>
            </w:r>
            <w:r w:rsidRPr="0050422B">
              <w:rPr>
                <w:rFonts w:ascii="Arial Narrow" w:eastAsia="Arial" w:hAnsi="Arial Narrow" w:cs="Arial"/>
              </w:rPr>
              <w:t xml:space="preserve"> </w:t>
            </w:r>
            <w:r w:rsidR="00E25920">
              <w:rPr>
                <w:rFonts w:ascii="Arial Narrow" w:hAnsi="Arial Narrow"/>
              </w:rPr>
              <w:t>Názov prijímateľa:</w:t>
            </w:r>
            <w:r w:rsidRPr="0050422B">
              <w:rPr>
                <w:rFonts w:ascii="Arial Narrow" w:hAnsi="Arial Narrow"/>
              </w:rPr>
              <w:tab/>
              <w:t xml:space="preserve"> </w:t>
            </w:r>
            <w:r w:rsidRPr="0050422B">
              <w:rPr>
                <w:rFonts w:ascii="Arial Narrow" w:hAnsi="Arial Narrow"/>
              </w:rPr>
              <w:tab/>
              <w:t xml:space="preserve"> </w:t>
            </w:r>
            <w:r w:rsidRPr="0050422B">
              <w:rPr>
                <w:rFonts w:ascii="Arial Narrow" w:hAnsi="Arial Narrow"/>
              </w:rPr>
              <w:tab/>
              <w:t xml:space="preserve"> </w:t>
            </w:r>
          </w:p>
        </w:tc>
        <w:tc>
          <w:tcPr>
            <w:tcW w:w="4210" w:type="dxa"/>
          </w:tcPr>
          <w:p w14:paraId="1AE0DDE1" w14:textId="77777777" w:rsidR="0000503D" w:rsidRPr="0050422B" w:rsidRDefault="0000503D" w:rsidP="0000503D">
            <w:pPr>
              <w:spacing w:line="259" w:lineRule="auto"/>
              <w:rPr>
                <w:rFonts w:ascii="Arial Narrow" w:hAnsi="Arial Narrow"/>
              </w:rPr>
            </w:pPr>
            <w:r w:rsidRPr="0050422B">
              <w:rPr>
                <w:rFonts w:ascii="Arial Narrow" w:hAnsi="Arial Narrow"/>
              </w:rPr>
              <w:t xml:space="preserve">.......................................................................... </w:t>
            </w:r>
          </w:p>
        </w:tc>
      </w:tr>
      <w:tr w:rsidR="0000503D" w:rsidRPr="0050422B" w14:paraId="5692D375" w14:textId="77777777" w:rsidTr="00C31012">
        <w:trPr>
          <w:trHeight w:val="403"/>
        </w:trPr>
        <w:tc>
          <w:tcPr>
            <w:tcW w:w="4957" w:type="dxa"/>
          </w:tcPr>
          <w:p w14:paraId="61E8F85D" w14:textId="5B092139" w:rsidR="0000503D" w:rsidRPr="0050422B" w:rsidRDefault="0000503D" w:rsidP="00E25920">
            <w:pPr>
              <w:tabs>
                <w:tab w:val="center" w:pos="3541"/>
                <w:tab w:val="center" w:pos="4249"/>
              </w:tabs>
              <w:spacing w:line="259" w:lineRule="auto"/>
              <w:ind w:left="284" w:hanging="284"/>
              <w:rPr>
                <w:rFonts w:ascii="Arial Narrow" w:hAnsi="Arial Narrow"/>
              </w:rPr>
            </w:pPr>
            <w:r w:rsidRPr="0050422B">
              <w:rPr>
                <w:rFonts w:ascii="Arial Narrow" w:hAnsi="Arial Narrow"/>
              </w:rPr>
              <w:t>2.</w:t>
            </w:r>
            <w:r w:rsidRPr="0050422B">
              <w:rPr>
                <w:rFonts w:ascii="Arial Narrow" w:eastAsia="Arial" w:hAnsi="Arial Narrow" w:cs="Arial"/>
              </w:rPr>
              <w:t xml:space="preserve"> </w:t>
            </w:r>
            <w:r w:rsidRPr="0050422B">
              <w:rPr>
                <w:rFonts w:ascii="Arial Narrow" w:hAnsi="Arial Narrow"/>
              </w:rPr>
              <w:t>Názov zákazky:</w:t>
            </w:r>
            <w:r w:rsidRPr="0050422B">
              <w:rPr>
                <w:rFonts w:ascii="Arial Narrow" w:hAnsi="Arial Narrow"/>
              </w:rPr>
              <w:tab/>
              <w:t xml:space="preserve"> </w:t>
            </w:r>
            <w:r w:rsidRPr="0050422B">
              <w:rPr>
                <w:rFonts w:ascii="Arial Narrow" w:hAnsi="Arial Narrow"/>
              </w:rPr>
              <w:tab/>
              <w:t xml:space="preserve"> </w:t>
            </w:r>
          </w:p>
        </w:tc>
        <w:tc>
          <w:tcPr>
            <w:tcW w:w="4210" w:type="dxa"/>
          </w:tcPr>
          <w:p w14:paraId="418CEDFD" w14:textId="77777777" w:rsidR="0000503D" w:rsidRPr="0050422B" w:rsidRDefault="0000503D" w:rsidP="0000503D">
            <w:pPr>
              <w:spacing w:line="259" w:lineRule="auto"/>
              <w:rPr>
                <w:rFonts w:ascii="Arial Narrow" w:hAnsi="Arial Narrow"/>
              </w:rPr>
            </w:pPr>
            <w:r w:rsidRPr="0050422B">
              <w:rPr>
                <w:rFonts w:ascii="Arial Narrow" w:hAnsi="Arial Narrow"/>
              </w:rPr>
              <w:t xml:space="preserve">..........................................................................  </w:t>
            </w:r>
          </w:p>
        </w:tc>
      </w:tr>
      <w:tr w:rsidR="0000503D" w:rsidRPr="0050422B" w14:paraId="1CCAB236" w14:textId="77777777" w:rsidTr="00C31012">
        <w:trPr>
          <w:trHeight w:val="403"/>
        </w:trPr>
        <w:tc>
          <w:tcPr>
            <w:tcW w:w="4957" w:type="dxa"/>
          </w:tcPr>
          <w:p w14:paraId="59C71375" w14:textId="607F2CB0" w:rsidR="0000503D" w:rsidRPr="0050422B" w:rsidRDefault="0000503D" w:rsidP="00EF2057">
            <w:pPr>
              <w:tabs>
                <w:tab w:val="center" w:pos="2833"/>
                <w:tab w:val="center" w:pos="3541"/>
                <w:tab w:val="center" w:pos="4249"/>
              </w:tabs>
              <w:spacing w:line="259" w:lineRule="auto"/>
              <w:ind w:left="284" w:hanging="284"/>
              <w:rPr>
                <w:rFonts w:ascii="Arial Narrow" w:hAnsi="Arial Narrow"/>
              </w:rPr>
            </w:pPr>
            <w:r w:rsidRPr="0050422B">
              <w:rPr>
                <w:rFonts w:ascii="Arial Narrow" w:hAnsi="Arial Narrow"/>
              </w:rPr>
              <w:t>3.</w:t>
            </w:r>
            <w:r w:rsidRPr="0050422B">
              <w:rPr>
                <w:rFonts w:ascii="Arial Narrow" w:eastAsia="Arial" w:hAnsi="Arial Narrow" w:cs="Arial"/>
              </w:rPr>
              <w:t xml:space="preserve"> </w:t>
            </w:r>
            <w:r w:rsidRPr="0050422B">
              <w:rPr>
                <w:rFonts w:ascii="Arial Narrow" w:hAnsi="Arial Narrow"/>
              </w:rPr>
              <w:t>Predmet zákazky</w:t>
            </w:r>
            <w:r w:rsidRPr="0050422B">
              <w:rPr>
                <w:rFonts w:ascii="Arial Narrow" w:hAnsi="Arial Narrow"/>
                <w:vertAlign w:val="superscript"/>
              </w:rPr>
              <w:footnoteReference w:id="24"/>
            </w:r>
            <w:r w:rsidR="00E25920">
              <w:rPr>
                <w:rFonts w:ascii="Arial Narrow" w:hAnsi="Arial Narrow"/>
              </w:rPr>
              <w:t>:</w:t>
            </w:r>
            <w:r w:rsidRPr="0050422B">
              <w:rPr>
                <w:rFonts w:ascii="Arial Narrow" w:hAnsi="Arial Narrow"/>
              </w:rPr>
              <w:tab/>
              <w:t xml:space="preserve"> </w:t>
            </w:r>
            <w:r w:rsidRPr="0050422B">
              <w:rPr>
                <w:rFonts w:ascii="Arial Narrow" w:hAnsi="Arial Narrow"/>
              </w:rPr>
              <w:tab/>
              <w:t xml:space="preserve"> </w:t>
            </w:r>
            <w:r w:rsidRPr="0050422B">
              <w:rPr>
                <w:rFonts w:ascii="Arial Narrow" w:hAnsi="Arial Narrow"/>
              </w:rPr>
              <w:tab/>
              <w:t xml:space="preserve"> </w:t>
            </w:r>
          </w:p>
        </w:tc>
        <w:tc>
          <w:tcPr>
            <w:tcW w:w="4210" w:type="dxa"/>
          </w:tcPr>
          <w:p w14:paraId="4542552E" w14:textId="77777777" w:rsidR="0000503D" w:rsidRPr="0050422B" w:rsidRDefault="0000503D" w:rsidP="0000503D">
            <w:pPr>
              <w:spacing w:line="259" w:lineRule="auto"/>
              <w:rPr>
                <w:rFonts w:ascii="Arial Narrow" w:hAnsi="Arial Narrow"/>
              </w:rPr>
            </w:pPr>
            <w:r w:rsidRPr="0050422B">
              <w:rPr>
                <w:rFonts w:ascii="Arial Narrow" w:hAnsi="Arial Narrow"/>
              </w:rPr>
              <w:t xml:space="preserve">.......................................................................... </w:t>
            </w:r>
          </w:p>
        </w:tc>
      </w:tr>
      <w:tr w:rsidR="0000503D" w:rsidRPr="0050422B" w14:paraId="053983D9" w14:textId="77777777" w:rsidTr="00C31012">
        <w:trPr>
          <w:trHeight w:val="403"/>
        </w:trPr>
        <w:tc>
          <w:tcPr>
            <w:tcW w:w="4957" w:type="dxa"/>
          </w:tcPr>
          <w:p w14:paraId="272375B2" w14:textId="3CE60F0C" w:rsidR="0000503D" w:rsidRPr="0050422B" w:rsidRDefault="0000503D" w:rsidP="00E25920">
            <w:pPr>
              <w:tabs>
                <w:tab w:val="center" w:pos="4249"/>
              </w:tabs>
              <w:spacing w:line="259" w:lineRule="auto"/>
              <w:ind w:left="284" w:hanging="284"/>
              <w:rPr>
                <w:rFonts w:ascii="Arial Narrow" w:hAnsi="Arial Narrow"/>
              </w:rPr>
            </w:pPr>
            <w:r w:rsidRPr="0050422B">
              <w:rPr>
                <w:rFonts w:ascii="Arial Narrow" w:hAnsi="Arial Narrow"/>
              </w:rPr>
              <w:t>4.</w:t>
            </w:r>
            <w:r w:rsidRPr="0050422B">
              <w:rPr>
                <w:rFonts w:ascii="Arial Narrow" w:eastAsia="Arial" w:hAnsi="Arial Narrow" w:cs="Arial"/>
              </w:rPr>
              <w:t xml:space="preserve"> </w:t>
            </w:r>
            <w:r w:rsidRPr="0050422B">
              <w:rPr>
                <w:rFonts w:ascii="Arial Narrow" w:hAnsi="Arial Narrow"/>
              </w:rPr>
              <w:t>Dru</w:t>
            </w:r>
            <w:r w:rsidR="00E25920">
              <w:rPr>
                <w:rFonts w:ascii="Arial Narrow" w:hAnsi="Arial Narrow"/>
              </w:rPr>
              <w:t>h zákazky (tovar/služba/práce):</w:t>
            </w:r>
            <w:r w:rsidRPr="0050422B">
              <w:rPr>
                <w:rFonts w:ascii="Arial Narrow" w:hAnsi="Arial Narrow"/>
              </w:rPr>
              <w:tab/>
              <w:t xml:space="preserve"> </w:t>
            </w:r>
          </w:p>
        </w:tc>
        <w:tc>
          <w:tcPr>
            <w:tcW w:w="4210" w:type="dxa"/>
          </w:tcPr>
          <w:p w14:paraId="1666EA5C" w14:textId="77777777" w:rsidR="0000503D" w:rsidRPr="0050422B" w:rsidRDefault="0000503D" w:rsidP="0000503D">
            <w:pPr>
              <w:spacing w:line="259" w:lineRule="auto"/>
              <w:rPr>
                <w:rFonts w:ascii="Arial Narrow" w:hAnsi="Arial Narrow"/>
              </w:rPr>
            </w:pPr>
            <w:r w:rsidRPr="0050422B">
              <w:rPr>
                <w:rFonts w:ascii="Arial Narrow" w:hAnsi="Arial Narrow"/>
              </w:rPr>
              <w:t xml:space="preserve">.......................................................................... </w:t>
            </w:r>
          </w:p>
        </w:tc>
      </w:tr>
      <w:tr w:rsidR="0000503D" w:rsidRPr="0050422B" w14:paraId="14AF137A" w14:textId="77777777" w:rsidTr="00C31012">
        <w:trPr>
          <w:trHeight w:val="402"/>
        </w:trPr>
        <w:tc>
          <w:tcPr>
            <w:tcW w:w="4957" w:type="dxa"/>
          </w:tcPr>
          <w:p w14:paraId="0A83C6B2" w14:textId="77777777" w:rsidR="0000503D" w:rsidRPr="0050422B" w:rsidRDefault="0000503D" w:rsidP="00EF2057">
            <w:pPr>
              <w:tabs>
                <w:tab w:val="center" w:pos="2833"/>
                <w:tab w:val="center" w:pos="3541"/>
                <w:tab w:val="center" w:pos="4249"/>
              </w:tabs>
              <w:spacing w:line="259" w:lineRule="auto"/>
              <w:ind w:left="284" w:hanging="284"/>
              <w:rPr>
                <w:rFonts w:ascii="Arial Narrow" w:hAnsi="Arial Narrow"/>
              </w:rPr>
            </w:pPr>
            <w:r w:rsidRPr="0050422B">
              <w:rPr>
                <w:rFonts w:ascii="Arial Narrow" w:hAnsi="Arial Narrow"/>
              </w:rPr>
              <w:t>5.</w:t>
            </w:r>
            <w:r w:rsidRPr="0050422B">
              <w:rPr>
                <w:rFonts w:ascii="Arial Narrow" w:eastAsia="Arial" w:hAnsi="Arial Narrow" w:cs="Arial"/>
              </w:rPr>
              <w:t xml:space="preserve"> </w:t>
            </w:r>
            <w:r w:rsidRPr="0050422B">
              <w:rPr>
                <w:rFonts w:ascii="Arial Narrow" w:hAnsi="Arial Narrow"/>
              </w:rPr>
              <w:t xml:space="preserve">Názov projektu a kód: </w:t>
            </w:r>
            <w:r w:rsidRPr="0050422B">
              <w:rPr>
                <w:rFonts w:ascii="Arial Narrow" w:hAnsi="Arial Narrow"/>
              </w:rPr>
              <w:tab/>
              <w:t xml:space="preserve"> </w:t>
            </w:r>
            <w:r w:rsidRPr="0050422B">
              <w:rPr>
                <w:rFonts w:ascii="Arial Narrow" w:hAnsi="Arial Narrow"/>
              </w:rPr>
              <w:tab/>
              <w:t xml:space="preserve"> </w:t>
            </w:r>
            <w:r w:rsidRPr="0050422B">
              <w:rPr>
                <w:rFonts w:ascii="Arial Narrow" w:hAnsi="Arial Narrow"/>
              </w:rPr>
              <w:tab/>
              <w:t xml:space="preserve"> </w:t>
            </w:r>
          </w:p>
        </w:tc>
        <w:tc>
          <w:tcPr>
            <w:tcW w:w="4210" w:type="dxa"/>
          </w:tcPr>
          <w:p w14:paraId="7C6A4A3D" w14:textId="77777777" w:rsidR="0000503D" w:rsidRPr="0050422B" w:rsidRDefault="0000503D" w:rsidP="0000503D">
            <w:pPr>
              <w:spacing w:line="259" w:lineRule="auto"/>
              <w:rPr>
                <w:rFonts w:ascii="Arial Narrow" w:hAnsi="Arial Narrow"/>
              </w:rPr>
            </w:pPr>
            <w:r w:rsidRPr="0050422B">
              <w:rPr>
                <w:rFonts w:ascii="Arial Narrow" w:hAnsi="Arial Narrow"/>
              </w:rPr>
              <w:t xml:space="preserve">.......................................................................... </w:t>
            </w:r>
          </w:p>
        </w:tc>
      </w:tr>
      <w:tr w:rsidR="0000503D" w:rsidRPr="0050422B" w14:paraId="32EFAAAF" w14:textId="77777777" w:rsidTr="00C31012">
        <w:trPr>
          <w:trHeight w:val="402"/>
        </w:trPr>
        <w:tc>
          <w:tcPr>
            <w:tcW w:w="4957" w:type="dxa"/>
          </w:tcPr>
          <w:p w14:paraId="1B8AF8FA" w14:textId="6FE3A29D" w:rsidR="0000503D" w:rsidRPr="0050422B" w:rsidRDefault="0000503D" w:rsidP="00E25920">
            <w:pPr>
              <w:tabs>
                <w:tab w:val="center" w:pos="4249"/>
              </w:tabs>
              <w:spacing w:line="259" w:lineRule="auto"/>
              <w:ind w:left="284" w:hanging="284"/>
              <w:rPr>
                <w:rFonts w:ascii="Arial Narrow" w:hAnsi="Arial Narrow"/>
              </w:rPr>
            </w:pPr>
            <w:r w:rsidRPr="0050422B">
              <w:rPr>
                <w:rFonts w:ascii="Arial Narrow" w:hAnsi="Arial Narrow"/>
              </w:rPr>
              <w:t>6.</w:t>
            </w:r>
            <w:r w:rsidRPr="0050422B">
              <w:rPr>
                <w:rFonts w:ascii="Arial Narrow" w:eastAsia="Arial" w:hAnsi="Arial Narrow" w:cs="Arial"/>
              </w:rPr>
              <w:t xml:space="preserve"> </w:t>
            </w:r>
            <w:r w:rsidRPr="0050422B">
              <w:rPr>
                <w:rFonts w:ascii="Arial Narrow" w:hAnsi="Arial Narrow"/>
              </w:rPr>
              <w:t>Spôsob vykonania prieskumu trhu</w:t>
            </w:r>
            <w:r w:rsidRPr="0050422B">
              <w:rPr>
                <w:rFonts w:ascii="Arial Narrow" w:hAnsi="Arial Narrow"/>
                <w:vertAlign w:val="superscript"/>
              </w:rPr>
              <w:footnoteReference w:id="25"/>
            </w:r>
            <w:r w:rsidR="00E25920">
              <w:rPr>
                <w:rFonts w:ascii="Arial Narrow" w:hAnsi="Arial Narrow"/>
              </w:rPr>
              <w:t>:</w:t>
            </w:r>
            <w:r w:rsidRPr="0050422B">
              <w:rPr>
                <w:rFonts w:ascii="Arial Narrow" w:hAnsi="Arial Narrow"/>
              </w:rPr>
              <w:t xml:space="preserve"> </w:t>
            </w:r>
          </w:p>
        </w:tc>
        <w:tc>
          <w:tcPr>
            <w:tcW w:w="4210" w:type="dxa"/>
          </w:tcPr>
          <w:p w14:paraId="3D7E5780" w14:textId="77777777" w:rsidR="0000503D" w:rsidRPr="0050422B" w:rsidRDefault="0000503D" w:rsidP="0000503D">
            <w:pPr>
              <w:spacing w:line="259" w:lineRule="auto"/>
              <w:rPr>
                <w:rFonts w:ascii="Arial Narrow" w:hAnsi="Arial Narrow"/>
              </w:rPr>
            </w:pPr>
            <w:r w:rsidRPr="0050422B">
              <w:rPr>
                <w:rFonts w:ascii="Arial Narrow" w:hAnsi="Arial Narrow"/>
              </w:rPr>
              <w:t xml:space="preserve">.......................................................................... </w:t>
            </w:r>
          </w:p>
        </w:tc>
      </w:tr>
      <w:tr w:rsidR="0000503D" w:rsidRPr="0050422B" w14:paraId="5471AD61" w14:textId="77777777" w:rsidTr="00C31012">
        <w:trPr>
          <w:trHeight w:val="739"/>
        </w:trPr>
        <w:tc>
          <w:tcPr>
            <w:tcW w:w="4957" w:type="dxa"/>
            <w:vAlign w:val="bottom"/>
          </w:tcPr>
          <w:p w14:paraId="0A28E3A1" w14:textId="703DA311" w:rsidR="00C31012" w:rsidRDefault="0000503D" w:rsidP="00C31012">
            <w:pPr>
              <w:numPr>
                <w:ilvl w:val="0"/>
                <w:numId w:val="41"/>
              </w:numPr>
              <w:spacing w:after="120" w:line="259" w:lineRule="auto"/>
              <w:ind w:hanging="283"/>
              <w:rPr>
                <w:rFonts w:ascii="Arial Narrow" w:hAnsi="Arial Narrow"/>
              </w:rPr>
            </w:pPr>
            <w:r w:rsidRPr="0050422B">
              <w:rPr>
                <w:rFonts w:ascii="Arial Narrow" w:hAnsi="Arial Narrow"/>
              </w:rPr>
              <w:t>Kritérium/kritériá na vyhodnocovanie ponúk</w:t>
            </w:r>
            <w:r w:rsidRPr="0050422B">
              <w:rPr>
                <w:rFonts w:ascii="Arial Narrow" w:hAnsi="Arial Narrow"/>
                <w:vertAlign w:val="superscript"/>
              </w:rPr>
              <w:footnoteReference w:id="26"/>
            </w:r>
            <w:r w:rsidR="00E25920">
              <w:rPr>
                <w:rFonts w:ascii="Arial Narrow" w:hAnsi="Arial Narrow"/>
              </w:rPr>
              <w:t>:</w:t>
            </w:r>
          </w:p>
          <w:p w14:paraId="0463182D" w14:textId="4B3488B0" w:rsidR="0000503D" w:rsidRPr="00C31012" w:rsidRDefault="0000503D" w:rsidP="00B84D89">
            <w:pPr>
              <w:numPr>
                <w:ilvl w:val="0"/>
                <w:numId w:val="41"/>
              </w:numPr>
              <w:spacing w:after="120" w:line="259" w:lineRule="auto"/>
              <w:ind w:hanging="283"/>
              <w:rPr>
                <w:rFonts w:ascii="Arial Narrow" w:hAnsi="Arial Narrow"/>
              </w:rPr>
            </w:pPr>
            <w:r w:rsidRPr="00C31012">
              <w:rPr>
                <w:rFonts w:ascii="Arial Narrow" w:hAnsi="Arial Narrow"/>
              </w:rPr>
              <w:t>Podrobný popis predmetu zákazky</w:t>
            </w:r>
            <w:r w:rsidRPr="0050422B">
              <w:rPr>
                <w:rFonts w:ascii="Arial Narrow" w:hAnsi="Arial Narrow"/>
                <w:vertAlign w:val="superscript"/>
              </w:rPr>
              <w:footnoteReference w:id="27"/>
            </w:r>
            <w:r w:rsidR="00E25920">
              <w:rPr>
                <w:rFonts w:ascii="Arial Narrow" w:hAnsi="Arial Narrow"/>
              </w:rPr>
              <w:t>:</w:t>
            </w:r>
          </w:p>
        </w:tc>
        <w:tc>
          <w:tcPr>
            <w:tcW w:w="4210" w:type="dxa"/>
          </w:tcPr>
          <w:p w14:paraId="68A31BE2" w14:textId="77777777" w:rsidR="0000503D" w:rsidRPr="0050422B" w:rsidRDefault="0000503D" w:rsidP="0000503D">
            <w:pPr>
              <w:spacing w:line="259" w:lineRule="auto"/>
              <w:rPr>
                <w:rFonts w:ascii="Arial Narrow" w:hAnsi="Arial Narrow"/>
              </w:rPr>
            </w:pPr>
            <w:r w:rsidRPr="0050422B">
              <w:rPr>
                <w:rFonts w:ascii="Arial Narrow" w:hAnsi="Arial Narrow"/>
              </w:rPr>
              <w:t xml:space="preserve">......................................................................... </w:t>
            </w:r>
          </w:p>
        </w:tc>
      </w:tr>
    </w:tbl>
    <w:p w14:paraId="28153AE1" w14:textId="6DFC1D78" w:rsidR="0000503D" w:rsidRPr="00042871" w:rsidRDefault="0000503D" w:rsidP="002832F7">
      <w:pPr>
        <w:pStyle w:val="Odsekzoznamu"/>
        <w:numPr>
          <w:ilvl w:val="0"/>
          <w:numId w:val="40"/>
        </w:numPr>
        <w:spacing w:after="144" w:line="249" w:lineRule="auto"/>
        <w:ind w:left="284" w:right="14" w:hanging="284"/>
        <w:jc w:val="both"/>
        <w:rPr>
          <w:rFonts w:ascii="Arial Narrow" w:hAnsi="Arial Narrow"/>
        </w:rPr>
      </w:pPr>
      <w:r w:rsidRPr="00042871">
        <w:rPr>
          <w:rFonts w:ascii="Arial Narrow" w:hAnsi="Arial Narrow"/>
        </w:rPr>
        <w:t>Identifikovanie podkladov, na základe ktorých bol prieskum vykonaný</w:t>
      </w:r>
      <w:r w:rsidR="005C0DB5" w:rsidRPr="0050422B">
        <w:rPr>
          <w:rFonts w:ascii="Arial Narrow" w:hAnsi="Arial Narrow"/>
          <w:vertAlign w:val="superscript"/>
        </w:rPr>
        <w:footnoteReference w:id="28"/>
      </w:r>
      <w:r w:rsidRPr="00042871">
        <w:rPr>
          <w:rFonts w:ascii="Arial Narrow" w:hAnsi="Arial Narrow"/>
        </w:rPr>
        <w:t xml:space="preserve">: </w:t>
      </w:r>
    </w:p>
    <w:p w14:paraId="51809F02" w14:textId="7C037834" w:rsidR="0000503D" w:rsidRPr="0050422B" w:rsidRDefault="0000503D" w:rsidP="002832F7">
      <w:pPr>
        <w:numPr>
          <w:ilvl w:val="1"/>
          <w:numId w:val="40"/>
        </w:numPr>
        <w:spacing w:after="10" w:line="249" w:lineRule="auto"/>
        <w:ind w:left="702" w:right="14" w:hanging="355"/>
        <w:jc w:val="both"/>
        <w:rPr>
          <w:rFonts w:ascii="Arial Narrow" w:hAnsi="Arial Narrow"/>
        </w:rPr>
      </w:pPr>
      <w:r w:rsidRPr="0050422B">
        <w:rPr>
          <w:rFonts w:ascii="Arial Narrow" w:hAnsi="Arial Narrow"/>
        </w:rPr>
        <w:t>zoznam oslovených dodávateľov</w:t>
      </w:r>
      <w:r w:rsidR="005C0DB5" w:rsidRPr="0050422B">
        <w:rPr>
          <w:rFonts w:ascii="Arial Narrow" w:hAnsi="Arial Narrow"/>
          <w:vertAlign w:val="superscript"/>
        </w:rPr>
        <w:footnoteReference w:id="29"/>
      </w:r>
      <w:r w:rsidRPr="0050422B">
        <w:rPr>
          <w:rFonts w:ascii="Arial Narrow" w:hAnsi="Arial Narrow"/>
        </w:rPr>
        <w:t xml:space="preserve">: </w:t>
      </w:r>
    </w:p>
    <w:tbl>
      <w:tblPr>
        <w:tblStyle w:val="TableGrid"/>
        <w:tblW w:w="9774" w:type="dxa"/>
        <w:tblInd w:w="2" w:type="dxa"/>
        <w:tblCellMar>
          <w:top w:w="43" w:type="dxa"/>
          <w:left w:w="109" w:type="dxa"/>
          <w:right w:w="63" w:type="dxa"/>
        </w:tblCellMar>
        <w:tblLook w:val="04A0" w:firstRow="1" w:lastRow="0" w:firstColumn="1" w:lastColumn="0" w:noHBand="0" w:noVBand="1"/>
      </w:tblPr>
      <w:tblGrid>
        <w:gridCol w:w="1841"/>
        <w:gridCol w:w="1277"/>
        <w:gridCol w:w="1417"/>
        <w:gridCol w:w="1701"/>
        <w:gridCol w:w="1844"/>
        <w:gridCol w:w="1694"/>
      </w:tblGrid>
      <w:tr w:rsidR="0000503D" w:rsidRPr="0050422B" w14:paraId="02A61810" w14:textId="77777777" w:rsidTr="0050422B">
        <w:trPr>
          <w:trHeight w:val="1034"/>
        </w:trPr>
        <w:tc>
          <w:tcPr>
            <w:tcW w:w="184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E60DE53" w14:textId="77777777" w:rsidR="0000503D" w:rsidRPr="0050422B" w:rsidRDefault="0000503D" w:rsidP="0000503D">
            <w:pPr>
              <w:spacing w:line="259" w:lineRule="auto"/>
              <w:ind w:left="20"/>
              <w:rPr>
                <w:rFonts w:ascii="Arial Narrow" w:hAnsi="Arial Narrow"/>
              </w:rPr>
            </w:pPr>
            <w:r w:rsidRPr="0050422B">
              <w:rPr>
                <w:rFonts w:ascii="Arial Narrow" w:eastAsia="Calibri" w:hAnsi="Arial Narrow" w:cs="Calibri"/>
                <w:b/>
              </w:rPr>
              <w:t xml:space="preserve">Názov dodávateľa </w:t>
            </w:r>
          </w:p>
        </w:tc>
        <w:tc>
          <w:tcPr>
            <w:tcW w:w="127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53E04BE" w14:textId="77777777" w:rsidR="0000503D" w:rsidRPr="0050422B" w:rsidRDefault="0000503D" w:rsidP="0000503D">
            <w:pPr>
              <w:spacing w:line="259" w:lineRule="auto"/>
              <w:ind w:right="47"/>
              <w:jc w:val="center"/>
              <w:rPr>
                <w:rFonts w:ascii="Arial Narrow" w:hAnsi="Arial Narrow"/>
              </w:rPr>
            </w:pPr>
            <w:r w:rsidRPr="0050422B">
              <w:rPr>
                <w:rFonts w:ascii="Arial Narrow" w:eastAsia="Calibri" w:hAnsi="Arial Narrow" w:cs="Calibri"/>
                <w:b/>
              </w:rPr>
              <w:t xml:space="preserve">Dátum </w:t>
            </w:r>
          </w:p>
          <w:p w14:paraId="6748F11F" w14:textId="77777777" w:rsidR="0000503D" w:rsidRPr="0050422B" w:rsidRDefault="0000503D" w:rsidP="0000503D">
            <w:pPr>
              <w:spacing w:line="259" w:lineRule="auto"/>
              <w:ind w:right="46"/>
              <w:jc w:val="center"/>
              <w:rPr>
                <w:rFonts w:ascii="Arial Narrow" w:hAnsi="Arial Narrow"/>
              </w:rPr>
            </w:pPr>
            <w:r w:rsidRPr="0050422B">
              <w:rPr>
                <w:rFonts w:ascii="Arial Narrow" w:eastAsia="Calibri" w:hAnsi="Arial Narrow" w:cs="Calibri"/>
                <w:b/>
              </w:rPr>
              <w:t xml:space="preserve">oslovenia </w:t>
            </w:r>
          </w:p>
        </w:tc>
        <w:tc>
          <w:tcPr>
            <w:tcW w:w="141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4571517" w14:textId="77777777" w:rsidR="0000503D" w:rsidRPr="0050422B" w:rsidRDefault="0000503D" w:rsidP="0000503D">
            <w:pPr>
              <w:spacing w:line="259" w:lineRule="auto"/>
              <w:jc w:val="center"/>
              <w:rPr>
                <w:rFonts w:ascii="Arial Narrow" w:hAnsi="Arial Narrow"/>
              </w:rPr>
            </w:pPr>
            <w:r w:rsidRPr="0050422B">
              <w:rPr>
                <w:rFonts w:ascii="Arial Narrow" w:eastAsia="Calibri" w:hAnsi="Arial Narrow" w:cs="Calibri"/>
                <w:b/>
              </w:rPr>
              <w:t xml:space="preserve">Spôsob oslovenia </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Pr>
          <w:p w14:paraId="4BD10399" w14:textId="77777777" w:rsidR="0000503D" w:rsidRPr="0050422B" w:rsidRDefault="0000503D" w:rsidP="0000503D">
            <w:pPr>
              <w:spacing w:line="239" w:lineRule="auto"/>
              <w:jc w:val="center"/>
              <w:rPr>
                <w:rFonts w:ascii="Arial Narrow" w:hAnsi="Arial Narrow"/>
              </w:rPr>
            </w:pPr>
            <w:r w:rsidRPr="0050422B">
              <w:rPr>
                <w:rFonts w:ascii="Arial Narrow" w:eastAsia="Calibri" w:hAnsi="Arial Narrow" w:cs="Calibri"/>
                <w:b/>
              </w:rPr>
              <w:t xml:space="preserve">Oprávnenie dodávať </w:t>
            </w:r>
          </w:p>
          <w:p w14:paraId="2C83E252" w14:textId="77777777" w:rsidR="0000503D" w:rsidRPr="0050422B" w:rsidRDefault="0000503D" w:rsidP="0000503D">
            <w:pPr>
              <w:spacing w:line="259" w:lineRule="auto"/>
              <w:jc w:val="center"/>
              <w:rPr>
                <w:rFonts w:ascii="Arial Narrow" w:hAnsi="Arial Narrow"/>
              </w:rPr>
            </w:pPr>
            <w:r w:rsidRPr="0050422B">
              <w:rPr>
                <w:rFonts w:ascii="Arial Narrow" w:eastAsia="Calibri" w:hAnsi="Arial Narrow" w:cs="Calibri"/>
                <w:b/>
              </w:rPr>
              <w:t xml:space="preserve">predmet zákazky </w:t>
            </w:r>
            <w:r w:rsidRPr="0050422B">
              <w:rPr>
                <w:rFonts w:ascii="Arial Narrow" w:hAnsi="Arial Narrow"/>
              </w:rPr>
              <w:t>(áno/nie)</w:t>
            </w:r>
            <w:r w:rsidRPr="0050422B">
              <w:rPr>
                <w:rFonts w:ascii="Arial Narrow" w:eastAsia="Calibri" w:hAnsi="Arial Narrow" w:cs="Calibri"/>
                <w:b/>
              </w:rPr>
              <w:t xml:space="preserve"> </w:t>
            </w:r>
          </w:p>
        </w:tc>
        <w:tc>
          <w:tcPr>
            <w:tcW w:w="1844" w:type="dxa"/>
            <w:tcBorders>
              <w:top w:val="single" w:sz="4" w:space="0" w:color="000000"/>
              <w:left w:val="single" w:sz="4" w:space="0" w:color="000000"/>
              <w:bottom w:val="single" w:sz="4" w:space="0" w:color="000000"/>
              <w:right w:val="single" w:sz="4" w:space="0" w:color="000000"/>
            </w:tcBorders>
            <w:shd w:val="clear" w:color="auto" w:fill="F2F2F2"/>
          </w:tcPr>
          <w:p w14:paraId="5A8E202E" w14:textId="77777777" w:rsidR="0000503D" w:rsidRPr="0050422B" w:rsidRDefault="0000503D" w:rsidP="0000503D">
            <w:pPr>
              <w:spacing w:line="239" w:lineRule="auto"/>
              <w:jc w:val="center"/>
              <w:rPr>
                <w:rFonts w:ascii="Arial Narrow" w:hAnsi="Arial Narrow"/>
              </w:rPr>
            </w:pPr>
            <w:r w:rsidRPr="0050422B">
              <w:rPr>
                <w:rFonts w:ascii="Arial Narrow" w:eastAsia="Calibri" w:hAnsi="Arial Narrow" w:cs="Calibri"/>
                <w:b/>
              </w:rPr>
              <w:t xml:space="preserve">Kde bolo overené oprávnenie </w:t>
            </w:r>
          </w:p>
          <w:p w14:paraId="19756DFD" w14:textId="2C276D96" w:rsidR="0000503D" w:rsidRPr="0050422B" w:rsidRDefault="0000503D" w:rsidP="0000503D">
            <w:pPr>
              <w:spacing w:line="259" w:lineRule="auto"/>
              <w:jc w:val="center"/>
              <w:rPr>
                <w:rFonts w:ascii="Arial Narrow" w:hAnsi="Arial Narrow"/>
              </w:rPr>
            </w:pPr>
            <w:r w:rsidRPr="0050422B">
              <w:rPr>
                <w:rFonts w:ascii="Arial Narrow" w:eastAsia="Calibri" w:hAnsi="Arial Narrow" w:cs="Calibri"/>
                <w:b/>
              </w:rPr>
              <w:t>dodávať predmet zákazky</w:t>
            </w:r>
            <w:r w:rsidR="005C0DB5" w:rsidRPr="0050422B">
              <w:rPr>
                <w:rFonts w:ascii="Arial Narrow" w:hAnsi="Arial Narrow"/>
                <w:vertAlign w:val="superscript"/>
              </w:rPr>
              <w:footnoteReference w:id="30"/>
            </w:r>
            <w:r w:rsidRPr="0050422B">
              <w:rPr>
                <w:rFonts w:ascii="Arial Narrow" w:eastAsia="Calibri" w:hAnsi="Arial Narrow" w:cs="Calibri"/>
                <w:b/>
              </w:rPr>
              <w:t xml:space="preserve"> </w:t>
            </w:r>
          </w:p>
        </w:tc>
        <w:tc>
          <w:tcPr>
            <w:tcW w:w="169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9093E41" w14:textId="77777777" w:rsidR="0000503D" w:rsidRPr="0050422B" w:rsidRDefault="0000503D" w:rsidP="0000503D">
            <w:pPr>
              <w:spacing w:line="259" w:lineRule="auto"/>
              <w:ind w:firstLine="3"/>
              <w:jc w:val="center"/>
              <w:rPr>
                <w:rFonts w:ascii="Arial Narrow" w:hAnsi="Arial Narrow"/>
              </w:rPr>
            </w:pPr>
            <w:r w:rsidRPr="0050422B">
              <w:rPr>
                <w:rFonts w:ascii="Arial Narrow" w:eastAsia="Calibri" w:hAnsi="Arial Narrow" w:cs="Calibri"/>
                <w:b/>
              </w:rPr>
              <w:t xml:space="preserve">Prijatá ponuka: </w:t>
            </w:r>
            <w:r w:rsidRPr="0050422B">
              <w:rPr>
                <w:rFonts w:ascii="Arial Narrow" w:hAnsi="Arial Narrow"/>
              </w:rPr>
              <w:t>áno/nie</w:t>
            </w:r>
            <w:r w:rsidRPr="0050422B">
              <w:rPr>
                <w:rFonts w:ascii="Arial Narrow" w:eastAsia="Calibri" w:hAnsi="Arial Narrow" w:cs="Calibri"/>
                <w:b/>
              </w:rPr>
              <w:t xml:space="preserve"> </w:t>
            </w:r>
          </w:p>
        </w:tc>
      </w:tr>
      <w:tr w:rsidR="0000503D" w:rsidRPr="0050422B" w14:paraId="55ADDB85" w14:textId="77777777" w:rsidTr="0050422B">
        <w:trPr>
          <w:trHeight w:val="347"/>
        </w:trPr>
        <w:tc>
          <w:tcPr>
            <w:tcW w:w="1841" w:type="dxa"/>
            <w:tcBorders>
              <w:top w:val="single" w:sz="4" w:space="0" w:color="000000"/>
              <w:left w:val="single" w:sz="4" w:space="0" w:color="000000"/>
              <w:bottom w:val="single" w:sz="4" w:space="0" w:color="000000"/>
              <w:right w:val="single" w:sz="4" w:space="0" w:color="000000"/>
            </w:tcBorders>
          </w:tcPr>
          <w:p w14:paraId="38F5C620" w14:textId="77777777" w:rsidR="0000503D" w:rsidRPr="0050422B" w:rsidRDefault="0000503D" w:rsidP="0000503D">
            <w:pPr>
              <w:spacing w:line="259" w:lineRule="auto"/>
              <w:ind w:right="1"/>
              <w:jc w:val="center"/>
              <w:rPr>
                <w:rFonts w:ascii="Arial Narrow" w:hAnsi="Arial Narrow"/>
              </w:rPr>
            </w:pPr>
            <w:r w:rsidRPr="0050422B">
              <w:rPr>
                <w:rFonts w:ascii="Arial Narrow" w:eastAsia="Calibri" w:hAnsi="Arial Narrow" w:cs="Calibri"/>
                <w:b/>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47BE88D4" w14:textId="77777777" w:rsidR="0000503D" w:rsidRPr="0050422B" w:rsidRDefault="0000503D" w:rsidP="0000503D">
            <w:pPr>
              <w:spacing w:line="259" w:lineRule="auto"/>
              <w:ind w:left="1"/>
              <w:jc w:val="center"/>
              <w:rPr>
                <w:rFonts w:ascii="Arial Narrow" w:hAnsi="Arial Narrow"/>
              </w:rPr>
            </w:pPr>
            <w:r w:rsidRPr="0050422B">
              <w:rPr>
                <w:rFonts w:ascii="Arial Narrow" w:eastAsia="Calibri" w:hAnsi="Arial Narrow" w:cs="Calibri"/>
                <w:b/>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7393F744" w14:textId="77777777" w:rsidR="0000503D" w:rsidRPr="0050422B" w:rsidRDefault="0000503D" w:rsidP="0000503D">
            <w:pPr>
              <w:spacing w:line="259" w:lineRule="auto"/>
              <w:jc w:val="center"/>
              <w:rPr>
                <w:rFonts w:ascii="Arial Narrow" w:hAnsi="Arial Narrow"/>
              </w:rPr>
            </w:pPr>
            <w:r w:rsidRPr="0050422B">
              <w:rPr>
                <w:rFonts w:ascii="Arial Narrow" w:eastAsia="Calibri" w:hAnsi="Arial Narrow" w:cs="Calibri"/>
                <w:b/>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0E81EC22" w14:textId="77777777" w:rsidR="0000503D" w:rsidRPr="0050422B" w:rsidRDefault="0000503D" w:rsidP="0000503D">
            <w:pPr>
              <w:spacing w:line="259" w:lineRule="auto"/>
              <w:ind w:right="2"/>
              <w:jc w:val="center"/>
              <w:rPr>
                <w:rFonts w:ascii="Arial Narrow" w:hAnsi="Arial Narrow"/>
              </w:rPr>
            </w:pPr>
            <w:r w:rsidRPr="0050422B">
              <w:rPr>
                <w:rFonts w:ascii="Arial Narrow" w:eastAsia="Calibri" w:hAnsi="Arial Narrow" w:cs="Calibri"/>
                <w:b/>
              </w:rPr>
              <w:t xml:space="preserve"> </w:t>
            </w:r>
          </w:p>
        </w:tc>
        <w:tc>
          <w:tcPr>
            <w:tcW w:w="1844" w:type="dxa"/>
            <w:tcBorders>
              <w:top w:val="single" w:sz="4" w:space="0" w:color="000000"/>
              <w:left w:val="single" w:sz="4" w:space="0" w:color="000000"/>
              <w:bottom w:val="single" w:sz="4" w:space="0" w:color="000000"/>
              <w:right w:val="single" w:sz="4" w:space="0" w:color="000000"/>
            </w:tcBorders>
          </w:tcPr>
          <w:p w14:paraId="294C94B7" w14:textId="77777777" w:rsidR="0000503D" w:rsidRPr="0050422B" w:rsidRDefault="0000503D" w:rsidP="0000503D">
            <w:pPr>
              <w:spacing w:line="259" w:lineRule="auto"/>
              <w:ind w:left="1"/>
              <w:jc w:val="center"/>
              <w:rPr>
                <w:rFonts w:ascii="Arial Narrow" w:hAnsi="Arial Narrow"/>
              </w:rPr>
            </w:pPr>
            <w:r w:rsidRPr="0050422B">
              <w:rPr>
                <w:rFonts w:ascii="Arial Narrow" w:eastAsia="Calibri" w:hAnsi="Arial Narrow" w:cs="Calibri"/>
                <w:b/>
              </w:rPr>
              <w:t xml:space="preserve"> </w:t>
            </w:r>
          </w:p>
        </w:tc>
        <w:tc>
          <w:tcPr>
            <w:tcW w:w="1694" w:type="dxa"/>
            <w:tcBorders>
              <w:top w:val="single" w:sz="4" w:space="0" w:color="000000"/>
              <w:left w:val="single" w:sz="4" w:space="0" w:color="000000"/>
              <w:bottom w:val="single" w:sz="4" w:space="0" w:color="000000"/>
              <w:right w:val="single" w:sz="4" w:space="0" w:color="000000"/>
            </w:tcBorders>
          </w:tcPr>
          <w:p w14:paraId="79F20B71" w14:textId="77777777" w:rsidR="0000503D" w:rsidRPr="0050422B" w:rsidRDefault="0000503D" w:rsidP="0000503D">
            <w:pPr>
              <w:spacing w:line="259" w:lineRule="auto"/>
              <w:ind w:left="2"/>
              <w:jc w:val="center"/>
              <w:rPr>
                <w:rFonts w:ascii="Arial Narrow" w:hAnsi="Arial Narrow"/>
              </w:rPr>
            </w:pPr>
            <w:r w:rsidRPr="0050422B">
              <w:rPr>
                <w:rFonts w:ascii="Arial Narrow" w:eastAsia="Calibri" w:hAnsi="Arial Narrow" w:cs="Calibri"/>
                <w:b/>
              </w:rPr>
              <w:t xml:space="preserve"> </w:t>
            </w:r>
          </w:p>
        </w:tc>
      </w:tr>
      <w:tr w:rsidR="0000503D" w:rsidRPr="0050422B" w14:paraId="4500A91E" w14:textId="77777777" w:rsidTr="0050422B">
        <w:trPr>
          <w:trHeight w:val="346"/>
        </w:trPr>
        <w:tc>
          <w:tcPr>
            <w:tcW w:w="1841" w:type="dxa"/>
            <w:tcBorders>
              <w:top w:val="single" w:sz="4" w:space="0" w:color="000000"/>
              <w:left w:val="single" w:sz="4" w:space="0" w:color="000000"/>
              <w:bottom w:val="single" w:sz="4" w:space="0" w:color="000000"/>
              <w:right w:val="single" w:sz="4" w:space="0" w:color="000000"/>
            </w:tcBorders>
          </w:tcPr>
          <w:p w14:paraId="09CB65B2" w14:textId="77777777" w:rsidR="0000503D" w:rsidRPr="0050422B" w:rsidRDefault="0000503D" w:rsidP="0000503D">
            <w:pPr>
              <w:spacing w:line="259" w:lineRule="auto"/>
              <w:ind w:right="1"/>
              <w:jc w:val="center"/>
              <w:rPr>
                <w:rFonts w:ascii="Arial Narrow" w:hAnsi="Arial Narrow"/>
              </w:rPr>
            </w:pPr>
            <w:r w:rsidRPr="0050422B">
              <w:rPr>
                <w:rFonts w:ascii="Arial Narrow" w:eastAsia="Calibri" w:hAnsi="Arial Narrow" w:cs="Calibri"/>
                <w:b/>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5B09121D" w14:textId="77777777" w:rsidR="0000503D" w:rsidRPr="0050422B" w:rsidRDefault="0000503D" w:rsidP="0000503D">
            <w:pPr>
              <w:spacing w:line="259" w:lineRule="auto"/>
              <w:ind w:left="1"/>
              <w:jc w:val="center"/>
              <w:rPr>
                <w:rFonts w:ascii="Arial Narrow" w:hAnsi="Arial Narrow"/>
              </w:rPr>
            </w:pPr>
            <w:r w:rsidRPr="0050422B">
              <w:rPr>
                <w:rFonts w:ascii="Arial Narrow" w:eastAsia="Calibri" w:hAnsi="Arial Narrow" w:cs="Calibri"/>
                <w:b/>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0608C213" w14:textId="77777777" w:rsidR="0000503D" w:rsidRPr="0050422B" w:rsidRDefault="0000503D" w:rsidP="0000503D">
            <w:pPr>
              <w:spacing w:line="259" w:lineRule="auto"/>
              <w:jc w:val="center"/>
              <w:rPr>
                <w:rFonts w:ascii="Arial Narrow" w:hAnsi="Arial Narrow"/>
              </w:rPr>
            </w:pPr>
            <w:r w:rsidRPr="0050422B">
              <w:rPr>
                <w:rFonts w:ascii="Arial Narrow" w:eastAsia="Calibri" w:hAnsi="Arial Narrow" w:cs="Calibri"/>
                <w:b/>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1909F6B9" w14:textId="77777777" w:rsidR="0000503D" w:rsidRPr="0050422B" w:rsidRDefault="0000503D" w:rsidP="0000503D">
            <w:pPr>
              <w:spacing w:line="259" w:lineRule="auto"/>
              <w:ind w:right="2"/>
              <w:jc w:val="center"/>
              <w:rPr>
                <w:rFonts w:ascii="Arial Narrow" w:hAnsi="Arial Narrow"/>
              </w:rPr>
            </w:pPr>
            <w:r w:rsidRPr="0050422B">
              <w:rPr>
                <w:rFonts w:ascii="Arial Narrow" w:eastAsia="Calibri" w:hAnsi="Arial Narrow" w:cs="Calibri"/>
                <w:b/>
              </w:rPr>
              <w:t xml:space="preserve"> </w:t>
            </w:r>
          </w:p>
        </w:tc>
        <w:tc>
          <w:tcPr>
            <w:tcW w:w="1844" w:type="dxa"/>
            <w:tcBorders>
              <w:top w:val="single" w:sz="4" w:space="0" w:color="000000"/>
              <w:left w:val="single" w:sz="4" w:space="0" w:color="000000"/>
              <w:bottom w:val="single" w:sz="4" w:space="0" w:color="000000"/>
              <w:right w:val="single" w:sz="4" w:space="0" w:color="000000"/>
            </w:tcBorders>
          </w:tcPr>
          <w:p w14:paraId="2E4AC3F1" w14:textId="77777777" w:rsidR="0000503D" w:rsidRPr="0050422B" w:rsidRDefault="0000503D" w:rsidP="0000503D">
            <w:pPr>
              <w:spacing w:line="259" w:lineRule="auto"/>
              <w:ind w:left="1"/>
              <w:jc w:val="center"/>
              <w:rPr>
                <w:rFonts w:ascii="Arial Narrow" w:hAnsi="Arial Narrow"/>
              </w:rPr>
            </w:pPr>
            <w:r w:rsidRPr="0050422B">
              <w:rPr>
                <w:rFonts w:ascii="Arial Narrow" w:eastAsia="Calibri" w:hAnsi="Arial Narrow" w:cs="Calibri"/>
                <w:b/>
              </w:rPr>
              <w:t xml:space="preserve"> </w:t>
            </w:r>
          </w:p>
        </w:tc>
        <w:tc>
          <w:tcPr>
            <w:tcW w:w="1694" w:type="dxa"/>
            <w:tcBorders>
              <w:top w:val="single" w:sz="4" w:space="0" w:color="000000"/>
              <w:left w:val="single" w:sz="4" w:space="0" w:color="000000"/>
              <w:bottom w:val="single" w:sz="4" w:space="0" w:color="000000"/>
              <w:right w:val="single" w:sz="4" w:space="0" w:color="000000"/>
            </w:tcBorders>
          </w:tcPr>
          <w:p w14:paraId="054BB8E4" w14:textId="77777777" w:rsidR="0000503D" w:rsidRPr="0050422B" w:rsidRDefault="0000503D" w:rsidP="0000503D">
            <w:pPr>
              <w:spacing w:line="259" w:lineRule="auto"/>
              <w:ind w:left="2"/>
              <w:jc w:val="center"/>
              <w:rPr>
                <w:rFonts w:ascii="Arial Narrow" w:hAnsi="Arial Narrow"/>
              </w:rPr>
            </w:pPr>
            <w:r w:rsidRPr="0050422B">
              <w:rPr>
                <w:rFonts w:ascii="Arial Narrow" w:eastAsia="Calibri" w:hAnsi="Arial Narrow" w:cs="Calibri"/>
                <w:b/>
              </w:rPr>
              <w:t xml:space="preserve"> </w:t>
            </w:r>
          </w:p>
        </w:tc>
      </w:tr>
      <w:tr w:rsidR="0000503D" w:rsidRPr="0050422B" w14:paraId="45801114" w14:textId="77777777" w:rsidTr="0050422B">
        <w:trPr>
          <w:trHeight w:val="348"/>
        </w:trPr>
        <w:tc>
          <w:tcPr>
            <w:tcW w:w="1841" w:type="dxa"/>
            <w:tcBorders>
              <w:top w:val="single" w:sz="4" w:space="0" w:color="000000"/>
              <w:left w:val="single" w:sz="4" w:space="0" w:color="000000"/>
              <w:bottom w:val="single" w:sz="4" w:space="0" w:color="000000"/>
              <w:right w:val="single" w:sz="4" w:space="0" w:color="000000"/>
            </w:tcBorders>
          </w:tcPr>
          <w:p w14:paraId="4564B6C5" w14:textId="77777777" w:rsidR="0000503D" w:rsidRPr="0050422B" w:rsidRDefault="0000503D" w:rsidP="0000503D">
            <w:pPr>
              <w:spacing w:line="259" w:lineRule="auto"/>
              <w:ind w:right="1"/>
              <w:jc w:val="center"/>
              <w:rPr>
                <w:rFonts w:ascii="Arial Narrow" w:hAnsi="Arial Narrow"/>
              </w:rPr>
            </w:pPr>
            <w:r w:rsidRPr="0050422B">
              <w:rPr>
                <w:rFonts w:ascii="Arial Narrow" w:eastAsia="Calibri" w:hAnsi="Arial Narrow" w:cs="Calibri"/>
                <w:b/>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43C4795C" w14:textId="77777777" w:rsidR="0000503D" w:rsidRPr="0050422B" w:rsidRDefault="0000503D" w:rsidP="0000503D">
            <w:pPr>
              <w:spacing w:line="259" w:lineRule="auto"/>
              <w:ind w:left="1"/>
              <w:jc w:val="center"/>
              <w:rPr>
                <w:rFonts w:ascii="Arial Narrow" w:hAnsi="Arial Narrow"/>
              </w:rPr>
            </w:pPr>
            <w:r w:rsidRPr="0050422B">
              <w:rPr>
                <w:rFonts w:ascii="Arial Narrow" w:eastAsia="Calibri" w:hAnsi="Arial Narrow" w:cs="Calibri"/>
                <w:b/>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6370976F" w14:textId="77777777" w:rsidR="0000503D" w:rsidRPr="0050422B" w:rsidRDefault="0000503D" w:rsidP="0000503D">
            <w:pPr>
              <w:spacing w:line="259" w:lineRule="auto"/>
              <w:jc w:val="center"/>
              <w:rPr>
                <w:rFonts w:ascii="Arial Narrow" w:hAnsi="Arial Narrow"/>
              </w:rPr>
            </w:pPr>
            <w:r w:rsidRPr="0050422B">
              <w:rPr>
                <w:rFonts w:ascii="Arial Narrow" w:eastAsia="Calibri" w:hAnsi="Arial Narrow" w:cs="Calibri"/>
                <w:b/>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716E756E" w14:textId="77777777" w:rsidR="0000503D" w:rsidRPr="0050422B" w:rsidRDefault="0000503D" w:rsidP="0000503D">
            <w:pPr>
              <w:spacing w:line="259" w:lineRule="auto"/>
              <w:ind w:right="2"/>
              <w:jc w:val="center"/>
              <w:rPr>
                <w:rFonts w:ascii="Arial Narrow" w:hAnsi="Arial Narrow"/>
              </w:rPr>
            </w:pPr>
            <w:r w:rsidRPr="0050422B">
              <w:rPr>
                <w:rFonts w:ascii="Arial Narrow" w:eastAsia="Calibri" w:hAnsi="Arial Narrow" w:cs="Calibri"/>
                <w:b/>
              </w:rPr>
              <w:t xml:space="preserve"> </w:t>
            </w:r>
          </w:p>
        </w:tc>
        <w:tc>
          <w:tcPr>
            <w:tcW w:w="1844" w:type="dxa"/>
            <w:tcBorders>
              <w:top w:val="single" w:sz="4" w:space="0" w:color="000000"/>
              <w:left w:val="single" w:sz="4" w:space="0" w:color="000000"/>
              <w:bottom w:val="single" w:sz="4" w:space="0" w:color="000000"/>
              <w:right w:val="single" w:sz="4" w:space="0" w:color="000000"/>
            </w:tcBorders>
          </w:tcPr>
          <w:p w14:paraId="359C03AF" w14:textId="77777777" w:rsidR="0000503D" w:rsidRPr="0050422B" w:rsidRDefault="0000503D" w:rsidP="0000503D">
            <w:pPr>
              <w:spacing w:line="259" w:lineRule="auto"/>
              <w:ind w:left="1"/>
              <w:jc w:val="center"/>
              <w:rPr>
                <w:rFonts w:ascii="Arial Narrow" w:hAnsi="Arial Narrow"/>
              </w:rPr>
            </w:pPr>
            <w:r w:rsidRPr="0050422B">
              <w:rPr>
                <w:rFonts w:ascii="Arial Narrow" w:eastAsia="Calibri" w:hAnsi="Arial Narrow" w:cs="Calibri"/>
                <w:b/>
              </w:rPr>
              <w:t xml:space="preserve"> </w:t>
            </w:r>
          </w:p>
        </w:tc>
        <w:tc>
          <w:tcPr>
            <w:tcW w:w="1694" w:type="dxa"/>
            <w:tcBorders>
              <w:top w:val="single" w:sz="4" w:space="0" w:color="000000"/>
              <w:left w:val="single" w:sz="4" w:space="0" w:color="000000"/>
              <w:bottom w:val="single" w:sz="4" w:space="0" w:color="000000"/>
              <w:right w:val="single" w:sz="4" w:space="0" w:color="000000"/>
            </w:tcBorders>
          </w:tcPr>
          <w:p w14:paraId="3D461AD4" w14:textId="77777777" w:rsidR="0000503D" w:rsidRPr="0050422B" w:rsidRDefault="0000503D" w:rsidP="0000503D">
            <w:pPr>
              <w:spacing w:line="259" w:lineRule="auto"/>
              <w:ind w:left="2"/>
              <w:jc w:val="center"/>
              <w:rPr>
                <w:rFonts w:ascii="Arial Narrow" w:hAnsi="Arial Narrow"/>
              </w:rPr>
            </w:pPr>
            <w:r w:rsidRPr="0050422B">
              <w:rPr>
                <w:rFonts w:ascii="Arial Narrow" w:eastAsia="Calibri" w:hAnsi="Arial Narrow" w:cs="Calibri"/>
                <w:b/>
              </w:rPr>
              <w:t xml:space="preserve"> </w:t>
            </w:r>
          </w:p>
        </w:tc>
      </w:tr>
    </w:tbl>
    <w:p w14:paraId="5D1C12D7" w14:textId="55D5DB26" w:rsidR="0000503D" w:rsidRDefault="0000503D" w:rsidP="0050422B">
      <w:pPr>
        <w:spacing w:after="198" w:line="240" w:lineRule="auto"/>
        <w:ind w:right="6"/>
        <w:jc w:val="both"/>
        <w:rPr>
          <w:rFonts w:ascii="Arial Narrow" w:hAnsi="Arial Narrow"/>
        </w:rPr>
      </w:pPr>
      <w:r w:rsidRPr="0050422B">
        <w:rPr>
          <w:rFonts w:ascii="Arial Narrow" w:hAnsi="Arial Narrow"/>
        </w:rPr>
        <w:t xml:space="preserve">Pozn. V prípade oslovených potenciálnych dodávateľov prijímateľ uvedie aj skutočnosti, na základe ktorých oslovil práve vybraných potenciálnych dodávateľov, napr. odkaz na verejne dostupné zdroje, z ktorých vyplýva, že predmetní potenciálni dodávatelia podnikajú v predmete zákazky, resp. akékoľvek iné skutočnosti, či informácie, resp. predchádzajúcu skúsenosť, na základe ktorých prijímateľ oslovil práve predmetných potenciálnych dodávateľov so žiadosťou o predloženie ponuky. </w:t>
      </w:r>
    </w:p>
    <w:p w14:paraId="08452DE7" w14:textId="77777777" w:rsidR="00DB3732" w:rsidRPr="0050422B" w:rsidRDefault="00DB3732" w:rsidP="0050422B">
      <w:pPr>
        <w:spacing w:after="198" w:line="240" w:lineRule="auto"/>
        <w:ind w:right="6"/>
        <w:jc w:val="both"/>
        <w:rPr>
          <w:rFonts w:ascii="Arial Narrow" w:hAnsi="Arial Narrow"/>
        </w:rPr>
      </w:pPr>
    </w:p>
    <w:p w14:paraId="190BB57F" w14:textId="7FA3CF5B" w:rsidR="0000503D" w:rsidRPr="0050422B" w:rsidRDefault="0000503D" w:rsidP="002832F7">
      <w:pPr>
        <w:numPr>
          <w:ilvl w:val="1"/>
          <w:numId w:val="40"/>
        </w:numPr>
        <w:spacing w:after="144" w:line="249" w:lineRule="auto"/>
        <w:ind w:left="702" w:right="14" w:hanging="355"/>
        <w:jc w:val="both"/>
        <w:rPr>
          <w:rFonts w:ascii="Arial Narrow" w:hAnsi="Arial Narrow"/>
        </w:rPr>
      </w:pPr>
      <w:r w:rsidRPr="0050422B">
        <w:rPr>
          <w:rFonts w:ascii="Arial Narrow" w:hAnsi="Arial Narrow"/>
        </w:rPr>
        <w:lastRenderedPageBreak/>
        <w:t>zoznam predložených ponúk</w:t>
      </w:r>
      <w:r w:rsidR="005C0DB5" w:rsidRPr="0050422B">
        <w:rPr>
          <w:rFonts w:ascii="Arial Narrow" w:hAnsi="Arial Narrow"/>
          <w:vertAlign w:val="superscript"/>
        </w:rPr>
        <w:footnoteReference w:id="31"/>
      </w:r>
      <w:r w:rsidRPr="0050422B">
        <w:rPr>
          <w:rFonts w:ascii="Arial Narrow" w:hAnsi="Arial Narrow"/>
        </w:rPr>
        <w:t xml:space="preserve">: </w:t>
      </w:r>
    </w:p>
    <w:tbl>
      <w:tblPr>
        <w:tblStyle w:val="TableGrid"/>
        <w:tblW w:w="9213" w:type="dxa"/>
        <w:tblInd w:w="2" w:type="dxa"/>
        <w:tblCellMar>
          <w:top w:w="45" w:type="dxa"/>
          <w:left w:w="115" w:type="dxa"/>
          <w:right w:w="115" w:type="dxa"/>
        </w:tblCellMar>
        <w:tblLook w:val="04A0" w:firstRow="1" w:lastRow="0" w:firstColumn="1" w:lastColumn="0" w:noHBand="0" w:noVBand="1"/>
      </w:tblPr>
      <w:tblGrid>
        <w:gridCol w:w="2551"/>
        <w:gridCol w:w="1558"/>
        <w:gridCol w:w="1561"/>
        <w:gridCol w:w="1702"/>
        <w:gridCol w:w="1841"/>
      </w:tblGrid>
      <w:tr w:rsidR="0000503D" w:rsidRPr="0050422B" w14:paraId="62A077F4" w14:textId="77777777" w:rsidTr="0000503D">
        <w:trPr>
          <w:trHeight w:val="1035"/>
        </w:trPr>
        <w:tc>
          <w:tcPr>
            <w:tcW w:w="255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13E987C" w14:textId="77777777" w:rsidR="0000503D" w:rsidRPr="0050422B" w:rsidRDefault="0000503D" w:rsidP="0000503D">
            <w:pPr>
              <w:spacing w:line="259" w:lineRule="auto"/>
              <w:jc w:val="center"/>
              <w:rPr>
                <w:rFonts w:ascii="Arial Narrow" w:hAnsi="Arial Narrow"/>
              </w:rPr>
            </w:pPr>
            <w:r w:rsidRPr="0050422B">
              <w:rPr>
                <w:rFonts w:ascii="Arial Narrow" w:eastAsia="Calibri" w:hAnsi="Arial Narrow" w:cs="Calibri"/>
                <w:b/>
              </w:rPr>
              <w:t xml:space="preserve">Názov a sídlo uchádzača, ktorý predložil ponuku </w:t>
            </w:r>
          </w:p>
        </w:tc>
        <w:tc>
          <w:tcPr>
            <w:tcW w:w="1558" w:type="dxa"/>
            <w:tcBorders>
              <w:top w:val="single" w:sz="4" w:space="0" w:color="000000"/>
              <w:left w:val="single" w:sz="4" w:space="0" w:color="000000"/>
              <w:bottom w:val="single" w:sz="4" w:space="0" w:color="000000"/>
              <w:right w:val="single" w:sz="4" w:space="0" w:color="000000"/>
            </w:tcBorders>
            <w:shd w:val="clear" w:color="auto" w:fill="F2F2F2"/>
          </w:tcPr>
          <w:p w14:paraId="096CB49A" w14:textId="77777777" w:rsidR="0000503D" w:rsidRPr="0050422B" w:rsidRDefault="0000503D" w:rsidP="0000503D">
            <w:pPr>
              <w:spacing w:line="259" w:lineRule="auto"/>
              <w:jc w:val="center"/>
              <w:rPr>
                <w:rFonts w:ascii="Arial Narrow" w:hAnsi="Arial Narrow"/>
              </w:rPr>
            </w:pPr>
            <w:r w:rsidRPr="0050422B">
              <w:rPr>
                <w:rFonts w:ascii="Arial Narrow" w:eastAsia="Calibri" w:hAnsi="Arial Narrow" w:cs="Calibri"/>
                <w:b/>
              </w:rPr>
              <w:t xml:space="preserve">Dátum a čas predloženia/ dátum vyhodnotenia </w:t>
            </w:r>
          </w:p>
        </w:tc>
        <w:tc>
          <w:tcPr>
            <w:tcW w:w="156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A592C9F" w14:textId="77777777" w:rsidR="0000503D" w:rsidRPr="0050422B" w:rsidRDefault="0000503D" w:rsidP="0000503D">
            <w:pPr>
              <w:spacing w:line="259" w:lineRule="auto"/>
              <w:ind w:left="257" w:right="154" w:firstLine="7"/>
              <w:jc w:val="center"/>
              <w:rPr>
                <w:rFonts w:ascii="Arial Narrow" w:hAnsi="Arial Narrow"/>
              </w:rPr>
            </w:pPr>
            <w:r w:rsidRPr="0050422B">
              <w:rPr>
                <w:rFonts w:ascii="Arial Narrow" w:eastAsia="Calibri" w:hAnsi="Arial Narrow" w:cs="Calibri"/>
                <w:b/>
              </w:rPr>
              <w:t>Návrh na plnenie kritéria</w:t>
            </w:r>
            <w:r w:rsidRPr="0050422B">
              <w:rPr>
                <w:rFonts w:ascii="Arial Narrow" w:hAnsi="Arial Narrow"/>
                <w:vertAlign w:val="superscript"/>
              </w:rPr>
              <w:footnoteReference w:id="32"/>
            </w:r>
            <w:r w:rsidRPr="0050422B">
              <w:rPr>
                <w:rFonts w:ascii="Arial Narrow" w:eastAsia="Calibri" w:hAnsi="Arial Narrow" w:cs="Calibri"/>
                <w:b/>
              </w:rPr>
              <w:t xml:space="preserve"> </w:t>
            </w:r>
          </w:p>
        </w:tc>
        <w:tc>
          <w:tcPr>
            <w:tcW w:w="1702"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A119DD6" w14:textId="77777777" w:rsidR="0000503D" w:rsidRPr="0050422B" w:rsidRDefault="0000503D" w:rsidP="0000503D">
            <w:pPr>
              <w:spacing w:line="259" w:lineRule="auto"/>
              <w:jc w:val="center"/>
              <w:rPr>
                <w:rFonts w:ascii="Arial Narrow" w:hAnsi="Arial Narrow"/>
              </w:rPr>
            </w:pPr>
            <w:r w:rsidRPr="0050422B">
              <w:rPr>
                <w:rFonts w:ascii="Arial Narrow" w:eastAsia="Calibri" w:hAnsi="Arial Narrow" w:cs="Calibri"/>
                <w:b/>
              </w:rPr>
              <w:t>Vyhodnotenie splnenia podmienok</w:t>
            </w:r>
            <w:r w:rsidRPr="0050422B">
              <w:rPr>
                <w:rFonts w:ascii="Arial Narrow" w:eastAsia="Calibri" w:hAnsi="Arial Narrow" w:cs="Calibri"/>
                <w:b/>
                <w:vertAlign w:val="superscript"/>
              </w:rPr>
              <w:footnoteReference w:id="33"/>
            </w:r>
            <w:r w:rsidRPr="0050422B">
              <w:rPr>
                <w:rFonts w:ascii="Arial Narrow" w:eastAsia="Calibri" w:hAnsi="Arial Narrow" w:cs="Calibri"/>
                <w:b/>
              </w:rPr>
              <w:t xml:space="preserve"> </w:t>
            </w:r>
          </w:p>
        </w:tc>
        <w:tc>
          <w:tcPr>
            <w:tcW w:w="184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0E0FEEC" w14:textId="77777777" w:rsidR="0000503D" w:rsidRPr="0050422B" w:rsidRDefault="0000503D" w:rsidP="0000503D">
            <w:pPr>
              <w:spacing w:line="259" w:lineRule="auto"/>
              <w:ind w:left="3"/>
              <w:jc w:val="center"/>
              <w:rPr>
                <w:rFonts w:ascii="Arial Narrow" w:hAnsi="Arial Narrow"/>
              </w:rPr>
            </w:pPr>
            <w:r w:rsidRPr="0050422B">
              <w:rPr>
                <w:rFonts w:ascii="Arial Narrow" w:eastAsia="Calibri" w:hAnsi="Arial Narrow" w:cs="Calibri"/>
                <w:b/>
              </w:rPr>
              <w:t xml:space="preserve">Poznámka </w:t>
            </w:r>
          </w:p>
        </w:tc>
      </w:tr>
      <w:tr w:rsidR="0000503D" w:rsidRPr="0050422B" w14:paraId="05D17005" w14:textId="77777777" w:rsidTr="0000503D">
        <w:trPr>
          <w:trHeight w:val="347"/>
        </w:trPr>
        <w:tc>
          <w:tcPr>
            <w:tcW w:w="2551" w:type="dxa"/>
            <w:tcBorders>
              <w:top w:val="single" w:sz="4" w:space="0" w:color="000000"/>
              <w:left w:val="single" w:sz="4" w:space="0" w:color="000000"/>
              <w:bottom w:val="single" w:sz="4" w:space="0" w:color="000000"/>
              <w:right w:val="single" w:sz="4" w:space="0" w:color="000000"/>
            </w:tcBorders>
          </w:tcPr>
          <w:p w14:paraId="4126ABC6" w14:textId="77777777" w:rsidR="0000503D" w:rsidRPr="0050422B" w:rsidRDefault="0000503D" w:rsidP="0000503D">
            <w:pPr>
              <w:spacing w:line="259" w:lineRule="auto"/>
              <w:ind w:left="40"/>
              <w:jc w:val="center"/>
              <w:rPr>
                <w:rFonts w:ascii="Arial Narrow" w:hAnsi="Arial Narrow"/>
              </w:rPr>
            </w:pPr>
            <w:r w:rsidRPr="0050422B">
              <w:rPr>
                <w:rFonts w:ascii="Arial Narrow" w:eastAsia="Calibri" w:hAnsi="Arial Narrow" w:cs="Calibri"/>
                <w:b/>
              </w:rPr>
              <w:t xml:space="preserve"> </w:t>
            </w:r>
          </w:p>
        </w:tc>
        <w:tc>
          <w:tcPr>
            <w:tcW w:w="1558" w:type="dxa"/>
            <w:tcBorders>
              <w:top w:val="single" w:sz="4" w:space="0" w:color="000000"/>
              <w:left w:val="single" w:sz="4" w:space="0" w:color="000000"/>
              <w:bottom w:val="single" w:sz="4" w:space="0" w:color="000000"/>
              <w:right w:val="single" w:sz="4" w:space="0" w:color="000000"/>
            </w:tcBorders>
          </w:tcPr>
          <w:p w14:paraId="0398A67F" w14:textId="77777777" w:rsidR="0000503D" w:rsidRPr="0050422B" w:rsidRDefault="0000503D" w:rsidP="0000503D">
            <w:pPr>
              <w:spacing w:line="259" w:lineRule="auto"/>
              <w:ind w:left="51"/>
              <w:jc w:val="center"/>
              <w:rPr>
                <w:rFonts w:ascii="Arial Narrow" w:hAnsi="Arial Narrow"/>
              </w:rPr>
            </w:pPr>
            <w:r w:rsidRPr="0050422B">
              <w:rPr>
                <w:rFonts w:ascii="Arial Narrow" w:eastAsia="Calibri" w:hAnsi="Arial Narrow" w:cs="Calibri"/>
                <w:b/>
              </w:rPr>
              <w:t xml:space="preserve"> </w:t>
            </w:r>
          </w:p>
        </w:tc>
        <w:tc>
          <w:tcPr>
            <w:tcW w:w="1561" w:type="dxa"/>
            <w:tcBorders>
              <w:top w:val="single" w:sz="4" w:space="0" w:color="000000"/>
              <w:left w:val="single" w:sz="4" w:space="0" w:color="000000"/>
              <w:bottom w:val="single" w:sz="4" w:space="0" w:color="000000"/>
              <w:right w:val="single" w:sz="4" w:space="0" w:color="000000"/>
            </w:tcBorders>
          </w:tcPr>
          <w:p w14:paraId="12380844" w14:textId="77777777" w:rsidR="0000503D" w:rsidRPr="0050422B" w:rsidRDefault="0000503D" w:rsidP="0000503D">
            <w:pPr>
              <w:spacing w:line="259" w:lineRule="auto"/>
              <w:ind w:left="47"/>
              <w:jc w:val="center"/>
              <w:rPr>
                <w:rFonts w:ascii="Arial Narrow" w:hAnsi="Arial Narrow"/>
              </w:rPr>
            </w:pPr>
            <w:r w:rsidRPr="0050422B">
              <w:rPr>
                <w:rFonts w:ascii="Arial Narrow" w:eastAsia="Calibri" w:hAnsi="Arial Narrow" w:cs="Calibri"/>
                <w:b/>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0AA1E00A" w14:textId="77777777" w:rsidR="0000503D" w:rsidRPr="0050422B" w:rsidRDefault="0000503D" w:rsidP="0000503D">
            <w:pPr>
              <w:spacing w:line="259" w:lineRule="auto"/>
              <w:ind w:left="45"/>
              <w:jc w:val="center"/>
              <w:rPr>
                <w:rFonts w:ascii="Arial Narrow" w:hAnsi="Arial Narrow"/>
              </w:rPr>
            </w:pPr>
            <w:r w:rsidRPr="0050422B">
              <w:rPr>
                <w:rFonts w:ascii="Arial Narrow" w:eastAsia="Calibri" w:hAnsi="Arial Narrow" w:cs="Calibri"/>
                <w:b/>
              </w:rPr>
              <w:t xml:space="preserve"> </w:t>
            </w:r>
          </w:p>
        </w:tc>
        <w:tc>
          <w:tcPr>
            <w:tcW w:w="1841" w:type="dxa"/>
            <w:tcBorders>
              <w:top w:val="single" w:sz="4" w:space="0" w:color="000000"/>
              <w:left w:val="single" w:sz="4" w:space="0" w:color="000000"/>
              <w:bottom w:val="single" w:sz="4" w:space="0" w:color="000000"/>
              <w:right w:val="single" w:sz="4" w:space="0" w:color="000000"/>
            </w:tcBorders>
          </w:tcPr>
          <w:p w14:paraId="7F1C901C" w14:textId="77777777" w:rsidR="0000503D" w:rsidRPr="0050422B" w:rsidRDefault="0000503D" w:rsidP="0000503D">
            <w:pPr>
              <w:spacing w:line="259" w:lineRule="auto"/>
              <w:ind w:left="51"/>
              <w:jc w:val="center"/>
              <w:rPr>
                <w:rFonts w:ascii="Arial Narrow" w:hAnsi="Arial Narrow"/>
              </w:rPr>
            </w:pPr>
            <w:r w:rsidRPr="0050422B">
              <w:rPr>
                <w:rFonts w:ascii="Arial Narrow" w:eastAsia="Calibri" w:hAnsi="Arial Narrow" w:cs="Calibri"/>
                <w:b/>
              </w:rPr>
              <w:t xml:space="preserve"> </w:t>
            </w:r>
          </w:p>
        </w:tc>
      </w:tr>
      <w:tr w:rsidR="0000503D" w:rsidRPr="0050422B" w14:paraId="79076397" w14:textId="77777777" w:rsidTr="0000503D">
        <w:trPr>
          <w:trHeight w:val="346"/>
        </w:trPr>
        <w:tc>
          <w:tcPr>
            <w:tcW w:w="2551" w:type="dxa"/>
            <w:tcBorders>
              <w:top w:val="single" w:sz="4" w:space="0" w:color="000000"/>
              <w:left w:val="single" w:sz="4" w:space="0" w:color="000000"/>
              <w:bottom w:val="single" w:sz="4" w:space="0" w:color="000000"/>
              <w:right w:val="single" w:sz="4" w:space="0" w:color="000000"/>
            </w:tcBorders>
          </w:tcPr>
          <w:p w14:paraId="4EC32E62" w14:textId="77777777" w:rsidR="0000503D" w:rsidRPr="0050422B" w:rsidRDefault="0000503D" w:rsidP="0000503D">
            <w:pPr>
              <w:spacing w:line="259" w:lineRule="auto"/>
              <w:ind w:left="40"/>
              <w:jc w:val="center"/>
              <w:rPr>
                <w:rFonts w:ascii="Arial Narrow" w:hAnsi="Arial Narrow"/>
              </w:rPr>
            </w:pPr>
            <w:r w:rsidRPr="0050422B">
              <w:rPr>
                <w:rFonts w:ascii="Arial Narrow" w:eastAsia="Calibri" w:hAnsi="Arial Narrow" w:cs="Calibri"/>
                <w:b/>
              </w:rPr>
              <w:t xml:space="preserve"> </w:t>
            </w:r>
          </w:p>
        </w:tc>
        <w:tc>
          <w:tcPr>
            <w:tcW w:w="1558" w:type="dxa"/>
            <w:tcBorders>
              <w:top w:val="single" w:sz="4" w:space="0" w:color="000000"/>
              <w:left w:val="single" w:sz="4" w:space="0" w:color="000000"/>
              <w:bottom w:val="single" w:sz="4" w:space="0" w:color="000000"/>
              <w:right w:val="single" w:sz="4" w:space="0" w:color="000000"/>
            </w:tcBorders>
          </w:tcPr>
          <w:p w14:paraId="30D732C7" w14:textId="77777777" w:rsidR="0000503D" w:rsidRPr="0050422B" w:rsidRDefault="0000503D" w:rsidP="0000503D">
            <w:pPr>
              <w:spacing w:line="259" w:lineRule="auto"/>
              <w:ind w:left="51"/>
              <w:jc w:val="center"/>
              <w:rPr>
                <w:rFonts w:ascii="Arial Narrow" w:hAnsi="Arial Narrow"/>
              </w:rPr>
            </w:pPr>
            <w:r w:rsidRPr="0050422B">
              <w:rPr>
                <w:rFonts w:ascii="Arial Narrow" w:eastAsia="Calibri" w:hAnsi="Arial Narrow" w:cs="Calibri"/>
                <w:b/>
              </w:rPr>
              <w:t xml:space="preserve"> </w:t>
            </w:r>
          </w:p>
        </w:tc>
        <w:tc>
          <w:tcPr>
            <w:tcW w:w="1561" w:type="dxa"/>
            <w:tcBorders>
              <w:top w:val="single" w:sz="4" w:space="0" w:color="000000"/>
              <w:left w:val="single" w:sz="4" w:space="0" w:color="000000"/>
              <w:bottom w:val="single" w:sz="4" w:space="0" w:color="000000"/>
              <w:right w:val="single" w:sz="4" w:space="0" w:color="000000"/>
            </w:tcBorders>
          </w:tcPr>
          <w:p w14:paraId="4AC3D994" w14:textId="77777777" w:rsidR="0000503D" w:rsidRPr="0050422B" w:rsidRDefault="0000503D" w:rsidP="0000503D">
            <w:pPr>
              <w:spacing w:line="259" w:lineRule="auto"/>
              <w:ind w:left="47"/>
              <w:jc w:val="center"/>
              <w:rPr>
                <w:rFonts w:ascii="Arial Narrow" w:hAnsi="Arial Narrow"/>
              </w:rPr>
            </w:pPr>
            <w:r w:rsidRPr="0050422B">
              <w:rPr>
                <w:rFonts w:ascii="Arial Narrow" w:eastAsia="Calibri" w:hAnsi="Arial Narrow" w:cs="Calibri"/>
                <w:b/>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567EE213" w14:textId="77777777" w:rsidR="0000503D" w:rsidRPr="0050422B" w:rsidRDefault="0000503D" w:rsidP="0000503D">
            <w:pPr>
              <w:spacing w:line="259" w:lineRule="auto"/>
              <w:ind w:left="45"/>
              <w:jc w:val="center"/>
              <w:rPr>
                <w:rFonts w:ascii="Arial Narrow" w:hAnsi="Arial Narrow"/>
              </w:rPr>
            </w:pPr>
            <w:r w:rsidRPr="0050422B">
              <w:rPr>
                <w:rFonts w:ascii="Arial Narrow" w:eastAsia="Calibri" w:hAnsi="Arial Narrow" w:cs="Calibri"/>
                <w:b/>
              </w:rPr>
              <w:t xml:space="preserve"> </w:t>
            </w:r>
          </w:p>
        </w:tc>
        <w:tc>
          <w:tcPr>
            <w:tcW w:w="1841" w:type="dxa"/>
            <w:tcBorders>
              <w:top w:val="single" w:sz="4" w:space="0" w:color="000000"/>
              <w:left w:val="single" w:sz="4" w:space="0" w:color="000000"/>
              <w:bottom w:val="single" w:sz="4" w:space="0" w:color="000000"/>
              <w:right w:val="single" w:sz="4" w:space="0" w:color="000000"/>
            </w:tcBorders>
          </w:tcPr>
          <w:p w14:paraId="5CB3CE8A" w14:textId="77777777" w:rsidR="0000503D" w:rsidRPr="0050422B" w:rsidRDefault="0000503D" w:rsidP="0000503D">
            <w:pPr>
              <w:spacing w:line="259" w:lineRule="auto"/>
              <w:ind w:left="51"/>
              <w:jc w:val="center"/>
              <w:rPr>
                <w:rFonts w:ascii="Arial Narrow" w:hAnsi="Arial Narrow"/>
              </w:rPr>
            </w:pPr>
            <w:r w:rsidRPr="0050422B">
              <w:rPr>
                <w:rFonts w:ascii="Arial Narrow" w:eastAsia="Calibri" w:hAnsi="Arial Narrow" w:cs="Calibri"/>
                <w:b/>
              </w:rPr>
              <w:t xml:space="preserve"> </w:t>
            </w:r>
          </w:p>
        </w:tc>
      </w:tr>
      <w:tr w:rsidR="0000503D" w:rsidRPr="0050422B" w14:paraId="4DF7A884" w14:textId="77777777" w:rsidTr="0000503D">
        <w:trPr>
          <w:trHeight w:val="348"/>
        </w:trPr>
        <w:tc>
          <w:tcPr>
            <w:tcW w:w="2551" w:type="dxa"/>
            <w:tcBorders>
              <w:top w:val="single" w:sz="4" w:space="0" w:color="000000"/>
              <w:left w:val="single" w:sz="4" w:space="0" w:color="000000"/>
              <w:bottom w:val="single" w:sz="4" w:space="0" w:color="000000"/>
              <w:right w:val="single" w:sz="4" w:space="0" w:color="000000"/>
            </w:tcBorders>
          </w:tcPr>
          <w:p w14:paraId="2B84816E" w14:textId="77777777" w:rsidR="0000503D" w:rsidRPr="0050422B" w:rsidRDefault="0000503D" w:rsidP="0000503D">
            <w:pPr>
              <w:spacing w:line="259" w:lineRule="auto"/>
              <w:ind w:left="40"/>
              <w:jc w:val="center"/>
              <w:rPr>
                <w:rFonts w:ascii="Arial Narrow" w:hAnsi="Arial Narrow"/>
              </w:rPr>
            </w:pPr>
            <w:r w:rsidRPr="0050422B">
              <w:rPr>
                <w:rFonts w:ascii="Arial Narrow" w:eastAsia="Calibri" w:hAnsi="Arial Narrow" w:cs="Calibri"/>
                <w:b/>
              </w:rPr>
              <w:t xml:space="preserve"> </w:t>
            </w:r>
          </w:p>
        </w:tc>
        <w:tc>
          <w:tcPr>
            <w:tcW w:w="1558" w:type="dxa"/>
            <w:tcBorders>
              <w:top w:val="single" w:sz="4" w:space="0" w:color="000000"/>
              <w:left w:val="single" w:sz="4" w:space="0" w:color="000000"/>
              <w:bottom w:val="single" w:sz="4" w:space="0" w:color="000000"/>
              <w:right w:val="single" w:sz="4" w:space="0" w:color="000000"/>
            </w:tcBorders>
          </w:tcPr>
          <w:p w14:paraId="15663041" w14:textId="77777777" w:rsidR="0000503D" w:rsidRPr="0050422B" w:rsidRDefault="0000503D" w:rsidP="0000503D">
            <w:pPr>
              <w:spacing w:line="259" w:lineRule="auto"/>
              <w:ind w:left="51"/>
              <w:jc w:val="center"/>
              <w:rPr>
                <w:rFonts w:ascii="Arial Narrow" w:hAnsi="Arial Narrow"/>
              </w:rPr>
            </w:pPr>
            <w:r w:rsidRPr="0050422B">
              <w:rPr>
                <w:rFonts w:ascii="Arial Narrow" w:eastAsia="Calibri" w:hAnsi="Arial Narrow" w:cs="Calibri"/>
                <w:b/>
              </w:rPr>
              <w:t xml:space="preserve"> </w:t>
            </w:r>
          </w:p>
        </w:tc>
        <w:tc>
          <w:tcPr>
            <w:tcW w:w="1561" w:type="dxa"/>
            <w:tcBorders>
              <w:top w:val="single" w:sz="4" w:space="0" w:color="000000"/>
              <w:left w:val="single" w:sz="4" w:space="0" w:color="000000"/>
              <w:bottom w:val="single" w:sz="4" w:space="0" w:color="000000"/>
              <w:right w:val="single" w:sz="4" w:space="0" w:color="000000"/>
            </w:tcBorders>
          </w:tcPr>
          <w:p w14:paraId="0C55F88C" w14:textId="77777777" w:rsidR="0000503D" w:rsidRPr="0050422B" w:rsidRDefault="0000503D" w:rsidP="0000503D">
            <w:pPr>
              <w:spacing w:line="259" w:lineRule="auto"/>
              <w:ind w:left="47"/>
              <w:jc w:val="center"/>
              <w:rPr>
                <w:rFonts w:ascii="Arial Narrow" w:hAnsi="Arial Narrow"/>
              </w:rPr>
            </w:pPr>
            <w:r w:rsidRPr="0050422B">
              <w:rPr>
                <w:rFonts w:ascii="Arial Narrow" w:eastAsia="Calibri" w:hAnsi="Arial Narrow" w:cs="Calibri"/>
                <w:b/>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592CB88C" w14:textId="77777777" w:rsidR="0000503D" w:rsidRPr="0050422B" w:rsidRDefault="0000503D" w:rsidP="0000503D">
            <w:pPr>
              <w:spacing w:line="259" w:lineRule="auto"/>
              <w:ind w:left="45"/>
              <w:jc w:val="center"/>
              <w:rPr>
                <w:rFonts w:ascii="Arial Narrow" w:hAnsi="Arial Narrow"/>
              </w:rPr>
            </w:pPr>
            <w:r w:rsidRPr="0050422B">
              <w:rPr>
                <w:rFonts w:ascii="Arial Narrow" w:eastAsia="Calibri" w:hAnsi="Arial Narrow" w:cs="Calibri"/>
                <w:b/>
              </w:rPr>
              <w:t xml:space="preserve"> </w:t>
            </w:r>
          </w:p>
        </w:tc>
        <w:tc>
          <w:tcPr>
            <w:tcW w:w="1841" w:type="dxa"/>
            <w:tcBorders>
              <w:top w:val="single" w:sz="4" w:space="0" w:color="000000"/>
              <w:left w:val="single" w:sz="4" w:space="0" w:color="000000"/>
              <w:bottom w:val="single" w:sz="4" w:space="0" w:color="000000"/>
              <w:right w:val="single" w:sz="4" w:space="0" w:color="000000"/>
            </w:tcBorders>
          </w:tcPr>
          <w:p w14:paraId="23B0BAB6" w14:textId="77777777" w:rsidR="0000503D" w:rsidRPr="0050422B" w:rsidRDefault="0000503D" w:rsidP="0000503D">
            <w:pPr>
              <w:spacing w:line="259" w:lineRule="auto"/>
              <w:ind w:left="51"/>
              <w:jc w:val="center"/>
              <w:rPr>
                <w:rFonts w:ascii="Arial Narrow" w:hAnsi="Arial Narrow"/>
              </w:rPr>
            </w:pPr>
            <w:r w:rsidRPr="0050422B">
              <w:rPr>
                <w:rFonts w:ascii="Arial Narrow" w:eastAsia="Calibri" w:hAnsi="Arial Narrow" w:cs="Calibri"/>
                <w:b/>
              </w:rPr>
              <w:t xml:space="preserve"> </w:t>
            </w:r>
          </w:p>
        </w:tc>
      </w:tr>
    </w:tbl>
    <w:p w14:paraId="3108A5F9" w14:textId="77777777" w:rsidR="0000503D" w:rsidRPr="0050422B" w:rsidRDefault="0000503D" w:rsidP="002832F7">
      <w:pPr>
        <w:numPr>
          <w:ilvl w:val="1"/>
          <w:numId w:val="40"/>
        </w:numPr>
        <w:spacing w:after="10" w:line="249" w:lineRule="auto"/>
        <w:ind w:left="702" w:right="14" w:hanging="355"/>
        <w:jc w:val="both"/>
        <w:rPr>
          <w:rFonts w:ascii="Arial Narrow" w:hAnsi="Arial Narrow"/>
        </w:rPr>
      </w:pPr>
      <w:r w:rsidRPr="0050422B">
        <w:rPr>
          <w:rFonts w:ascii="Arial Narrow" w:hAnsi="Arial Narrow"/>
        </w:rPr>
        <w:t>zoznam identifikovaných cenníkov/zmlúv/plnení</w:t>
      </w:r>
      <w:r w:rsidRPr="0050422B">
        <w:rPr>
          <w:rFonts w:ascii="Arial Narrow" w:hAnsi="Arial Narrow"/>
          <w:vertAlign w:val="superscript"/>
        </w:rPr>
        <w:footnoteReference w:id="34"/>
      </w:r>
      <w:r w:rsidRPr="0050422B">
        <w:rPr>
          <w:rFonts w:ascii="Arial Narrow" w:hAnsi="Arial Narrow"/>
        </w:rPr>
        <w:t xml:space="preserve">: </w:t>
      </w:r>
    </w:p>
    <w:tbl>
      <w:tblPr>
        <w:tblStyle w:val="TableGrid"/>
        <w:tblW w:w="9070" w:type="dxa"/>
        <w:tblInd w:w="2" w:type="dxa"/>
        <w:tblCellMar>
          <w:top w:w="44" w:type="dxa"/>
          <w:left w:w="115" w:type="dxa"/>
          <w:right w:w="115" w:type="dxa"/>
        </w:tblCellMar>
        <w:tblLook w:val="04A0" w:firstRow="1" w:lastRow="0" w:firstColumn="1" w:lastColumn="0" w:noHBand="0" w:noVBand="1"/>
      </w:tblPr>
      <w:tblGrid>
        <w:gridCol w:w="2799"/>
        <w:gridCol w:w="2090"/>
        <w:gridCol w:w="2482"/>
        <w:gridCol w:w="1699"/>
      </w:tblGrid>
      <w:tr w:rsidR="0000503D" w:rsidRPr="0050422B" w14:paraId="74F54544" w14:textId="77777777" w:rsidTr="0000503D">
        <w:trPr>
          <w:trHeight w:val="776"/>
        </w:trPr>
        <w:tc>
          <w:tcPr>
            <w:tcW w:w="279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3D40904" w14:textId="77777777" w:rsidR="0000503D" w:rsidRPr="0050422B" w:rsidRDefault="0000503D" w:rsidP="0000503D">
            <w:pPr>
              <w:spacing w:line="259" w:lineRule="auto"/>
              <w:ind w:right="5"/>
              <w:jc w:val="center"/>
              <w:rPr>
                <w:rFonts w:ascii="Arial Narrow" w:hAnsi="Arial Narrow"/>
              </w:rPr>
            </w:pPr>
            <w:r w:rsidRPr="0050422B">
              <w:rPr>
                <w:rFonts w:ascii="Arial Narrow" w:eastAsia="Calibri" w:hAnsi="Arial Narrow" w:cs="Calibri"/>
                <w:b/>
              </w:rPr>
              <w:t xml:space="preserve">Identifikácia zdroja údaju </w:t>
            </w:r>
          </w:p>
        </w:tc>
        <w:tc>
          <w:tcPr>
            <w:tcW w:w="2090" w:type="dxa"/>
            <w:tcBorders>
              <w:top w:val="single" w:sz="4" w:space="0" w:color="000000"/>
              <w:left w:val="single" w:sz="4" w:space="0" w:color="000000"/>
              <w:bottom w:val="single" w:sz="4" w:space="0" w:color="000000"/>
              <w:right w:val="single" w:sz="4" w:space="0" w:color="000000"/>
            </w:tcBorders>
            <w:shd w:val="clear" w:color="auto" w:fill="F2F2F2"/>
          </w:tcPr>
          <w:p w14:paraId="686AA3D6" w14:textId="77777777" w:rsidR="0000503D" w:rsidRPr="0050422B" w:rsidRDefault="0000503D" w:rsidP="0000503D">
            <w:pPr>
              <w:spacing w:after="2" w:line="237" w:lineRule="auto"/>
              <w:jc w:val="center"/>
              <w:rPr>
                <w:rFonts w:ascii="Arial Narrow" w:hAnsi="Arial Narrow"/>
              </w:rPr>
            </w:pPr>
            <w:r w:rsidRPr="0050422B">
              <w:rPr>
                <w:rFonts w:ascii="Arial Narrow" w:eastAsia="Calibri" w:hAnsi="Arial Narrow" w:cs="Calibri"/>
                <w:b/>
              </w:rPr>
              <w:t xml:space="preserve">Odkaz na webovú stránku  </w:t>
            </w:r>
          </w:p>
          <w:p w14:paraId="5E1C2A39" w14:textId="77777777" w:rsidR="0000503D" w:rsidRPr="0050422B" w:rsidRDefault="0000503D" w:rsidP="0000503D">
            <w:pPr>
              <w:spacing w:line="259" w:lineRule="auto"/>
              <w:ind w:right="131"/>
              <w:jc w:val="center"/>
              <w:rPr>
                <w:rFonts w:ascii="Arial Narrow" w:hAnsi="Arial Narrow"/>
              </w:rPr>
            </w:pPr>
            <w:r w:rsidRPr="0050422B">
              <w:rPr>
                <w:rFonts w:ascii="Arial Narrow" w:hAnsi="Arial Narrow"/>
              </w:rPr>
              <w:t>(ak relevantné)</w:t>
            </w:r>
            <w:r w:rsidRPr="0050422B">
              <w:rPr>
                <w:rFonts w:ascii="Arial Narrow" w:eastAsia="Calibri" w:hAnsi="Arial Narrow" w:cs="Calibri"/>
                <w:b/>
              </w:rPr>
              <w:t xml:space="preserve"> </w:t>
            </w:r>
          </w:p>
        </w:tc>
        <w:tc>
          <w:tcPr>
            <w:tcW w:w="2482"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98CB29B" w14:textId="77777777" w:rsidR="0000503D" w:rsidRPr="0050422B" w:rsidRDefault="0000503D" w:rsidP="0000503D">
            <w:pPr>
              <w:spacing w:line="259" w:lineRule="auto"/>
              <w:jc w:val="center"/>
              <w:rPr>
                <w:rFonts w:ascii="Arial Narrow" w:hAnsi="Arial Narrow"/>
              </w:rPr>
            </w:pPr>
            <w:r w:rsidRPr="0050422B">
              <w:rPr>
                <w:rFonts w:ascii="Arial Narrow" w:eastAsia="Calibri" w:hAnsi="Arial Narrow" w:cs="Calibri"/>
                <w:b/>
              </w:rPr>
              <w:t xml:space="preserve">Identifikovaná suma/hodnota kritéria </w:t>
            </w:r>
          </w:p>
        </w:tc>
        <w:tc>
          <w:tcPr>
            <w:tcW w:w="169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5ACE5B6" w14:textId="77777777" w:rsidR="0000503D" w:rsidRPr="0050422B" w:rsidRDefault="0000503D" w:rsidP="0000503D">
            <w:pPr>
              <w:spacing w:line="259" w:lineRule="auto"/>
              <w:ind w:left="7"/>
              <w:jc w:val="center"/>
              <w:rPr>
                <w:rFonts w:ascii="Arial Narrow" w:hAnsi="Arial Narrow"/>
              </w:rPr>
            </w:pPr>
            <w:r w:rsidRPr="0050422B">
              <w:rPr>
                <w:rFonts w:ascii="Arial Narrow" w:eastAsia="Calibri" w:hAnsi="Arial Narrow" w:cs="Calibri"/>
                <w:b/>
              </w:rPr>
              <w:t xml:space="preserve">Poznámka </w:t>
            </w:r>
          </w:p>
        </w:tc>
      </w:tr>
      <w:tr w:rsidR="0000503D" w:rsidRPr="0050422B" w14:paraId="71717B2F" w14:textId="77777777" w:rsidTr="0000503D">
        <w:trPr>
          <w:trHeight w:val="347"/>
        </w:trPr>
        <w:tc>
          <w:tcPr>
            <w:tcW w:w="2799" w:type="dxa"/>
            <w:tcBorders>
              <w:top w:val="single" w:sz="4" w:space="0" w:color="000000"/>
              <w:left w:val="single" w:sz="4" w:space="0" w:color="000000"/>
              <w:bottom w:val="single" w:sz="4" w:space="0" w:color="000000"/>
              <w:right w:val="single" w:sz="4" w:space="0" w:color="000000"/>
            </w:tcBorders>
          </w:tcPr>
          <w:p w14:paraId="006F2CDB" w14:textId="77777777" w:rsidR="0000503D" w:rsidRPr="0050422B" w:rsidRDefault="0000503D" w:rsidP="0000503D">
            <w:pPr>
              <w:spacing w:line="259" w:lineRule="auto"/>
              <w:ind w:left="42"/>
              <w:jc w:val="center"/>
              <w:rPr>
                <w:rFonts w:ascii="Arial Narrow" w:hAnsi="Arial Narrow"/>
              </w:rPr>
            </w:pPr>
            <w:r w:rsidRPr="0050422B">
              <w:rPr>
                <w:rFonts w:ascii="Arial Narrow" w:eastAsia="Calibri" w:hAnsi="Arial Narrow" w:cs="Calibri"/>
                <w:b/>
              </w:rPr>
              <w:t xml:space="preserve"> </w:t>
            </w:r>
          </w:p>
        </w:tc>
        <w:tc>
          <w:tcPr>
            <w:tcW w:w="2090" w:type="dxa"/>
            <w:tcBorders>
              <w:top w:val="single" w:sz="4" w:space="0" w:color="000000"/>
              <w:left w:val="single" w:sz="4" w:space="0" w:color="000000"/>
              <w:bottom w:val="single" w:sz="4" w:space="0" w:color="000000"/>
              <w:right w:val="single" w:sz="4" w:space="0" w:color="000000"/>
            </w:tcBorders>
          </w:tcPr>
          <w:p w14:paraId="44187772" w14:textId="77777777" w:rsidR="0000503D" w:rsidRPr="0050422B" w:rsidRDefault="0000503D" w:rsidP="0000503D">
            <w:pPr>
              <w:spacing w:line="259" w:lineRule="auto"/>
              <w:ind w:left="45"/>
              <w:jc w:val="center"/>
              <w:rPr>
                <w:rFonts w:ascii="Arial Narrow" w:hAnsi="Arial Narrow"/>
              </w:rPr>
            </w:pPr>
            <w:r w:rsidRPr="0050422B">
              <w:rPr>
                <w:rFonts w:ascii="Arial Narrow" w:eastAsia="Calibri" w:hAnsi="Arial Narrow" w:cs="Calibri"/>
                <w:b/>
              </w:rPr>
              <w:t xml:space="preserve"> </w:t>
            </w:r>
          </w:p>
        </w:tc>
        <w:tc>
          <w:tcPr>
            <w:tcW w:w="2482" w:type="dxa"/>
            <w:tcBorders>
              <w:top w:val="single" w:sz="4" w:space="0" w:color="000000"/>
              <w:left w:val="single" w:sz="4" w:space="0" w:color="000000"/>
              <w:bottom w:val="single" w:sz="4" w:space="0" w:color="000000"/>
              <w:right w:val="single" w:sz="4" w:space="0" w:color="000000"/>
            </w:tcBorders>
          </w:tcPr>
          <w:p w14:paraId="79AB187E" w14:textId="77777777" w:rsidR="0000503D" w:rsidRPr="0050422B" w:rsidRDefault="0000503D" w:rsidP="0000503D">
            <w:pPr>
              <w:spacing w:line="259" w:lineRule="auto"/>
              <w:ind w:left="48"/>
              <w:jc w:val="center"/>
              <w:rPr>
                <w:rFonts w:ascii="Arial Narrow" w:hAnsi="Arial Narrow"/>
              </w:rPr>
            </w:pPr>
            <w:r w:rsidRPr="0050422B">
              <w:rPr>
                <w:rFonts w:ascii="Arial Narrow" w:eastAsia="Calibri" w:hAnsi="Arial Narrow" w:cs="Calibri"/>
                <w:b/>
              </w:rPr>
              <w:t xml:space="preserve"> </w:t>
            </w:r>
          </w:p>
        </w:tc>
        <w:tc>
          <w:tcPr>
            <w:tcW w:w="1699" w:type="dxa"/>
            <w:tcBorders>
              <w:top w:val="single" w:sz="4" w:space="0" w:color="000000"/>
              <w:left w:val="single" w:sz="4" w:space="0" w:color="000000"/>
              <w:bottom w:val="single" w:sz="4" w:space="0" w:color="000000"/>
              <w:right w:val="single" w:sz="4" w:space="0" w:color="000000"/>
            </w:tcBorders>
          </w:tcPr>
          <w:p w14:paraId="33D79B67" w14:textId="77777777" w:rsidR="0000503D" w:rsidRPr="0050422B" w:rsidRDefault="0000503D" w:rsidP="0000503D">
            <w:pPr>
              <w:spacing w:line="259" w:lineRule="auto"/>
              <w:ind w:left="50"/>
              <w:jc w:val="center"/>
              <w:rPr>
                <w:rFonts w:ascii="Arial Narrow" w:hAnsi="Arial Narrow"/>
              </w:rPr>
            </w:pPr>
            <w:r w:rsidRPr="0050422B">
              <w:rPr>
                <w:rFonts w:ascii="Arial Narrow" w:eastAsia="Calibri" w:hAnsi="Arial Narrow" w:cs="Calibri"/>
                <w:b/>
              </w:rPr>
              <w:t xml:space="preserve"> </w:t>
            </w:r>
          </w:p>
        </w:tc>
      </w:tr>
      <w:tr w:rsidR="0000503D" w:rsidRPr="0050422B" w14:paraId="59CD9AD0" w14:textId="77777777" w:rsidTr="0000503D">
        <w:trPr>
          <w:trHeight w:val="348"/>
        </w:trPr>
        <w:tc>
          <w:tcPr>
            <w:tcW w:w="2799" w:type="dxa"/>
            <w:tcBorders>
              <w:top w:val="single" w:sz="4" w:space="0" w:color="000000"/>
              <w:left w:val="single" w:sz="4" w:space="0" w:color="000000"/>
              <w:bottom w:val="single" w:sz="4" w:space="0" w:color="000000"/>
              <w:right w:val="single" w:sz="4" w:space="0" w:color="000000"/>
            </w:tcBorders>
          </w:tcPr>
          <w:p w14:paraId="298F9FD4" w14:textId="77777777" w:rsidR="0000503D" w:rsidRPr="0050422B" w:rsidRDefault="0000503D" w:rsidP="0000503D">
            <w:pPr>
              <w:spacing w:line="259" w:lineRule="auto"/>
              <w:ind w:left="42"/>
              <w:jc w:val="center"/>
              <w:rPr>
                <w:rFonts w:ascii="Arial Narrow" w:hAnsi="Arial Narrow"/>
              </w:rPr>
            </w:pPr>
            <w:r w:rsidRPr="0050422B">
              <w:rPr>
                <w:rFonts w:ascii="Arial Narrow" w:eastAsia="Calibri" w:hAnsi="Arial Narrow" w:cs="Calibri"/>
                <w:b/>
              </w:rPr>
              <w:t xml:space="preserve"> </w:t>
            </w:r>
          </w:p>
        </w:tc>
        <w:tc>
          <w:tcPr>
            <w:tcW w:w="2090" w:type="dxa"/>
            <w:tcBorders>
              <w:top w:val="single" w:sz="4" w:space="0" w:color="000000"/>
              <w:left w:val="single" w:sz="4" w:space="0" w:color="000000"/>
              <w:bottom w:val="single" w:sz="4" w:space="0" w:color="000000"/>
              <w:right w:val="single" w:sz="4" w:space="0" w:color="000000"/>
            </w:tcBorders>
          </w:tcPr>
          <w:p w14:paraId="05F35545" w14:textId="77777777" w:rsidR="0000503D" w:rsidRPr="0050422B" w:rsidRDefault="0000503D" w:rsidP="0000503D">
            <w:pPr>
              <w:spacing w:line="259" w:lineRule="auto"/>
              <w:ind w:left="45"/>
              <w:jc w:val="center"/>
              <w:rPr>
                <w:rFonts w:ascii="Arial Narrow" w:hAnsi="Arial Narrow"/>
              </w:rPr>
            </w:pPr>
            <w:r w:rsidRPr="0050422B">
              <w:rPr>
                <w:rFonts w:ascii="Arial Narrow" w:eastAsia="Calibri" w:hAnsi="Arial Narrow" w:cs="Calibri"/>
                <w:b/>
              </w:rPr>
              <w:t xml:space="preserve"> </w:t>
            </w:r>
          </w:p>
        </w:tc>
        <w:tc>
          <w:tcPr>
            <w:tcW w:w="2482" w:type="dxa"/>
            <w:tcBorders>
              <w:top w:val="single" w:sz="4" w:space="0" w:color="000000"/>
              <w:left w:val="single" w:sz="4" w:space="0" w:color="000000"/>
              <w:bottom w:val="single" w:sz="4" w:space="0" w:color="000000"/>
              <w:right w:val="single" w:sz="4" w:space="0" w:color="000000"/>
            </w:tcBorders>
          </w:tcPr>
          <w:p w14:paraId="631AF5F5" w14:textId="77777777" w:rsidR="0000503D" w:rsidRPr="0050422B" w:rsidRDefault="0000503D" w:rsidP="0000503D">
            <w:pPr>
              <w:spacing w:line="259" w:lineRule="auto"/>
              <w:ind w:left="48"/>
              <w:jc w:val="center"/>
              <w:rPr>
                <w:rFonts w:ascii="Arial Narrow" w:hAnsi="Arial Narrow"/>
              </w:rPr>
            </w:pPr>
            <w:r w:rsidRPr="0050422B">
              <w:rPr>
                <w:rFonts w:ascii="Arial Narrow" w:eastAsia="Calibri" w:hAnsi="Arial Narrow" w:cs="Calibri"/>
                <w:b/>
              </w:rPr>
              <w:t xml:space="preserve"> </w:t>
            </w:r>
          </w:p>
        </w:tc>
        <w:tc>
          <w:tcPr>
            <w:tcW w:w="1699" w:type="dxa"/>
            <w:tcBorders>
              <w:top w:val="single" w:sz="4" w:space="0" w:color="000000"/>
              <w:left w:val="single" w:sz="4" w:space="0" w:color="000000"/>
              <w:bottom w:val="single" w:sz="4" w:space="0" w:color="000000"/>
              <w:right w:val="single" w:sz="4" w:space="0" w:color="000000"/>
            </w:tcBorders>
          </w:tcPr>
          <w:p w14:paraId="1C5A9332" w14:textId="77777777" w:rsidR="0000503D" w:rsidRPr="0050422B" w:rsidRDefault="0000503D" w:rsidP="0000503D">
            <w:pPr>
              <w:spacing w:line="259" w:lineRule="auto"/>
              <w:ind w:left="50"/>
              <w:jc w:val="center"/>
              <w:rPr>
                <w:rFonts w:ascii="Arial Narrow" w:hAnsi="Arial Narrow"/>
              </w:rPr>
            </w:pPr>
            <w:r w:rsidRPr="0050422B">
              <w:rPr>
                <w:rFonts w:ascii="Arial Narrow" w:eastAsia="Calibri" w:hAnsi="Arial Narrow" w:cs="Calibri"/>
                <w:b/>
              </w:rPr>
              <w:t xml:space="preserve"> </w:t>
            </w:r>
          </w:p>
        </w:tc>
      </w:tr>
      <w:tr w:rsidR="0000503D" w:rsidRPr="0050422B" w14:paraId="13D8491F" w14:textId="77777777" w:rsidTr="0000503D">
        <w:trPr>
          <w:trHeight w:val="346"/>
        </w:trPr>
        <w:tc>
          <w:tcPr>
            <w:tcW w:w="2799" w:type="dxa"/>
            <w:tcBorders>
              <w:top w:val="single" w:sz="4" w:space="0" w:color="000000"/>
              <w:left w:val="single" w:sz="4" w:space="0" w:color="000000"/>
              <w:bottom w:val="single" w:sz="4" w:space="0" w:color="000000"/>
              <w:right w:val="single" w:sz="4" w:space="0" w:color="000000"/>
            </w:tcBorders>
          </w:tcPr>
          <w:p w14:paraId="3FB8F980" w14:textId="77777777" w:rsidR="0000503D" w:rsidRPr="0050422B" w:rsidRDefault="0000503D" w:rsidP="0000503D">
            <w:pPr>
              <w:spacing w:line="259" w:lineRule="auto"/>
              <w:ind w:left="42"/>
              <w:jc w:val="center"/>
              <w:rPr>
                <w:rFonts w:ascii="Arial Narrow" w:hAnsi="Arial Narrow"/>
              </w:rPr>
            </w:pPr>
            <w:r w:rsidRPr="0050422B">
              <w:rPr>
                <w:rFonts w:ascii="Arial Narrow" w:eastAsia="Calibri" w:hAnsi="Arial Narrow" w:cs="Calibri"/>
                <w:b/>
              </w:rPr>
              <w:t xml:space="preserve"> </w:t>
            </w:r>
          </w:p>
        </w:tc>
        <w:tc>
          <w:tcPr>
            <w:tcW w:w="2090" w:type="dxa"/>
            <w:tcBorders>
              <w:top w:val="single" w:sz="4" w:space="0" w:color="000000"/>
              <w:left w:val="single" w:sz="4" w:space="0" w:color="000000"/>
              <w:bottom w:val="single" w:sz="4" w:space="0" w:color="000000"/>
              <w:right w:val="single" w:sz="4" w:space="0" w:color="000000"/>
            </w:tcBorders>
          </w:tcPr>
          <w:p w14:paraId="36487878" w14:textId="77777777" w:rsidR="0000503D" w:rsidRPr="0050422B" w:rsidRDefault="0000503D" w:rsidP="0000503D">
            <w:pPr>
              <w:spacing w:line="259" w:lineRule="auto"/>
              <w:ind w:left="45"/>
              <w:jc w:val="center"/>
              <w:rPr>
                <w:rFonts w:ascii="Arial Narrow" w:hAnsi="Arial Narrow"/>
              </w:rPr>
            </w:pPr>
            <w:r w:rsidRPr="0050422B">
              <w:rPr>
                <w:rFonts w:ascii="Arial Narrow" w:eastAsia="Calibri" w:hAnsi="Arial Narrow" w:cs="Calibri"/>
                <w:b/>
              </w:rPr>
              <w:t xml:space="preserve"> </w:t>
            </w:r>
          </w:p>
        </w:tc>
        <w:tc>
          <w:tcPr>
            <w:tcW w:w="2482" w:type="dxa"/>
            <w:tcBorders>
              <w:top w:val="single" w:sz="4" w:space="0" w:color="000000"/>
              <w:left w:val="single" w:sz="4" w:space="0" w:color="000000"/>
              <w:bottom w:val="single" w:sz="4" w:space="0" w:color="000000"/>
              <w:right w:val="single" w:sz="4" w:space="0" w:color="000000"/>
            </w:tcBorders>
          </w:tcPr>
          <w:p w14:paraId="15426CB0" w14:textId="77777777" w:rsidR="0000503D" w:rsidRPr="0050422B" w:rsidRDefault="0000503D" w:rsidP="0000503D">
            <w:pPr>
              <w:spacing w:line="259" w:lineRule="auto"/>
              <w:ind w:left="48"/>
              <w:jc w:val="center"/>
              <w:rPr>
                <w:rFonts w:ascii="Arial Narrow" w:hAnsi="Arial Narrow"/>
              </w:rPr>
            </w:pPr>
            <w:r w:rsidRPr="0050422B">
              <w:rPr>
                <w:rFonts w:ascii="Arial Narrow" w:eastAsia="Calibri" w:hAnsi="Arial Narrow" w:cs="Calibri"/>
                <w:b/>
              </w:rPr>
              <w:t xml:space="preserve"> </w:t>
            </w:r>
          </w:p>
        </w:tc>
        <w:tc>
          <w:tcPr>
            <w:tcW w:w="1699" w:type="dxa"/>
            <w:tcBorders>
              <w:top w:val="single" w:sz="4" w:space="0" w:color="000000"/>
              <w:left w:val="single" w:sz="4" w:space="0" w:color="000000"/>
              <w:bottom w:val="single" w:sz="4" w:space="0" w:color="000000"/>
              <w:right w:val="single" w:sz="4" w:space="0" w:color="000000"/>
            </w:tcBorders>
          </w:tcPr>
          <w:p w14:paraId="30504E4A" w14:textId="77777777" w:rsidR="0000503D" w:rsidRPr="0050422B" w:rsidRDefault="0000503D" w:rsidP="0000503D">
            <w:pPr>
              <w:spacing w:line="259" w:lineRule="auto"/>
              <w:ind w:left="50"/>
              <w:jc w:val="center"/>
              <w:rPr>
                <w:rFonts w:ascii="Arial Narrow" w:hAnsi="Arial Narrow"/>
              </w:rPr>
            </w:pPr>
            <w:r w:rsidRPr="0050422B">
              <w:rPr>
                <w:rFonts w:ascii="Arial Narrow" w:eastAsia="Calibri" w:hAnsi="Arial Narrow" w:cs="Calibri"/>
                <w:b/>
              </w:rPr>
              <w:t xml:space="preserve"> </w:t>
            </w:r>
          </w:p>
        </w:tc>
      </w:tr>
    </w:tbl>
    <w:p w14:paraId="6B79F4BD" w14:textId="21F5D2AB" w:rsidR="0000503D" w:rsidRPr="0050422B" w:rsidRDefault="0000503D" w:rsidP="00C31012">
      <w:pPr>
        <w:pStyle w:val="Odsekzoznamu"/>
        <w:numPr>
          <w:ilvl w:val="0"/>
          <w:numId w:val="40"/>
        </w:numPr>
        <w:tabs>
          <w:tab w:val="left" w:pos="284"/>
        </w:tabs>
        <w:spacing w:after="0" w:line="377" w:lineRule="auto"/>
        <w:ind w:right="14"/>
        <w:jc w:val="both"/>
        <w:rPr>
          <w:rFonts w:ascii="Arial Narrow" w:hAnsi="Arial Narrow"/>
        </w:rPr>
      </w:pPr>
      <w:r w:rsidRPr="0050422B">
        <w:rPr>
          <w:rFonts w:ascii="Arial Narrow" w:hAnsi="Arial Narrow"/>
        </w:rPr>
        <w:t xml:space="preserve">Zoznam vylúčených uchádzačov a dôvod ich vylúčenia: ............................................................. </w:t>
      </w:r>
    </w:p>
    <w:p w14:paraId="40AEE5A1" w14:textId="42A8C118" w:rsidR="0000503D" w:rsidRPr="0050422B" w:rsidRDefault="0000503D" w:rsidP="0000503D">
      <w:pPr>
        <w:spacing w:after="0" w:line="377" w:lineRule="auto"/>
        <w:ind w:right="14"/>
        <w:jc w:val="both"/>
        <w:rPr>
          <w:rFonts w:ascii="Arial Narrow" w:hAnsi="Arial Narrow"/>
        </w:rPr>
      </w:pPr>
      <w:r w:rsidRPr="0050422B">
        <w:rPr>
          <w:rFonts w:ascii="Arial Narrow" w:hAnsi="Arial Narrow"/>
        </w:rPr>
        <w:t>11.</w:t>
      </w:r>
      <w:r w:rsidRPr="0050422B">
        <w:rPr>
          <w:rFonts w:ascii="Arial Narrow" w:eastAsia="Arial" w:hAnsi="Arial Narrow" w:cs="Arial"/>
        </w:rPr>
        <w:t xml:space="preserve"> </w:t>
      </w:r>
      <w:r w:rsidRPr="0050422B">
        <w:rPr>
          <w:rFonts w:ascii="Arial Narrow" w:hAnsi="Arial Narrow"/>
        </w:rPr>
        <w:t>Ident</w:t>
      </w:r>
      <w:r w:rsidR="00E25920">
        <w:rPr>
          <w:rFonts w:ascii="Arial Narrow" w:hAnsi="Arial Narrow"/>
        </w:rPr>
        <w:t>ifikácia úspešného uchádzača:</w:t>
      </w:r>
      <w:r w:rsidRPr="0050422B">
        <w:rPr>
          <w:rFonts w:ascii="Arial Narrow" w:hAnsi="Arial Narrow"/>
        </w:rPr>
        <w:t xml:space="preserve"> ............................................................. </w:t>
      </w:r>
    </w:p>
    <w:p w14:paraId="10AC2BC8" w14:textId="6AC2D004" w:rsidR="0000503D" w:rsidRPr="0050422B" w:rsidRDefault="0000503D" w:rsidP="0000503D">
      <w:pPr>
        <w:spacing w:after="0" w:line="377" w:lineRule="auto"/>
        <w:ind w:right="14"/>
        <w:jc w:val="both"/>
        <w:rPr>
          <w:rFonts w:ascii="Arial Narrow" w:hAnsi="Arial Narrow"/>
        </w:rPr>
      </w:pPr>
      <w:r w:rsidRPr="0050422B">
        <w:rPr>
          <w:rFonts w:ascii="Arial Narrow" w:hAnsi="Arial Narrow"/>
        </w:rPr>
        <w:t>12.</w:t>
      </w:r>
      <w:r w:rsidRPr="0050422B">
        <w:rPr>
          <w:rFonts w:ascii="Arial Narrow" w:eastAsia="Arial" w:hAnsi="Arial Narrow" w:cs="Arial"/>
        </w:rPr>
        <w:t xml:space="preserve"> </w:t>
      </w:r>
      <w:r w:rsidR="00E25920">
        <w:rPr>
          <w:rFonts w:ascii="Arial Narrow" w:hAnsi="Arial Narrow"/>
        </w:rPr>
        <w:t>Cena  ponuky</w:t>
      </w:r>
      <w:r w:rsidR="008A3FDD">
        <w:rPr>
          <w:rFonts w:ascii="Arial Narrow" w:hAnsi="Arial Narrow"/>
        </w:rPr>
        <w:t xml:space="preserve"> úspešného uchádzača</w:t>
      </w:r>
      <w:r w:rsidR="00E25920">
        <w:rPr>
          <w:rFonts w:ascii="Arial Narrow" w:hAnsi="Arial Narrow"/>
        </w:rPr>
        <w:t xml:space="preserve"> s DPH:</w:t>
      </w:r>
      <w:r w:rsidRPr="0050422B">
        <w:rPr>
          <w:rFonts w:ascii="Arial Narrow" w:hAnsi="Arial Narrow"/>
        </w:rPr>
        <w:t xml:space="preserve">............................................................. </w:t>
      </w:r>
    </w:p>
    <w:p w14:paraId="3818466A" w14:textId="4EB32130" w:rsidR="0000503D" w:rsidRPr="0050422B" w:rsidRDefault="0000503D" w:rsidP="0000503D">
      <w:pPr>
        <w:spacing w:after="0" w:line="377" w:lineRule="auto"/>
        <w:ind w:right="14"/>
        <w:jc w:val="both"/>
        <w:rPr>
          <w:rFonts w:ascii="Arial Narrow" w:hAnsi="Arial Narrow"/>
        </w:rPr>
      </w:pPr>
      <w:r w:rsidRPr="0050422B">
        <w:rPr>
          <w:rFonts w:ascii="Arial Narrow" w:hAnsi="Arial Narrow"/>
        </w:rPr>
        <w:t>13.</w:t>
      </w:r>
      <w:r w:rsidRPr="0050422B">
        <w:rPr>
          <w:rFonts w:ascii="Arial Narrow" w:eastAsia="Arial" w:hAnsi="Arial Narrow" w:cs="Arial"/>
        </w:rPr>
        <w:t xml:space="preserve"> </w:t>
      </w:r>
      <w:r w:rsidRPr="0050422B">
        <w:rPr>
          <w:rFonts w:ascii="Arial Narrow" w:hAnsi="Arial Narrow"/>
        </w:rPr>
        <w:t>Ce</w:t>
      </w:r>
      <w:r w:rsidR="00E25920">
        <w:rPr>
          <w:rFonts w:ascii="Arial Narrow" w:hAnsi="Arial Narrow"/>
        </w:rPr>
        <w:t xml:space="preserve">na ponuky </w:t>
      </w:r>
      <w:r w:rsidR="008A3FDD">
        <w:rPr>
          <w:rFonts w:ascii="Arial Narrow" w:hAnsi="Arial Narrow"/>
        </w:rPr>
        <w:t xml:space="preserve">úspešného uchádzača </w:t>
      </w:r>
      <w:r w:rsidR="00E25920">
        <w:rPr>
          <w:rFonts w:ascii="Arial Narrow" w:hAnsi="Arial Narrow"/>
        </w:rPr>
        <w:t xml:space="preserve">bez DPH: </w:t>
      </w:r>
      <w:r w:rsidRPr="0050422B">
        <w:rPr>
          <w:rFonts w:ascii="Arial Narrow" w:hAnsi="Arial Narrow"/>
        </w:rPr>
        <w:t xml:space="preserve">............................................................. </w:t>
      </w:r>
    </w:p>
    <w:p w14:paraId="1652112C" w14:textId="1DCE43A8" w:rsidR="0000503D" w:rsidRPr="0050422B" w:rsidRDefault="0000503D" w:rsidP="0000503D">
      <w:pPr>
        <w:spacing w:after="0" w:line="377" w:lineRule="auto"/>
        <w:ind w:right="14"/>
        <w:jc w:val="both"/>
        <w:rPr>
          <w:rFonts w:ascii="Arial Narrow" w:hAnsi="Arial Narrow"/>
        </w:rPr>
      </w:pPr>
      <w:r w:rsidRPr="0050422B">
        <w:rPr>
          <w:rFonts w:ascii="Arial Narrow" w:hAnsi="Arial Narrow"/>
        </w:rPr>
        <w:t>14.</w:t>
      </w:r>
      <w:r w:rsidRPr="0050422B">
        <w:rPr>
          <w:rFonts w:ascii="Arial Narrow" w:eastAsia="Arial" w:hAnsi="Arial Narrow" w:cs="Arial"/>
        </w:rPr>
        <w:t xml:space="preserve"> </w:t>
      </w:r>
      <w:r w:rsidRPr="0050422B">
        <w:rPr>
          <w:rFonts w:ascii="Arial Narrow" w:hAnsi="Arial Narrow"/>
        </w:rPr>
        <w:t>Spôsob vzniku záväzku</w:t>
      </w:r>
      <w:r w:rsidRPr="0050422B">
        <w:rPr>
          <w:rFonts w:ascii="Arial Narrow" w:hAnsi="Arial Narrow"/>
          <w:vertAlign w:val="superscript"/>
        </w:rPr>
        <w:footnoteReference w:id="35"/>
      </w:r>
      <w:r w:rsidR="00E25920">
        <w:rPr>
          <w:rFonts w:ascii="Arial Narrow" w:hAnsi="Arial Narrow"/>
        </w:rPr>
        <w:t xml:space="preserve">: </w:t>
      </w:r>
      <w:r w:rsidRPr="0050422B">
        <w:rPr>
          <w:rFonts w:ascii="Arial Narrow" w:hAnsi="Arial Narrow"/>
        </w:rPr>
        <w:t xml:space="preserve">............................................................. </w:t>
      </w:r>
    </w:p>
    <w:p w14:paraId="65699575" w14:textId="429C1C91" w:rsidR="0000503D" w:rsidRPr="0050422B" w:rsidRDefault="0000503D" w:rsidP="0000503D">
      <w:pPr>
        <w:spacing w:after="0" w:line="377" w:lineRule="auto"/>
        <w:ind w:right="14"/>
        <w:jc w:val="both"/>
        <w:rPr>
          <w:rFonts w:ascii="Arial Narrow" w:hAnsi="Arial Narrow"/>
        </w:rPr>
      </w:pPr>
      <w:r w:rsidRPr="0050422B">
        <w:rPr>
          <w:rFonts w:ascii="Arial Narrow" w:hAnsi="Arial Narrow"/>
        </w:rPr>
        <w:t>15.</w:t>
      </w:r>
      <w:r w:rsidRPr="0050422B">
        <w:rPr>
          <w:rFonts w:ascii="Arial Narrow" w:eastAsia="Arial" w:hAnsi="Arial Narrow" w:cs="Arial"/>
        </w:rPr>
        <w:t xml:space="preserve"> </w:t>
      </w:r>
      <w:r w:rsidRPr="0050422B">
        <w:rPr>
          <w:rFonts w:ascii="Arial Narrow" w:hAnsi="Arial Narrow"/>
        </w:rPr>
        <w:t>Podmienky realizácie zmluvy</w:t>
      </w:r>
      <w:r w:rsidRPr="0050422B">
        <w:rPr>
          <w:rFonts w:ascii="Arial Narrow" w:hAnsi="Arial Narrow"/>
          <w:vertAlign w:val="superscript"/>
        </w:rPr>
        <w:footnoteReference w:id="36"/>
      </w:r>
      <w:r w:rsidR="00E25920">
        <w:rPr>
          <w:rFonts w:ascii="Arial Narrow" w:hAnsi="Arial Narrow"/>
        </w:rPr>
        <w:t xml:space="preserve">: </w:t>
      </w:r>
      <w:r w:rsidRPr="0050422B">
        <w:rPr>
          <w:rFonts w:ascii="Arial Narrow" w:hAnsi="Arial Narrow"/>
        </w:rPr>
        <w:t xml:space="preserve">............................................................. </w:t>
      </w:r>
    </w:p>
    <w:p w14:paraId="1E97867E" w14:textId="01A00F63" w:rsidR="0000503D" w:rsidRPr="0050422B" w:rsidRDefault="0000503D" w:rsidP="0000503D">
      <w:pPr>
        <w:spacing w:after="0" w:line="377" w:lineRule="auto"/>
        <w:ind w:right="14"/>
        <w:jc w:val="both"/>
        <w:rPr>
          <w:rFonts w:ascii="Arial Narrow" w:hAnsi="Arial Narrow"/>
        </w:rPr>
      </w:pPr>
      <w:r w:rsidRPr="0050422B">
        <w:rPr>
          <w:rFonts w:ascii="Arial Narrow" w:hAnsi="Arial Narrow"/>
        </w:rPr>
        <w:t>16.</w:t>
      </w:r>
      <w:r w:rsidRPr="0050422B">
        <w:rPr>
          <w:rFonts w:ascii="Arial Narrow" w:eastAsia="Arial" w:hAnsi="Arial Narrow" w:cs="Arial"/>
        </w:rPr>
        <w:t xml:space="preserve"> </w:t>
      </w:r>
      <w:r w:rsidRPr="0050422B">
        <w:rPr>
          <w:rFonts w:ascii="Arial Narrow" w:hAnsi="Arial Narrow"/>
        </w:rPr>
        <w:t>Miesto</w:t>
      </w:r>
      <w:r w:rsidR="00E25920">
        <w:rPr>
          <w:rFonts w:ascii="Arial Narrow" w:hAnsi="Arial Narrow"/>
        </w:rPr>
        <w:t xml:space="preserve"> a dátum vykonania prieskumu: </w:t>
      </w:r>
      <w:r w:rsidRPr="0050422B">
        <w:rPr>
          <w:rFonts w:ascii="Arial Narrow" w:hAnsi="Arial Narrow"/>
        </w:rPr>
        <w:t xml:space="preserve">............................................................. </w:t>
      </w:r>
    </w:p>
    <w:p w14:paraId="360F5336" w14:textId="271C9134" w:rsidR="0000503D" w:rsidRPr="0050422B" w:rsidRDefault="0000503D" w:rsidP="0000503D">
      <w:pPr>
        <w:spacing w:after="0" w:line="377" w:lineRule="auto"/>
        <w:ind w:right="14"/>
        <w:jc w:val="both"/>
        <w:rPr>
          <w:rFonts w:ascii="Arial Narrow" w:hAnsi="Arial Narrow"/>
        </w:rPr>
      </w:pPr>
      <w:r w:rsidRPr="0050422B">
        <w:rPr>
          <w:rFonts w:ascii="Arial Narrow" w:hAnsi="Arial Narrow"/>
        </w:rPr>
        <w:t>17.</w:t>
      </w:r>
      <w:r w:rsidRPr="0050422B">
        <w:rPr>
          <w:rFonts w:ascii="Arial Narrow" w:eastAsia="Arial" w:hAnsi="Arial Narrow" w:cs="Arial"/>
        </w:rPr>
        <w:t xml:space="preserve"> </w:t>
      </w:r>
      <w:r w:rsidRPr="0050422B">
        <w:rPr>
          <w:rFonts w:ascii="Arial Narrow" w:hAnsi="Arial Narrow"/>
        </w:rPr>
        <w:t xml:space="preserve">Meno, funkcia, dátum a podpis zodpovednej </w:t>
      </w:r>
      <w:r w:rsidR="00E25920">
        <w:rPr>
          <w:rFonts w:ascii="Arial Narrow" w:hAnsi="Arial Narrow"/>
        </w:rPr>
        <w:t xml:space="preserve">osoby/osôb: </w:t>
      </w:r>
      <w:r w:rsidRPr="0050422B">
        <w:rPr>
          <w:rFonts w:ascii="Arial Narrow" w:hAnsi="Arial Narrow"/>
        </w:rPr>
        <w:t xml:space="preserve">............................................................. </w:t>
      </w:r>
    </w:p>
    <w:p w14:paraId="7D424709" w14:textId="76869D82" w:rsidR="00E71850" w:rsidRPr="0050422B" w:rsidRDefault="0000503D" w:rsidP="00E25920">
      <w:pPr>
        <w:ind w:right="14"/>
        <w:rPr>
          <w:rFonts w:ascii="Arial Narrow" w:eastAsia="Calibri" w:hAnsi="Arial Narrow" w:cs="Calibri"/>
          <w:color w:val="000000"/>
          <w:lang w:eastAsia="sk-SK"/>
        </w:rPr>
      </w:pPr>
      <w:r w:rsidRPr="0050422B">
        <w:rPr>
          <w:rFonts w:ascii="Arial Narrow" w:hAnsi="Arial Narrow"/>
        </w:rPr>
        <w:t>18.</w:t>
      </w:r>
      <w:r w:rsidRPr="0050422B">
        <w:rPr>
          <w:rFonts w:ascii="Arial Narrow" w:eastAsia="Arial" w:hAnsi="Arial Narrow" w:cs="Arial"/>
        </w:rPr>
        <w:t xml:space="preserve"> </w:t>
      </w:r>
      <w:r w:rsidRPr="0050422B">
        <w:rPr>
          <w:rFonts w:ascii="Arial Narrow" w:hAnsi="Arial Narrow"/>
        </w:rPr>
        <w:t>Prílohy</w:t>
      </w:r>
      <w:r w:rsidRPr="0050422B">
        <w:rPr>
          <w:rFonts w:ascii="Arial Narrow" w:hAnsi="Arial Narrow"/>
          <w:vertAlign w:val="superscript"/>
        </w:rPr>
        <w:footnoteReference w:id="37"/>
      </w:r>
      <w:r w:rsidR="00E25920">
        <w:rPr>
          <w:rFonts w:ascii="Arial Narrow" w:hAnsi="Arial Narrow"/>
        </w:rPr>
        <w:t xml:space="preserve">: </w:t>
      </w:r>
    </w:p>
    <w:p w14:paraId="72AC278B" w14:textId="77777777" w:rsidR="00E71850" w:rsidRPr="0050422B" w:rsidRDefault="00E71850" w:rsidP="00A638A5">
      <w:pPr>
        <w:rPr>
          <w:rFonts w:ascii="Arial Narrow" w:eastAsia="Calibri" w:hAnsi="Arial Narrow" w:cs="Calibri"/>
          <w:color w:val="000000"/>
          <w:lang w:eastAsia="sk-SK"/>
        </w:rPr>
      </w:pPr>
    </w:p>
    <w:p w14:paraId="5175E253" w14:textId="77777777" w:rsidR="00E71850" w:rsidRPr="0050422B" w:rsidRDefault="00E71850" w:rsidP="00A638A5">
      <w:pPr>
        <w:rPr>
          <w:rFonts w:ascii="Arial Narrow" w:eastAsia="Calibri" w:hAnsi="Arial Narrow" w:cs="Calibri"/>
          <w:color w:val="000000"/>
          <w:lang w:eastAsia="sk-SK"/>
        </w:rPr>
      </w:pPr>
    </w:p>
    <w:p w14:paraId="32787A79" w14:textId="5D3084E1" w:rsidR="00E71850" w:rsidRDefault="00E71850" w:rsidP="00A638A5">
      <w:pPr>
        <w:rPr>
          <w:rFonts w:ascii="Arial Narrow" w:eastAsia="Calibri" w:hAnsi="Arial Narrow" w:cs="Calibri"/>
          <w:color w:val="000000"/>
          <w:lang w:eastAsia="sk-SK"/>
        </w:rPr>
      </w:pPr>
    </w:p>
    <w:p w14:paraId="29669E01" w14:textId="205179B0" w:rsidR="00EF2057" w:rsidRDefault="00EF2057" w:rsidP="00A638A5">
      <w:pPr>
        <w:rPr>
          <w:rFonts w:ascii="Arial Narrow" w:eastAsia="Calibri" w:hAnsi="Arial Narrow" w:cs="Calibri"/>
          <w:color w:val="000000"/>
          <w:lang w:eastAsia="sk-SK"/>
        </w:rPr>
      </w:pPr>
    </w:p>
    <w:p w14:paraId="2333AC81" w14:textId="4F9058C9" w:rsidR="0000503D" w:rsidRPr="001744EA" w:rsidRDefault="0000503D" w:rsidP="0000503D">
      <w:pPr>
        <w:spacing w:after="52"/>
        <w:ind w:left="10" w:right="10" w:hanging="10"/>
        <w:jc w:val="center"/>
        <w:rPr>
          <w:rFonts w:ascii="Arial Narrow" w:hAnsi="Arial Narrow"/>
        </w:rPr>
      </w:pPr>
      <w:r w:rsidRPr="001744EA">
        <w:rPr>
          <w:rFonts w:ascii="Arial Narrow" w:eastAsia="Calibri" w:hAnsi="Arial Narrow" w:cs="Calibri"/>
          <w:i/>
          <w:sz w:val="32"/>
        </w:rPr>
        <w:lastRenderedPageBreak/>
        <w:t xml:space="preserve">Príloha č. 3 </w:t>
      </w:r>
      <w:r w:rsidR="005C0DB5">
        <w:rPr>
          <w:rFonts w:ascii="Arial Narrow" w:eastAsia="Calibri" w:hAnsi="Arial Narrow" w:cs="Calibri"/>
          <w:i/>
          <w:sz w:val="32"/>
        </w:rPr>
        <w:t>usmernenia</w:t>
      </w:r>
      <w:r w:rsidR="00E25920">
        <w:rPr>
          <w:rFonts w:ascii="Arial Narrow" w:eastAsia="Calibri" w:hAnsi="Arial Narrow" w:cs="Calibri"/>
          <w:i/>
          <w:sz w:val="32"/>
        </w:rPr>
        <w:t xml:space="preserve"> – vzor:</w:t>
      </w:r>
    </w:p>
    <w:p w14:paraId="106D9C65" w14:textId="77777777" w:rsidR="0000503D" w:rsidRPr="001744EA" w:rsidRDefault="0000503D" w:rsidP="0000503D">
      <w:pPr>
        <w:spacing w:after="213"/>
        <w:rPr>
          <w:rFonts w:ascii="Arial Narrow" w:hAnsi="Arial Narrow"/>
        </w:rPr>
      </w:pPr>
      <w:r w:rsidRPr="001744EA">
        <w:rPr>
          <w:rFonts w:ascii="Arial Narrow" w:hAnsi="Arial Narrow"/>
        </w:rPr>
        <w:t xml:space="preserve"> </w:t>
      </w:r>
    </w:p>
    <w:p w14:paraId="581585C3" w14:textId="77777777" w:rsidR="0000503D" w:rsidRPr="001744EA" w:rsidRDefault="0000503D" w:rsidP="005B42CE">
      <w:pPr>
        <w:pStyle w:val="Bezriadkovania"/>
        <w:jc w:val="center"/>
        <w:rPr>
          <w:rFonts w:ascii="Arial Narrow" w:hAnsi="Arial Narrow"/>
          <w:b/>
          <w:sz w:val="24"/>
          <w:szCs w:val="24"/>
        </w:rPr>
      </w:pPr>
      <w:r w:rsidRPr="001744EA">
        <w:rPr>
          <w:rFonts w:ascii="Arial Narrow" w:hAnsi="Arial Narrow"/>
          <w:b/>
          <w:sz w:val="24"/>
          <w:szCs w:val="24"/>
        </w:rPr>
        <w:t>Čestné vyhlásenie k úplnosti dokumentácie z VO/O</w:t>
      </w:r>
    </w:p>
    <w:p w14:paraId="4CB97716" w14:textId="77777777" w:rsidR="0000503D" w:rsidRPr="001744EA" w:rsidRDefault="0000503D" w:rsidP="005B42CE">
      <w:pPr>
        <w:pStyle w:val="Bezriadkovania"/>
        <w:jc w:val="center"/>
        <w:rPr>
          <w:rFonts w:ascii="Arial Narrow" w:hAnsi="Arial Narrow"/>
          <w:b/>
          <w:sz w:val="24"/>
          <w:szCs w:val="24"/>
        </w:rPr>
      </w:pPr>
      <w:r w:rsidRPr="001744EA">
        <w:rPr>
          <w:rFonts w:ascii="Arial Narrow" w:hAnsi="Arial Narrow"/>
          <w:b/>
          <w:sz w:val="24"/>
          <w:szCs w:val="24"/>
        </w:rPr>
        <w:t>a súladu s originálom</w:t>
      </w:r>
      <w:r w:rsidRPr="001744EA">
        <w:rPr>
          <w:rFonts w:ascii="Arial Narrow" w:hAnsi="Arial Narrow"/>
          <w:b/>
          <w:sz w:val="24"/>
          <w:szCs w:val="24"/>
          <w:vertAlign w:val="superscript"/>
        </w:rPr>
        <w:footnoteReference w:id="38"/>
      </w:r>
    </w:p>
    <w:p w14:paraId="021A5A64" w14:textId="77777777" w:rsidR="0000503D" w:rsidRPr="001744EA" w:rsidRDefault="0000503D" w:rsidP="0000503D">
      <w:pPr>
        <w:spacing w:after="153"/>
        <w:rPr>
          <w:rFonts w:ascii="Arial Narrow" w:hAnsi="Arial Narrow"/>
        </w:rPr>
      </w:pPr>
      <w:r w:rsidRPr="001744EA">
        <w:rPr>
          <w:rFonts w:ascii="Arial Narrow" w:hAnsi="Arial Narrow"/>
        </w:rPr>
        <w:t xml:space="preserve"> </w:t>
      </w:r>
    </w:p>
    <w:p w14:paraId="6676DD5C" w14:textId="5DF4625D" w:rsidR="00C31012" w:rsidRDefault="0000503D" w:rsidP="0000503D">
      <w:pPr>
        <w:spacing w:after="0" w:line="476" w:lineRule="auto"/>
        <w:ind w:right="4736"/>
        <w:rPr>
          <w:rFonts w:ascii="Arial Narrow" w:hAnsi="Arial Narrow"/>
        </w:rPr>
      </w:pPr>
      <w:r w:rsidRPr="001744EA">
        <w:rPr>
          <w:rFonts w:ascii="Arial Narrow" w:hAnsi="Arial Narrow"/>
        </w:rPr>
        <w:t xml:space="preserve">Ja, dolu podpísaný (titul, meno, priezvisko) : </w:t>
      </w:r>
    </w:p>
    <w:p w14:paraId="7434A53A" w14:textId="77777777" w:rsidR="00C31012" w:rsidRDefault="0000503D" w:rsidP="0000503D">
      <w:pPr>
        <w:spacing w:after="0" w:line="476" w:lineRule="auto"/>
        <w:ind w:right="4736"/>
        <w:rPr>
          <w:rFonts w:ascii="Arial Narrow" w:hAnsi="Arial Narrow"/>
        </w:rPr>
      </w:pPr>
      <w:r w:rsidRPr="001744EA">
        <w:rPr>
          <w:rFonts w:ascii="Arial Narrow" w:hAnsi="Arial Narrow"/>
        </w:rPr>
        <w:t>ako štatutárny</w:t>
      </w:r>
      <w:r w:rsidR="00C31012">
        <w:rPr>
          <w:rFonts w:ascii="Arial Narrow" w:hAnsi="Arial Narrow"/>
        </w:rPr>
        <w:t xml:space="preserve"> </w:t>
      </w:r>
      <w:r w:rsidRPr="001744EA">
        <w:rPr>
          <w:rFonts w:ascii="Arial Narrow" w:hAnsi="Arial Narrow"/>
        </w:rPr>
        <w:t>orgán prijímateľa</w:t>
      </w:r>
      <w:r w:rsidRPr="001744EA">
        <w:rPr>
          <w:rFonts w:ascii="Arial Narrow" w:hAnsi="Arial Narrow"/>
          <w:vertAlign w:val="superscript"/>
        </w:rPr>
        <w:t>49</w:t>
      </w:r>
      <w:r w:rsidRPr="001744EA">
        <w:rPr>
          <w:rFonts w:ascii="Arial Narrow" w:hAnsi="Arial Narrow"/>
        </w:rPr>
        <w:t xml:space="preserve"> : </w:t>
      </w:r>
    </w:p>
    <w:p w14:paraId="480A682C" w14:textId="74FCEF0B" w:rsidR="0000503D" w:rsidRPr="001744EA" w:rsidRDefault="0000503D" w:rsidP="0000503D">
      <w:pPr>
        <w:spacing w:after="0" w:line="476" w:lineRule="auto"/>
        <w:ind w:right="4736"/>
        <w:rPr>
          <w:rFonts w:ascii="Arial Narrow" w:hAnsi="Arial Narrow"/>
        </w:rPr>
      </w:pPr>
      <w:r w:rsidRPr="001744EA">
        <w:rPr>
          <w:rFonts w:ascii="Arial Narrow" w:hAnsi="Arial Narrow"/>
        </w:rPr>
        <w:t xml:space="preserve">realizujúceho projekt s názvom: </w:t>
      </w:r>
    </w:p>
    <w:p w14:paraId="524B4284" w14:textId="410F1B6B" w:rsidR="0000503D" w:rsidRPr="001744EA" w:rsidRDefault="0000503D" w:rsidP="0000503D">
      <w:pPr>
        <w:spacing w:after="239"/>
        <w:ind w:right="14"/>
        <w:rPr>
          <w:rFonts w:ascii="Arial Narrow" w:hAnsi="Arial Narrow"/>
        </w:rPr>
      </w:pPr>
      <w:r w:rsidRPr="001744EA">
        <w:rPr>
          <w:rFonts w:ascii="Arial Narrow" w:hAnsi="Arial Narrow"/>
        </w:rPr>
        <w:t xml:space="preserve">týmto </w:t>
      </w:r>
    </w:p>
    <w:p w14:paraId="2C43AD54" w14:textId="77777777" w:rsidR="0000503D" w:rsidRPr="001744EA" w:rsidRDefault="0000503D" w:rsidP="0000503D">
      <w:pPr>
        <w:spacing w:after="245"/>
        <w:ind w:left="10" w:right="3" w:hanging="10"/>
        <w:jc w:val="center"/>
        <w:rPr>
          <w:rFonts w:ascii="Arial Narrow" w:hAnsi="Arial Narrow"/>
        </w:rPr>
      </w:pPr>
      <w:r w:rsidRPr="001744EA">
        <w:rPr>
          <w:rFonts w:ascii="Arial Narrow" w:eastAsia="Calibri" w:hAnsi="Arial Narrow" w:cs="Calibri"/>
          <w:b/>
        </w:rPr>
        <w:t>čestne vyhlasujem,</w:t>
      </w:r>
      <w:r w:rsidRPr="001744EA">
        <w:rPr>
          <w:rFonts w:ascii="Arial Narrow" w:hAnsi="Arial Narrow"/>
        </w:rPr>
        <w:t xml:space="preserve"> </w:t>
      </w:r>
    </w:p>
    <w:p w14:paraId="3B5D2E28" w14:textId="6D01F9F2" w:rsidR="0000503D" w:rsidRPr="001744EA" w:rsidRDefault="0000503D" w:rsidP="0000503D">
      <w:pPr>
        <w:spacing w:after="242" w:line="358" w:lineRule="auto"/>
        <w:ind w:right="14"/>
        <w:rPr>
          <w:rFonts w:ascii="Arial Narrow" w:hAnsi="Arial Narrow"/>
        </w:rPr>
      </w:pPr>
      <w:r w:rsidRPr="001744EA">
        <w:rPr>
          <w:rFonts w:ascii="Arial Narrow" w:hAnsi="Arial Narrow"/>
        </w:rPr>
        <w:t xml:space="preserve">že </w:t>
      </w:r>
      <w:r w:rsidRPr="001744EA">
        <w:rPr>
          <w:rFonts w:ascii="Arial Narrow" w:eastAsia="Calibri" w:hAnsi="Arial Narrow" w:cs="Calibri"/>
          <w:b/>
        </w:rPr>
        <w:t>dokumentácia z verejného obstarávania/obstarávania</w:t>
      </w:r>
      <w:r w:rsidRPr="001744EA">
        <w:rPr>
          <w:rFonts w:ascii="Arial Narrow" w:eastAsia="Calibri" w:hAnsi="Arial Narrow" w:cs="Calibri"/>
          <w:b/>
          <w:vertAlign w:val="superscript"/>
        </w:rPr>
        <w:footnoteReference w:id="39"/>
      </w:r>
      <w:r w:rsidRPr="001744EA">
        <w:rPr>
          <w:rFonts w:ascii="Arial Narrow" w:hAnsi="Arial Narrow"/>
        </w:rPr>
        <w:t>: (</w:t>
      </w:r>
      <w:r w:rsidRPr="001744EA">
        <w:rPr>
          <w:rFonts w:ascii="Arial Narrow" w:eastAsia="Calibri" w:hAnsi="Arial Narrow" w:cs="Calibri"/>
          <w:i/>
        </w:rPr>
        <w:t>uvedie</w:t>
      </w:r>
      <w:r w:rsidRPr="001744EA">
        <w:rPr>
          <w:rFonts w:ascii="Arial Narrow" w:hAnsi="Arial Narrow"/>
        </w:rPr>
        <w:t xml:space="preserve"> sa </w:t>
      </w:r>
      <w:r w:rsidRPr="001744EA">
        <w:rPr>
          <w:rFonts w:ascii="Arial Narrow" w:eastAsia="Calibri" w:hAnsi="Arial Narrow" w:cs="Calibri"/>
          <w:i/>
        </w:rPr>
        <w:t>presná identifikácia zákazky)</w:t>
      </w:r>
      <w:r w:rsidRPr="001744EA">
        <w:rPr>
          <w:rFonts w:ascii="Arial Narrow" w:hAnsi="Arial Narrow"/>
        </w:rPr>
        <w:t xml:space="preserve"> ktorú predkladám na kontrolu </w:t>
      </w:r>
      <w:r w:rsidRPr="001744EA">
        <w:rPr>
          <w:rFonts w:ascii="Arial Narrow" w:eastAsia="Calibri" w:hAnsi="Arial Narrow" w:cs="Calibri"/>
          <w:b/>
        </w:rPr>
        <w:t>je úplná, kompletná a je totožná s originálom dokumentácie z verejného obstarávania/obstarávania</w:t>
      </w:r>
      <w:r w:rsidRPr="001744EA">
        <w:rPr>
          <w:rFonts w:ascii="Arial Narrow" w:hAnsi="Arial Narrow"/>
        </w:rPr>
        <w:t xml:space="preserve">. Zároveň vyhlasujem, že som si vedomý, že na základe predloženej dokumentácie vykoná vykonávateľ kontrolu a rozhodne o pripustení alebo nepripustení výdavkov súvisiacich s predmetným verejným obstarávaním/obstarávaním do financovania, resp. o zastavení poskytovania prostriedkov mechanizmu alebo ich časti alebo ďalších krokoch, ktoré bude potrebné zo strany vykonávateľa vykonať na základe výsledkov kontroly tejto dokumentácie. </w:t>
      </w:r>
    </w:p>
    <w:p w14:paraId="00C088AE" w14:textId="3FBB8E89" w:rsidR="0000503D" w:rsidRPr="001744EA" w:rsidRDefault="0000503D" w:rsidP="0000503D">
      <w:pPr>
        <w:spacing w:after="100"/>
        <w:ind w:right="14"/>
        <w:rPr>
          <w:rFonts w:ascii="Arial Narrow" w:hAnsi="Arial Narrow"/>
        </w:rPr>
      </w:pPr>
      <w:r w:rsidRPr="001744EA">
        <w:rPr>
          <w:rFonts w:ascii="Arial Narrow" w:hAnsi="Arial Narrow"/>
        </w:rPr>
        <w:t xml:space="preserve">Čestné vyhlásenie sa vzťahuje na všetku predloženú dokumentáciu z VO/O, t.j. aj na dokumentáciu predloženú elektronicky. </w:t>
      </w:r>
    </w:p>
    <w:tbl>
      <w:tblPr>
        <w:tblStyle w:val="TableGrid"/>
        <w:tblW w:w="9066" w:type="dxa"/>
        <w:tblInd w:w="7" w:type="dxa"/>
        <w:tblCellMar>
          <w:top w:w="49" w:type="dxa"/>
          <w:left w:w="108" w:type="dxa"/>
          <w:right w:w="115" w:type="dxa"/>
        </w:tblCellMar>
        <w:tblLook w:val="04A0" w:firstRow="1" w:lastRow="0" w:firstColumn="1" w:lastColumn="0" w:noHBand="0" w:noVBand="1"/>
      </w:tblPr>
      <w:tblGrid>
        <w:gridCol w:w="3165"/>
        <w:gridCol w:w="5901"/>
      </w:tblGrid>
      <w:tr w:rsidR="0000503D" w:rsidRPr="001744EA" w14:paraId="1ACF77A9" w14:textId="77777777" w:rsidTr="0000503D">
        <w:trPr>
          <w:trHeight w:val="462"/>
        </w:trPr>
        <w:tc>
          <w:tcPr>
            <w:tcW w:w="3165" w:type="dxa"/>
            <w:tcBorders>
              <w:top w:val="single" w:sz="4" w:space="0" w:color="000000"/>
              <w:left w:val="single" w:sz="4" w:space="0" w:color="000000"/>
              <w:bottom w:val="single" w:sz="4" w:space="0" w:color="000000"/>
              <w:right w:val="single" w:sz="4" w:space="0" w:color="000000"/>
            </w:tcBorders>
            <w:shd w:val="clear" w:color="auto" w:fill="F2F2F2"/>
          </w:tcPr>
          <w:p w14:paraId="75482E02" w14:textId="77777777" w:rsidR="0000503D" w:rsidRPr="001744EA" w:rsidRDefault="0000503D" w:rsidP="0000503D">
            <w:pPr>
              <w:spacing w:line="259" w:lineRule="auto"/>
              <w:rPr>
                <w:rFonts w:ascii="Arial Narrow" w:hAnsi="Arial Narrow"/>
              </w:rPr>
            </w:pPr>
            <w:r w:rsidRPr="001744EA">
              <w:rPr>
                <w:rFonts w:ascii="Arial Narrow" w:hAnsi="Arial Narrow"/>
              </w:rPr>
              <w:t xml:space="preserve">Meno a priezvisko, titul: </w:t>
            </w:r>
          </w:p>
        </w:tc>
        <w:tc>
          <w:tcPr>
            <w:tcW w:w="5901" w:type="dxa"/>
            <w:tcBorders>
              <w:top w:val="single" w:sz="4" w:space="0" w:color="000000"/>
              <w:left w:val="single" w:sz="4" w:space="0" w:color="000000"/>
              <w:bottom w:val="single" w:sz="4" w:space="0" w:color="000000"/>
              <w:right w:val="single" w:sz="4" w:space="0" w:color="000000"/>
            </w:tcBorders>
          </w:tcPr>
          <w:p w14:paraId="6D1A08C6" w14:textId="77777777" w:rsidR="0000503D" w:rsidRPr="001744EA" w:rsidRDefault="0000503D" w:rsidP="0000503D">
            <w:pPr>
              <w:spacing w:line="259" w:lineRule="auto"/>
              <w:ind w:left="1"/>
              <w:rPr>
                <w:rFonts w:ascii="Arial Narrow" w:hAnsi="Arial Narrow"/>
              </w:rPr>
            </w:pPr>
            <w:r w:rsidRPr="001744EA">
              <w:rPr>
                <w:rFonts w:ascii="Arial Narrow" w:hAnsi="Arial Narrow"/>
              </w:rPr>
              <w:t xml:space="preserve"> </w:t>
            </w:r>
          </w:p>
        </w:tc>
      </w:tr>
      <w:tr w:rsidR="0000503D" w:rsidRPr="001744EA" w14:paraId="40FB0D1B" w14:textId="77777777" w:rsidTr="0000503D">
        <w:trPr>
          <w:trHeight w:val="465"/>
        </w:trPr>
        <w:tc>
          <w:tcPr>
            <w:tcW w:w="3165" w:type="dxa"/>
            <w:tcBorders>
              <w:top w:val="single" w:sz="4" w:space="0" w:color="000000"/>
              <w:left w:val="single" w:sz="4" w:space="0" w:color="000000"/>
              <w:bottom w:val="single" w:sz="4" w:space="0" w:color="000000"/>
              <w:right w:val="single" w:sz="4" w:space="0" w:color="000000"/>
            </w:tcBorders>
            <w:shd w:val="clear" w:color="auto" w:fill="F2F2F2"/>
          </w:tcPr>
          <w:p w14:paraId="242E5F3F" w14:textId="77777777" w:rsidR="0000503D" w:rsidRPr="001744EA" w:rsidRDefault="0000503D" w:rsidP="0000503D">
            <w:pPr>
              <w:spacing w:line="259" w:lineRule="auto"/>
              <w:rPr>
                <w:rFonts w:ascii="Arial Narrow" w:hAnsi="Arial Narrow"/>
              </w:rPr>
            </w:pPr>
            <w:r w:rsidRPr="001744EA">
              <w:rPr>
                <w:rFonts w:ascii="Arial Narrow" w:hAnsi="Arial Narrow"/>
              </w:rPr>
              <w:t xml:space="preserve">Funkcia: </w:t>
            </w:r>
          </w:p>
        </w:tc>
        <w:tc>
          <w:tcPr>
            <w:tcW w:w="5901" w:type="dxa"/>
            <w:tcBorders>
              <w:top w:val="single" w:sz="4" w:space="0" w:color="000000"/>
              <w:left w:val="single" w:sz="4" w:space="0" w:color="000000"/>
              <w:bottom w:val="single" w:sz="4" w:space="0" w:color="000000"/>
              <w:right w:val="single" w:sz="4" w:space="0" w:color="000000"/>
            </w:tcBorders>
          </w:tcPr>
          <w:p w14:paraId="2208A6FD" w14:textId="77777777" w:rsidR="0000503D" w:rsidRPr="001744EA" w:rsidRDefault="0000503D" w:rsidP="0000503D">
            <w:pPr>
              <w:spacing w:line="259" w:lineRule="auto"/>
              <w:ind w:left="1"/>
              <w:rPr>
                <w:rFonts w:ascii="Arial Narrow" w:hAnsi="Arial Narrow"/>
              </w:rPr>
            </w:pPr>
            <w:r w:rsidRPr="001744EA">
              <w:rPr>
                <w:rFonts w:ascii="Arial Narrow" w:hAnsi="Arial Narrow"/>
              </w:rPr>
              <w:t xml:space="preserve"> </w:t>
            </w:r>
          </w:p>
        </w:tc>
      </w:tr>
      <w:tr w:rsidR="0000503D" w:rsidRPr="001744EA" w14:paraId="15B727DB" w14:textId="77777777" w:rsidTr="0000503D">
        <w:trPr>
          <w:trHeight w:val="464"/>
        </w:trPr>
        <w:tc>
          <w:tcPr>
            <w:tcW w:w="3165" w:type="dxa"/>
            <w:tcBorders>
              <w:top w:val="single" w:sz="4" w:space="0" w:color="000000"/>
              <w:left w:val="single" w:sz="4" w:space="0" w:color="000000"/>
              <w:bottom w:val="single" w:sz="4" w:space="0" w:color="000000"/>
              <w:right w:val="single" w:sz="4" w:space="0" w:color="000000"/>
            </w:tcBorders>
            <w:shd w:val="clear" w:color="auto" w:fill="F2F2F2"/>
          </w:tcPr>
          <w:p w14:paraId="7A328C70" w14:textId="77777777" w:rsidR="0000503D" w:rsidRPr="001744EA" w:rsidRDefault="0000503D" w:rsidP="0000503D">
            <w:pPr>
              <w:spacing w:line="259" w:lineRule="auto"/>
              <w:rPr>
                <w:rFonts w:ascii="Arial Narrow" w:hAnsi="Arial Narrow"/>
              </w:rPr>
            </w:pPr>
            <w:r w:rsidRPr="001744EA">
              <w:rPr>
                <w:rFonts w:ascii="Arial Narrow" w:hAnsi="Arial Narrow"/>
              </w:rPr>
              <w:t xml:space="preserve">Podpis a pečiatka: </w:t>
            </w:r>
          </w:p>
        </w:tc>
        <w:tc>
          <w:tcPr>
            <w:tcW w:w="5901" w:type="dxa"/>
            <w:tcBorders>
              <w:top w:val="single" w:sz="4" w:space="0" w:color="000000"/>
              <w:left w:val="single" w:sz="4" w:space="0" w:color="000000"/>
              <w:bottom w:val="single" w:sz="4" w:space="0" w:color="000000"/>
              <w:right w:val="single" w:sz="4" w:space="0" w:color="000000"/>
            </w:tcBorders>
          </w:tcPr>
          <w:p w14:paraId="00429768" w14:textId="77777777" w:rsidR="0000503D" w:rsidRPr="001744EA" w:rsidRDefault="0000503D" w:rsidP="0000503D">
            <w:pPr>
              <w:spacing w:line="259" w:lineRule="auto"/>
              <w:ind w:left="1"/>
              <w:rPr>
                <w:rFonts w:ascii="Arial Narrow" w:hAnsi="Arial Narrow"/>
              </w:rPr>
            </w:pPr>
            <w:r w:rsidRPr="001744EA">
              <w:rPr>
                <w:rFonts w:ascii="Arial Narrow" w:hAnsi="Arial Narrow"/>
              </w:rPr>
              <w:t xml:space="preserve"> </w:t>
            </w:r>
          </w:p>
        </w:tc>
      </w:tr>
      <w:tr w:rsidR="0000503D" w:rsidRPr="001744EA" w14:paraId="71F0B9D7" w14:textId="77777777" w:rsidTr="0000503D">
        <w:trPr>
          <w:trHeight w:val="462"/>
        </w:trPr>
        <w:tc>
          <w:tcPr>
            <w:tcW w:w="3165" w:type="dxa"/>
            <w:tcBorders>
              <w:top w:val="single" w:sz="4" w:space="0" w:color="000000"/>
              <w:left w:val="single" w:sz="4" w:space="0" w:color="000000"/>
              <w:bottom w:val="single" w:sz="4" w:space="0" w:color="000000"/>
              <w:right w:val="single" w:sz="4" w:space="0" w:color="000000"/>
            </w:tcBorders>
            <w:shd w:val="clear" w:color="auto" w:fill="F2F2F2"/>
          </w:tcPr>
          <w:p w14:paraId="2E80C372" w14:textId="77777777" w:rsidR="0000503D" w:rsidRPr="001744EA" w:rsidRDefault="0000503D" w:rsidP="0000503D">
            <w:pPr>
              <w:spacing w:line="259" w:lineRule="auto"/>
              <w:rPr>
                <w:rFonts w:ascii="Arial Narrow" w:hAnsi="Arial Narrow"/>
              </w:rPr>
            </w:pPr>
            <w:r w:rsidRPr="001744EA">
              <w:rPr>
                <w:rFonts w:ascii="Arial Narrow" w:hAnsi="Arial Narrow"/>
              </w:rPr>
              <w:t xml:space="preserve">Dátum a miesto: </w:t>
            </w:r>
          </w:p>
        </w:tc>
        <w:tc>
          <w:tcPr>
            <w:tcW w:w="5901" w:type="dxa"/>
            <w:tcBorders>
              <w:top w:val="single" w:sz="4" w:space="0" w:color="000000"/>
              <w:left w:val="single" w:sz="4" w:space="0" w:color="000000"/>
              <w:bottom w:val="single" w:sz="4" w:space="0" w:color="000000"/>
              <w:right w:val="single" w:sz="4" w:space="0" w:color="000000"/>
            </w:tcBorders>
          </w:tcPr>
          <w:p w14:paraId="1CD6A7D1" w14:textId="77777777" w:rsidR="0000503D" w:rsidRPr="001744EA" w:rsidRDefault="0000503D" w:rsidP="0000503D">
            <w:pPr>
              <w:spacing w:line="259" w:lineRule="auto"/>
              <w:ind w:left="1"/>
              <w:rPr>
                <w:rFonts w:ascii="Arial Narrow" w:hAnsi="Arial Narrow"/>
              </w:rPr>
            </w:pPr>
            <w:r w:rsidRPr="001744EA">
              <w:rPr>
                <w:rFonts w:ascii="Arial Narrow" w:hAnsi="Arial Narrow"/>
              </w:rPr>
              <w:t xml:space="preserve"> </w:t>
            </w:r>
          </w:p>
        </w:tc>
      </w:tr>
    </w:tbl>
    <w:p w14:paraId="3B1660CC" w14:textId="77777777" w:rsidR="0000503D" w:rsidRPr="001744EA" w:rsidRDefault="0000503D" w:rsidP="0000503D">
      <w:pPr>
        <w:spacing w:after="62"/>
        <w:ind w:right="14"/>
        <w:rPr>
          <w:rFonts w:ascii="Arial Narrow" w:hAnsi="Arial Narrow"/>
        </w:rPr>
      </w:pPr>
      <w:r w:rsidRPr="001744EA">
        <w:rPr>
          <w:rFonts w:ascii="Arial Narrow" w:hAnsi="Arial Narrow"/>
        </w:rPr>
        <w:t xml:space="preserve">Príloha: Zoznam predkladanej dokumentácie  </w:t>
      </w:r>
    </w:p>
    <w:p w14:paraId="648C36F7" w14:textId="714F3266" w:rsidR="0000503D" w:rsidRDefault="0000503D" w:rsidP="0000503D">
      <w:pPr>
        <w:spacing w:after="249"/>
        <w:rPr>
          <w:rFonts w:ascii="Arial Narrow" w:hAnsi="Arial Narrow"/>
        </w:rPr>
      </w:pPr>
      <w:r w:rsidRPr="001744EA">
        <w:rPr>
          <w:rFonts w:ascii="Arial Narrow" w:hAnsi="Arial Narrow"/>
        </w:rPr>
        <w:t xml:space="preserve"> </w:t>
      </w:r>
    </w:p>
    <w:p w14:paraId="064D6852" w14:textId="304EB18F" w:rsidR="00E25920" w:rsidRDefault="00E25920" w:rsidP="0000503D">
      <w:pPr>
        <w:spacing w:after="249"/>
        <w:rPr>
          <w:rFonts w:ascii="Arial Narrow" w:hAnsi="Arial Narrow"/>
        </w:rPr>
      </w:pPr>
    </w:p>
    <w:p w14:paraId="55FE7624" w14:textId="77777777" w:rsidR="00802E4E" w:rsidRDefault="00802E4E" w:rsidP="0000503D">
      <w:pPr>
        <w:spacing w:after="249"/>
        <w:rPr>
          <w:rFonts w:ascii="Arial Narrow" w:hAnsi="Arial Narrow"/>
        </w:rPr>
      </w:pPr>
    </w:p>
    <w:p w14:paraId="2857C448" w14:textId="7EDF857F" w:rsidR="0000503D" w:rsidRDefault="0000503D" w:rsidP="0000503D">
      <w:pPr>
        <w:spacing w:after="74"/>
        <w:ind w:left="10" w:right="10" w:hanging="10"/>
        <w:jc w:val="center"/>
        <w:rPr>
          <w:rFonts w:ascii="Arial Narrow" w:eastAsia="Calibri" w:hAnsi="Arial Narrow" w:cs="Calibri"/>
          <w:i/>
          <w:sz w:val="32"/>
        </w:rPr>
      </w:pPr>
      <w:r w:rsidRPr="001744EA">
        <w:rPr>
          <w:rFonts w:ascii="Arial Narrow" w:eastAsia="Calibri" w:hAnsi="Arial Narrow" w:cs="Calibri"/>
          <w:i/>
          <w:sz w:val="32"/>
        </w:rPr>
        <w:lastRenderedPageBreak/>
        <w:t xml:space="preserve">Príloha č. 4 </w:t>
      </w:r>
      <w:r w:rsidR="00415DEC">
        <w:rPr>
          <w:rFonts w:ascii="Arial Narrow" w:eastAsia="Calibri" w:hAnsi="Arial Narrow" w:cs="Calibri"/>
          <w:i/>
          <w:sz w:val="32"/>
        </w:rPr>
        <w:t>usmernenia</w:t>
      </w:r>
      <w:r w:rsidR="00E25920">
        <w:rPr>
          <w:rFonts w:ascii="Arial Narrow" w:eastAsia="Calibri" w:hAnsi="Arial Narrow" w:cs="Calibri"/>
          <w:i/>
          <w:sz w:val="32"/>
        </w:rPr>
        <w:t xml:space="preserve"> – vzor:</w:t>
      </w:r>
    </w:p>
    <w:p w14:paraId="307A286A" w14:textId="77777777" w:rsidR="00DA1C70" w:rsidRPr="001744EA" w:rsidRDefault="00DA1C70" w:rsidP="0000503D">
      <w:pPr>
        <w:spacing w:after="74"/>
        <w:ind w:left="10" w:right="10" w:hanging="10"/>
        <w:jc w:val="center"/>
        <w:rPr>
          <w:rFonts w:ascii="Arial Narrow" w:hAnsi="Arial Narrow"/>
        </w:rPr>
      </w:pPr>
    </w:p>
    <w:p w14:paraId="4A11D6A5" w14:textId="77777777" w:rsidR="0000503D" w:rsidRPr="001744EA" w:rsidRDefault="0000503D" w:rsidP="0000503D">
      <w:pPr>
        <w:spacing w:after="5" w:line="250" w:lineRule="auto"/>
        <w:ind w:left="749" w:right="748" w:hanging="10"/>
        <w:jc w:val="center"/>
        <w:rPr>
          <w:rFonts w:ascii="Arial Narrow" w:hAnsi="Arial Narrow"/>
        </w:rPr>
      </w:pPr>
      <w:r w:rsidRPr="001744EA">
        <w:rPr>
          <w:rFonts w:ascii="Arial Narrow" w:eastAsia="Calibri" w:hAnsi="Arial Narrow" w:cs="Calibri"/>
          <w:b/>
          <w:sz w:val="24"/>
        </w:rPr>
        <w:t xml:space="preserve">ČESTNÉ VYHLÁSENIE  </w:t>
      </w:r>
    </w:p>
    <w:p w14:paraId="296465A3" w14:textId="04B3A345" w:rsidR="0000503D" w:rsidRPr="001744EA" w:rsidRDefault="0000503D" w:rsidP="0000503D">
      <w:pPr>
        <w:spacing w:after="5" w:line="250" w:lineRule="auto"/>
        <w:ind w:left="749" w:right="639" w:hanging="10"/>
        <w:jc w:val="center"/>
        <w:rPr>
          <w:rFonts w:ascii="Arial Narrow" w:hAnsi="Arial Narrow"/>
        </w:rPr>
      </w:pPr>
      <w:r w:rsidRPr="001744EA">
        <w:rPr>
          <w:rFonts w:ascii="Arial Narrow" w:eastAsia="Calibri" w:hAnsi="Arial Narrow" w:cs="Calibri"/>
          <w:b/>
          <w:sz w:val="24"/>
        </w:rPr>
        <w:t>o neprítomnosti konfliktu záujmov</w:t>
      </w:r>
      <w:r w:rsidRPr="001744EA">
        <w:rPr>
          <w:rFonts w:ascii="Arial Narrow" w:hAnsi="Arial Narrow"/>
          <w:sz w:val="24"/>
        </w:rPr>
        <w:t xml:space="preserve"> </w:t>
      </w:r>
      <w:r w:rsidRPr="001744EA">
        <w:rPr>
          <w:rFonts w:ascii="Arial Narrow" w:eastAsia="Calibri" w:hAnsi="Arial Narrow" w:cs="Calibri"/>
          <w:b/>
          <w:sz w:val="24"/>
        </w:rPr>
        <w:t>v</w:t>
      </w:r>
      <w:r w:rsidR="00E25920">
        <w:rPr>
          <w:rFonts w:ascii="Arial Narrow" w:eastAsia="Calibri" w:hAnsi="Arial Narrow" w:cs="Calibri"/>
          <w:b/>
          <w:sz w:val="24"/>
        </w:rPr>
        <w:t xml:space="preserve"> rámci zákazky predkladanej na </w:t>
      </w:r>
      <w:r w:rsidRPr="001744EA">
        <w:rPr>
          <w:rFonts w:ascii="Arial Narrow" w:eastAsia="Calibri" w:hAnsi="Arial Narrow" w:cs="Calibri"/>
          <w:b/>
          <w:sz w:val="24"/>
        </w:rPr>
        <w:t xml:space="preserve">kontrolu vykonávateľovi </w:t>
      </w:r>
    </w:p>
    <w:p w14:paraId="0B9BF50F" w14:textId="77777777" w:rsidR="0000503D" w:rsidRPr="001744EA" w:rsidRDefault="0000503D" w:rsidP="0000503D">
      <w:pPr>
        <w:spacing w:after="0"/>
        <w:rPr>
          <w:rFonts w:ascii="Arial Narrow" w:hAnsi="Arial Narrow"/>
        </w:rPr>
      </w:pPr>
      <w:r w:rsidRPr="001744EA">
        <w:rPr>
          <w:rFonts w:ascii="Arial Narrow" w:hAnsi="Arial Narrow"/>
          <w:sz w:val="24"/>
        </w:rPr>
        <w:t xml:space="preserve"> </w:t>
      </w:r>
    </w:p>
    <w:p w14:paraId="791507ED" w14:textId="77777777" w:rsidR="0000503D" w:rsidRPr="001744EA" w:rsidRDefault="0000503D" w:rsidP="0000503D">
      <w:pPr>
        <w:spacing w:after="0"/>
        <w:rPr>
          <w:rFonts w:ascii="Arial Narrow" w:hAnsi="Arial Narrow"/>
        </w:rPr>
      </w:pPr>
      <w:r w:rsidRPr="001744EA">
        <w:rPr>
          <w:rFonts w:ascii="Arial Narrow" w:hAnsi="Arial Narrow"/>
          <w:sz w:val="24"/>
        </w:rPr>
        <w:t xml:space="preserve"> </w:t>
      </w:r>
    </w:p>
    <w:p w14:paraId="36DE1A3E" w14:textId="0A812027" w:rsidR="0000503D" w:rsidRPr="001744EA" w:rsidRDefault="0000503D" w:rsidP="0000503D">
      <w:pPr>
        <w:spacing w:after="9" w:line="251" w:lineRule="auto"/>
        <w:ind w:left="-5" w:hanging="10"/>
        <w:rPr>
          <w:rFonts w:ascii="Arial Narrow" w:hAnsi="Arial Narrow"/>
        </w:rPr>
      </w:pPr>
      <w:r w:rsidRPr="001744EA">
        <w:rPr>
          <w:rFonts w:ascii="Arial Narrow" w:eastAsia="Calibri" w:hAnsi="Arial Narrow" w:cs="Calibri"/>
          <w:b/>
          <w:sz w:val="24"/>
        </w:rPr>
        <w:t>Názov projektu</w:t>
      </w:r>
      <w:r w:rsidR="00E25920">
        <w:rPr>
          <w:rFonts w:ascii="Arial Narrow" w:hAnsi="Arial Narrow"/>
          <w:sz w:val="24"/>
        </w:rPr>
        <w:t xml:space="preserve">: </w:t>
      </w:r>
    </w:p>
    <w:p w14:paraId="01A17BD8" w14:textId="77777777" w:rsidR="0000503D" w:rsidRPr="001744EA" w:rsidRDefault="0000503D" w:rsidP="0000503D">
      <w:pPr>
        <w:spacing w:after="9" w:line="251" w:lineRule="auto"/>
        <w:ind w:left="-5" w:hanging="10"/>
        <w:rPr>
          <w:rFonts w:ascii="Arial Narrow" w:hAnsi="Arial Narrow"/>
        </w:rPr>
      </w:pPr>
      <w:r w:rsidRPr="001744EA">
        <w:rPr>
          <w:rFonts w:ascii="Arial Narrow" w:eastAsia="Calibri" w:hAnsi="Arial Narrow" w:cs="Calibri"/>
          <w:b/>
          <w:sz w:val="24"/>
        </w:rPr>
        <w:t>Číslo projektu</w:t>
      </w:r>
      <w:r w:rsidRPr="001744EA">
        <w:rPr>
          <w:rFonts w:ascii="Arial Narrow" w:hAnsi="Arial Narrow"/>
          <w:sz w:val="24"/>
        </w:rPr>
        <w:t>:</w:t>
      </w:r>
      <w:r w:rsidRPr="001744EA">
        <w:rPr>
          <w:rFonts w:ascii="Arial Narrow" w:hAnsi="Arial Narrow"/>
        </w:rPr>
        <w:t xml:space="preserve"> </w:t>
      </w:r>
      <w:r w:rsidRPr="001744EA">
        <w:rPr>
          <w:rFonts w:ascii="Arial Narrow" w:hAnsi="Arial Narrow"/>
          <w:sz w:val="24"/>
        </w:rPr>
        <w:t xml:space="preserve"> </w:t>
      </w:r>
    </w:p>
    <w:p w14:paraId="2B18AD3D" w14:textId="77777777" w:rsidR="0000503D" w:rsidRPr="001744EA" w:rsidRDefault="0000503D" w:rsidP="0000503D">
      <w:pPr>
        <w:spacing w:after="0"/>
        <w:rPr>
          <w:rFonts w:ascii="Arial Narrow" w:hAnsi="Arial Narrow"/>
        </w:rPr>
      </w:pPr>
      <w:r w:rsidRPr="001744EA">
        <w:rPr>
          <w:rFonts w:ascii="Arial Narrow" w:hAnsi="Arial Narrow"/>
          <w:sz w:val="24"/>
        </w:rPr>
        <w:t xml:space="preserve"> </w:t>
      </w:r>
    </w:p>
    <w:p w14:paraId="6CBAD799" w14:textId="77777777" w:rsidR="0000503D" w:rsidRPr="001744EA" w:rsidRDefault="0000503D" w:rsidP="0000503D">
      <w:pPr>
        <w:spacing w:after="9" w:line="251" w:lineRule="auto"/>
        <w:ind w:left="-5" w:hanging="10"/>
        <w:rPr>
          <w:rFonts w:ascii="Arial Narrow" w:hAnsi="Arial Narrow"/>
        </w:rPr>
      </w:pPr>
      <w:r w:rsidRPr="001744EA">
        <w:rPr>
          <w:rFonts w:ascii="Arial Narrow" w:eastAsia="Calibri" w:hAnsi="Arial Narrow" w:cs="Calibri"/>
          <w:b/>
          <w:sz w:val="24"/>
        </w:rPr>
        <w:t>Názov zákazky</w:t>
      </w:r>
      <w:r w:rsidRPr="001744EA">
        <w:rPr>
          <w:rFonts w:ascii="Arial Narrow" w:hAnsi="Arial Narrow"/>
          <w:sz w:val="24"/>
        </w:rPr>
        <w:t>:</w:t>
      </w:r>
      <w:r w:rsidRPr="001744EA">
        <w:rPr>
          <w:rFonts w:ascii="Arial Narrow" w:hAnsi="Arial Narrow"/>
        </w:rPr>
        <w:t xml:space="preserve"> </w:t>
      </w:r>
      <w:r w:rsidRPr="001744EA">
        <w:rPr>
          <w:rFonts w:ascii="Arial Narrow" w:hAnsi="Arial Narrow"/>
          <w:sz w:val="24"/>
        </w:rPr>
        <w:t xml:space="preserve"> </w:t>
      </w:r>
    </w:p>
    <w:p w14:paraId="56EDF723" w14:textId="77777777" w:rsidR="0000503D" w:rsidRPr="001744EA" w:rsidRDefault="0000503D" w:rsidP="0000503D">
      <w:pPr>
        <w:spacing w:after="9" w:line="251" w:lineRule="auto"/>
        <w:ind w:left="-5" w:hanging="10"/>
        <w:rPr>
          <w:rFonts w:ascii="Arial Narrow" w:hAnsi="Arial Narrow"/>
        </w:rPr>
      </w:pPr>
      <w:r w:rsidRPr="001744EA">
        <w:rPr>
          <w:rFonts w:ascii="Arial Narrow" w:eastAsia="Calibri" w:hAnsi="Arial Narrow" w:cs="Calibri"/>
          <w:b/>
          <w:sz w:val="24"/>
        </w:rPr>
        <w:t xml:space="preserve">Presná identifikácia zákazky : </w:t>
      </w:r>
      <w:r w:rsidRPr="001744EA">
        <w:rPr>
          <w:rFonts w:ascii="Arial Narrow" w:hAnsi="Arial Narrow"/>
          <w:sz w:val="24"/>
        </w:rPr>
        <w:t xml:space="preserve"> </w:t>
      </w:r>
    </w:p>
    <w:p w14:paraId="022EE730" w14:textId="4E0CAC1E" w:rsidR="0000503D" w:rsidRPr="001744EA" w:rsidRDefault="0000503D" w:rsidP="0000503D">
      <w:pPr>
        <w:spacing w:after="9" w:line="251" w:lineRule="auto"/>
        <w:ind w:left="-5" w:hanging="10"/>
        <w:rPr>
          <w:rFonts w:ascii="Arial Narrow" w:hAnsi="Arial Narrow"/>
        </w:rPr>
      </w:pPr>
      <w:r w:rsidRPr="001744EA">
        <w:rPr>
          <w:rFonts w:ascii="Arial Narrow" w:eastAsia="Calibri" w:hAnsi="Arial Narrow" w:cs="Calibri"/>
          <w:b/>
          <w:sz w:val="24"/>
        </w:rPr>
        <w:t>Fáza postupu zadávania zákazky, v rámci ktorej sa vyhlásenie predkladá</w:t>
      </w:r>
      <w:r w:rsidR="00E25920">
        <w:rPr>
          <w:rFonts w:ascii="Arial Narrow" w:hAnsi="Arial Narrow"/>
          <w:sz w:val="24"/>
        </w:rPr>
        <w:t>:</w:t>
      </w:r>
    </w:p>
    <w:p w14:paraId="5C67DE5F" w14:textId="77777777" w:rsidR="0000503D" w:rsidRPr="001744EA" w:rsidRDefault="0000503D" w:rsidP="0000503D">
      <w:pPr>
        <w:spacing w:after="0"/>
        <w:rPr>
          <w:rFonts w:ascii="Arial Narrow" w:hAnsi="Arial Narrow"/>
        </w:rPr>
      </w:pPr>
      <w:r w:rsidRPr="001744EA">
        <w:rPr>
          <w:rFonts w:ascii="Arial Narrow" w:hAnsi="Arial Narrow"/>
          <w:sz w:val="24"/>
        </w:rPr>
        <w:t xml:space="preserve"> </w:t>
      </w:r>
    </w:p>
    <w:p w14:paraId="17CADCBA" w14:textId="5086244D" w:rsidR="0000503D" w:rsidRPr="001744EA" w:rsidRDefault="00E25920" w:rsidP="0000503D">
      <w:pPr>
        <w:spacing w:after="0"/>
        <w:ind w:right="14"/>
        <w:rPr>
          <w:rFonts w:ascii="Arial Narrow" w:hAnsi="Arial Narrow"/>
        </w:rPr>
      </w:pPr>
      <w:r>
        <w:rPr>
          <w:rFonts w:ascii="Arial Narrow" w:hAnsi="Arial Narrow"/>
        </w:rPr>
        <w:t>Ja, dolu podpísaný/á, ............................</w:t>
      </w:r>
      <w:r w:rsidR="0000503D" w:rsidRPr="001744EA">
        <w:rPr>
          <w:rFonts w:ascii="Arial Narrow" w:hAnsi="Arial Narrow"/>
        </w:rPr>
        <w:t xml:space="preserve">(meno a priezvisko, titul, funkcia/pozícia), ako zainteresovaná osoba, čestne vyhlasujem, že: </w:t>
      </w:r>
    </w:p>
    <w:p w14:paraId="5C827980" w14:textId="77777777" w:rsidR="0000503D" w:rsidRPr="001744EA" w:rsidRDefault="0000503D" w:rsidP="0000503D">
      <w:pPr>
        <w:spacing w:after="12"/>
        <w:rPr>
          <w:rFonts w:ascii="Arial Narrow" w:hAnsi="Arial Narrow"/>
        </w:rPr>
      </w:pPr>
      <w:r w:rsidRPr="001744EA">
        <w:rPr>
          <w:rFonts w:ascii="Arial Narrow" w:hAnsi="Arial Narrow"/>
        </w:rPr>
        <w:t xml:space="preserve"> </w:t>
      </w:r>
    </w:p>
    <w:p w14:paraId="147C0A9B" w14:textId="77777777" w:rsidR="0000503D" w:rsidRPr="001744EA" w:rsidRDefault="0000503D" w:rsidP="002832F7">
      <w:pPr>
        <w:numPr>
          <w:ilvl w:val="0"/>
          <w:numId w:val="42"/>
        </w:numPr>
        <w:spacing w:after="14" w:line="249" w:lineRule="auto"/>
        <w:ind w:right="14" w:hanging="360"/>
        <w:jc w:val="both"/>
        <w:rPr>
          <w:rFonts w:ascii="Arial Narrow" w:hAnsi="Arial Narrow"/>
        </w:rPr>
      </w:pPr>
      <w:r w:rsidRPr="001744EA">
        <w:rPr>
          <w:rFonts w:ascii="Arial Narrow" w:hAnsi="Arial Narrow"/>
        </w:rPr>
        <w:t xml:space="preserve">poznám definíciu konfliktu záujmov, podľa ktorej konflikt záujmov zahŕňa prinajmenšom každú situáciu, keď osoby na strane verejného obstarávateľa/obstarávateľa alebo poskytovateľa služieb verejného obstarávania/obstarávania konajúceho v mene verejného obstarávateľa/obstarávateľa, ktorí sú zapojení do vykonávania postupu verejného obstarávania/obstarávania alebo môžu ovplyvniť výsledok tohto postupu (bez nutnosti ich zapojenia), majú priamo alebo nepriamo finančný, ekonomický alebo iný osobný záujem, ktorý možno vnímať ako ohrozenie ich nestrannosti a nezávislosti v súvislosti s daným postupom verejného obstarávania/obstarávania, </w:t>
      </w:r>
    </w:p>
    <w:p w14:paraId="75AF8D62" w14:textId="26CFF712" w:rsidR="0000503D" w:rsidRPr="001744EA" w:rsidRDefault="0000503D" w:rsidP="002832F7">
      <w:pPr>
        <w:numPr>
          <w:ilvl w:val="0"/>
          <w:numId w:val="42"/>
        </w:numPr>
        <w:spacing w:after="25" w:line="249" w:lineRule="auto"/>
        <w:ind w:right="14" w:hanging="360"/>
        <w:jc w:val="both"/>
        <w:rPr>
          <w:rFonts w:ascii="Arial Narrow" w:hAnsi="Arial Narrow"/>
        </w:rPr>
      </w:pPr>
      <w:r w:rsidRPr="001744EA">
        <w:rPr>
          <w:rFonts w:ascii="Arial Narrow" w:hAnsi="Arial Narrow"/>
        </w:rPr>
        <w:t xml:space="preserve">nenastali skutočnosti identifikujúce možný konflikt záujmov v zmysle článku 61 </w:t>
      </w:r>
      <w:r w:rsidRPr="001744EA">
        <w:rPr>
          <w:rFonts w:ascii="Arial Narrow" w:hAnsi="Arial Narrow"/>
          <w:vertAlign w:val="superscript"/>
        </w:rPr>
        <w:footnoteReference w:id="40"/>
      </w:r>
      <w:r w:rsidRPr="001744EA">
        <w:rPr>
          <w:rFonts w:ascii="Arial Narrow" w:hAnsi="Arial Narrow"/>
        </w:rPr>
        <w:t xml:space="preserve"> nariadenia Európskeho parlamentu a Rady (EÚ, EURA</w:t>
      </w:r>
      <w:r w:rsidR="00E25920">
        <w:rPr>
          <w:rFonts w:ascii="Arial Narrow" w:hAnsi="Arial Narrow"/>
        </w:rPr>
        <w:t xml:space="preserve">TOM) č. 2018/1046 </w:t>
      </w:r>
      <w:r w:rsidRPr="001744EA">
        <w:rPr>
          <w:rFonts w:ascii="Arial Narrow" w:hAnsi="Arial Narrow"/>
        </w:rPr>
        <w:t xml:space="preserve">o rozpočtových pravidlách, ktoré sa vzťahujú na všeobecný rozpočet Únie v platnom znení, </w:t>
      </w:r>
    </w:p>
    <w:p w14:paraId="49CCCE56" w14:textId="74383FC4" w:rsidR="00BA7898" w:rsidRPr="00B84D89" w:rsidRDefault="00BA7898" w:rsidP="00B84D89">
      <w:pPr>
        <w:widowControl w:val="0"/>
        <w:numPr>
          <w:ilvl w:val="0"/>
          <w:numId w:val="42"/>
        </w:numPr>
        <w:autoSpaceDE w:val="0"/>
        <w:autoSpaceDN w:val="0"/>
        <w:adjustRightInd w:val="0"/>
        <w:spacing w:after="23" w:line="249" w:lineRule="auto"/>
        <w:ind w:right="14" w:hanging="360"/>
        <w:contextualSpacing/>
        <w:jc w:val="both"/>
        <w:rPr>
          <w:rFonts w:ascii="Arial Narrow" w:hAnsi="Arial Narrow"/>
        </w:rPr>
      </w:pPr>
      <w:r w:rsidRPr="00BA7898">
        <w:rPr>
          <w:rFonts w:ascii="Arial Narrow" w:eastAsia="Times New Roman" w:hAnsi="Arial Narrow" w:cstheme="minorHAnsi"/>
        </w:rPr>
        <w:t>súčasne vyhlasujem, že v predmetnej zákazke nenastali skutočnosti kvalifikované ako konflikt záujmov v</w:t>
      </w:r>
      <w:r w:rsidRPr="00BA7898">
        <w:rPr>
          <w:rFonts w:ascii="Arial Narrow" w:hAnsi="Arial Narrow" w:cstheme="minorHAnsi"/>
        </w:rPr>
        <w:t> Usmernení</w:t>
      </w:r>
      <w:r w:rsidRPr="00BA7898">
        <w:rPr>
          <w:rFonts w:ascii="Arial Narrow" w:eastAsia="Times New Roman" w:hAnsi="Arial Narrow" w:cstheme="minorHAnsi"/>
        </w:rPr>
        <w:t xml:space="preserve"> k procesu obstarávania pre projekty financované z Plánu obnovy a</w:t>
      </w:r>
      <w:r>
        <w:rPr>
          <w:rFonts w:ascii="Arial Narrow" w:eastAsia="Times New Roman" w:hAnsi="Arial Narrow" w:cstheme="minorHAnsi"/>
        </w:rPr>
        <w:t> </w:t>
      </w:r>
      <w:r w:rsidRPr="00BA7898">
        <w:rPr>
          <w:rFonts w:ascii="Arial Narrow" w:eastAsia="Times New Roman" w:hAnsi="Arial Narrow" w:cstheme="minorHAnsi"/>
        </w:rPr>
        <w:t>odolnosti,</w:t>
      </w:r>
    </w:p>
    <w:p w14:paraId="44FD9A57" w14:textId="47D4CD17" w:rsidR="0000503D" w:rsidRPr="00BA7898" w:rsidRDefault="0000503D" w:rsidP="00B84D89">
      <w:pPr>
        <w:widowControl w:val="0"/>
        <w:numPr>
          <w:ilvl w:val="0"/>
          <w:numId w:val="42"/>
        </w:numPr>
        <w:autoSpaceDE w:val="0"/>
        <w:autoSpaceDN w:val="0"/>
        <w:adjustRightInd w:val="0"/>
        <w:spacing w:after="23" w:line="249" w:lineRule="auto"/>
        <w:ind w:right="14" w:hanging="360"/>
        <w:contextualSpacing/>
        <w:jc w:val="both"/>
        <w:rPr>
          <w:rFonts w:ascii="Arial Narrow" w:hAnsi="Arial Narrow"/>
        </w:rPr>
      </w:pPr>
      <w:r w:rsidRPr="00BA7898">
        <w:rPr>
          <w:rFonts w:ascii="Arial Narrow" w:hAnsi="Arial Narrow"/>
        </w:rPr>
        <w:t xml:space="preserve">podľa mojich vedomostí nie som v žiadnom konflikte záujmov, pokiaľ ide o subjekty, ktoré sa zúčastnili prípravných trhových konzultácií, podali žiadosť o účasť a/alebo predložili ponuku v rámci tejto zákazky, či už ako jednotlivci alebo členovia skupiny dodávateľov, alebo ako navrhovaní subdodávatelia, </w:t>
      </w:r>
    </w:p>
    <w:p w14:paraId="5016CBDA" w14:textId="77777777" w:rsidR="0000503D" w:rsidRPr="001744EA" w:rsidRDefault="0000503D" w:rsidP="002832F7">
      <w:pPr>
        <w:numPr>
          <w:ilvl w:val="0"/>
          <w:numId w:val="42"/>
        </w:numPr>
        <w:spacing w:after="25" w:line="249" w:lineRule="auto"/>
        <w:ind w:right="14" w:hanging="360"/>
        <w:jc w:val="both"/>
        <w:rPr>
          <w:rFonts w:ascii="Arial Narrow" w:hAnsi="Arial Narrow"/>
        </w:rPr>
      </w:pPr>
      <w:r w:rsidRPr="001744EA">
        <w:rPr>
          <w:rFonts w:ascii="Arial Narrow" w:hAnsi="Arial Narrow"/>
        </w:rPr>
        <w:t xml:space="preserve">ak zistím alebo ak sa počas výberu/vyhodnotenia podmienok účasti/požiadaviek na predmet zákazky/kritérií na vyhodnotenie ponúk/plnenia alebo zmeny zmluvy ukáže, že takýto konflikt záujmov existuje alebo vznikol, okamžite to oznámim verejnému obstarávateľovi/komisii na vyhodnotenie ponúk a v prípade zistenia konfliktu záujmov sa prestanem zúčastňovať na postupe hodnotenia a všetkých súvisiacich činnostiach spojených so zadávaním zákazky, </w:t>
      </w:r>
    </w:p>
    <w:p w14:paraId="159758A4" w14:textId="791FE0EC" w:rsidR="0000503D" w:rsidRPr="001744EA" w:rsidRDefault="0000503D" w:rsidP="002832F7">
      <w:pPr>
        <w:numPr>
          <w:ilvl w:val="0"/>
          <w:numId w:val="42"/>
        </w:numPr>
        <w:spacing w:after="3" w:line="249" w:lineRule="auto"/>
        <w:ind w:right="14" w:hanging="360"/>
        <w:jc w:val="both"/>
        <w:rPr>
          <w:rFonts w:ascii="Arial Narrow" w:hAnsi="Arial Narrow"/>
        </w:rPr>
      </w:pPr>
      <w:r w:rsidRPr="001744EA">
        <w:rPr>
          <w:rFonts w:ascii="Arial Narrow" w:hAnsi="Arial Narrow"/>
        </w:rPr>
        <w:lastRenderedPageBreak/>
        <w:t>som oboznámený/á so skutočnosťou, že v prípade, ak vykonávateľ alebo iný kontrolný a auditný orgán zistí v predmetnej zákazke konflikt záujmov, uvedené zistenie môže mať vplyv na oprávnenosť výdavkov a následné vylúčenie zákazky z fina</w:t>
      </w:r>
      <w:r w:rsidR="00E25920">
        <w:rPr>
          <w:rFonts w:ascii="Arial Narrow" w:hAnsi="Arial Narrow"/>
        </w:rPr>
        <w:t>ncovania v plnom rozsahu,</w:t>
      </w:r>
    </w:p>
    <w:p w14:paraId="6A305B60" w14:textId="54E056F8" w:rsidR="0000503D" w:rsidRPr="001744EA" w:rsidRDefault="0000503D" w:rsidP="002832F7">
      <w:pPr>
        <w:numPr>
          <w:ilvl w:val="0"/>
          <w:numId w:val="42"/>
        </w:numPr>
        <w:spacing w:after="0" w:line="249" w:lineRule="auto"/>
        <w:ind w:right="14" w:hanging="360"/>
        <w:jc w:val="both"/>
        <w:rPr>
          <w:rFonts w:ascii="Arial Narrow" w:hAnsi="Arial Narrow"/>
        </w:rPr>
      </w:pPr>
      <w:r w:rsidRPr="001744EA">
        <w:rPr>
          <w:rFonts w:ascii="Arial Narrow" w:hAnsi="Arial Narrow"/>
        </w:rPr>
        <w:t>zachovám dôvernosť všetkých mne zverených záležitostí. Nebudem poskytovať žiadne dôverné informácie, ktoré mi budú sprístupnené alebo ktoré odhalím. Informácie mne poskytnuté nezneužijem na žiadne nežiaduce účely. Konkrétne súhlasím, že budem so všetkými informáciami alebo dokumentmi mne zverenými alebo mnou odhalenými alebo vypracovanými počas hodnotenia alebo na základe hodnotenia nakladať zodpovedne a dôverne a súhlasím, že budú použité výhradne na účely tohto hodnotenia a nebudú zve</w:t>
      </w:r>
      <w:r w:rsidR="00E25920">
        <w:rPr>
          <w:rFonts w:ascii="Arial Narrow" w:hAnsi="Arial Narrow"/>
        </w:rPr>
        <w:t>rejnené žiadnej tretej strane.</w:t>
      </w:r>
    </w:p>
    <w:p w14:paraId="5C2E5CDF" w14:textId="77777777" w:rsidR="0000503D" w:rsidRPr="001744EA" w:rsidRDefault="0000503D" w:rsidP="0000503D">
      <w:pPr>
        <w:spacing w:after="0"/>
        <w:rPr>
          <w:rFonts w:ascii="Arial Narrow" w:hAnsi="Arial Narrow"/>
        </w:rPr>
      </w:pPr>
      <w:r w:rsidRPr="001744EA">
        <w:rPr>
          <w:rFonts w:ascii="Arial Narrow" w:hAnsi="Arial Narrow"/>
        </w:rPr>
        <w:t xml:space="preserve"> </w:t>
      </w:r>
    </w:p>
    <w:p w14:paraId="79ADBF89" w14:textId="77777777" w:rsidR="0000503D" w:rsidRPr="001744EA" w:rsidRDefault="0000503D" w:rsidP="0000503D">
      <w:pPr>
        <w:spacing w:after="0"/>
        <w:rPr>
          <w:rFonts w:ascii="Arial Narrow" w:hAnsi="Arial Narrow"/>
        </w:rPr>
      </w:pPr>
      <w:r w:rsidRPr="001744EA">
        <w:rPr>
          <w:rFonts w:ascii="Arial Narrow" w:hAnsi="Arial Narrow"/>
        </w:rPr>
        <w:t xml:space="preserve"> </w:t>
      </w:r>
    </w:p>
    <w:p w14:paraId="1999D386" w14:textId="5E317A85" w:rsidR="0000503D" w:rsidRPr="001744EA" w:rsidRDefault="00E25920" w:rsidP="0000503D">
      <w:pPr>
        <w:spacing w:after="10"/>
        <w:ind w:left="347" w:right="14"/>
        <w:rPr>
          <w:rFonts w:ascii="Arial Narrow" w:hAnsi="Arial Narrow"/>
        </w:rPr>
      </w:pPr>
      <w:r>
        <w:rPr>
          <w:rFonts w:ascii="Arial Narrow" w:hAnsi="Arial Narrow"/>
        </w:rPr>
        <w:t>Miesto a dátum</w:t>
      </w:r>
    </w:p>
    <w:p w14:paraId="3D546CC2" w14:textId="77777777" w:rsidR="0000503D" w:rsidRPr="001744EA" w:rsidRDefault="0000503D" w:rsidP="0000503D">
      <w:pPr>
        <w:spacing w:after="0"/>
        <w:rPr>
          <w:rFonts w:ascii="Arial Narrow" w:hAnsi="Arial Narrow"/>
        </w:rPr>
      </w:pPr>
      <w:r w:rsidRPr="001744EA">
        <w:rPr>
          <w:rFonts w:ascii="Arial Narrow" w:hAnsi="Arial Narrow"/>
        </w:rPr>
        <w:t xml:space="preserve"> </w:t>
      </w:r>
    </w:p>
    <w:p w14:paraId="6ADD2757" w14:textId="77777777" w:rsidR="0000503D" w:rsidRPr="001744EA" w:rsidRDefault="0000503D" w:rsidP="0000503D">
      <w:pPr>
        <w:spacing w:after="0"/>
        <w:rPr>
          <w:rFonts w:ascii="Arial Narrow" w:hAnsi="Arial Narrow"/>
        </w:rPr>
      </w:pPr>
      <w:r w:rsidRPr="001744EA">
        <w:rPr>
          <w:rFonts w:ascii="Arial Narrow" w:hAnsi="Arial Narrow"/>
        </w:rPr>
        <w:t xml:space="preserve"> </w:t>
      </w:r>
    </w:p>
    <w:p w14:paraId="413B1EC7" w14:textId="77777777" w:rsidR="0000503D" w:rsidRPr="001744EA" w:rsidRDefault="0000503D" w:rsidP="0000503D">
      <w:pPr>
        <w:tabs>
          <w:tab w:val="center" w:pos="6662"/>
        </w:tabs>
        <w:spacing w:after="10"/>
        <w:rPr>
          <w:rFonts w:ascii="Arial Narrow" w:hAnsi="Arial Narrow"/>
        </w:rPr>
      </w:pPr>
      <w:r w:rsidRPr="001744EA">
        <w:rPr>
          <w:rFonts w:ascii="Arial Narrow" w:hAnsi="Arial Narrow"/>
        </w:rPr>
        <w:t xml:space="preserve"> </w:t>
      </w:r>
      <w:r w:rsidRPr="001744EA">
        <w:rPr>
          <w:rFonts w:ascii="Arial Narrow" w:hAnsi="Arial Narrow"/>
        </w:rPr>
        <w:tab/>
        <w:t xml:space="preserve">                   ............................................... </w:t>
      </w:r>
    </w:p>
    <w:p w14:paraId="1418A0F9" w14:textId="77777777" w:rsidR="0000503D" w:rsidRPr="001744EA" w:rsidRDefault="0000503D" w:rsidP="0000503D">
      <w:pPr>
        <w:tabs>
          <w:tab w:val="center" w:pos="708"/>
          <w:tab w:val="center" w:pos="1416"/>
          <w:tab w:val="center" w:pos="2124"/>
          <w:tab w:val="center" w:pos="2833"/>
          <w:tab w:val="center" w:pos="3541"/>
          <w:tab w:val="center" w:pos="4249"/>
          <w:tab w:val="center" w:pos="4957"/>
          <w:tab w:val="center" w:pos="5665"/>
          <w:tab w:val="center" w:pos="7040"/>
        </w:tabs>
        <w:spacing w:after="10"/>
        <w:rPr>
          <w:rFonts w:ascii="Arial Narrow" w:hAnsi="Arial Narrow"/>
        </w:rPr>
      </w:pPr>
      <w:r w:rsidRPr="001744EA">
        <w:rPr>
          <w:rFonts w:ascii="Arial Narrow" w:hAnsi="Arial Narrow"/>
        </w:rPr>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Meno a podpis </w:t>
      </w:r>
      <w:r w:rsidRPr="001744EA">
        <w:rPr>
          <w:rFonts w:ascii="Arial Narrow" w:eastAsia="Arial" w:hAnsi="Arial Narrow" w:cs="Arial"/>
          <w:b/>
          <w:color w:val="030303"/>
          <w:sz w:val="20"/>
        </w:rPr>
        <w:t xml:space="preserve"> </w:t>
      </w:r>
    </w:p>
    <w:p w14:paraId="0FE41A6C" w14:textId="77777777" w:rsidR="0000503D" w:rsidRPr="001744EA" w:rsidRDefault="0000503D" w:rsidP="0000503D">
      <w:pPr>
        <w:spacing w:after="153"/>
        <w:ind w:left="40"/>
        <w:jc w:val="center"/>
        <w:rPr>
          <w:rFonts w:ascii="Arial Narrow" w:hAnsi="Arial Narrow"/>
        </w:rPr>
      </w:pPr>
      <w:r w:rsidRPr="001744EA">
        <w:rPr>
          <w:rFonts w:ascii="Arial Narrow" w:eastAsia="Arial" w:hAnsi="Arial Narrow" w:cs="Arial"/>
          <w:sz w:val="20"/>
        </w:rPr>
        <w:t xml:space="preserve"> </w:t>
      </w:r>
    </w:p>
    <w:p w14:paraId="3CD649EC" w14:textId="77777777" w:rsidR="0000503D" w:rsidRPr="001744EA" w:rsidRDefault="0000503D" w:rsidP="0000503D">
      <w:pPr>
        <w:spacing w:after="153"/>
        <w:rPr>
          <w:rFonts w:ascii="Arial Narrow" w:hAnsi="Arial Narrow"/>
        </w:rPr>
      </w:pPr>
      <w:r w:rsidRPr="001744EA">
        <w:rPr>
          <w:rFonts w:ascii="Arial Narrow" w:eastAsia="Arial" w:hAnsi="Arial Narrow" w:cs="Arial"/>
          <w:sz w:val="20"/>
        </w:rPr>
        <w:t xml:space="preserve"> </w:t>
      </w:r>
    </w:p>
    <w:p w14:paraId="17D73164" w14:textId="77777777" w:rsidR="008D2723" w:rsidRDefault="008D2723" w:rsidP="0000503D">
      <w:pPr>
        <w:spacing w:after="177"/>
        <w:ind w:left="40"/>
        <w:jc w:val="center"/>
        <w:rPr>
          <w:rFonts w:ascii="Arial Narrow" w:eastAsia="Arial" w:hAnsi="Arial Narrow" w:cs="Arial"/>
          <w:sz w:val="20"/>
        </w:rPr>
      </w:pPr>
    </w:p>
    <w:p w14:paraId="2123956B" w14:textId="77777777" w:rsidR="008D2723" w:rsidRDefault="008D2723" w:rsidP="0000503D">
      <w:pPr>
        <w:spacing w:after="177"/>
        <w:ind w:left="40"/>
        <w:jc w:val="center"/>
        <w:rPr>
          <w:rFonts w:ascii="Arial Narrow" w:eastAsia="Arial" w:hAnsi="Arial Narrow" w:cs="Arial"/>
          <w:sz w:val="20"/>
        </w:rPr>
      </w:pPr>
    </w:p>
    <w:p w14:paraId="1A3B1B53" w14:textId="77777777" w:rsidR="008D2723" w:rsidRDefault="008D2723" w:rsidP="0000503D">
      <w:pPr>
        <w:spacing w:after="177"/>
        <w:ind w:left="40"/>
        <w:jc w:val="center"/>
        <w:rPr>
          <w:rFonts w:ascii="Arial Narrow" w:eastAsia="Arial" w:hAnsi="Arial Narrow" w:cs="Arial"/>
          <w:sz w:val="20"/>
        </w:rPr>
      </w:pPr>
    </w:p>
    <w:p w14:paraId="2A002BFC" w14:textId="77777777" w:rsidR="008D2723" w:rsidRDefault="008D2723" w:rsidP="0000503D">
      <w:pPr>
        <w:spacing w:after="177"/>
        <w:ind w:left="40"/>
        <w:jc w:val="center"/>
        <w:rPr>
          <w:rFonts w:ascii="Arial Narrow" w:eastAsia="Arial" w:hAnsi="Arial Narrow" w:cs="Arial"/>
          <w:sz w:val="20"/>
        </w:rPr>
      </w:pPr>
    </w:p>
    <w:p w14:paraId="2DF41DBB" w14:textId="77777777" w:rsidR="008D2723" w:rsidRDefault="008D2723" w:rsidP="0000503D">
      <w:pPr>
        <w:spacing w:after="177"/>
        <w:ind w:left="40"/>
        <w:jc w:val="center"/>
        <w:rPr>
          <w:rFonts w:ascii="Arial Narrow" w:eastAsia="Arial" w:hAnsi="Arial Narrow" w:cs="Arial"/>
          <w:sz w:val="20"/>
        </w:rPr>
      </w:pPr>
    </w:p>
    <w:p w14:paraId="7ED30D91" w14:textId="77777777" w:rsidR="008D2723" w:rsidRDefault="008D2723" w:rsidP="0000503D">
      <w:pPr>
        <w:spacing w:after="177"/>
        <w:ind w:left="40"/>
        <w:jc w:val="center"/>
        <w:rPr>
          <w:rFonts w:ascii="Arial Narrow" w:eastAsia="Arial" w:hAnsi="Arial Narrow" w:cs="Arial"/>
          <w:sz w:val="20"/>
        </w:rPr>
      </w:pPr>
    </w:p>
    <w:p w14:paraId="7C3CBB93" w14:textId="77777777" w:rsidR="008D2723" w:rsidRDefault="008D2723" w:rsidP="0000503D">
      <w:pPr>
        <w:spacing w:after="177"/>
        <w:ind w:left="40"/>
        <w:jc w:val="center"/>
        <w:rPr>
          <w:rFonts w:ascii="Arial Narrow" w:eastAsia="Arial" w:hAnsi="Arial Narrow" w:cs="Arial"/>
          <w:sz w:val="20"/>
        </w:rPr>
      </w:pPr>
    </w:p>
    <w:p w14:paraId="1F2B28A8" w14:textId="77777777" w:rsidR="008D2723" w:rsidRDefault="008D2723" w:rsidP="0000503D">
      <w:pPr>
        <w:spacing w:after="177"/>
        <w:ind w:left="40"/>
        <w:jc w:val="center"/>
        <w:rPr>
          <w:rFonts w:ascii="Arial Narrow" w:eastAsia="Arial" w:hAnsi="Arial Narrow" w:cs="Arial"/>
          <w:sz w:val="20"/>
        </w:rPr>
      </w:pPr>
    </w:p>
    <w:p w14:paraId="1EA0191F" w14:textId="77777777" w:rsidR="008D2723" w:rsidRDefault="008D2723" w:rsidP="0000503D">
      <w:pPr>
        <w:spacing w:after="177"/>
        <w:ind w:left="40"/>
        <w:jc w:val="center"/>
        <w:rPr>
          <w:rFonts w:ascii="Arial Narrow" w:eastAsia="Arial" w:hAnsi="Arial Narrow" w:cs="Arial"/>
          <w:sz w:val="20"/>
        </w:rPr>
      </w:pPr>
    </w:p>
    <w:p w14:paraId="1BB6EAD6" w14:textId="77777777" w:rsidR="008D2723" w:rsidRDefault="008D2723" w:rsidP="0000503D">
      <w:pPr>
        <w:spacing w:after="177"/>
        <w:ind w:left="40"/>
        <w:jc w:val="center"/>
        <w:rPr>
          <w:rFonts w:ascii="Arial Narrow" w:eastAsia="Arial" w:hAnsi="Arial Narrow" w:cs="Arial"/>
          <w:sz w:val="20"/>
        </w:rPr>
      </w:pPr>
    </w:p>
    <w:p w14:paraId="13A53D95" w14:textId="77777777" w:rsidR="008D2723" w:rsidRDefault="008D2723" w:rsidP="0000503D">
      <w:pPr>
        <w:spacing w:after="177"/>
        <w:ind w:left="40"/>
        <w:jc w:val="center"/>
        <w:rPr>
          <w:rFonts w:ascii="Arial Narrow" w:eastAsia="Arial" w:hAnsi="Arial Narrow" w:cs="Arial"/>
          <w:sz w:val="20"/>
        </w:rPr>
      </w:pPr>
    </w:p>
    <w:p w14:paraId="6537D56A" w14:textId="77777777" w:rsidR="008D2723" w:rsidRDefault="008D2723" w:rsidP="0000503D">
      <w:pPr>
        <w:spacing w:after="177"/>
        <w:ind w:left="40"/>
        <w:jc w:val="center"/>
        <w:rPr>
          <w:rFonts w:ascii="Arial Narrow" w:eastAsia="Arial" w:hAnsi="Arial Narrow" w:cs="Arial"/>
          <w:sz w:val="20"/>
        </w:rPr>
      </w:pPr>
    </w:p>
    <w:p w14:paraId="13A65A75" w14:textId="77777777" w:rsidR="008D2723" w:rsidRDefault="008D2723" w:rsidP="0000503D">
      <w:pPr>
        <w:spacing w:after="177"/>
        <w:ind w:left="40"/>
        <w:jc w:val="center"/>
        <w:rPr>
          <w:rFonts w:ascii="Arial Narrow" w:eastAsia="Arial" w:hAnsi="Arial Narrow" w:cs="Arial"/>
          <w:sz w:val="20"/>
        </w:rPr>
      </w:pPr>
    </w:p>
    <w:p w14:paraId="04F5CF8D" w14:textId="77777777" w:rsidR="008D2723" w:rsidRDefault="008D2723" w:rsidP="0000503D">
      <w:pPr>
        <w:spacing w:after="177"/>
        <w:ind w:left="40"/>
        <w:jc w:val="center"/>
        <w:rPr>
          <w:rFonts w:ascii="Arial Narrow" w:eastAsia="Arial" w:hAnsi="Arial Narrow" w:cs="Arial"/>
          <w:sz w:val="20"/>
        </w:rPr>
      </w:pPr>
    </w:p>
    <w:p w14:paraId="4C24C4A2" w14:textId="77777777" w:rsidR="008D2723" w:rsidRPr="001744EA" w:rsidRDefault="008D2723" w:rsidP="0000503D">
      <w:pPr>
        <w:spacing w:after="177"/>
        <w:ind w:left="40"/>
        <w:jc w:val="center"/>
        <w:rPr>
          <w:rFonts w:ascii="Arial Narrow" w:hAnsi="Arial Narrow"/>
        </w:rPr>
      </w:pPr>
    </w:p>
    <w:p w14:paraId="2628E680" w14:textId="77777777" w:rsidR="008D2723" w:rsidRDefault="008D2723" w:rsidP="00415DEC">
      <w:pPr>
        <w:spacing w:after="146"/>
        <w:ind w:left="10" w:right="7" w:hanging="10"/>
        <w:jc w:val="center"/>
        <w:rPr>
          <w:rFonts w:ascii="Arial Narrow" w:hAnsi="Arial Narrow"/>
        </w:rPr>
      </w:pPr>
    </w:p>
    <w:p w14:paraId="2BF3D0C2" w14:textId="77777777" w:rsidR="008D2723" w:rsidRDefault="008D2723" w:rsidP="00415DEC">
      <w:pPr>
        <w:spacing w:after="146"/>
        <w:ind w:left="10" w:right="7" w:hanging="10"/>
        <w:jc w:val="center"/>
        <w:rPr>
          <w:rFonts w:ascii="Arial Narrow" w:hAnsi="Arial Narrow"/>
        </w:rPr>
      </w:pPr>
    </w:p>
    <w:p w14:paraId="3A9C6C00" w14:textId="77777777" w:rsidR="008D2723" w:rsidRDefault="008D2723" w:rsidP="00415DEC">
      <w:pPr>
        <w:spacing w:after="146"/>
        <w:ind w:left="10" w:right="7" w:hanging="10"/>
        <w:jc w:val="center"/>
        <w:rPr>
          <w:rFonts w:ascii="Arial Narrow" w:hAnsi="Arial Narrow"/>
        </w:rPr>
      </w:pPr>
    </w:p>
    <w:p w14:paraId="10D5DD85" w14:textId="3D928F9E" w:rsidR="0000503D" w:rsidRPr="001744EA" w:rsidDel="00CC7829" w:rsidRDefault="0000503D" w:rsidP="00B312FA">
      <w:pPr>
        <w:spacing w:after="177"/>
        <w:ind w:left="40"/>
        <w:rPr>
          <w:del w:id="68" w:author="Autor" w:date="2026-01-30T16:01:00Z" w16du:dateUtc="2026-01-30T15:01:00Z"/>
          <w:rFonts w:ascii="Arial Narrow" w:hAnsi="Arial Narrow"/>
        </w:rPr>
      </w:pPr>
      <w:r w:rsidRPr="001744EA">
        <w:rPr>
          <w:rFonts w:ascii="Arial Narrow" w:hAnsi="Arial Narrow"/>
        </w:rPr>
        <w:lastRenderedPageBreak/>
        <w:t xml:space="preserve"> </w:t>
      </w:r>
    </w:p>
    <w:p w14:paraId="4EAB8C26" w14:textId="78644763" w:rsidR="00E71850" w:rsidRPr="001744EA" w:rsidDel="002D7600" w:rsidRDefault="00E71850" w:rsidP="00A638A5">
      <w:pPr>
        <w:rPr>
          <w:del w:id="69" w:author="Autor" w:date="2026-01-30T16:01:00Z" w16du:dateUtc="2026-01-30T15:01:00Z"/>
          <w:rFonts w:ascii="Arial Narrow" w:eastAsia="Calibri" w:hAnsi="Arial Narrow" w:cs="Calibri"/>
          <w:color w:val="000000"/>
          <w:lang w:eastAsia="sk-SK"/>
        </w:rPr>
      </w:pPr>
    </w:p>
    <w:p w14:paraId="262C670C" w14:textId="61D03AF6" w:rsidR="00E71850" w:rsidRPr="001744EA" w:rsidDel="002D7600" w:rsidRDefault="00E71850" w:rsidP="00A638A5">
      <w:pPr>
        <w:rPr>
          <w:del w:id="70" w:author="Autor" w:date="2026-01-30T16:01:00Z" w16du:dateUtc="2026-01-30T15:01:00Z"/>
          <w:rFonts w:ascii="Arial Narrow" w:eastAsia="Calibri" w:hAnsi="Arial Narrow" w:cs="Calibri"/>
          <w:color w:val="000000"/>
          <w:lang w:eastAsia="sk-SK"/>
        </w:rPr>
      </w:pPr>
    </w:p>
    <w:p w14:paraId="1079F7A7" w14:textId="4F2470BE" w:rsidR="00E71850" w:rsidRPr="001744EA" w:rsidDel="002D7600" w:rsidRDefault="00E71850" w:rsidP="00A638A5">
      <w:pPr>
        <w:rPr>
          <w:del w:id="71" w:author="Autor" w:date="2026-01-30T16:01:00Z" w16du:dateUtc="2026-01-30T15:01:00Z"/>
          <w:rFonts w:ascii="Arial Narrow" w:eastAsia="Calibri" w:hAnsi="Arial Narrow" w:cs="Calibri"/>
          <w:color w:val="000000"/>
          <w:lang w:eastAsia="sk-SK"/>
        </w:rPr>
      </w:pPr>
    </w:p>
    <w:p w14:paraId="321E6F4D" w14:textId="67B2A878" w:rsidR="00E71850" w:rsidRPr="001744EA" w:rsidDel="002D7600" w:rsidRDefault="00E71850" w:rsidP="00A638A5">
      <w:pPr>
        <w:rPr>
          <w:del w:id="72" w:author="Autor" w:date="2026-01-30T16:01:00Z" w16du:dateUtc="2026-01-30T15:01:00Z"/>
          <w:rFonts w:ascii="Arial Narrow" w:eastAsia="Calibri" w:hAnsi="Arial Narrow" w:cs="Calibri"/>
          <w:color w:val="000000"/>
          <w:lang w:eastAsia="sk-SK"/>
        </w:rPr>
      </w:pPr>
    </w:p>
    <w:p w14:paraId="54A0A833" w14:textId="2EC3D2DE" w:rsidR="00E71850" w:rsidRPr="001744EA" w:rsidDel="002D7600" w:rsidRDefault="00E71850" w:rsidP="00A638A5">
      <w:pPr>
        <w:rPr>
          <w:del w:id="73" w:author="Autor" w:date="2026-01-30T16:01:00Z" w16du:dateUtc="2026-01-30T15:01:00Z"/>
          <w:rFonts w:ascii="Arial Narrow" w:eastAsia="Calibri" w:hAnsi="Arial Narrow" w:cs="Calibri"/>
          <w:color w:val="000000"/>
          <w:lang w:eastAsia="sk-SK"/>
        </w:rPr>
      </w:pPr>
    </w:p>
    <w:p w14:paraId="32619474" w14:textId="59CF3227" w:rsidR="00E71850" w:rsidRPr="001744EA" w:rsidDel="002D7600" w:rsidRDefault="00E71850" w:rsidP="00A638A5">
      <w:pPr>
        <w:rPr>
          <w:del w:id="74" w:author="Autor" w:date="2026-01-30T16:01:00Z" w16du:dateUtc="2026-01-30T15:01:00Z"/>
          <w:rFonts w:ascii="Arial Narrow" w:eastAsia="Calibri" w:hAnsi="Arial Narrow" w:cs="Calibri"/>
          <w:color w:val="000000"/>
          <w:lang w:eastAsia="sk-SK"/>
        </w:rPr>
      </w:pPr>
    </w:p>
    <w:p w14:paraId="6488FD81" w14:textId="16D2A3CD" w:rsidR="0000503D" w:rsidRPr="001744EA" w:rsidDel="002D7600" w:rsidRDefault="0000503D" w:rsidP="00A638A5">
      <w:pPr>
        <w:rPr>
          <w:del w:id="75" w:author="Autor" w:date="2026-01-30T16:01:00Z" w16du:dateUtc="2026-01-30T15:01:00Z"/>
          <w:rFonts w:ascii="Arial Narrow" w:eastAsia="Calibri" w:hAnsi="Arial Narrow" w:cs="Calibri"/>
          <w:color w:val="000000"/>
          <w:lang w:eastAsia="sk-SK"/>
        </w:rPr>
      </w:pPr>
    </w:p>
    <w:p w14:paraId="7672361F" w14:textId="6DFE347B" w:rsidR="0000503D" w:rsidRPr="001744EA" w:rsidDel="002D7600" w:rsidRDefault="0000503D" w:rsidP="00A638A5">
      <w:pPr>
        <w:rPr>
          <w:del w:id="76" w:author="Autor" w:date="2026-01-30T16:01:00Z" w16du:dateUtc="2026-01-30T15:01:00Z"/>
          <w:rFonts w:ascii="Arial Narrow" w:eastAsia="Calibri" w:hAnsi="Arial Narrow" w:cs="Calibri"/>
          <w:color w:val="000000"/>
          <w:lang w:eastAsia="sk-SK"/>
        </w:rPr>
      </w:pPr>
    </w:p>
    <w:p w14:paraId="1693318F" w14:textId="66B45BA1" w:rsidR="0000503D" w:rsidRPr="001744EA" w:rsidDel="002D7600" w:rsidRDefault="0000503D" w:rsidP="00A638A5">
      <w:pPr>
        <w:rPr>
          <w:del w:id="77" w:author="Autor" w:date="2026-01-30T16:01:00Z" w16du:dateUtc="2026-01-30T15:01:00Z"/>
          <w:rFonts w:ascii="Arial Narrow" w:eastAsia="Calibri" w:hAnsi="Arial Narrow" w:cs="Calibri"/>
          <w:color w:val="000000"/>
          <w:lang w:eastAsia="sk-SK"/>
        </w:rPr>
      </w:pPr>
    </w:p>
    <w:p w14:paraId="27E0FCD0" w14:textId="5A711CCB" w:rsidR="0000503D" w:rsidRPr="001744EA" w:rsidDel="002D7600" w:rsidRDefault="0000503D" w:rsidP="00A638A5">
      <w:pPr>
        <w:rPr>
          <w:del w:id="78" w:author="Autor" w:date="2026-01-30T16:01:00Z" w16du:dateUtc="2026-01-30T15:01:00Z"/>
          <w:rFonts w:ascii="Arial Narrow" w:eastAsia="Calibri" w:hAnsi="Arial Narrow" w:cs="Calibri"/>
          <w:color w:val="000000"/>
          <w:lang w:eastAsia="sk-SK"/>
        </w:rPr>
      </w:pPr>
    </w:p>
    <w:p w14:paraId="7D4F846F" w14:textId="338145AC" w:rsidR="0000503D" w:rsidRPr="001744EA" w:rsidDel="002D7600" w:rsidRDefault="0000503D" w:rsidP="00A638A5">
      <w:pPr>
        <w:rPr>
          <w:del w:id="79" w:author="Autor" w:date="2026-01-30T16:01:00Z" w16du:dateUtc="2026-01-30T15:01:00Z"/>
          <w:rFonts w:ascii="Arial Narrow" w:eastAsia="Calibri" w:hAnsi="Arial Narrow" w:cs="Calibri"/>
          <w:color w:val="000000"/>
          <w:lang w:eastAsia="sk-SK"/>
        </w:rPr>
      </w:pPr>
    </w:p>
    <w:p w14:paraId="6E98A476" w14:textId="2E45F6FA" w:rsidR="0000503D" w:rsidRPr="001744EA" w:rsidDel="002D7600" w:rsidRDefault="0000503D" w:rsidP="00A638A5">
      <w:pPr>
        <w:rPr>
          <w:del w:id="80" w:author="Autor" w:date="2026-01-30T16:01:00Z" w16du:dateUtc="2026-01-30T15:01:00Z"/>
          <w:rFonts w:ascii="Arial Narrow" w:eastAsia="Calibri" w:hAnsi="Arial Narrow" w:cs="Calibri"/>
          <w:color w:val="000000"/>
          <w:lang w:eastAsia="sk-SK"/>
        </w:rPr>
      </w:pPr>
    </w:p>
    <w:p w14:paraId="70EA32BC" w14:textId="18A7AD17" w:rsidR="0000503D" w:rsidRPr="001744EA" w:rsidDel="002D7600" w:rsidRDefault="0000503D" w:rsidP="00A638A5">
      <w:pPr>
        <w:rPr>
          <w:del w:id="81" w:author="Autor" w:date="2026-01-30T16:01:00Z" w16du:dateUtc="2026-01-30T15:01:00Z"/>
          <w:rFonts w:ascii="Arial Narrow" w:eastAsia="Calibri" w:hAnsi="Arial Narrow" w:cs="Calibri"/>
          <w:color w:val="000000"/>
          <w:lang w:eastAsia="sk-SK"/>
        </w:rPr>
      </w:pPr>
    </w:p>
    <w:p w14:paraId="63A9377A" w14:textId="51D7D692" w:rsidR="0000503D" w:rsidDel="002D7600" w:rsidRDefault="0000503D" w:rsidP="00A638A5">
      <w:pPr>
        <w:rPr>
          <w:del w:id="82" w:author="Autor" w:date="2026-01-30T16:01:00Z" w16du:dateUtc="2026-01-30T15:01:00Z"/>
          <w:rFonts w:ascii="Arial Narrow" w:eastAsia="Calibri" w:hAnsi="Arial Narrow" w:cs="Calibri"/>
          <w:color w:val="000000"/>
          <w:lang w:eastAsia="sk-SK"/>
        </w:rPr>
      </w:pPr>
    </w:p>
    <w:p w14:paraId="7B59B33F" w14:textId="0C33927F" w:rsidR="0017383D" w:rsidDel="002D7600" w:rsidRDefault="0017383D" w:rsidP="00A638A5">
      <w:pPr>
        <w:rPr>
          <w:del w:id="83" w:author="Autor" w:date="2026-01-30T16:01:00Z" w16du:dateUtc="2026-01-30T15:01:00Z"/>
          <w:rFonts w:ascii="Arial Narrow" w:eastAsia="Calibri" w:hAnsi="Arial Narrow" w:cs="Calibri"/>
          <w:color w:val="000000"/>
          <w:lang w:eastAsia="sk-SK"/>
        </w:rPr>
      </w:pPr>
    </w:p>
    <w:p w14:paraId="786CA20B" w14:textId="60837E38" w:rsidR="0000503D" w:rsidRPr="001744EA" w:rsidRDefault="0000503D" w:rsidP="00415DEC">
      <w:pPr>
        <w:spacing w:after="146"/>
        <w:ind w:left="10" w:right="7" w:hanging="10"/>
        <w:jc w:val="center"/>
        <w:rPr>
          <w:rFonts w:ascii="Arial Narrow" w:eastAsia="Calibri" w:hAnsi="Arial Narrow" w:cs="Calibri"/>
          <w:i/>
          <w:color w:val="000000"/>
          <w:sz w:val="32"/>
          <w:lang w:eastAsia="sk-SK"/>
        </w:rPr>
      </w:pPr>
      <w:r w:rsidRPr="001744EA">
        <w:rPr>
          <w:rFonts w:ascii="Arial Narrow" w:eastAsia="Calibri" w:hAnsi="Arial Narrow" w:cs="Calibri"/>
          <w:i/>
          <w:color w:val="000000"/>
          <w:sz w:val="32"/>
          <w:lang w:eastAsia="sk-SK"/>
        </w:rPr>
        <w:t xml:space="preserve">Príloha č. 5 </w:t>
      </w:r>
      <w:r w:rsidR="00415DEC">
        <w:rPr>
          <w:rFonts w:ascii="Arial Narrow" w:eastAsia="Calibri" w:hAnsi="Arial Narrow" w:cs="Calibri"/>
          <w:i/>
          <w:color w:val="000000"/>
          <w:sz w:val="32"/>
          <w:lang w:eastAsia="sk-SK"/>
        </w:rPr>
        <w:t>u</w:t>
      </w:r>
      <w:r w:rsidRPr="001744EA">
        <w:rPr>
          <w:rFonts w:ascii="Arial Narrow" w:eastAsia="Calibri" w:hAnsi="Arial Narrow" w:cs="Calibri"/>
          <w:i/>
          <w:color w:val="000000"/>
          <w:sz w:val="32"/>
          <w:lang w:eastAsia="sk-SK"/>
        </w:rPr>
        <w:t xml:space="preserve">smernenia – vzor: </w:t>
      </w:r>
    </w:p>
    <w:p w14:paraId="7A9172A2" w14:textId="2782966D" w:rsidR="0000503D" w:rsidRPr="001744EA" w:rsidRDefault="0000503D" w:rsidP="00B84D89">
      <w:pPr>
        <w:spacing w:after="5" w:line="250" w:lineRule="auto"/>
        <w:ind w:left="749" w:right="746" w:hanging="10"/>
        <w:jc w:val="center"/>
        <w:rPr>
          <w:rFonts w:ascii="Arial Narrow" w:eastAsia="Calibri" w:hAnsi="Arial Narrow" w:cs="Calibri"/>
          <w:b/>
          <w:color w:val="000000"/>
          <w:sz w:val="24"/>
          <w:lang w:eastAsia="sk-SK"/>
        </w:rPr>
      </w:pPr>
      <w:r w:rsidRPr="001744EA">
        <w:rPr>
          <w:rFonts w:ascii="Arial Narrow" w:eastAsia="Calibri" w:hAnsi="Arial Narrow" w:cs="Calibri"/>
          <w:b/>
          <w:color w:val="000000"/>
          <w:sz w:val="24"/>
          <w:lang w:eastAsia="sk-SK"/>
        </w:rPr>
        <w:t>Plán verejného obstarávania</w:t>
      </w:r>
      <w:r w:rsidR="00C97AB6">
        <w:rPr>
          <w:rFonts w:ascii="Arial Narrow" w:eastAsia="Calibri" w:hAnsi="Arial Narrow" w:cs="Calibri"/>
          <w:b/>
          <w:color w:val="000000"/>
          <w:sz w:val="24"/>
          <w:lang w:eastAsia="sk-SK"/>
        </w:rPr>
        <w:t xml:space="preserve"> (zoznam zákaziek rovnakého/obdobného charakteru)</w:t>
      </w:r>
    </w:p>
    <w:p w14:paraId="38E7ADC2" w14:textId="77777777" w:rsidR="0000503D" w:rsidRPr="001744EA" w:rsidRDefault="0000503D" w:rsidP="0000503D">
      <w:pPr>
        <w:spacing w:after="5" w:line="250" w:lineRule="auto"/>
        <w:ind w:left="749" w:right="746" w:hanging="10"/>
        <w:rPr>
          <w:rFonts w:ascii="Arial Narrow" w:eastAsia="Calibri" w:hAnsi="Arial Narrow" w:cs="Calibri"/>
          <w:b/>
          <w:color w:val="000000"/>
          <w:sz w:val="24"/>
          <w:lang w:eastAsia="sk-SK"/>
        </w:rPr>
      </w:pPr>
    </w:p>
    <w:tbl>
      <w:tblPr>
        <w:tblW w:w="94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0"/>
        <w:gridCol w:w="7004"/>
      </w:tblGrid>
      <w:tr w:rsidR="00DA1C70" w:rsidRPr="001744EA" w14:paraId="2C755E53" w14:textId="77777777" w:rsidTr="00DA1C70">
        <w:trPr>
          <w:trHeight w:val="453"/>
        </w:trPr>
        <w:tc>
          <w:tcPr>
            <w:tcW w:w="9404" w:type="dxa"/>
            <w:gridSpan w:val="2"/>
            <w:shd w:val="clear" w:color="000000" w:fill="FFFFFF"/>
            <w:noWrap/>
            <w:vAlign w:val="center"/>
            <w:hideMark/>
          </w:tcPr>
          <w:p w14:paraId="261FC92C" w14:textId="65979FFB" w:rsidR="00DA1C70" w:rsidRPr="001744EA" w:rsidRDefault="00DA1C70" w:rsidP="00DA1C70">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b/>
                <w:bCs/>
                <w:color w:val="000000"/>
                <w:lang w:eastAsia="sk-SK"/>
              </w:rPr>
              <w:t>1. Identifikácia zákazky predloženej na administratívnu kontrolu</w:t>
            </w:r>
          </w:p>
        </w:tc>
      </w:tr>
      <w:tr w:rsidR="0000503D" w:rsidRPr="001744EA" w14:paraId="16BBF36B" w14:textId="77777777" w:rsidTr="00DA1C70">
        <w:trPr>
          <w:trHeight w:val="593"/>
        </w:trPr>
        <w:tc>
          <w:tcPr>
            <w:tcW w:w="2400" w:type="dxa"/>
            <w:shd w:val="clear" w:color="000000" w:fill="F2F2F2" w:themeFill="background1" w:themeFillShade="F2"/>
            <w:vAlign w:val="center"/>
            <w:hideMark/>
          </w:tcPr>
          <w:p w14:paraId="2DB0589D" w14:textId="77777777" w:rsidR="0000503D" w:rsidRPr="001744EA" w:rsidRDefault="0000503D"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Názov predmetu zákazky</w:t>
            </w:r>
          </w:p>
        </w:tc>
        <w:tc>
          <w:tcPr>
            <w:tcW w:w="7004" w:type="dxa"/>
            <w:noWrap/>
            <w:vAlign w:val="center"/>
            <w:hideMark/>
          </w:tcPr>
          <w:p w14:paraId="61445D4B"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r>
      <w:tr w:rsidR="0000503D" w:rsidRPr="001744EA" w14:paraId="1BF4A059" w14:textId="77777777" w:rsidTr="00DA1C70">
        <w:trPr>
          <w:trHeight w:val="687"/>
        </w:trPr>
        <w:tc>
          <w:tcPr>
            <w:tcW w:w="2400" w:type="dxa"/>
            <w:shd w:val="clear" w:color="000000" w:fill="F2F2F2" w:themeFill="background1" w:themeFillShade="F2"/>
            <w:vAlign w:val="center"/>
            <w:hideMark/>
          </w:tcPr>
          <w:p w14:paraId="43761C4C" w14:textId="77777777" w:rsidR="0000503D" w:rsidRPr="001744EA" w:rsidRDefault="0000503D"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Stručný opis predmetu zákazky</w:t>
            </w:r>
          </w:p>
        </w:tc>
        <w:tc>
          <w:tcPr>
            <w:tcW w:w="7004" w:type="dxa"/>
            <w:noWrap/>
            <w:vAlign w:val="center"/>
            <w:hideMark/>
          </w:tcPr>
          <w:p w14:paraId="252873F1" w14:textId="4D906D18" w:rsidR="0000503D" w:rsidRPr="001744EA" w:rsidRDefault="0000503D" w:rsidP="0000503D">
            <w:pPr>
              <w:spacing w:after="0" w:line="240" w:lineRule="auto"/>
              <w:rPr>
                <w:rFonts w:ascii="Arial Narrow" w:eastAsia="Times New Roman" w:hAnsi="Arial Narrow" w:cs="Calibri"/>
                <w:color w:val="000000"/>
                <w:lang w:eastAsia="sk-SK"/>
              </w:rPr>
            </w:pPr>
          </w:p>
        </w:tc>
      </w:tr>
      <w:tr w:rsidR="00DA1C70" w:rsidRPr="001744EA" w14:paraId="4E36C972" w14:textId="77777777" w:rsidTr="00DA1C70">
        <w:trPr>
          <w:trHeight w:val="609"/>
        </w:trPr>
        <w:tc>
          <w:tcPr>
            <w:tcW w:w="2400" w:type="dxa"/>
            <w:shd w:val="clear" w:color="000000" w:fill="F2F2F2" w:themeFill="background1" w:themeFillShade="F2"/>
            <w:vAlign w:val="center"/>
            <w:hideMark/>
          </w:tcPr>
          <w:p w14:paraId="12B827DD" w14:textId="77777777" w:rsidR="00DA1C70" w:rsidRPr="001744EA" w:rsidRDefault="00DA1C70"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Predpokladaná hodnota zákazky</w:t>
            </w:r>
          </w:p>
        </w:tc>
        <w:tc>
          <w:tcPr>
            <w:tcW w:w="7004" w:type="dxa"/>
            <w:noWrap/>
            <w:vAlign w:val="center"/>
            <w:hideMark/>
          </w:tcPr>
          <w:p w14:paraId="0FDDE214" w14:textId="07ADDF9B" w:rsidR="00DA1C70" w:rsidRPr="001744EA" w:rsidRDefault="00DA1C70" w:rsidP="0000503D">
            <w:pPr>
              <w:spacing w:after="0" w:line="240" w:lineRule="auto"/>
              <w:rPr>
                <w:rFonts w:ascii="Arial Narrow" w:eastAsia="Times New Roman" w:hAnsi="Arial Narrow" w:cs="Calibri"/>
                <w:color w:val="000000"/>
                <w:lang w:eastAsia="sk-SK"/>
              </w:rPr>
            </w:pPr>
          </w:p>
        </w:tc>
      </w:tr>
      <w:tr w:rsidR="00DA1C70" w:rsidRPr="001744EA" w14:paraId="13EBE274" w14:textId="77777777" w:rsidTr="00DA1C70">
        <w:trPr>
          <w:trHeight w:val="415"/>
        </w:trPr>
        <w:tc>
          <w:tcPr>
            <w:tcW w:w="2400" w:type="dxa"/>
            <w:shd w:val="clear" w:color="000000" w:fill="F2F2F2" w:themeFill="background1" w:themeFillShade="F2"/>
            <w:vAlign w:val="center"/>
            <w:hideMark/>
          </w:tcPr>
          <w:p w14:paraId="26DAEC63" w14:textId="77777777" w:rsidR="00DA1C70" w:rsidRPr="001744EA" w:rsidRDefault="00DA1C70"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Členenie zákaziek podľa predpokladanej hodnoty**</w:t>
            </w:r>
          </w:p>
        </w:tc>
        <w:tc>
          <w:tcPr>
            <w:tcW w:w="7004" w:type="dxa"/>
            <w:noWrap/>
            <w:vAlign w:val="center"/>
            <w:hideMark/>
          </w:tcPr>
          <w:p w14:paraId="74AC6000" w14:textId="7C9431D0" w:rsidR="00DA1C70" w:rsidRPr="001744EA" w:rsidRDefault="00E25920" w:rsidP="00DA1C70">
            <w:pPr>
              <w:spacing w:after="0" w:line="240" w:lineRule="auto"/>
              <w:rPr>
                <w:rFonts w:ascii="Arial Narrow" w:eastAsia="Times New Roman" w:hAnsi="Arial Narrow" w:cs="Calibri"/>
                <w:color w:val="000000"/>
                <w:lang w:eastAsia="sk-SK"/>
              </w:rPr>
            </w:pPr>
            <w:r>
              <w:rPr>
                <w:rFonts w:ascii="Arial Narrow" w:eastAsia="Times New Roman" w:hAnsi="Arial Narrow" w:cs="Calibri"/>
                <w:color w:val="000000"/>
                <w:lang w:eastAsia="sk-SK"/>
              </w:rPr>
              <w:t> </w:t>
            </w:r>
          </w:p>
        </w:tc>
      </w:tr>
      <w:tr w:rsidR="00DA1C70" w:rsidRPr="001744EA" w14:paraId="7B64A184" w14:textId="77777777" w:rsidTr="00DA1C70">
        <w:trPr>
          <w:trHeight w:val="531"/>
        </w:trPr>
        <w:tc>
          <w:tcPr>
            <w:tcW w:w="2400" w:type="dxa"/>
            <w:shd w:val="clear" w:color="000000" w:fill="F2F2F2" w:themeFill="background1" w:themeFillShade="F2"/>
            <w:vAlign w:val="center"/>
            <w:hideMark/>
          </w:tcPr>
          <w:p w14:paraId="5B5B38C2" w14:textId="77777777" w:rsidR="00DA1C70" w:rsidRPr="001744EA" w:rsidRDefault="00DA1C70"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Názov a číslo projektu</w:t>
            </w:r>
          </w:p>
        </w:tc>
        <w:tc>
          <w:tcPr>
            <w:tcW w:w="7004" w:type="dxa"/>
            <w:noWrap/>
            <w:vAlign w:val="center"/>
            <w:hideMark/>
          </w:tcPr>
          <w:p w14:paraId="63DEF4DD" w14:textId="49347576" w:rsidR="00DA1C70" w:rsidRPr="001744EA" w:rsidRDefault="00DA1C70" w:rsidP="00DA1C70">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r>
      <w:tr w:rsidR="00DA1C70" w:rsidRPr="001744EA" w14:paraId="50DA6E32" w14:textId="77777777" w:rsidTr="00DA1C70">
        <w:trPr>
          <w:trHeight w:val="546"/>
        </w:trPr>
        <w:tc>
          <w:tcPr>
            <w:tcW w:w="2400" w:type="dxa"/>
            <w:shd w:val="clear" w:color="000000" w:fill="F2F2F2" w:themeFill="background1" w:themeFillShade="F2"/>
            <w:vAlign w:val="center"/>
            <w:hideMark/>
          </w:tcPr>
          <w:p w14:paraId="5E953FFC" w14:textId="77777777" w:rsidR="00DA1C70" w:rsidRPr="001744EA" w:rsidRDefault="00DA1C70"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Dátum vyhlásenia zákazky</w:t>
            </w:r>
          </w:p>
        </w:tc>
        <w:tc>
          <w:tcPr>
            <w:tcW w:w="7004" w:type="dxa"/>
            <w:noWrap/>
            <w:vAlign w:val="center"/>
            <w:hideMark/>
          </w:tcPr>
          <w:p w14:paraId="3F3AE11A" w14:textId="344E6B45" w:rsidR="00DA1C70" w:rsidRPr="001744EA" w:rsidRDefault="00E25920" w:rsidP="00DA1C70">
            <w:pPr>
              <w:spacing w:after="0" w:line="240" w:lineRule="auto"/>
              <w:rPr>
                <w:rFonts w:ascii="Arial Narrow" w:eastAsia="Times New Roman" w:hAnsi="Arial Narrow" w:cs="Calibri"/>
                <w:color w:val="000000"/>
                <w:lang w:eastAsia="sk-SK"/>
              </w:rPr>
            </w:pPr>
            <w:r>
              <w:rPr>
                <w:rFonts w:ascii="Arial Narrow" w:eastAsia="Times New Roman" w:hAnsi="Arial Narrow" w:cs="Calibri"/>
                <w:color w:val="000000"/>
                <w:lang w:eastAsia="sk-SK"/>
              </w:rPr>
              <w:t> </w:t>
            </w:r>
          </w:p>
        </w:tc>
      </w:tr>
    </w:tbl>
    <w:p w14:paraId="4AE343BF" w14:textId="77777777" w:rsidR="0000503D" w:rsidRPr="001744EA" w:rsidRDefault="0000503D" w:rsidP="0000503D">
      <w:pPr>
        <w:rPr>
          <w:rFonts w:ascii="Arial Narrow" w:hAnsi="Arial Narrow"/>
          <w:lang w:eastAsia="sk-SK"/>
        </w:rPr>
      </w:pPr>
    </w:p>
    <w:tbl>
      <w:tblPr>
        <w:tblW w:w="9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64"/>
        <w:gridCol w:w="1947"/>
        <w:gridCol w:w="1734"/>
        <w:gridCol w:w="1586"/>
        <w:gridCol w:w="1187"/>
        <w:gridCol w:w="1815"/>
      </w:tblGrid>
      <w:tr w:rsidR="00DA1C70" w:rsidRPr="001744EA" w14:paraId="70D45E55" w14:textId="77777777" w:rsidTr="00DA1C70">
        <w:trPr>
          <w:trHeight w:val="44"/>
        </w:trPr>
        <w:tc>
          <w:tcPr>
            <w:tcW w:w="9333" w:type="dxa"/>
            <w:gridSpan w:val="6"/>
            <w:shd w:val="clear" w:color="000000" w:fill="FFFFFF"/>
            <w:noWrap/>
            <w:vAlign w:val="bottom"/>
            <w:hideMark/>
          </w:tcPr>
          <w:p w14:paraId="026B7E2E" w14:textId="6BF16414" w:rsidR="00DA1C70" w:rsidRPr="001744EA" w:rsidRDefault="00DA1C70" w:rsidP="00DA1C70">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b/>
                <w:bCs/>
                <w:color w:val="000000"/>
                <w:lang w:eastAsia="sk-SK"/>
              </w:rPr>
              <w:t>2. Zoznam vykonaných/plánovaných zákaziek v danom roku s podobným predmetom zákazky</w:t>
            </w:r>
          </w:p>
        </w:tc>
      </w:tr>
      <w:tr w:rsidR="0000503D" w:rsidRPr="001744EA" w14:paraId="1D949060" w14:textId="77777777" w:rsidTr="00DA1C70">
        <w:trPr>
          <w:trHeight w:val="192"/>
        </w:trPr>
        <w:tc>
          <w:tcPr>
            <w:tcW w:w="1064" w:type="dxa"/>
            <w:shd w:val="clear" w:color="000000" w:fill="F2F2F2" w:themeFill="background1" w:themeFillShade="F2"/>
            <w:vAlign w:val="center"/>
            <w:hideMark/>
          </w:tcPr>
          <w:p w14:paraId="1E33E8DB" w14:textId="77777777" w:rsidR="0000503D" w:rsidRPr="001744EA" w:rsidRDefault="0000503D"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lastRenderedPageBreak/>
              <w:t>Názov predmetu zákazky</w:t>
            </w:r>
          </w:p>
        </w:tc>
        <w:tc>
          <w:tcPr>
            <w:tcW w:w="1947" w:type="dxa"/>
            <w:shd w:val="clear" w:color="000000" w:fill="F2F2F2" w:themeFill="background1" w:themeFillShade="F2"/>
            <w:vAlign w:val="center"/>
            <w:hideMark/>
          </w:tcPr>
          <w:p w14:paraId="4878DB6C" w14:textId="77777777" w:rsidR="0000503D" w:rsidRPr="001744EA" w:rsidRDefault="0000503D"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Stručný opis predmetu zákazky (+ názov a číslo projektu)</w:t>
            </w:r>
          </w:p>
        </w:tc>
        <w:tc>
          <w:tcPr>
            <w:tcW w:w="1734" w:type="dxa"/>
            <w:shd w:val="clear" w:color="000000" w:fill="F2F2F2" w:themeFill="background1" w:themeFillShade="F2"/>
            <w:vAlign w:val="center"/>
            <w:hideMark/>
          </w:tcPr>
          <w:p w14:paraId="5F868B1C" w14:textId="77777777" w:rsidR="0000503D" w:rsidRPr="001744EA" w:rsidRDefault="0000503D"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Predpokladaná hodnota zákazky/Hodnota zákazky bez DPH*</w:t>
            </w:r>
          </w:p>
        </w:tc>
        <w:tc>
          <w:tcPr>
            <w:tcW w:w="1586" w:type="dxa"/>
            <w:shd w:val="clear" w:color="000000" w:fill="F2F2F2" w:themeFill="background1" w:themeFillShade="F2"/>
            <w:vAlign w:val="center"/>
            <w:hideMark/>
          </w:tcPr>
          <w:p w14:paraId="479398F3" w14:textId="77777777" w:rsidR="0000503D" w:rsidRPr="001744EA" w:rsidRDefault="0000503D"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Členenie zákaziek podľa predpokladanej hodnoty**</w:t>
            </w:r>
          </w:p>
        </w:tc>
        <w:tc>
          <w:tcPr>
            <w:tcW w:w="1187" w:type="dxa"/>
            <w:shd w:val="clear" w:color="000000" w:fill="F2F2F2" w:themeFill="background1" w:themeFillShade="F2"/>
            <w:vAlign w:val="center"/>
            <w:hideMark/>
          </w:tcPr>
          <w:p w14:paraId="045F6BB6" w14:textId="77777777" w:rsidR="0000503D" w:rsidRPr="001744EA" w:rsidRDefault="0000503D"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Postup zadávania zákazky***</w:t>
            </w:r>
          </w:p>
        </w:tc>
        <w:tc>
          <w:tcPr>
            <w:tcW w:w="1815" w:type="dxa"/>
            <w:shd w:val="clear" w:color="000000" w:fill="F2F2F2" w:themeFill="background1" w:themeFillShade="F2"/>
            <w:vAlign w:val="center"/>
            <w:hideMark/>
          </w:tcPr>
          <w:p w14:paraId="5BB3D8E4" w14:textId="77777777" w:rsidR="0000503D" w:rsidRPr="001744EA" w:rsidRDefault="0000503D"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Plánovaný dátum vyhlásenia/Dátum vyhlásenia zákazky</w:t>
            </w:r>
          </w:p>
        </w:tc>
      </w:tr>
      <w:tr w:rsidR="0000503D" w:rsidRPr="001744EA" w14:paraId="6F31D335" w14:textId="77777777" w:rsidTr="00DA1C70">
        <w:trPr>
          <w:trHeight w:val="35"/>
        </w:trPr>
        <w:tc>
          <w:tcPr>
            <w:tcW w:w="1064" w:type="dxa"/>
            <w:noWrap/>
            <w:vAlign w:val="bottom"/>
            <w:hideMark/>
          </w:tcPr>
          <w:p w14:paraId="67737BC7"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947" w:type="dxa"/>
            <w:noWrap/>
            <w:vAlign w:val="bottom"/>
            <w:hideMark/>
          </w:tcPr>
          <w:p w14:paraId="54607761"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734" w:type="dxa"/>
            <w:noWrap/>
            <w:vAlign w:val="bottom"/>
            <w:hideMark/>
          </w:tcPr>
          <w:p w14:paraId="13D0A845"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586" w:type="dxa"/>
            <w:noWrap/>
            <w:vAlign w:val="bottom"/>
            <w:hideMark/>
          </w:tcPr>
          <w:p w14:paraId="46D42559"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187" w:type="dxa"/>
            <w:noWrap/>
            <w:vAlign w:val="bottom"/>
            <w:hideMark/>
          </w:tcPr>
          <w:p w14:paraId="53A9AFB5"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815" w:type="dxa"/>
            <w:noWrap/>
            <w:vAlign w:val="bottom"/>
            <w:hideMark/>
          </w:tcPr>
          <w:p w14:paraId="2FC68D91"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r>
      <w:tr w:rsidR="0000503D" w:rsidRPr="001744EA" w14:paraId="052C0B19" w14:textId="77777777" w:rsidTr="00DA1C70">
        <w:trPr>
          <w:trHeight w:val="35"/>
        </w:trPr>
        <w:tc>
          <w:tcPr>
            <w:tcW w:w="1064" w:type="dxa"/>
            <w:noWrap/>
            <w:vAlign w:val="bottom"/>
            <w:hideMark/>
          </w:tcPr>
          <w:p w14:paraId="658088CB"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947" w:type="dxa"/>
            <w:noWrap/>
            <w:vAlign w:val="bottom"/>
            <w:hideMark/>
          </w:tcPr>
          <w:p w14:paraId="0F0CCD5C"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734" w:type="dxa"/>
            <w:noWrap/>
            <w:vAlign w:val="bottom"/>
            <w:hideMark/>
          </w:tcPr>
          <w:p w14:paraId="792EEE54"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586" w:type="dxa"/>
            <w:noWrap/>
            <w:vAlign w:val="bottom"/>
            <w:hideMark/>
          </w:tcPr>
          <w:p w14:paraId="1879F74B"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187" w:type="dxa"/>
            <w:noWrap/>
            <w:vAlign w:val="bottom"/>
            <w:hideMark/>
          </w:tcPr>
          <w:p w14:paraId="1A10A595"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815" w:type="dxa"/>
            <w:noWrap/>
            <w:vAlign w:val="bottom"/>
            <w:hideMark/>
          </w:tcPr>
          <w:p w14:paraId="0BACF47D"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r>
      <w:tr w:rsidR="0000503D" w:rsidRPr="001744EA" w14:paraId="2E8946C4" w14:textId="77777777" w:rsidTr="00DA1C70">
        <w:trPr>
          <w:trHeight w:val="35"/>
        </w:trPr>
        <w:tc>
          <w:tcPr>
            <w:tcW w:w="1064" w:type="dxa"/>
            <w:noWrap/>
            <w:vAlign w:val="bottom"/>
            <w:hideMark/>
          </w:tcPr>
          <w:p w14:paraId="05B26D97"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947" w:type="dxa"/>
            <w:noWrap/>
            <w:vAlign w:val="bottom"/>
            <w:hideMark/>
          </w:tcPr>
          <w:p w14:paraId="2922F37A"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734" w:type="dxa"/>
            <w:noWrap/>
            <w:vAlign w:val="bottom"/>
            <w:hideMark/>
          </w:tcPr>
          <w:p w14:paraId="3CE35CF2"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586" w:type="dxa"/>
            <w:noWrap/>
            <w:vAlign w:val="bottom"/>
            <w:hideMark/>
          </w:tcPr>
          <w:p w14:paraId="797190A5"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187" w:type="dxa"/>
            <w:noWrap/>
            <w:vAlign w:val="bottom"/>
            <w:hideMark/>
          </w:tcPr>
          <w:p w14:paraId="14C6F6E4"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815" w:type="dxa"/>
            <w:noWrap/>
            <w:vAlign w:val="bottom"/>
            <w:hideMark/>
          </w:tcPr>
          <w:p w14:paraId="2FFA4080"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r>
      <w:tr w:rsidR="0000503D" w:rsidRPr="001744EA" w14:paraId="574999F0" w14:textId="77777777" w:rsidTr="00DA1C70">
        <w:trPr>
          <w:trHeight w:val="35"/>
        </w:trPr>
        <w:tc>
          <w:tcPr>
            <w:tcW w:w="1064" w:type="dxa"/>
            <w:noWrap/>
            <w:vAlign w:val="bottom"/>
            <w:hideMark/>
          </w:tcPr>
          <w:p w14:paraId="636CA5FE"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947" w:type="dxa"/>
            <w:noWrap/>
            <w:vAlign w:val="bottom"/>
            <w:hideMark/>
          </w:tcPr>
          <w:p w14:paraId="5A28E47A"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734" w:type="dxa"/>
            <w:noWrap/>
            <w:vAlign w:val="bottom"/>
            <w:hideMark/>
          </w:tcPr>
          <w:p w14:paraId="6DD2090A"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586" w:type="dxa"/>
            <w:noWrap/>
            <w:vAlign w:val="bottom"/>
            <w:hideMark/>
          </w:tcPr>
          <w:p w14:paraId="2DB1B3FA"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187" w:type="dxa"/>
            <w:noWrap/>
            <w:vAlign w:val="bottom"/>
            <w:hideMark/>
          </w:tcPr>
          <w:p w14:paraId="155254AA"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815" w:type="dxa"/>
            <w:noWrap/>
            <w:vAlign w:val="bottom"/>
            <w:hideMark/>
          </w:tcPr>
          <w:p w14:paraId="1286C53E"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r>
      <w:tr w:rsidR="0000503D" w:rsidRPr="001744EA" w14:paraId="050A872F" w14:textId="77777777" w:rsidTr="00DA1C70">
        <w:trPr>
          <w:trHeight w:val="35"/>
        </w:trPr>
        <w:tc>
          <w:tcPr>
            <w:tcW w:w="1064" w:type="dxa"/>
            <w:shd w:val="clear" w:color="000000" w:fill="FFFFFF"/>
            <w:noWrap/>
            <w:vAlign w:val="bottom"/>
            <w:hideMark/>
          </w:tcPr>
          <w:p w14:paraId="3DA371CA"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947" w:type="dxa"/>
            <w:shd w:val="clear" w:color="000000" w:fill="FFFFFF"/>
            <w:noWrap/>
            <w:vAlign w:val="bottom"/>
            <w:hideMark/>
          </w:tcPr>
          <w:p w14:paraId="425137E9"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734" w:type="dxa"/>
            <w:shd w:val="clear" w:color="000000" w:fill="FFFFFF"/>
            <w:noWrap/>
            <w:vAlign w:val="bottom"/>
            <w:hideMark/>
          </w:tcPr>
          <w:p w14:paraId="40DAC434"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586" w:type="dxa"/>
            <w:shd w:val="clear" w:color="000000" w:fill="FFFFFF"/>
            <w:noWrap/>
            <w:vAlign w:val="bottom"/>
            <w:hideMark/>
          </w:tcPr>
          <w:p w14:paraId="23A5E193"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187" w:type="dxa"/>
            <w:shd w:val="clear" w:color="000000" w:fill="FFFFFF"/>
            <w:noWrap/>
            <w:vAlign w:val="bottom"/>
            <w:hideMark/>
          </w:tcPr>
          <w:p w14:paraId="2DCB8059"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815" w:type="dxa"/>
            <w:shd w:val="clear" w:color="000000" w:fill="FFFFFF"/>
            <w:noWrap/>
            <w:vAlign w:val="bottom"/>
            <w:hideMark/>
          </w:tcPr>
          <w:p w14:paraId="730795CB"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r>
      <w:tr w:rsidR="0000503D" w:rsidRPr="001744EA" w14:paraId="525184D4" w14:textId="77777777" w:rsidTr="00DA1C70">
        <w:trPr>
          <w:trHeight w:val="69"/>
        </w:trPr>
        <w:tc>
          <w:tcPr>
            <w:tcW w:w="9333" w:type="dxa"/>
            <w:gridSpan w:val="6"/>
            <w:shd w:val="clear" w:color="000000" w:fill="FFFFFF"/>
            <w:vAlign w:val="bottom"/>
            <w:hideMark/>
          </w:tcPr>
          <w:p w14:paraId="7FF0C20E" w14:textId="68340B73" w:rsidR="0000503D" w:rsidRPr="001744EA" w:rsidRDefault="0000503D" w:rsidP="0000503D">
            <w:pPr>
              <w:spacing w:after="0" w:line="240" w:lineRule="auto"/>
              <w:rPr>
                <w:rFonts w:ascii="Arial Narrow" w:eastAsia="Times New Roman" w:hAnsi="Arial Narrow" w:cs="Arial"/>
                <w:color w:val="000000"/>
                <w:sz w:val="18"/>
                <w:szCs w:val="18"/>
                <w:lang w:eastAsia="sk-SK"/>
              </w:rPr>
            </w:pPr>
            <w:r w:rsidRPr="001744EA">
              <w:rPr>
                <w:rFonts w:ascii="Arial Narrow" w:eastAsia="Times New Roman" w:hAnsi="Arial Narrow" w:cs="Arial"/>
                <w:color w:val="000000"/>
                <w:sz w:val="18"/>
                <w:szCs w:val="18"/>
                <w:lang w:eastAsia="sk-SK"/>
              </w:rPr>
              <w:t>* v prípade,</w:t>
            </w:r>
            <w:r w:rsidR="00E45110">
              <w:rPr>
                <w:rFonts w:ascii="Arial Narrow" w:eastAsia="Times New Roman" w:hAnsi="Arial Narrow" w:cs="Arial"/>
                <w:color w:val="000000"/>
                <w:sz w:val="18"/>
                <w:szCs w:val="18"/>
                <w:lang w:eastAsia="sk-SK"/>
              </w:rPr>
              <w:t xml:space="preserve"> </w:t>
            </w:r>
            <w:r w:rsidRPr="001744EA">
              <w:rPr>
                <w:rFonts w:ascii="Arial Narrow" w:eastAsia="Times New Roman" w:hAnsi="Arial Narrow" w:cs="Arial"/>
                <w:color w:val="000000"/>
                <w:sz w:val="18"/>
                <w:szCs w:val="18"/>
                <w:lang w:eastAsia="sk-SK"/>
              </w:rPr>
              <w:t xml:space="preserve">ak už bola zákazka </w:t>
            </w:r>
            <w:r w:rsidR="00E45110" w:rsidRPr="001744EA">
              <w:rPr>
                <w:rFonts w:ascii="Arial Narrow" w:eastAsia="Times New Roman" w:hAnsi="Arial Narrow" w:cs="Arial"/>
                <w:color w:val="000000"/>
                <w:sz w:val="18"/>
                <w:szCs w:val="18"/>
                <w:lang w:eastAsia="sk-SK"/>
              </w:rPr>
              <w:t>zrealizovaná</w:t>
            </w:r>
            <w:r w:rsidRPr="001744EA">
              <w:rPr>
                <w:rFonts w:ascii="Arial Narrow" w:eastAsia="Times New Roman" w:hAnsi="Arial Narrow" w:cs="Arial"/>
                <w:color w:val="000000"/>
                <w:sz w:val="18"/>
                <w:szCs w:val="18"/>
                <w:lang w:eastAsia="sk-SK"/>
              </w:rPr>
              <w:t xml:space="preserve">, uvedie sa výsledná suma a v prípade, ak je zákazka plánovaná v budúcnosti, uvedie sa predpokladaná hodnota zákazky </w:t>
            </w:r>
          </w:p>
        </w:tc>
      </w:tr>
      <w:tr w:rsidR="0000503D" w:rsidRPr="001744EA" w14:paraId="5980E64E" w14:textId="77777777" w:rsidTr="00DA1C70">
        <w:trPr>
          <w:trHeight w:val="35"/>
        </w:trPr>
        <w:tc>
          <w:tcPr>
            <w:tcW w:w="4745" w:type="dxa"/>
            <w:gridSpan w:val="3"/>
            <w:shd w:val="clear" w:color="000000" w:fill="FFFFFF"/>
            <w:noWrap/>
            <w:vAlign w:val="center"/>
            <w:hideMark/>
          </w:tcPr>
          <w:p w14:paraId="1C6188AB" w14:textId="490D1251" w:rsidR="0000503D" w:rsidRPr="001744EA" w:rsidRDefault="0000503D" w:rsidP="000B4783">
            <w:pPr>
              <w:spacing w:after="0" w:line="240" w:lineRule="auto"/>
              <w:rPr>
                <w:rFonts w:ascii="Arial Narrow" w:eastAsia="Times New Roman" w:hAnsi="Arial Narrow" w:cs="Arial"/>
                <w:color w:val="000000"/>
                <w:sz w:val="19"/>
                <w:szCs w:val="19"/>
                <w:lang w:eastAsia="sk-SK"/>
              </w:rPr>
            </w:pPr>
            <w:r w:rsidRPr="001744EA">
              <w:rPr>
                <w:rFonts w:ascii="Arial Narrow" w:eastAsia="Times New Roman" w:hAnsi="Arial Narrow" w:cs="Arial"/>
                <w:color w:val="000000"/>
                <w:sz w:val="19"/>
                <w:szCs w:val="19"/>
                <w:lang w:eastAsia="sk-SK"/>
              </w:rPr>
              <w:t>** nadlimitná; podlimitná; výnimka zo zákona</w:t>
            </w:r>
          </w:p>
        </w:tc>
        <w:tc>
          <w:tcPr>
            <w:tcW w:w="1586" w:type="dxa"/>
            <w:shd w:val="clear" w:color="000000" w:fill="FFFFFF"/>
            <w:noWrap/>
            <w:vAlign w:val="bottom"/>
            <w:hideMark/>
          </w:tcPr>
          <w:p w14:paraId="64C4BED1"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187" w:type="dxa"/>
            <w:shd w:val="clear" w:color="000000" w:fill="FFFFFF"/>
            <w:noWrap/>
            <w:vAlign w:val="bottom"/>
            <w:hideMark/>
          </w:tcPr>
          <w:p w14:paraId="6AD948B1"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815" w:type="dxa"/>
            <w:shd w:val="clear" w:color="000000" w:fill="FFFFFF"/>
            <w:noWrap/>
            <w:vAlign w:val="bottom"/>
            <w:hideMark/>
          </w:tcPr>
          <w:p w14:paraId="2CC6964E"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r>
      <w:tr w:rsidR="0000503D" w:rsidRPr="001744EA" w14:paraId="256D3AA1" w14:textId="77777777" w:rsidTr="00DA1C70">
        <w:trPr>
          <w:trHeight w:val="93"/>
        </w:trPr>
        <w:tc>
          <w:tcPr>
            <w:tcW w:w="9333" w:type="dxa"/>
            <w:gridSpan w:val="6"/>
            <w:shd w:val="clear" w:color="000000" w:fill="FFFFFF"/>
            <w:vAlign w:val="center"/>
            <w:hideMark/>
          </w:tcPr>
          <w:p w14:paraId="4110327A" w14:textId="15848C23" w:rsidR="0000503D" w:rsidRPr="001744EA" w:rsidRDefault="0000503D" w:rsidP="000B4783">
            <w:pPr>
              <w:spacing w:after="0" w:line="240" w:lineRule="auto"/>
              <w:rPr>
                <w:rFonts w:ascii="Arial Narrow" w:eastAsia="Times New Roman" w:hAnsi="Arial Narrow" w:cs="Arial"/>
                <w:color w:val="000000"/>
                <w:sz w:val="19"/>
                <w:szCs w:val="19"/>
                <w:lang w:eastAsia="sk-SK"/>
              </w:rPr>
            </w:pPr>
            <w:r w:rsidRPr="001744EA">
              <w:rPr>
                <w:rFonts w:ascii="Arial Narrow" w:eastAsia="Times New Roman" w:hAnsi="Arial Narrow" w:cs="Arial"/>
                <w:color w:val="000000"/>
                <w:sz w:val="19"/>
                <w:szCs w:val="19"/>
                <w:lang w:eastAsia="sk-SK"/>
              </w:rPr>
              <w:t>*** verejná súťaž; užšia súťaž; dynamický nákupný systém</w:t>
            </w:r>
            <w:r w:rsidRPr="001744EA">
              <w:rPr>
                <w:rFonts w:ascii="Arial Narrow" w:eastAsia="Times New Roman" w:hAnsi="Arial Narrow" w:cs="Arial"/>
                <w:b/>
                <w:bCs/>
                <w:color w:val="000000"/>
                <w:sz w:val="19"/>
                <w:szCs w:val="19"/>
                <w:lang w:eastAsia="sk-SK"/>
              </w:rPr>
              <w:t xml:space="preserve"> (DNS)</w:t>
            </w:r>
            <w:r w:rsidRPr="001744EA">
              <w:rPr>
                <w:rFonts w:ascii="Arial Narrow" w:eastAsia="Times New Roman" w:hAnsi="Arial Narrow" w:cs="Arial"/>
                <w:color w:val="000000"/>
                <w:sz w:val="19"/>
                <w:szCs w:val="19"/>
                <w:lang w:eastAsia="sk-SK"/>
              </w:rPr>
              <w:t xml:space="preserve">; rokovacie konanie so zverejnením; priame rokovacie konanie </w:t>
            </w:r>
            <w:r w:rsidRPr="001744EA">
              <w:rPr>
                <w:rFonts w:ascii="Arial Narrow" w:eastAsia="Times New Roman" w:hAnsi="Arial Narrow" w:cs="Arial"/>
                <w:b/>
                <w:bCs/>
                <w:color w:val="000000"/>
                <w:sz w:val="19"/>
                <w:szCs w:val="19"/>
                <w:lang w:eastAsia="sk-SK"/>
              </w:rPr>
              <w:t>(PRK)</w:t>
            </w:r>
            <w:r w:rsidRPr="001744EA">
              <w:rPr>
                <w:rFonts w:ascii="Arial Narrow" w:eastAsia="Times New Roman" w:hAnsi="Arial Narrow" w:cs="Arial"/>
                <w:color w:val="000000"/>
                <w:sz w:val="19"/>
                <w:szCs w:val="19"/>
                <w:lang w:eastAsia="sk-SK"/>
              </w:rPr>
              <w:t>; súťažný d</w:t>
            </w:r>
            <w:r w:rsidRPr="001744EA">
              <w:rPr>
                <w:rFonts w:ascii="Arial Narrow" w:eastAsia="Times New Roman" w:hAnsi="Arial Narrow" w:cs="Arial"/>
                <w:sz w:val="19"/>
                <w:szCs w:val="19"/>
                <w:lang w:eastAsia="sk-SK"/>
              </w:rPr>
              <w:t>ialóg; súťaž návrhov; inovatívne partnerstvo; elektronická platforma</w:t>
            </w:r>
            <w:r w:rsidRPr="001744EA">
              <w:rPr>
                <w:rFonts w:ascii="Arial Narrow" w:eastAsia="Times New Roman" w:hAnsi="Arial Narrow" w:cs="Arial"/>
                <w:color w:val="000000"/>
                <w:sz w:val="19"/>
                <w:szCs w:val="19"/>
                <w:lang w:eastAsia="sk-SK"/>
              </w:rPr>
              <w:t>; výnimka zo zákona, atď.</w:t>
            </w:r>
          </w:p>
        </w:tc>
      </w:tr>
      <w:tr w:rsidR="0000503D" w:rsidRPr="001744EA" w14:paraId="2F9403C4" w14:textId="77777777" w:rsidTr="00DA1C70">
        <w:trPr>
          <w:trHeight w:val="37"/>
        </w:trPr>
        <w:tc>
          <w:tcPr>
            <w:tcW w:w="1064" w:type="dxa"/>
            <w:shd w:val="clear" w:color="000000" w:fill="FFFFFF"/>
            <w:noWrap/>
            <w:vAlign w:val="bottom"/>
            <w:hideMark/>
          </w:tcPr>
          <w:p w14:paraId="6A6EF0D4"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947" w:type="dxa"/>
            <w:shd w:val="clear" w:color="000000" w:fill="FFFFFF"/>
            <w:noWrap/>
            <w:vAlign w:val="bottom"/>
            <w:hideMark/>
          </w:tcPr>
          <w:p w14:paraId="3D19D3A7"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734" w:type="dxa"/>
            <w:shd w:val="clear" w:color="000000" w:fill="FFFFFF"/>
            <w:noWrap/>
            <w:vAlign w:val="bottom"/>
            <w:hideMark/>
          </w:tcPr>
          <w:p w14:paraId="22D970F5"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586" w:type="dxa"/>
            <w:shd w:val="clear" w:color="000000" w:fill="FFFFFF"/>
            <w:noWrap/>
            <w:vAlign w:val="bottom"/>
            <w:hideMark/>
          </w:tcPr>
          <w:p w14:paraId="0ACF1ED4"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187" w:type="dxa"/>
            <w:shd w:val="clear" w:color="000000" w:fill="FFFFFF"/>
            <w:noWrap/>
            <w:vAlign w:val="bottom"/>
            <w:hideMark/>
          </w:tcPr>
          <w:p w14:paraId="46DE6ADB"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815" w:type="dxa"/>
            <w:shd w:val="clear" w:color="000000" w:fill="FFFFFF"/>
            <w:noWrap/>
            <w:vAlign w:val="bottom"/>
            <w:hideMark/>
          </w:tcPr>
          <w:p w14:paraId="5DB6241B"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r>
    </w:tbl>
    <w:p w14:paraId="5C613584" w14:textId="77777777" w:rsidR="0000503D" w:rsidRPr="001744EA" w:rsidRDefault="0000503D" w:rsidP="0000503D">
      <w:pPr>
        <w:spacing w:after="146"/>
        <w:ind w:right="7"/>
        <w:rPr>
          <w:rFonts w:ascii="Arial Narrow" w:eastAsia="Calibri" w:hAnsi="Arial Narrow" w:cs="Calibri"/>
          <w:i/>
          <w:color w:val="000000"/>
          <w:sz w:val="32"/>
          <w:lang w:eastAsia="sk-SK"/>
        </w:rPr>
      </w:pPr>
    </w:p>
    <w:p w14:paraId="184EF574" w14:textId="77777777" w:rsidR="0000503D" w:rsidRPr="001744EA" w:rsidRDefault="0000503D" w:rsidP="0000503D">
      <w:pPr>
        <w:pStyle w:val="Odsekzoznamu"/>
        <w:tabs>
          <w:tab w:val="left" w:pos="426"/>
        </w:tabs>
        <w:spacing w:after="0" w:line="377" w:lineRule="auto"/>
        <w:ind w:left="0" w:right="14"/>
        <w:jc w:val="both"/>
        <w:rPr>
          <w:rFonts w:ascii="Arial Narrow" w:eastAsia="Calibri" w:hAnsi="Arial Narrow" w:cs="Calibri"/>
          <w:color w:val="000000"/>
          <w:lang w:eastAsia="sk-SK"/>
        </w:rPr>
      </w:pPr>
    </w:p>
    <w:p w14:paraId="282B1738" w14:textId="2D7D7552" w:rsidR="0000503D" w:rsidRPr="001744EA" w:rsidRDefault="0000503D" w:rsidP="0000503D">
      <w:pPr>
        <w:pStyle w:val="Odsekzoznamu"/>
        <w:tabs>
          <w:tab w:val="left" w:pos="426"/>
        </w:tabs>
        <w:spacing w:after="0" w:line="377" w:lineRule="auto"/>
        <w:ind w:left="0" w:right="14"/>
        <w:jc w:val="both"/>
        <w:rPr>
          <w:rFonts w:ascii="Arial Narrow" w:eastAsia="Calibri" w:hAnsi="Arial Narrow" w:cs="Calibri"/>
          <w:color w:val="000000"/>
          <w:lang w:eastAsia="sk-SK"/>
        </w:rPr>
      </w:pPr>
      <w:r w:rsidRPr="001744EA">
        <w:rPr>
          <w:rFonts w:ascii="Arial Narrow" w:eastAsia="Calibri" w:hAnsi="Arial Narrow" w:cs="Calibri"/>
          <w:color w:val="000000"/>
          <w:lang w:eastAsia="sk-SK"/>
        </w:rPr>
        <w:t xml:space="preserve">Meno, funkcia, dátum a </w:t>
      </w:r>
      <w:r w:rsidR="00E25920">
        <w:rPr>
          <w:rFonts w:ascii="Arial Narrow" w:eastAsia="Calibri" w:hAnsi="Arial Narrow" w:cs="Calibri"/>
          <w:color w:val="000000"/>
          <w:lang w:eastAsia="sk-SK"/>
        </w:rPr>
        <w:t xml:space="preserve">podpis zodpovednej osoby/osôb: </w:t>
      </w:r>
      <w:r w:rsidRPr="001744EA">
        <w:rPr>
          <w:rFonts w:ascii="Arial Narrow" w:eastAsia="Calibri" w:hAnsi="Arial Narrow" w:cs="Calibri"/>
          <w:color w:val="000000"/>
          <w:lang w:eastAsia="sk-SK"/>
        </w:rPr>
        <w:t xml:space="preserve">............................................................ </w:t>
      </w:r>
    </w:p>
    <w:p w14:paraId="18267C0A" w14:textId="07DF9953" w:rsidR="0000503D" w:rsidRDefault="0000503D" w:rsidP="0000503D">
      <w:pPr>
        <w:spacing w:after="146"/>
        <w:ind w:left="10" w:right="7" w:hanging="10"/>
        <w:jc w:val="center"/>
        <w:rPr>
          <w:rFonts w:ascii="Arial Narrow" w:eastAsia="Calibri" w:hAnsi="Arial Narrow" w:cs="Calibri"/>
          <w:i/>
          <w:color w:val="000000"/>
          <w:sz w:val="32"/>
          <w:lang w:eastAsia="sk-SK"/>
        </w:rPr>
      </w:pPr>
    </w:p>
    <w:p w14:paraId="2809AC44" w14:textId="27C4A617" w:rsidR="00B84D89" w:rsidRDefault="00B84D89" w:rsidP="0000503D">
      <w:pPr>
        <w:spacing w:after="146"/>
        <w:ind w:left="10" w:right="7" w:hanging="10"/>
        <w:jc w:val="center"/>
        <w:rPr>
          <w:rFonts w:ascii="Arial Narrow" w:eastAsia="Calibri" w:hAnsi="Arial Narrow" w:cs="Calibri"/>
          <w:i/>
          <w:color w:val="000000"/>
          <w:sz w:val="32"/>
          <w:lang w:eastAsia="sk-SK"/>
        </w:rPr>
      </w:pPr>
    </w:p>
    <w:p w14:paraId="3E247BED" w14:textId="58A12324" w:rsidR="00B84D89" w:rsidRDefault="00B84D89" w:rsidP="0000503D">
      <w:pPr>
        <w:spacing w:after="146"/>
        <w:ind w:left="10" w:right="7" w:hanging="10"/>
        <w:jc w:val="center"/>
        <w:rPr>
          <w:rFonts w:ascii="Arial Narrow" w:eastAsia="Calibri" w:hAnsi="Arial Narrow" w:cs="Calibri"/>
          <w:i/>
          <w:color w:val="000000"/>
          <w:sz w:val="32"/>
          <w:lang w:eastAsia="sk-SK"/>
        </w:rPr>
      </w:pPr>
    </w:p>
    <w:p w14:paraId="2D518925" w14:textId="77777777" w:rsidR="00914F26" w:rsidRDefault="00914F26" w:rsidP="0000503D">
      <w:pPr>
        <w:spacing w:after="146"/>
        <w:ind w:left="10" w:right="7" w:hanging="10"/>
        <w:jc w:val="center"/>
        <w:rPr>
          <w:rFonts w:ascii="Arial Narrow" w:eastAsia="Calibri" w:hAnsi="Arial Narrow" w:cs="Calibri"/>
          <w:i/>
          <w:color w:val="000000"/>
          <w:sz w:val="32"/>
          <w:lang w:eastAsia="sk-SK"/>
        </w:rPr>
      </w:pPr>
    </w:p>
    <w:p w14:paraId="6F4C9E4E" w14:textId="1D7BB167" w:rsidR="0000503D" w:rsidRPr="001744EA" w:rsidRDefault="0000503D" w:rsidP="0000503D">
      <w:pPr>
        <w:spacing w:after="146"/>
        <w:ind w:left="10" w:right="7" w:hanging="10"/>
        <w:jc w:val="center"/>
        <w:rPr>
          <w:rFonts w:ascii="Arial Narrow" w:eastAsia="Calibri" w:hAnsi="Arial Narrow" w:cs="Calibri"/>
          <w:i/>
          <w:color w:val="000000"/>
          <w:sz w:val="32"/>
          <w:lang w:eastAsia="sk-SK"/>
        </w:rPr>
      </w:pPr>
      <w:r w:rsidRPr="001744EA">
        <w:rPr>
          <w:rFonts w:ascii="Arial Narrow" w:eastAsia="Calibri" w:hAnsi="Arial Narrow" w:cs="Calibri"/>
          <w:i/>
          <w:color w:val="000000"/>
          <w:sz w:val="32"/>
          <w:lang w:eastAsia="sk-SK"/>
        </w:rPr>
        <w:t>Príloha č. 6</w:t>
      </w:r>
      <w:r w:rsidR="00B84D89">
        <w:rPr>
          <w:rFonts w:ascii="Arial Narrow" w:eastAsia="Calibri" w:hAnsi="Arial Narrow" w:cs="Calibri"/>
          <w:i/>
          <w:color w:val="000000"/>
          <w:sz w:val="32"/>
          <w:lang w:eastAsia="sk-SK"/>
        </w:rPr>
        <w:t xml:space="preserve"> </w:t>
      </w:r>
      <w:r w:rsidR="00415DEC">
        <w:rPr>
          <w:rFonts w:ascii="Arial Narrow" w:eastAsia="Calibri" w:hAnsi="Arial Narrow" w:cs="Calibri"/>
          <w:i/>
          <w:color w:val="000000"/>
          <w:sz w:val="32"/>
          <w:lang w:eastAsia="sk-SK"/>
        </w:rPr>
        <w:t>u</w:t>
      </w:r>
      <w:r w:rsidRPr="001744EA">
        <w:rPr>
          <w:rFonts w:ascii="Arial Narrow" w:eastAsia="Calibri" w:hAnsi="Arial Narrow" w:cs="Calibri"/>
          <w:i/>
          <w:color w:val="000000"/>
          <w:sz w:val="32"/>
          <w:lang w:eastAsia="sk-SK"/>
        </w:rPr>
        <w:t xml:space="preserve">smernenia – vzor: </w:t>
      </w:r>
    </w:p>
    <w:p w14:paraId="696212A4" w14:textId="77777777" w:rsidR="0000503D" w:rsidRPr="001744EA" w:rsidRDefault="0000503D" w:rsidP="0000503D">
      <w:pPr>
        <w:jc w:val="center"/>
        <w:rPr>
          <w:rFonts w:ascii="Arial Narrow" w:hAnsi="Arial Narrow"/>
          <w:b/>
        </w:rPr>
      </w:pPr>
      <w:r w:rsidRPr="001744EA">
        <w:rPr>
          <w:rFonts w:ascii="Arial Narrow" w:hAnsi="Arial Narrow"/>
          <w:b/>
        </w:rPr>
        <w:t>Test bežnej dostupnosti</w:t>
      </w:r>
    </w:p>
    <w:p w14:paraId="7272049A" w14:textId="77777777" w:rsidR="0000503D" w:rsidRPr="001744EA" w:rsidRDefault="0000503D" w:rsidP="0000503D">
      <w:pPr>
        <w:jc w:val="center"/>
        <w:rPr>
          <w:rFonts w:ascii="Arial Narrow" w:hAnsi="Arial Narrow"/>
          <w:b/>
        </w:rPr>
      </w:pPr>
      <w:r w:rsidRPr="001744EA">
        <w:rPr>
          <w:rFonts w:ascii="Arial Narrow" w:hAnsi="Arial Narrow"/>
          <w:b/>
        </w:rPr>
        <w:t>(v prípade voľby zjednodušeného postupu pre zákazky na bežné tovary a služby)</w:t>
      </w:r>
    </w:p>
    <w:p w14:paraId="1B277EC9" w14:textId="77777777" w:rsidR="0000503D" w:rsidRPr="001744EA" w:rsidRDefault="0000503D" w:rsidP="0000503D">
      <w:pPr>
        <w:rPr>
          <w:rFonts w:ascii="Arial Narrow" w:hAnsi="Arial Narrow"/>
          <w:b/>
        </w:rPr>
      </w:pPr>
    </w:p>
    <w:p w14:paraId="55379BCB" w14:textId="77777777" w:rsidR="0000503D" w:rsidRPr="001744EA" w:rsidRDefault="0000503D" w:rsidP="0000503D">
      <w:pPr>
        <w:rPr>
          <w:rFonts w:ascii="Arial Narrow" w:hAnsi="Arial Narrow"/>
        </w:rPr>
      </w:pPr>
      <w:r w:rsidRPr="001744EA">
        <w:rPr>
          <w:rFonts w:ascii="Arial Narrow" w:hAnsi="Arial Narrow"/>
          <w:b/>
        </w:rPr>
        <w:t>Druh a názov zákazky:</w:t>
      </w:r>
      <w:r w:rsidRPr="001744EA">
        <w:rPr>
          <w:rFonts w:ascii="Arial Narrow" w:hAnsi="Arial Narrow"/>
          <w:b/>
        </w:rPr>
        <w:tab/>
      </w:r>
      <w:r w:rsidRPr="001744EA">
        <w:rPr>
          <w:rFonts w:ascii="Arial Narrow" w:hAnsi="Arial Narrow"/>
          <w:b/>
        </w:rPr>
        <w:tab/>
      </w:r>
      <w:r w:rsidRPr="001744EA">
        <w:rPr>
          <w:rFonts w:ascii="Arial Narrow" w:hAnsi="Arial Narrow"/>
        </w:rPr>
        <w:t>...........................................................................................</w:t>
      </w:r>
    </w:p>
    <w:p w14:paraId="0BE7ADDA" w14:textId="77777777" w:rsidR="00FF6E75" w:rsidRDefault="00FF6E75" w:rsidP="0000503D">
      <w:pPr>
        <w:rPr>
          <w:rFonts w:ascii="Arial Narrow" w:hAnsi="Arial Narrow"/>
          <w:b/>
        </w:rPr>
      </w:pPr>
    </w:p>
    <w:p w14:paraId="7FEC3EC6" w14:textId="251E0662" w:rsidR="0000503D" w:rsidRPr="001744EA" w:rsidRDefault="0000503D" w:rsidP="0000503D">
      <w:pPr>
        <w:rPr>
          <w:rFonts w:ascii="Arial Narrow" w:hAnsi="Arial Narrow"/>
        </w:rPr>
      </w:pPr>
      <w:r w:rsidRPr="001744EA">
        <w:rPr>
          <w:rFonts w:ascii="Arial Narrow" w:hAnsi="Arial Narrow"/>
          <w:b/>
        </w:rPr>
        <w:t xml:space="preserve">Predpokladaná hodnota zákazky: </w:t>
      </w:r>
      <w:r w:rsidRPr="001744EA">
        <w:rPr>
          <w:rFonts w:ascii="Arial Narrow" w:hAnsi="Arial Narrow"/>
          <w:b/>
        </w:rPr>
        <w:tab/>
      </w:r>
      <w:r w:rsidRPr="001744EA">
        <w:rPr>
          <w:rFonts w:ascii="Arial Narrow" w:hAnsi="Arial Narrow"/>
        </w:rPr>
        <w:t>...........................................................................................</w:t>
      </w:r>
    </w:p>
    <w:p w14:paraId="6C17EB9D" w14:textId="77777777" w:rsidR="0000503D" w:rsidRPr="001744EA" w:rsidRDefault="0000503D" w:rsidP="0000503D">
      <w:pPr>
        <w:jc w:val="both"/>
        <w:rPr>
          <w:rFonts w:ascii="Arial Narrow" w:hAnsi="Arial Narrow"/>
          <w:b/>
          <w:color w:val="222222"/>
        </w:rPr>
      </w:pPr>
      <w:r w:rsidRPr="001744EA">
        <w:rPr>
          <w:rFonts w:ascii="Arial Narrow" w:hAnsi="Arial Narrow"/>
          <w:b/>
          <w:color w:val="222222"/>
        </w:rPr>
        <w:t>Nižšie uvedené podmienky uvedené v ustanovení § 2 ods. 5 písm. o) ZVO sú vymedzené kumulatívnym spôsobom a pri „teste bežnej dostupnosti“ musí byť naplnená každá z uvedených podmienok:</w:t>
      </w:r>
    </w:p>
    <w:p w14:paraId="6CB6E676" w14:textId="77777777" w:rsidR="0000503D" w:rsidRPr="001744EA" w:rsidRDefault="0000503D" w:rsidP="0000503D">
      <w:pPr>
        <w:jc w:val="both"/>
        <w:rPr>
          <w:rFonts w:ascii="Arial Narrow" w:hAnsi="Arial Narrow"/>
        </w:rPr>
      </w:pPr>
    </w:p>
    <w:tbl>
      <w:tblPr>
        <w:tblW w:w="0" w:type="auto"/>
        <w:tblInd w:w="1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
        <w:gridCol w:w="4295"/>
        <w:gridCol w:w="819"/>
        <w:gridCol w:w="705"/>
      </w:tblGrid>
      <w:tr w:rsidR="0000503D" w:rsidRPr="001744EA" w14:paraId="1F2A620E" w14:textId="77777777" w:rsidTr="00E421C0">
        <w:tc>
          <w:tcPr>
            <w:tcW w:w="47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B42398" w14:textId="77777777" w:rsidR="0000503D" w:rsidRPr="001744EA" w:rsidRDefault="0000503D" w:rsidP="0000503D">
            <w:pPr>
              <w:rPr>
                <w:rFonts w:ascii="Arial Narrow" w:hAnsi="Arial Narrow"/>
                <w:bCs/>
              </w:rPr>
            </w:pPr>
            <w:r w:rsidRPr="001744EA">
              <w:rPr>
                <w:rFonts w:ascii="Arial Narrow" w:hAnsi="Arial Narrow"/>
                <w:bCs/>
              </w:rPr>
              <w:t>Tovary, stavebné práce alebo služby na trhu</w:t>
            </w:r>
          </w:p>
        </w:tc>
        <w:tc>
          <w:tcPr>
            <w:tcW w:w="81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C65941" w14:textId="77777777" w:rsidR="0000503D" w:rsidRPr="001744EA" w:rsidRDefault="0000503D" w:rsidP="0000503D">
            <w:pPr>
              <w:jc w:val="center"/>
              <w:rPr>
                <w:rFonts w:ascii="Arial Narrow" w:hAnsi="Arial Narrow"/>
              </w:rPr>
            </w:pPr>
            <w:r w:rsidRPr="001744EA">
              <w:rPr>
                <w:rFonts w:ascii="Arial Narrow" w:hAnsi="Arial Narrow"/>
              </w:rPr>
              <w:t xml:space="preserve">Áno </w:t>
            </w:r>
          </w:p>
        </w:tc>
        <w:tc>
          <w:tcPr>
            <w:tcW w:w="70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5B070D" w14:textId="77777777" w:rsidR="0000503D" w:rsidRPr="001744EA" w:rsidRDefault="0000503D" w:rsidP="0000503D">
            <w:pPr>
              <w:jc w:val="center"/>
              <w:rPr>
                <w:rFonts w:ascii="Arial Narrow" w:hAnsi="Arial Narrow"/>
              </w:rPr>
            </w:pPr>
            <w:r w:rsidRPr="001744EA">
              <w:rPr>
                <w:rFonts w:ascii="Arial Narrow" w:hAnsi="Arial Narrow"/>
              </w:rPr>
              <w:t>Nie</w:t>
            </w:r>
          </w:p>
        </w:tc>
      </w:tr>
      <w:tr w:rsidR="0000503D" w:rsidRPr="001744EA" w14:paraId="7BA95C37" w14:textId="77777777" w:rsidTr="0000503D">
        <w:tc>
          <w:tcPr>
            <w:tcW w:w="479" w:type="dxa"/>
            <w:vAlign w:val="center"/>
          </w:tcPr>
          <w:p w14:paraId="38006EE1" w14:textId="77777777" w:rsidR="0000503D" w:rsidRPr="001744EA" w:rsidRDefault="0000503D" w:rsidP="0000503D">
            <w:pPr>
              <w:rPr>
                <w:rFonts w:ascii="Arial Narrow" w:hAnsi="Arial Narrow"/>
                <w:bCs/>
              </w:rPr>
            </w:pPr>
            <w:r w:rsidRPr="001744EA">
              <w:rPr>
                <w:rFonts w:ascii="Arial Narrow" w:hAnsi="Arial Narrow"/>
                <w:bCs/>
              </w:rPr>
              <w:t>1</w:t>
            </w:r>
          </w:p>
        </w:tc>
        <w:tc>
          <w:tcPr>
            <w:tcW w:w="4295" w:type="dxa"/>
          </w:tcPr>
          <w:p w14:paraId="03AA85A2" w14:textId="77777777" w:rsidR="0000503D" w:rsidRPr="001744EA" w:rsidRDefault="0000503D" w:rsidP="0000503D">
            <w:pPr>
              <w:rPr>
                <w:rFonts w:ascii="Arial Narrow" w:hAnsi="Arial Narrow"/>
                <w:bCs/>
              </w:rPr>
            </w:pPr>
            <w:r w:rsidRPr="001744EA">
              <w:rPr>
                <w:rFonts w:ascii="Arial Narrow" w:hAnsi="Arial Narrow"/>
                <w:bCs/>
              </w:rPr>
              <w:t xml:space="preserve">sú ponúkané v podobe, v ktorej sú bez väčších úprav ich vlastností alebo prvkov aj dodané, </w:t>
            </w:r>
            <w:r w:rsidRPr="001744EA">
              <w:rPr>
                <w:rFonts w:ascii="Arial Narrow" w:hAnsi="Arial Narrow"/>
                <w:bCs/>
              </w:rPr>
              <w:lastRenderedPageBreak/>
              <w:t xml:space="preserve">poskytnuté alebo uskutočnené – t. j. neboli špecifikované jedinečné požiadavky </w:t>
            </w:r>
          </w:p>
        </w:tc>
        <w:tc>
          <w:tcPr>
            <w:tcW w:w="819" w:type="dxa"/>
          </w:tcPr>
          <w:p w14:paraId="3FD54DCD" w14:textId="77777777" w:rsidR="0000503D" w:rsidRPr="001744EA" w:rsidRDefault="0000503D" w:rsidP="0000503D">
            <w:pPr>
              <w:jc w:val="center"/>
              <w:rPr>
                <w:rFonts w:ascii="Arial Narrow" w:hAnsi="Arial Narrow"/>
              </w:rPr>
            </w:pPr>
          </w:p>
        </w:tc>
        <w:tc>
          <w:tcPr>
            <w:tcW w:w="705" w:type="dxa"/>
          </w:tcPr>
          <w:p w14:paraId="751682EB" w14:textId="77777777" w:rsidR="0000503D" w:rsidRPr="001744EA" w:rsidRDefault="0000503D" w:rsidP="0000503D">
            <w:pPr>
              <w:jc w:val="center"/>
              <w:rPr>
                <w:rFonts w:ascii="Arial Narrow" w:hAnsi="Arial Narrow"/>
              </w:rPr>
            </w:pPr>
          </w:p>
        </w:tc>
      </w:tr>
      <w:tr w:rsidR="0000503D" w:rsidRPr="001744EA" w14:paraId="444190B3" w14:textId="77777777" w:rsidTr="0000503D">
        <w:tc>
          <w:tcPr>
            <w:tcW w:w="479" w:type="dxa"/>
            <w:vAlign w:val="center"/>
          </w:tcPr>
          <w:p w14:paraId="2B43AB15" w14:textId="77777777" w:rsidR="0000503D" w:rsidRPr="001744EA" w:rsidRDefault="0000503D" w:rsidP="0000503D">
            <w:pPr>
              <w:rPr>
                <w:rFonts w:ascii="Arial Narrow" w:hAnsi="Arial Narrow"/>
                <w:bCs/>
              </w:rPr>
            </w:pPr>
            <w:r w:rsidRPr="001744EA">
              <w:rPr>
                <w:rFonts w:ascii="Arial Narrow" w:hAnsi="Arial Narrow"/>
                <w:bCs/>
              </w:rPr>
              <w:t>2</w:t>
            </w:r>
          </w:p>
        </w:tc>
        <w:tc>
          <w:tcPr>
            <w:tcW w:w="4295" w:type="dxa"/>
          </w:tcPr>
          <w:p w14:paraId="5E071D44" w14:textId="77777777" w:rsidR="0000503D" w:rsidRPr="001744EA" w:rsidRDefault="0000503D" w:rsidP="0000503D">
            <w:pPr>
              <w:rPr>
                <w:rFonts w:ascii="Arial Narrow" w:hAnsi="Arial Narrow"/>
                <w:bCs/>
              </w:rPr>
            </w:pPr>
            <w:r w:rsidRPr="001744EA">
              <w:rPr>
                <w:rFonts w:ascii="Arial Narrow" w:hAnsi="Arial Narrow"/>
                <w:bCs/>
              </w:rPr>
              <w:t>sú spravidla v podobe, v akej sú dodávané, poskytované alebo uskutočňované pre verejného obstarávateľa a obstarávateľa, dodávané, poskytované alebo uskutočňované aj pre spotrebiteľov a iné osoby na trhu – t. j. nebolo potrebné ich upraviť (ich vlastnosti, podobu)</w:t>
            </w:r>
          </w:p>
        </w:tc>
        <w:tc>
          <w:tcPr>
            <w:tcW w:w="819" w:type="dxa"/>
          </w:tcPr>
          <w:p w14:paraId="51FAB556" w14:textId="77777777" w:rsidR="0000503D" w:rsidRPr="001744EA" w:rsidRDefault="0000503D" w:rsidP="0000503D">
            <w:pPr>
              <w:jc w:val="center"/>
              <w:rPr>
                <w:rFonts w:ascii="Arial Narrow" w:hAnsi="Arial Narrow"/>
              </w:rPr>
            </w:pPr>
          </w:p>
        </w:tc>
        <w:tc>
          <w:tcPr>
            <w:tcW w:w="705" w:type="dxa"/>
          </w:tcPr>
          <w:p w14:paraId="1A0B72D8" w14:textId="77777777" w:rsidR="0000503D" w:rsidRPr="001744EA" w:rsidRDefault="0000503D" w:rsidP="0000503D">
            <w:pPr>
              <w:jc w:val="center"/>
              <w:rPr>
                <w:rFonts w:ascii="Arial Narrow" w:hAnsi="Arial Narrow"/>
              </w:rPr>
            </w:pPr>
          </w:p>
        </w:tc>
      </w:tr>
    </w:tbl>
    <w:p w14:paraId="225900C4" w14:textId="77777777" w:rsidR="0000503D" w:rsidRPr="001744EA" w:rsidRDefault="0000503D" w:rsidP="0000503D">
      <w:pPr>
        <w:jc w:val="both"/>
        <w:rPr>
          <w:rFonts w:ascii="Arial Narrow" w:hAnsi="Arial Narrow"/>
        </w:rPr>
      </w:pPr>
    </w:p>
    <w:p w14:paraId="4B7F1B98" w14:textId="77777777" w:rsidR="0000503D" w:rsidRPr="001744EA" w:rsidRDefault="0000503D" w:rsidP="0000503D">
      <w:pPr>
        <w:jc w:val="both"/>
        <w:rPr>
          <w:rFonts w:ascii="Arial Narrow" w:hAnsi="Arial Narrow"/>
        </w:rPr>
      </w:pPr>
      <w:r w:rsidRPr="001744EA">
        <w:rPr>
          <w:rFonts w:ascii="Arial Narrow" w:hAnsi="Arial Narrow"/>
        </w:rPr>
        <w:t xml:space="preserve">V prípade, ak sú odpovede na otázky č. 1 – 2 </w:t>
      </w:r>
      <w:r w:rsidRPr="001744EA">
        <w:rPr>
          <w:rFonts w:ascii="Arial Narrow" w:hAnsi="Arial Narrow"/>
          <w:b/>
        </w:rPr>
        <w:t>ÁNO,</w:t>
      </w:r>
      <w:r w:rsidRPr="001744EA">
        <w:rPr>
          <w:rFonts w:ascii="Arial Narrow" w:hAnsi="Arial Narrow"/>
        </w:rPr>
        <w:t xml:space="preserve"> je možné uviesť, že predmet zákazky je v danom čase bežne dostupný na trhu.</w:t>
      </w:r>
    </w:p>
    <w:p w14:paraId="66527F7E" w14:textId="77777777" w:rsidR="0000503D" w:rsidRPr="001744EA" w:rsidRDefault="0000503D" w:rsidP="0000503D">
      <w:pPr>
        <w:rPr>
          <w:rFonts w:ascii="Arial Narrow" w:hAnsi="Arial Narrow"/>
        </w:rPr>
      </w:pPr>
    </w:p>
    <w:p w14:paraId="05F1E67C" w14:textId="77777777" w:rsidR="0000503D" w:rsidRPr="001744EA" w:rsidRDefault="0000503D" w:rsidP="0000503D">
      <w:pPr>
        <w:shd w:val="clear" w:color="auto" w:fill="FFFFFF"/>
        <w:jc w:val="both"/>
        <w:rPr>
          <w:rFonts w:ascii="Arial Narrow" w:hAnsi="Arial Narrow"/>
          <w:b/>
          <w:color w:val="222222"/>
        </w:rPr>
      </w:pPr>
      <w:r w:rsidRPr="001744EA">
        <w:rPr>
          <w:rFonts w:ascii="Arial Narrow" w:hAnsi="Arial Narrow"/>
          <w:b/>
          <w:color w:val="222222"/>
        </w:rPr>
        <w:t>Nižšie uvedené podmienky uvedené v ustanovení § 2 ods. 6 a 7 stanovujú podporné pravidlo, ktoré by malo uľahčiť správnu kategorizáciu vo vzťahu k bežnej dostupnosti na trhu:</w:t>
      </w:r>
    </w:p>
    <w:p w14:paraId="2C23D121" w14:textId="77777777" w:rsidR="0000503D" w:rsidRPr="001744EA" w:rsidRDefault="0000503D" w:rsidP="0000503D">
      <w:pPr>
        <w:shd w:val="clear" w:color="auto" w:fill="FFFFFF"/>
        <w:jc w:val="both"/>
        <w:rPr>
          <w:rFonts w:ascii="Arial Narrow" w:hAnsi="Arial Narrow"/>
          <w:b/>
          <w:color w:val="222222"/>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4711"/>
        <w:gridCol w:w="1843"/>
        <w:gridCol w:w="2092"/>
      </w:tblGrid>
      <w:tr w:rsidR="0000503D" w:rsidRPr="001744EA" w14:paraId="5B6CA966" w14:textId="77777777" w:rsidTr="00E421C0">
        <w:tc>
          <w:tcPr>
            <w:tcW w:w="5137" w:type="dxa"/>
            <w:gridSpan w:val="2"/>
            <w:shd w:val="clear" w:color="auto" w:fill="F2F2F2" w:themeFill="background1" w:themeFillShade="F2"/>
          </w:tcPr>
          <w:p w14:paraId="751AADA9" w14:textId="77777777" w:rsidR="0000503D" w:rsidRPr="001744EA" w:rsidRDefault="0000503D" w:rsidP="0000503D">
            <w:pPr>
              <w:rPr>
                <w:rFonts w:ascii="Arial Narrow" w:hAnsi="Arial Narrow"/>
                <w:b/>
                <w:bCs/>
              </w:rPr>
            </w:pPr>
            <w:r w:rsidRPr="001744EA">
              <w:rPr>
                <w:rFonts w:ascii="Arial Narrow" w:hAnsi="Arial Narrow"/>
                <w:b/>
                <w:bCs/>
              </w:rPr>
              <w:t>Tovary, stavebné práce alebo služby na trhu</w:t>
            </w:r>
          </w:p>
        </w:tc>
        <w:tc>
          <w:tcPr>
            <w:tcW w:w="1843" w:type="dxa"/>
            <w:shd w:val="clear" w:color="auto" w:fill="F2F2F2" w:themeFill="background1" w:themeFillShade="F2"/>
          </w:tcPr>
          <w:p w14:paraId="1B8521F6" w14:textId="77777777" w:rsidR="0000503D" w:rsidRPr="001744EA" w:rsidRDefault="0000503D" w:rsidP="0000503D">
            <w:pPr>
              <w:jc w:val="center"/>
              <w:rPr>
                <w:rFonts w:ascii="Arial Narrow" w:hAnsi="Arial Narrow"/>
                <w:b/>
                <w:bCs/>
              </w:rPr>
            </w:pPr>
            <w:r w:rsidRPr="001744EA">
              <w:rPr>
                <w:rFonts w:ascii="Arial Narrow" w:hAnsi="Arial Narrow"/>
                <w:b/>
                <w:bCs/>
              </w:rPr>
              <w:t>Áno</w:t>
            </w:r>
          </w:p>
        </w:tc>
        <w:tc>
          <w:tcPr>
            <w:tcW w:w="2092" w:type="dxa"/>
            <w:shd w:val="clear" w:color="auto" w:fill="F2F2F2" w:themeFill="background1" w:themeFillShade="F2"/>
          </w:tcPr>
          <w:p w14:paraId="5D748DB1" w14:textId="77777777" w:rsidR="0000503D" w:rsidRPr="001744EA" w:rsidRDefault="0000503D" w:rsidP="0000503D">
            <w:pPr>
              <w:jc w:val="center"/>
              <w:rPr>
                <w:rFonts w:ascii="Arial Narrow" w:hAnsi="Arial Narrow"/>
                <w:b/>
                <w:bCs/>
              </w:rPr>
            </w:pPr>
            <w:r w:rsidRPr="001744EA">
              <w:rPr>
                <w:rFonts w:ascii="Arial Narrow" w:hAnsi="Arial Narrow"/>
                <w:b/>
                <w:bCs/>
              </w:rPr>
              <w:t>Nie</w:t>
            </w:r>
          </w:p>
        </w:tc>
      </w:tr>
      <w:tr w:rsidR="0000503D" w:rsidRPr="001744EA" w14:paraId="370FB5D0" w14:textId="77777777" w:rsidTr="0000503D">
        <w:tc>
          <w:tcPr>
            <w:tcW w:w="426" w:type="dxa"/>
          </w:tcPr>
          <w:p w14:paraId="72AB8FAF" w14:textId="77777777" w:rsidR="0000503D" w:rsidRPr="001744EA" w:rsidRDefault="0000503D" w:rsidP="0000503D">
            <w:pPr>
              <w:jc w:val="center"/>
              <w:rPr>
                <w:rFonts w:ascii="Arial Narrow" w:hAnsi="Arial Narrow"/>
                <w:bCs/>
              </w:rPr>
            </w:pPr>
            <w:r w:rsidRPr="001744EA">
              <w:rPr>
                <w:rFonts w:ascii="Arial Narrow" w:hAnsi="Arial Narrow"/>
                <w:bCs/>
              </w:rPr>
              <w:t>3</w:t>
            </w:r>
          </w:p>
        </w:tc>
        <w:tc>
          <w:tcPr>
            <w:tcW w:w="4711" w:type="dxa"/>
          </w:tcPr>
          <w:p w14:paraId="3AB4206A" w14:textId="77777777" w:rsidR="0000503D" w:rsidRPr="001744EA" w:rsidRDefault="0000503D" w:rsidP="0000503D">
            <w:pPr>
              <w:rPr>
                <w:rFonts w:ascii="Arial Narrow" w:hAnsi="Arial Narrow"/>
              </w:rPr>
            </w:pPr>
            <w:r w:rsidRPr="001744EA">
              <w:rPr>
                <w:rFonts w:ascii="Arial Narrow" w:hAnsi="Arial Narrow"/>
              </w:rPr>
              <w:t>sú určené na uspokojenie bežných prevádzkových potrieb</w:t>
            </w:r>
          </w:p>
        </w:tc>
        <w:tc>
          <w:tcPr>
            <w:tcW w:w="1843" w:type="dxa"/>
          </w:tcPr>
          <w:p w14:paraId="2B4C5574" w14:textId="77777777" w:rsidR="0000503D" w:rsidRPr="001744EA" w:rsidRDefault="0000503D" w:rsidP="0000503D">
            <w:pPr>
              <w:rPr>
                <w:rFonts w:ascii="Arial Narrow" w:hAnsi="Arial Narrow"/>
              </w:rPr>
            </w:pPr>
          </w:p>
        </w:tc>
        <w:tc>
          <w:tcPr>
            <w:tcW w:w="2092" w:type="dxa"/>
          </w:tcPr>
          <w:p w14:paraId="2A771FE7" w14:textId="77777777" w:rsidR="0000503D" w:rsidRPr="001744EA" w:rsidRDefault="0000503D" w:rsidP="0000503D">
            <w:pPr>
              <w:rPr>
                <w:rFonts w:ascii="Arial Narrow" w:hAnsi="Arial Narrow"/>
              </w:rPr>
            </w:pPr>
          </w:p>
        </w:tc>
      </w:tr>
      <w:tr w:rsidR="0000503D" w:rsidRPr="001744EA" w14:paraId="59D77CAC" w14:textId="77777777" w:rsidTr="0000503D">
        <w:tc>
          <w:tcPr>
            <w:tcW w:w="426" w:type="dxa"/>
          </w:tcPr>
          <w:p w14:paraId="70BEBEAE" w14:textId="77777777" w:rsidR="0000503D" w:rsidRPr="001744EA" w:rsidRDefault="0000503D" w:rsidP="0000503D">
            <w:pPr>
              <w:jc w:val="center"/>
              <w:rPr>
                <w:rFonts w:ascii="Arial Narrow" w:hAnsi="Arial Narrow"/>
                <w:bCs/>
              </w:rPr>
            </w:pPr>
            <w:r w:rsidRPr="001744EA">
              <w:rPr>
                <w:rFonts w:ascii="Arial Narrow" w:hAnsi="Arial Narrow"/>
                <w:bCs/>
              </w:rPr>
              <w:t>4</w:t>
            </w:r>
          </w:p>
        </w:tc>
        <w:tc>
          <w:tcPr>
            <w:tcW w:w="4711" w:type="dxa"/>
          </w:tcPr>
          <w:p w14:paraId="60A61C69" w14:textId="77777777" w:rsidR="0000503D" w:rsidRPr="001744EA" w:rsidRDefault="0000503D" w:rsidP="0000503D">
            <w:pPr>
              <w:jc w:val="both"/>
              <w:rPr>
                <w:rFonts w:ascii="Arial Narrow" w:hAnsi="Arial Narrow"/>
              </w:rPr>
            </w:pPr>
            <w:r w:rsidRPr="001744EA">
              <w:rPr>
                <w:rFonts w:ascii="Arial Narrow" w:hAnsi="Arial Narrow"/>
              </w:rPr>
              <w:t>sú spotrebného charakteru</w:t>
            </w:r>
          </w:p>
        </w:tc>
        <w:tc>
          <w:tcPr>
            <w:tcW w:w="1843" w:type="dxa"/>
          </w:tcPr>
          <w:p w14:paraId="5F9CC414" w14:textId="77777777" w:rsidR="0000503D" w:rsidRPr="001744EA" w:rsidRDefault="0000503D" w:rsidP="0000503D">
            <w:pPr>
              <w:jc w:val="both"/>
              <w:rPr>
                <w:rFonts w:ascii="Arial Narrow" w:hAnsi="Arial Narrow"/>
              </w:rPr>
            </w:pPr>
          </w:p>
        </w:tc>
        <w:tc>
          <w:tcPr>
            <w:tcW w:w="2092" w:type="dxa"/>
          </w:tcPr>
          <w:p w14:paraId="1C1B2E9A" w14:textId="77777777" w:rsidR="0000503D" w:rsidRPr="001744EA" w:rsidRDefault="0000503D" w:rsidP="0000503D">
            <w:pPr>
              <w:jc w:val="both"/>
              <w:rPr>
                <w:rFonts w:ascii="Arial Narrow" w:hAnsi="Arial Narrow"/>
              </w:rPr>
            </w:pPr>
          </w:p>
        </w:tc>
      </w:tr>
    </w:tbl>
    <w:p w14:paraId="3AD6AB33" w14:textId="77777777" w:rsidR="0000503D" w:rsidRPr="001744EA" w:rsidRDefault="0000503D" w:rsidP="0000503D">
      <w:pPr>
        <w:jc w:val="both"/>
        <w:rPr>
          <w:rFonts w:ascii="Arial Narrow" w:hAnsi="Arial Narrow"/>
        </w:rPr>
      </w:pPr>
    </w:p>
    <w:p w14:paraId="58729FC3" w14:textId="77777777" w:rsidR="0000503D" w:rsidRPr="001744EA" w:rsidRDefault="0000503D" w:rsidP="0000503D">
      <w:pPr>
        <w:jc w:val="both"/>
        <w:rPr>
          <w:rFonts w:ascii="Arial Narrow" w:hAnsi="Arial Narrow"/>
        </w:rPr>
      </w:pPr>
      <w:r w:rsidRPr="001744EA">
        <w:rPr>
          <w:rFonts w:ascii="Arial Narrow" w:hAnsi="Arial Narrow"/>
        </w:rPr>
        <w:t xml:space="preserve">V prípade, ak sú odpovede na otázky č. 3-4 </w:t>
      </w:r>
      <w:r w:rsidRPr="001744EA">
        <w:rPr>
          <w:rFonts w:ascii="Arial Narrow" w:hAnsi="Arial Narrow"/>
          <w:b/>
        </w:rPr>
        <w:t>ÁNO,</w:t>
      </w:r>
      <w:r w:rsidRPr="001744EA">
        <w:rPr>
          <w:rFonts w:ascii="Arial Narrow" w:hAnsi="Arial Narrow"/>
        </w:rPr>
        <w:t xml:space="preserve"> je pravdepodobné, že predmet zákazky je v danom čase bežne dostupný na trhu.</w:t>
      </w:r>
    </w:p>
    <w:p w14:paraId="4067ECAF" w14:textId="77777777" w:rsidR="0000503D" w:rsidRPr="001744EA" w:rsidRDefault="0000503D" w:rsidP="0000503D">
      <w:pPr>
        <w:jc w:val="both"/>
        <w:rPr>
          <w:rFonts w:ascii="Arial Narrow" w:hAnsi="Arial Narrow"/>
        </w:rPr>
      </w:pPr>
      <w:r w:rsidRPr="001744EA">
        <w:rPr>
          <w:rFonts w:ascii="Arial Narrow" w:hAnsi="Arial Narrow"/>
        </w:rPr>
        <w:t>Prijímateľ berie na vedomie, že uvedenie nepravdivých informácií v tomto vyhlásení je možné považovať za podstatné porušenie zmluvy o poskytnutí nenávratného finančného príspevku.</w:t>
      </w:r>
    </w:p>
    <w:p w14:paraId="6DEFBE2D" w14:textId="77777777" w:rsidR="0000503D" w:rsidRPr="001744EA" w:rsidRDefault="0000503D" w:rsidP="0000503D">
      <w:pPr>
        <w:jc w:val="both"/>
        <w:rPr>
          <w:rFonts w:ascii="Arial Narrow" w:hAnsi="Arial Narr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4A0" w:firstRow="1" w:lastRow="0" w:firstColumn="1" w:lastColumn="0" w:noHBand="0" w:noVBand="1"/>
      </w:tblPr>
      <w:tblGrid>
        <w:gridCol w:w="1802"/>
        <w:gridCol w:w="3689"/>
        <w:gridCol w:w="3581"/>
      </w:tblGrid>
      <w:tr w:rsidR="0000503D" w:rsidRPr="001744EA" w14:paraId="7B4ECB84" w14:textId="77777777" w:rsidTr="00E421C0">
        <w:trPr>
          <w:trHeight w:val="567"/>
        </w:trPr>
        <w:tc>
          <w:tcPr>
            <w:tcW w:w="1802" w:type="dxa"/>
            <w:shd w:val="clear" w:color="auto" w:fill="F2F2F2" w:themeFill="background1" w:themeFillShade="F2"/>
          </w:tcPr>
          <w:p w14:paraId="215FC4ED" w14:textId="77777777" w:rsidR="0000503D" w:rsidRPr="001744EA" w:rsidRDefault="0000503D" w:rsidP="0000503D">
            <w:pPr>
              <w:rPr>
                <w:rFonts w:ascii="Arial Narrow" w:hAnsi="Arial Narrow"/>
              </w:rPr>
            </w:pPr>
            <w:r w:rsidRPr="001744EA">
              <w:rPr>
                <w:rFonts w:ascii="Arial Narrow" w:hAnsi="Arial Narrow"/>
              </w:rPr>
              <w:t>Záver</w:t>
            </w:r>
            <w:r w:rsidRPr="001744EA">
              <w:rPr>
                <w:rFonts w:ascii="Arial Narrow" w:hAnsi="Arial Narrow"/>
                <w:vertAlign w:val="superscript"/>
              </w:rPr>
              <w:t>*</w:t>
            </w:r>
            <w:r w:rsidRPr="001744EA">
              <w:rPr>
                <w:rFonts w:ascii="Arial Narrow" w:hAnsi="Arial Narrow"/>
              </w:rPr>
              <w:t xml:space="preserve">: </w:t>
            </w:r>
          </w:p>
        </w:tc>
        <w:tc>
          <w:tcPr>
            <w:tcW w:w="3689" w:type="dxa"/>
            <w:shd w:val="clear" w:color="auto" w:fill="F2F2F2" w:themeFill="background1" w:themeFillShade="F2"/>
          </w:tcPr>
          <w:p w14:paraId="7212863F" w14:textId="77777777" w:rsidR="0000503D" w:rsidRPr="001744EA" w:rsidRDefault="0000503D" w:rsidP="0000503D">
            <w:pPr>
              <w:jc w:val="center"/>
              <w:rPr>
                <w:rFonts w:ascii="Arial Narrow" w:hAnsi="Arial Narrow"/>
              </w:rPr>
            </w:pPr>
            <w:r w:rsidRPr="001744EA">
              <w:rPr>
                <w:rFonts w:ascii="Arial Narrow" w:hAnsi="Arial Narrow"/>
              </w:rPr>
              <w:t xml:space="preserve">Bežne dostupný/á tovar, služba </w:t>
            </w:r>
          </w:p>
        </w:tc>
        <w:tc>
          <w:tcPr>
            <w:tcW w:w="3581" w:type="dxa"/>
            <w:shd w:val="clear" w:color="auto" w:fill="F2F2F2" w:themeFill="background1" w:themeFillShade="F2"/>
          </w:tcPr>
          <w:p w14:paraId="4BB50A09" w14:textId="77777777" w:rsidR="0000503D" w:rsidRPr="001744EA" w:rsidRDefault="0000503D" w:rsidP="0000503D">
            <w:pPr>
              <w:jc w:val="center"/>
              <w:rPr>
                <w:rFonts w:ascii="Arial Narrow" w:hAnsi="Arial Narrow"/>
              </w:rPr>
            </w:pPr>
            <w:r w:rsidRPr="001744EA">
              <w:rPr>
                <w:rFonts w:ascii="Arial Narrow" w:hAnsi="Arial Narrow"/>
              </w:rPr>
              <w:t xml:space="preserve">Nie bežne dostupný/á tovar, služba </w:t>
            </w:r>
          </w:p>
        </w:tc>
      </w:tr>
    </w:tbl>
    <w:p w14:paraId="18E27566" w14:textId="680D9FEF" w:rsidR="0000503D" w:rsidRPr="001744EA" w:rsidRDefault="0000503D" w:rsidP="00E25920">
      <w:pPr>
        <w:jc w:val="both"/>
        <w:rPr>
          <w:rFonts w:ascii="Arial Narrow" w:hAnsi="Arial Narrow"/>
        </w:rPr>
      </w:pPr>
      <w:r w:rsidRPr="001744EA">
        <w:rPr>
          <w:rFonts w:ascii="Arial Narrow" w:hAnsi="Arial Narrow"/>
        </w:rPr>
        <w:t>Nehodiace sa preškrtnite</w:t>
      </w:r>
    </w:p>
    <w:p w14:paraId="42BE9A01" w14:textId="77777777" w:rsidR="0000503D" w:rsidRPr="001744EA" w:rsidRDefault="0000503D" w:rsidP="0000503D">
      <w:pPr>
        <w:jc w:val="both"/>
        <w:rPr>
          <w:rFonts w:ascii="Arial Narrow" w:hAnsi="Arial Narrow"/>
        </w:rPr>
      </w:pPr>
    </w:p>
    <w:p w14:paraId="2526EAF0" w14:textId="6505C6DE" w:rsidR="0000503D" w:rsidRDefault="0000503D" w:rsidP="0000503D">
      <w:pPr>
        <w:jc w:val="both"/>
        <w:rPr>
          <w:rFonts w:ascii="Arial Narrow" w:hAnsi="Arial Narrow"/>
        </w:rPr>
      </w:pPr>
      <w:r w:rsidRPr="001744EA">
        <w:rPr>
          <w:rFonts w:ascii="Arial Narrow" w:hAnsi="Arial Narrow"/>
        </w:rPr>
        <w:t>Prijímateľ uvedie konkrétne dôvody, na základe ktorých formuloval svoje odpovede k podmienkam č. 1 až 2 vo vzťahu k danému predmetu zákazky.</w:t>
      </w:r>
    </w:p>
    <w:p w14:paraId="29AB1A6D" w14:textId="691FEDE0" w:rsidR="00415DEC" w:rsidRDefault="00415DEC" w:rsidP="0000503D">
      <w:pPr>
        <w:jc w:val="both"/>
        <w:rPr>
          <w:rFonts w:ascii="Arial Narrow" w:hAnsi="Arial Narrow"/>
        </w:rPr>
      </w:pPr>
    </w:p>
    <w:p w14:paraId="08F58C63" w14:textId="77777777" w:rsidR="00415DEC" w:rsidRPr="001744EA" w:rsidRDefault="00415DEC" w:rsidP="0000503D">
      <w:pPr>
        <w:jc w:val="both"/>
        <w:rPr>
          <w:rFonts w:ascii="Arial Narrow" w:hAnsi="Arial Narrow"/>
        </w:rPr>
      </w:pPr>
    </w:p>
    <w:p w14:paraId="6C32E2D8" w14:textId="03F9FF5D" w:rsidR="00415DEC" w:rsidRPr="001744EA" w:rsidRDefault="00415DEC" w:rsidP="00415DEC">
      <w:pPr>
        <w:pStyle w:val="Odsekzoznamu"/>
        <w:tabs>
          <w:tab w:val="left" w:pos="426"/>
        </w:tabs>
        <w:spacing w:after="0" w:line="377" w:lineRule="auto"/>
        <w:ind w:left="0" w:right="14"/>
        <w:jc w:val="both"/>
        <w:rPr>
          <w:rFonts w:ascii="Arial Narrow" w:eastAsia="Calibri" w:hAnsi="Arial Narrow" w:cs="Calibri"/>
          <w:color w:val="000000"/>
          <w:lang w:eastAsia="sk-SK"/>
        </w:rPr>
      </w:pPr>
      <w:r w:rsidRPr="001744EA">
        <w:rPr>
          <w:rFonts w:ascii="Arial Narrow" w:eastAsia="Calibri" w:hAnsi="Arial Narrow" w:cs="Calibri"/>
          <w:color w:val="000000"/>
          <w:lang w:eastAsia="sk-SK"/>
        </w:rPr>
        <w:t xml:space="preserve">Meno, funkcia, dátum a </w:t>
      </w:r>
      <w:r w:rsidR="00E25920">
        <w:rPr>
          <w:rFonts w:ascii="Arial Narrow" w:eastAsia="Calibri" w:hAnsi="Arial Narrow" w:cs="Calibri"/>
          <w:color w:val="000000"/>
          <w:lang w:eastAsia="sk-SK"/>
        </w:rPr>
        <w:t xml:space="preserve">podpis zodpovednej osoby/osôb: </w:t>
      </w:r>
      <w:r w:rsidRPr="001744EA">
        <w:rPr>
          <w:rFonts w:ascii="Arial Narrow" w:eastAsia="Calibri" w:hAnsi="Arial Narrow" w:cs="Calibri"/>
          <w:color w:val="000000"/>
          <w:lang w:eastAsia="sk-SK"/>
        </w:rPr>
        <w:t xml:space="preserve">............................................................ </w:t>
      </w:r>
    </w:p>
    <w:p w14:paraId="610FB31B" w14:textId="77777777" w:rsidR="0000503D" w:rsidRPr="001744EA" w:rsidRDefault="0000503D" w:rsidP="0000503D">
      <w:pPr>
        <w:jc w:val="both"/>
        <w:rPr>
          <w:rFonts w:ascii="Arial Narrow" w:hAnsi="Arial Narrow"/>
        </w:rPr>
      </w:pPr>
    </w:p>
    <w:p w14:paraId="3256FC4F" w14:textId="77777777" w:rsidR="0000503D" w:rsidRPr="001744EA" w:rsidRDefault="0000503D" w:rsidP="0000503D">
      <w:pPr>
        <w:spacing w:after="146"/>
        <w:ind w:left="10" w:right="7" w:hanging="10"/>
        <w:jc w:val="center"/>
        <w:rPr>
          <w:rFonts w:ascii="Arial Narrow" w:eastAsia="Calibri" w:hAnsi="Arial Narrow" w:cs="Calibri"/>
          <w:i/>
          <w:color w:val="000000"/>
          <w:sz w:val="32"/>
          <w:lang w:eastAsia="sk-SK"/>
        </w:rPr>
      </w:pPr>
    </w:p>
    <w:p w14:paraId="4E1A32F2" w14:textId="77777777" w:rsidR="0000503D" w:rsidRPr="001744EA" w:rsidRDefault="0000503D" w:rsidP="0000503D">
      <w:pPr>
        <w:rPr>
          <w:rFonts w:ascii="Arial Narrow" w:hAnsi="Arial Narrow"/>
          <w:lang w:eastAsia="sk-SK"/>
        </w:rPr>
      </w:pPr>
    </w:p>
    <w:p w14:paraId="5E215C5B" w14:textId="77777777" w:rsidR="0000503D" w:rsidRPr="001744EA" w:rsidRDefault="0000503D" w:rsidP="0000503D">
      <w:pPr>
        <w:rPr>
          <w:rFonts w:ascii="Arial Narrow" w:hAnsi="Arial Narrow"/>
          <w:lang w:eastAsia="sk-SK"/>
        </w:rPr>
      </w:pPr>
    </w:p>
    <w:p w14:paraId="40E10539" w14:textId="77777777" w:rsidR="0000503D" w:rsidRPr="001744EA" w:rsidRDefault="0000503D" w:rsidP="0000503D">
      <w:pPr>
        <w:rPr>
          <w:rFonts w:ascii="Arial Narrow" w:hAnsi="Arial Narrow"/>
          <w:lang w:eastAsia="sk-SK"/>
        </w:rPr>
      </w:pPr>
    </w:p>
    <w:p w14:paraId="13922058" w14:textId="77777777" w:rsidR="0000503D" w:rsidRPr="001744EA" w:rsidRDefault="0000503D" w:rsidP="0000503D">
      <w:pPr>
        <w:rPr>
          <w:rFonts w:ascii="Arial Narrow" w:hAnsi="Arial Narrow"/>
          <w:lang w:eastAsia="sk-SK"/>
        </w:rPr>
      </w:pPr>
    </w:p>
    <w:p w14:paraId="67EF9221" w14:textId="77777777" w:rsidR="0000503D" w:rsidRPr="001744EA" w:rsidRDefault="0000503D" w:rsidP="0000503D">
      <w:pPr>
        <w:rPr>
          <w:rFonts w:ascii="Arial Narrow" w:hAnsi="Arial Narrow"/>
          <w:lang w:eastAsia="sk-SK"/>
        </w:rPr>
      </w:pPr>
    </w:p>
    <w:p w14:paraId="6CC5E4BC" w14:textId="77777777" w:rsidR="0000503D" w:rsidRPr="001744EA" w:rsidRDefault="0000503D" w:rsidP="0000503D">
      <w:pPr>
        <w:rPr>
          <w:rFonts w:ascii="Arial Narrow" w:hAnsi="Arial Narrow"/>
          <w:lang w:eastAsia="sk-SK"/>
        </w:rPr>
      </w:pPr>
    </w:p>
    <w:p w14:paraId="7EE4FDF3" w14:textId="77777777" w:rsidR="0000503D" w:rsidRPr="001744EA" w:rsidRDefault="0000503D" w:rsidP="0000503D">
      <w:pPr>
        <w:rPr>
          <w:rFonts w:ascii="Arial Narrow" w:hAnsi="Arial Narrow"/>
          <w:lang w:eastAsia="sk-SK"/>
        </w:rPr>
      </w:pPr>
    </w:p>
    <w:p w14:paraId="31EF44A5" w14:textId="77777777" w:rsidR="0000503D" w:rsidRPr="001744EA" w:rsidRDefault="0000503D" w:rsidP="0000503D">
      <w:pPr>
        <w:rPr>
          <w:rFonts w:ascii="Arial Narrow" w:hAnsi="Arial Narrow"/>
          <w:lang w:eastAsia="sk-SK"/>
        </w:rPr>
      </w:pPr>
    </w:p>
    <w:p w14:paraId="43294109" w14:textId="77777777" w:rsidR="0000503D" w:rsidRPr="001744EA" w:rsidRDefault="0000503D" w:rsidP="0000503D">
      <w:pPr>
        <w:rPr>
          <w:rFonts w:ascii="Arial Narrow" w:hAnsi="Arial Narrow"/>
          <w:lang w:eastAsia="sk-SK"/>
        </w:rPr>
      </w:pPr>
    </w:p>
    <w:p w14:paraId="20B0E0F8" w14:textId="77777777" w:rsidR="0000503D" w:rsidRPr="001744EA" w:rsidRDefault="0000503D" w:rsidP="0000503D">
      <w:pPr>
        <w:rPr>
          <w:rFonts w:ascii="Arial Narrow" w:hAnsi="Arial Narrow"/>
          <w:lang w:eastAsia="sk-SK"/>
        </w:rPr>
      </w:pPr>
    </w:p>
    <w:p w14:paraId="3CB356BF" w14:textId="77777777" w:rsidR="0000503D" w:rsidRPr="001744EA" w:rsidRDefault="0000503D" w:rsidP="0000503D">
      <w:pPr>
        <w:rPr>
          <w:rFonts w:ascii="Arial Narrow" w:hAnsi="Arial Narrow"/>
          <w:lang w:eastAsia="sk-SK"/>
        </w:rPr>
      </w:pPr>
    </w:p>
    <w:p w14:paraId="4713B042" w14:textId="77777777" w:rsidR="0000503D" w:rsidRPr="001744EA" w:rsidRDefault="0000503D" w:rsidP="0000503D">
      <w:pPr>
        <w:rPr>
          <w:rFonts w:ascii="Arial Narrow" w:hAnsi="Arial Narrow"/>
          <w:lang w:eastAsia="sk-SK"/>
        </w:rPr>
      </w:pPr>
    </w:p>
    <w:p w14:paraId="595DA9C5" w14:textId="77777777" w:rsidR="0000503D" w:rsidRPr="001744EA" w:rsidRDefault="0000503D" w:rsidP="0000503D">
      <w:pPr>
        <w:rPr>
          <w:rFonts w:ascii="Arial Narrow" w:hAnsi="Arial Narrow"/>
          <w:lang w:eastAsia="sk-SK"/>
        </w:rPr>
      </w:pPr>
    </w:p>
    <w:p w14:paraId="7946C394" w14:textId="77777777" w:rsidR="0000503D" w:rsidRPr="001744EA" w:rsidRDefault="0000503D" w:rsidP="0000503D">
      <w:pPr>
        <w:rPr>
          <w:rFonts w:ascii="Arial Narrow" w:hAnsi="Arial Narrow"/>
          <w:lang w:eastAsia="sk-SK"/>
        </w:rPr>
      </w:pPr>
    </w:p>
    <w:p w14:paraId="2AC9FCE1" w14:textId="77777777" w:rsidR="0000503D" w:rsidRPr="001744EA" w:rsidRDefault="0000503D" w:rsidP="0000503D">
      <w:pPr>
        <w:rPr>
          <w:rFonts w:ascii="Arial Narrow" w:hAnsi="Arial Narrow"/>
          <w:lang w:eastAsia="sk-SK"/>
        </w:rPr>
      </w:pPr>
    </w:p>
    <w:p w14:paraId="21F6FDCF" w14:textId="1A451153" w:rsidR="0000503D" w:rsidRDefault="0000503D" w:rsidP="0000503D">
      <w:pPr>
        <w:rPr>
          <w:rFonts w:ascii="Arial Narrow" w:hAnsi="Arial Narrow"/>
          <w:lang w:eastAsia="sk-SK"/>
        </w:rPr>
      </w:pPr>
    </w:p>
    <w:p w14:paraId="69B39984" w14:textId="06080586" w:rsidR="0000503D" w:rsidRPr="001744EA" w:rsidRDefault="0000503D" w:rsidP="00B84D89">
      <w:pPr>
        <w:spacing w:after="146"/>
        <w:ind w:right="7"/>
        <w:jc w:val="center"/>
        <w:rPr>
          <w:rFonts w:ascii="Arial Narrow" w:eastAsia="Calibri" w:hAnsi="Arial Narrow" w:cs="Calibri"/>
          <w:i/>
          <w:color w:val="000000"/>
          <w:sz w:val="32"/>
          <w:lang w:eastAsia="sk-SK"/>
        </w:rPr>
      </w:pPr>
      <w:r w:rsidRPr="001744EA">
        <w:rPr>
          <w:rFonts w:ascii="Arial Narrow" w:eastAsia="Calibri" w:hAnsi="Arial Narrow" w:cs="Calibri"/>
          <w:i/>
          <w:color w:val="000000"/>
          <w:sz w:val="32"/>
          <w:lang w:eastAsia="sk-SK"/>
        </w:rPr>
        <w:t>Príloha č. 7</w:t>
      </w:r>
      <w:r w:rsidR="00B84D89">
        <w:rPr>
          <w:rFonts w:ascii="Arial Narrow" w:eastAsia="Calibri" w:hAnsi="Arial Narrow" w:cs="Calibri"/>
          <w:i/>
          <w:color w:val="000000"/>
          <w:sz w:val="32"/>
          <w:lang w:eastAsia="sk-SK"/>
        </w:rPr>
        <w:t xml:space="preserve"> </w:t>
      </w:r>
      <w:r w:rsidR="00415DEC">
        <w:rPr>
          <w:rFonts w:ascii="Arial Narrow" w:eastAsia="Calibri" w:hAnsi="Arial Narrow" w:cs="Calibri"/>
          <w:i/>
          <w:color w:val="000000"/>
          <w:sz w:val="32"/>
          <w:lang w:eastAsia="sk-SK"/>
        </w:rPr>
        <w:t>u</w:t>
      </w:r>
      <w:r w:rsidRPr="001744EA">
        <w:rPr>
          <w:rFonts w:ascii="Arial Narrow" w:eastAsia="Calibri" w:hAnsi="Arial Narrow" w:cs="Calibri"/>
          <w:i/>
          <w:color w:val="000000"/>
          <w:sz w:val="32"/>
          <w:lang w:eastAsia="sk-SK"/>
        </w:rPr>
        <w:t>smernenia – vzor:</w:t>
      </w:r>
    </w:p>
    <w:p w14:paraId="2A154C13" w14:textId="77777777" w:rsidR="0000503D" w:rsidRPr="001744EA" w:rsidRDefault="0000503D" w:rsidP="0000503D">
      <w:pPr>
        <w:autoSpaceDE w:val="0"/>
        <w:autoSpaceDN w:val="0"/>
        <w:adjustRightInd w:val="0"/>
        <w:spacing w:before="60"/>
        <w:jc w:val="center"/>
        <w:rPr>
          <w:rFonts w:ascii="Arial Narrow" w:hAnsi="Arial Narrow"/>
          <w:color w:val="000000"/>
          <w:sz w:val="24"/>
        </w:rPr>
      </w:pPr>
      <w:r w:rsidRPr="001744EA">
        <w:rPr>
          <w:rFonts w:ascii="Arial Narrow" w:hAnsi="Arial Narrow"/>
          <w:b/>
          <w:bCs/>
          <w:color w:val="000000"/>
          <w:sz w:val="24"/>
        </w:rPr>
        <w:t xml:space="preserve">Poverenie k realizácií verejného obstarávania </w:t>
      </w:r>
    </w:p>
    <w:p w14:paraId="0E1436B1" w14:textId="77777777" w:rsidR="0000503D" w:rsidRPr="001744EA" w:rsidRDefault="0000503D" w:rsidP="0000503D">
      <w:pPr>
        <w:autoSpaceDE w:val="0"/>
        <w:autoSpaceDN w:val="0"/>
        <w:adjustRightInd w:val="0"/>
        <w:rPr>
          <w:rFonts w:ascii="Arial Narrow" w:hAnsi="Arial Narrow"/>
          <w:b/>
          <w:bCs/>
          <w:color w:val="000000"/>
          <w:sz w:val="24"/>
        </w:rPr>
      </w:pPr>
    </w:p>
    <w:p w14:paraId="3882EA36" w14:textId="7777777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b/>
          <w:bCs/>
          <w:color w:val="000000"/>
          <w:sz w:val="24"/>
        </w:rPr>
        <w:t xml:space="preserve">1. Identifikácia verejného obstarávateľa: </w:t>
      </w:r>
    </w:p>
    <w:p w14:paraId="115FDF27" w14:textId="77777777" w:rsidR="0000503D" w:rsidRPr="001744EA" w:rsidRDefault="0000503D" w:rsidP="0000503D">
      <w:pPr>
        <w:autoSpaceDE w:val="0"/>
        <w:autoSpaceDN w:val="0"/>
        <w:adjustRightInd w:val="0"/>
        <w:spacing w:line="120" w:lineRule="auto"/>
        <w:rPr>
          <w:rFonts w:ascii="Arial Narrow" w:hAnsi="Arial Narrow"/>
          <w:color w:val="000000"/>
          <w:sz w:val="24"/>
        </w:rPr>
      </w:pPr>
    </w:p>
    <w:p w14:paraId="2600A43A" w14:textId="77777777" w:rsidR="0000503D" w:rsidRPr="001744EA" w:rsidRDefault="0000503D" w:rsidP="0000503D">
      <w:pPr>
        <w:autoSpaceDE w:val="0"/>
        <w:autoSpaceDN w:val="0"/>
        <w:adjustRightInd w:val="0"/>
        <w:jc w:val="both"/>
        <w:rPr>
          <w:rFonts w:ascii="Arial Narrow" w:hAnsi="Arial Narrow"/>
          <w:b/>
          <w:bCs/>
          <w:color w:val="000000"/>
          <w:sz w:val="24"/>
        </w:rPr>
      </w:pPr>
      <w:r w:rsidRPr="001744EA">
        <w:rPr>
          <w:rFonts w:ascii="Arial Narrow" w:hAnsi="Arial Narrow"/>
          <w:b/>
          <w:bCs/>
          <w:color w:val="000000"/>
          <w:sz w:val="24"/>
        </w:rPr>
        <w:t xml:space="preserve">Verejný obstarávateľ v zmysle § XX ods. XX písm. XX zákona </w:t>
      </w:r>
      <w:r w:rsidRPr="001744EA">
        <w:rPr>
          <w:rFonts w:ascii="Arial Narrow" w:hAnsi="Arial Narrow"/>
          <w:color w:val="000000"/>
          <w:sz w:val="24"/>
        </w:rPr>
        <w:t xml:space="preserve">č. 343/2015 Z. z. o verejnom obstarávaní a o zmene a doplnení niektorých zákonov </w:t>
      </w:r>
      <w:r w:rsidRPr="001744EA">
        <w:rPr>
          <w:rFonts w:ascii="Arial Narrow" w:hAnsi="Arial Narrow"/>
          <w:b/>
          <w:bCs/>
          <w:color w:val="000000"/>
          <w:sz w:val="24"/>
        </w:rPr>
        <w:t xml:space="preserve">(ďalej len “ZVO”): </w:t>
      </w:r>
    </w:p>
    <w:p w14:paraId="01A8FC5F" w14:textId="7777777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b/>
          <w:bCs/>
          <w:color w:val="000000"/>
          <w:sz w:val="24"/>
        </w:rPr>
        <w:t>Názov verejného obstarávateľa</w:t>
      </w:r>
    </w:p>
    <w:p w14:paraId="4AE67DEF" w14:textId="7777777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color w:val="000000"/>
          <w:sz w:val="24"/>
        </w:rPr>
        <w:t xml:space="preserve">Sídlo: </w:t>
      </w:r>
    </w:p>
    <w:p w14:paraId="077A2739" w14:textId="7777777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color w:val="000000"/>
          <w:sz w:val="24"/>
        </w:rPr>
        <w:t xml:space="preserve">Štatutárny zástupca:  </w:t>
      </w:r>
    </w:p>
    <w:p w14:paraId="743F7C23" w14:textId="3F509511" w:rsidR="0000503D" w:rsidRPr="001744EA" w:rsidRDefault="00E25920" w:rsidP="0000503D">
      <w:pPr>
        <w:autoSpaceDE w:val="0"/>
        <w:autoSpaceDN w:val="0"/>
        <w:adjustRightInd w:val="0"/>
        <w:rPr>
          <w:rFonts w:ascii="Arial Narrow" w:hAnsi="Arial Narrow"/>
          <w:color w:val="000000"/>
          <w:sz w:val="24"/>
        </w:rPr>
      </w:pPr>
      <w:r>
        <w:rPr>
          <w:rFonts w:ascii="Arial Narrow" w:hAnsi="Arial Narrow"/>
          <w:color w:val="000000"/>
          <w:sz w:val="24"/>
        </w:rPr>
        <w:t>IČO:</w:t>
      </w:r>
      <w:r>
        <w:rPr>
          <w:rFonts w:ascii="Arial Narrow" w:hAnsi="Arial Narrow"/>
          <w:color w:val="000000"/>
          <w:sz w:val="24"/>
        </w:rPr>
        <w:tab/>
      </w:r>
      <w:r w:rsidR="0000503D" w:rsidRPr="001744EA">
        <w:rPr>
          <w:rFonts w:ascii="Arial Narrow" w:hAnsi="Arial Narrow"/>
          <w:color w:val="000000"/>
          <w:sz w:val="24"/>
        </w:rPr>
        <w:tab/>
        <w:t xml:space="preserve"> </w:t>
      </w:r>
    </w:p>
    <w:p w14:paraId="428A4107" w14:textId="05D50DB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color w:val="000000"/>
          <w:sz w:val="24"/>
        </w:rPr>
        <w:t>Tel.:</w:t>
      </w:r>
    </w:p>
    <w:p w14:paraId="4CED7C30" w14:textId="662EC3E3"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color w:val="000000"/>
          <w:sz w:val="24"/>
        </w:rPr>
        <w:t>Fax:</w:t>
      </w:r>
    </w:p>
    <w:p w14:paraId="4DC224B0" w14:textId="587C88C7" w:rsidR="0000503D" w:rsidRPr="001744EA" w:rsidRDefault="00E25920" w:rsidP="0000503D">
      <w:pPr>
        <w:autoSpaceDE w:val="0"/>
        <w:autoSpaceDN w:val="0"/>
        <w:adjustRightInd w:val="0"/>
        <w:rPr>
          <w:rFonts w:ascii="Arial Narrow" w:hAnsi="Arial Narrow"/>
          <w:color w:val="000000"/>
          <w:sz w:val="24"/>
        </w:rPr>
      </w:pPr>
      <w:r>
        <w:rPr>
          <w:rFonts w:ascii="Arial Narrow" w:hAnsi="Arial Narrow"/>
          <w:color w:val="000000"/>
          <w:sz w:val="24"/>
        </w:rPr>
        <w:lastRenderedPageBreak/>
        <w:t xml:space="preserve">E-mail: </w:t>
      </w:r>
      <w:r w:rsidR="0000503D" w:rsidRPr="001744EA">
        <w:rPr>
          <w:rFonts w:ascii="Arial Narrow" w:hAnsi="Arial Narrow"/>
          <w:color w:val="000000"/>
          <w:sz w:val="24"/>
        </w:rPr>
        <w:t>xxx@xxx.sk</w:t>
      </w:r>
    </w:p>
    <w:p w14:paraId="2C065951" w14:textId="7777777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color w:val="000000"/>
          <w:sz w:val="24"/>
        </w:rPr>
        <w:t xml:space="preserve">Internetová stránka: </w:t>
      </w:r>
      <w:hyperlink r:id="rId25" w:history="1">
        <w:r w:rsidRPr="001744EA">
          <w:rPr>
            <w:rStyle w:val="Hypertextovprepojenie"/>
            <w:rFonts w:ascii="Arial Narrow" w:hAnsi="Arial Narrow"/>
            <w:sz w:val="24"/>
          </w:rPr>
          <w:t>www.yyy.sk</w:t>
        </w:r>
      </w:hyperlink>
    </w:p>
    <w:p w14:paraId="0A9D490D" w14:textId="7777777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b/>
          <w:bCs/>
          <w:color w:val="000000"/>
          <w:sz w:val="24"/>
        </w:rPr>
        <w:t xml:space="preserve">2. Identifikácia poverenej osoby: </w:t>
      </w:r>
    </w:p>
    <w:p w14:paraId="4F083C48" w14:textId="7777777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color w:val="000000"/>
          <w:sz w:val="24"/>
        </w:rPr>
        <w:t xml:space="preserve">Meno, priezvisko, titul: </w:t>
      </w:r>
    </w:p>
    <w:p w14:paraId="09FD77B7" w14:textId="7777777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color w:val="000000"/>
          <w:sz w:val="24"/>
        </w:rPr>
        <w:t>Adresa trvalého pobytu:</w:t>
      </w:r>
    </w:p>
    <w:p w14:paraId="5BE66DFD" w14:textId="7777777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color w:val="000000"/>
          <w:sz w:val="24"/>
        </w:rPr>
        <w:t>Číslo OP:</w:t>
      </w:r>
    </w:p>
    <w:p w14:paraId="321659D4" w14:textId="7777777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b/>
          <w:bCs/>
          <w:color w:val="000000"/>
          <w:sz w:val="24"/>
        </w:rPr>
        <w:t xml:space="preserve">3. Predmet obstarávania: </w:t>
      </w:r>
      <w:r w:rsidRPr="001744EA">
        <w:rPr>
          <w:rFonts w:ascii="Arial Narrow" w:hAnsi="Arial Narrow"/>
          <w:color w:val="000000"/>
          <w:sz w:val="24"/>
        </w:rPr>
        <w:t>(predmet a názov zákazky, stručný opis zákazky)</w:t>
      </w:r>
    </w:p>
    <w:p w14:paraId="1E80E878" w14:textId="77777777" w:rsidR="0000503D" w:rsidRPr="001744EA" w:rsidRDefault="0000503D" w:rsidP="0000503D">
      <w:pPr>
        <w:autoSpaceDE w:val="0"/>
        <w:autoSpaceDN w:val="0"/>
        <w:adjustRightInd w:val="0"/>
        <w:rPr>
          <w:rFonts w:ascii="Arial Narrow" w:hAnsi="Arial Narrow"/>
          <w:b/>
          <w:bCs/>
          <w:color w:val="000000"/>
          <w:sz w:val="24"/>
        </w:rPr>
      </w:pPr>
      <w:r w:rsidRPr="001744EA">
        <w:rPr>
          <w:rFonts w:ascii="Arial Narrow" w:hAnsi="Arial Narrow"/>
          <w:b/>
          <w:bCs/>
          <w:color w:val="000000"/>
          <w:sz w:val="24"/>
        </w:rPr>
        <w:t>4. Predpokladaná hodnota zákazky: XX EUR bez DPH</w:t>
      </w:r>
    </w:p>
    <w:p w14:paraId="5262FDE3" w14:textId="77777777" w:rsidR="0000503D" w:rsidRPr="001744EA" w:rsidRDefault="0000503D" w:rsidP="0000503D">
      <w:pPr>
        <w:autoSpaceDE w:val="0"/>
        <w:autoSpaceDN w:val="0"/>
        <w:adjustRightInd w:val="0"/>
        <w:jc w:val="both"/>
        <w:rPr>
          <w:rFonts w:ascii="Arial Narrow" w:hAnsi="Arial Narrow"/>
          <w:color w:val="000000"/>
          <w:sz w:val="24"/>
        </w:rPr>
      </w:pPr>
      <w:r w:rsidRPr="001744EA">
        <w:rPr>
          <w:rFonts w:ascii="Arial Narrow" w:hAnsi="Arial Narrow"/>
          <w:b/>
          <w:color w:val="000000"/>
          <w:sz w:val="24"/>
        </w:rPr>
        <w:t>5.</w:t>
      </w:r>
      <w:r w:rsidRPr="001744EA">
        <w:rPr>
          <w:rFonts w:ascii="Arial Narrow" w:hAnsi="Arial Narrow"/>
          <w:color w:val="000000"/>
          <w:sz w:val="24"/>
        </w:rPr>
        <w:t xml:space="preserve"> Verejný obstarávateľ definovaný v bode 1 tohto poverenia, týmto poveruje osobu definovanú v bode 2 tohto poverenia k realizácií verejného obstarávania zákazky definovanej v bode 3 tohto poverenia, v súlade so ZVO. </w:t>
      </w:r>
    </w:p>
    <w:p w14:paraId="3AB2D371" w14:textId="77777777" w:rsidR="0000503D" w:rsidRPr="001744EA" w:rsidRDefault="0000503D" w:rsidP="0000503D">
      <w:pPr>
        <w:autoSpaceDE w:val="0"/>
        <w:autoSpaceDN w:val="0"/>
        <w:adjustRightInd w:val="0"/>
        <w:rPr>
          <w:rFonts w:ascii="Arial Narrow" w:hAnsi="Arial Narrow"/>
          <w:b/>
          <w:bCs/>
          <w:color w:val="000000"/>
          <w:sz w:val="24"/>
        </w:rPr>
      </w:pPr>
      <w:r w:rsidRPr="001744EA">
        <w:rPr>
          <w:rFonts w:ascii="Arial Narrow" w:hAnsi="Arial Narrow"/>
          <w:b/>
          <w:bCs/>
          <w:color w:val="000000"/>
          <w:sz w:val="24"/>
        </w:rPr>
        <w:t xml:space="preserve">Poverená osoba svojim podpisom poverenie prijíma. </w:t>
      </w:r>
    </w:p>
    <w:p w14:paraId="2AF4D10C" w14:textId="77777777" w:rsidR="0000503D" w:rsidRPr="001744EA" w:rsidRDefault="0000503D" w:rsidP="0000503D">
      <w:pPr>
        <w:autoSpaceDE w:val="0"/>
        <w:autoSpaceDN w:val="0"/>
        <w:adjustRightInd w:val="0"/>
        <w:rPr>
          <w:rFonts w:ascii="Arial Narrow" w:hAnsi="Arial Narrow"/>
          <w:bCs/>
          <w:i/>
          <w:color w:val="000000"/>
          <w:sz w:val="24"/>
        </w:rPr>
      </w:pPr>
      <w:r w:rsidRPr="001744EA">
        <w:rPr>
          <w:rFonts w:ascii="Arial Narrow" w:hAnsi="Arial Narrow"/>
          <w:bCs/>
          <w:i/>
          <w:color w:val="000000"/>
          <w:sz w:val="24"/>
        </w:rPr>
        <w:t xml:space="preserve">.....................................................                                     .............................................................     </w:t>
      </w:r>
    </w:p>
    <w:p w14:paraId="0D04911B" w14:textId="77777777" w:rsidR="0000503D" w:rsidRPr="001744EA" w:rsidRDefault="0000503D" w:rsidP="0000503D">
      <w:pPr>
        <w:autoSpaceDE w:val="0"/>
        <w:autoSpaceDN w:val="0"/>
        <w:adjustRightInd w:val="0"/>
        <w:rPr>
          <w:rFonts w:ascii="Arial Narrow" w:hAnsi="Arial Narrow" w:cstheme="minorHAnsi"/>
          <w:b/>
          <w:i/>
          <w:szCs w:val="19"/>
        </w:rPr>
      </w:pPr>
      <w:r w:rsidRPr="001744EA">
        <w:rPr>
          <w:rFonts w:ascii="Arial Narrow" w:hAnsi="Arial Narrow" w:cstheme="minorHAnsi"/>
          <w:bCs/>
          <w:i/>
          <w:color w:val="000000"/>
          <w:szCs w:val="19"/>
        </w:rPr>
        <w:t xml:space="preserve">       </w:t>
      </w:r>
      <w:r w:rsidRPr="001744EA">
        <w:rPr>
          <w:rFonts w:ascii="Arial Narrow" w:hAnsi="Arial Narrow" w:cstheme="minorHAnsi"/>
          <w:b/>
          <w:bCs/>
          <w:i/>
          <w:color w:val="000000"/>
          <w:szCs w:val="19"/>
        </w:rPr>
        <w:t xml:space="preserve">Za verejného obstarávateľa </w:t>
      </w:r>
      <w:r w:rsidRPr="001744EA">
        <w:rPr>
          <w:rFonts w:ascii="Arial Narrow" w:hAnsi="Arial Narrow" w:cstheme="minorHAnsi"/>
          <w:b/>
          <w:bCs/>
          <w:i/>
          <w:color w:val="000000"/>
          <w:szCs w:val="19"/>
        </w:rPr>
        <w:tab/>
      </w:r>
      <w:r w:rsidRPr="001744EA">
        <w:rPr>
          <w:rFonts w:ascii="Arial Narrow" w:hAnsi="Arial Narrow" w:cstheme="minorHAnsi"/>
          <w:b/>
          <w:bCs/>
          <w:i/>
          <w:color w:val="000000"/>
          <w:szCs w:val="19"/>
        </w:rPr>
        <w:tab/>
      </w:r>
      <w:r w:rsidRPr="001744EA">
        <w:rPr>
          <w:rFonts w:ascii="Arial Narrow" w:hAnsi="Arial Narrow" w:cstheme="minorHAnsi"/>
          <w:b/>
          <w:bCs/>
          <w:i/>
          <w:color w:val="000000"/>
          <w:szCs w:val="19"/>
        </w:rPr>
        <w:tab/>
      </w:r>
      <w:r w:rsidRPr="001744EA">
        <w:rPr>
          <w:rFonts w:ascii="Arial Narrow" w:hAnsi="Arial Narrow" w:cstheme="minorHAnsi"/>
          <w:b/>
          <w:bCs/>
          <w:i/>
          <w:color w:val="000000"/>
          <w:szCs w:val="19"/>
        </w:rPr>
        <w:tab/>
      </w:r>
      <w:r w:rsidRPr="001744EA">
        <w:rPr>
          <w:rFonts w:ascii="Arial Narrow" w:hAnsi="Arial Narrow" w:cstheme="minorHAnsi"/>
          <w:b/>
          <w:bCs/>
          <w:i/>
          <w:color w:val="000000"/>
          <w:szCs w:val="19"/>
        </w:rPr>
        <w:tab/>
        <w:t xml:space="preserve">Poverená osoba </w:t>
      </w:r>
    </w:p>
    <w:p w14:paraId="4F81C874" w14:textId="22CDADA7" w:rsidR="00DA1C70" w:rsidRDefault="00DA1C70" w:rsidP="00570668">
      <w:pPr>
        <w:jc w:val="center"/>
        <w:rPr>
          <w:rFonts w:ascii="Arial Narrow" w:hAnsi="Arial Narrow"/>
          <w:i/>
          <w:sz w:val="32"/>
          <w:szCs w:val="32"/>
          <w:lang w:eastAsia="sk-SK"/>
        </w:rPr>
      </w:pPr>
    </w:p>
    <w:p w14:paraId="478B9936" w14:textId="3C3FA82C" w:rsidR="0017383D" w:rsidRDefault="0017383D" w:rsidP="00570668">
      <w:pPr>
        <w:jc w:val="center"/>
        <w:rPr>
          <w:rFonts w:ascii="Arial Narrow" w:hAnsi="Arial Narrow"/>
          <w:i/>
          <w:sz w:val="32"/>
          <w:szCs w:val="32"/>
          <w:lang w:eastAsia="sk-SK"/>
        </w:rPr>
      </w:pPr>
    </w:p>
    <w:p w14:paraId="317231FB" w14:textId="5B0E5437" w:rsidR="007459CE" w:rsidRPr="001744EA" w:rsidRDefault="007459CE" w:rsidP="00570668">
      <w:pPr>
        <w:jc w:val="center"/>
        <w:rPr>
          <w:rFonts w:ascii="Arial Narrow" w:hAnsi="Arial Narrow"/>
          <w:i/>
          <w:sz w:val="32"/>
          <w:szCs w:val="32"/>
          <w:lang w:eastAsia="sk-SK"/>
        </w:rPr>
      </w:pPr>
      <w:r w:rsidRPr="001744EA">
        <w:rPr>
          <w:rFonts w:ascii="Arial Narrow" w:hAnsi="Arial Narrow"/>
          <w:i/>
          <w:sz w:val="32"/>
          <w:szCs w:val="32"/>
          <w:lang w:eastAsia="sk-SK"/>
        </w:rPr>
        <w:t>Príloha č. 8</w:t>
      </w:r>
      <w:r w:rsidR="00B84D89">
        <w:rPr>
          <w:rFonts w:ascii="Arial Narrow" w:hAnsi="Arial Narrow"/>
          <w:i/>
          <w:sz w:val="32"/>
          <w:szCs w:val="32"/>
          <w:lang w:eastAsia="sk-SK"/>
        </w:rPr>
        <w:t xml:space="preserve"> </w:t>
      </w:r>
      <w:r w:rsidR="00415DEC">
        <w:rPr>
          <w:rFonts w:ascii="Arial Narrow" w:hAnsi="Arial Narrow"/>
          <w:i/>
          <w:sz w:val="32"/>
          <w:szCs w:val="32"/>
          <w:lang w:eastAsia="sk-SK"/>
        </w:rPr>
        <w:t>u</w:t>
      </w:r>
      <w:r w:rsidRPr="001744EA">
        <w:rPr>
          <w:rFonts w:ascii="Arial Narrow" w:hAnsi="Arial Narrow"/>
          <w:i/>
          <w:sz w:val="32"/>
          <w:szCs w:val="32"/>
          <w:lang w:eastAsia="sk-SK"/>
        </w:rPr>
        <w:t>smernenia – vzor:</w:t>
      </w:r>
    </w:p>
    <w:p w14:paraId="04F42DED" w14:textId="77777777" w:rsidR="00570668" w:rsidRPr="001744EA" w:rsidRDefault="00570668" w:rsidP="00DA2FED">
      <w:pPr>
        <w:pStyle w:val="Bezriadkovania"/>
        <w:jc w:val="center"/>
        <w:rPr>
          <w:rFonts w:ascii="Arial Narrow" w:hAnsi="Arial Narrow"/>
          <w:b/>
          <w:sz w:val="24"/>
          <w:szCs w:val="24"/>
          <w:lang w:eastAsia="sk-SK"/>
        </w:rPr>
      </w:pPr>
      <w:r w:rsidRPr="001744EA">
        <w:rPr>
          <w:rFonts w:ascii="Arial Narrow" w:hAnsi="Arial Narrow"/>
          <w:b/>
          <w:sz w:val="24"/>
          <w:szCs w:val="24"/>
          <w:lang w:eastAsia="sk-SK"/>
        </w:rPr>
        <w:t>ČESTNÉ VYHLÁSENIE</w:t>
      </w:r>
    </w:p>
    <w:p w14:paraId="26928902" w14:textId="6646AAFC" w:rsidR="00570668" w:rsidRPr="001744EA" w:rsidRDefault="006A7299" w:rsidP="00DA2FED">
      <w:pPr>
        <w:pStyle w:val="Bezriadkovania"/>
        <w:jc w:val="center"/>
        <w:rPr>
          <w:rFonts w:ascii="Arial Narrow" w:hAnsi="Arial Narrow"/>
          <w:b/>
          <w:sz w:val="24"/>
          <w:szCs w:val="24"/>
          <w:lang w:eastAsia="sk-SK"/>
        </w:rPr>
      </w:pPr>
      <w:r w:rsidRPr="001744EA">
        <w:rPr>
          <w:rFonts w:ascii="Arial Narrow" w:hAnsi="Arial Narrow"/>
          <w:b/>
          <w:sz w:val="24"/>
          <w:szCs w:val="24"/>
          <w:lang w:eastAsia="sk-SK"/>
        </w:rPr>
        <w:t>k uplatňovaniu medzinárodných sankcií</w:t>
      </w:r>
    </w:p>
    <w:p w14:paraId="5E9ED622" w14:textId="77777777" w:rsidR="00570668" w:rsidRPr="001744EA" w:rsidRDefault="00570668" w:rsidP="007459CE">
      <w:pPr>
        <w:rPr>
          <w:rFonts w:ascii="Arial Narrow" w:hAnsi="Arial Narrow"/>
          <w:b/>
          <w:lang w:eastAsia="sk-SK"/>
        </w:rPr>
      </w:pPr>
    </w:p>
    <w:p w14:paraId="0E89D057" w14:textId="77777777" w:rsidR="007459CE" w:rsidRPr="001744EA" w:rsidRDefault="007459CE" w:rsidP="007459CE">
      <w:pPr>
        <w:rPr>
          <w:rFonts w:ascii="Arial Narrow" w:hAnsi="Arial Narrow"/>
          <w:lang w:eastAsia="sk-SK"/>
        </w:rPr>
      </w:pPr>
      <w:r w:rsidRPr="001744EA">
        <w:rPr>
          <w:rFonts w:ascii="Arial Narrow" w:hAnsi="Arial Narrow"/>
          <w:b/>
          <w:lang w:eastAsia="sk-SK"/>
        </w:rPr>
        <w:t>Obchodné meno uchádzača</w:t>
      </w:r>
      <w:r w:rsidRPr="001744EA">
        <w:rPr>
          <w:rFonts w:ascii="Arial Narrow" w:hAnsi="Arial Narrow"/>
          <w:lang w:eastAsia="sk-SK"/>
        </w:rPr>
        <w:t xml:space="preserve">: ...................................................................................... </w:t>
      </w:r>
    </w:p>
    <w:p w14:paraId="580A41FE" w14:textId="77777777" w:rsidR="007459CE" w:rsidRPr="001744EA" w:rsidRDefault="007459CE" w:rsidP="007459CE">
      <w:pPr>
        <w:rPr>
          <w:rFonts w:ascii="Arial Narrow" w:hAnsi="Arial Narrow"/>
          <w:lang w:eastAsia="sk-SK"/>
        </w:rPr>
      </w:pPr>
      <w:r w:rsidRPr="001744EA">
        <w:rPr>
          <w:rFonts w:ascii="Arial Narrow" w:hAnsi="Arial Narrow"/>
          <w:b/>
          <w:lang w:eastAsia="sk-SK"/>
        </w:rPr>
        <w:t>Adresa/sídlo uchádzača</w:t>
      </w:r>
      <w:r w:rsidRPr="001744EA">
        <w:rPr>
          <w:rFonts w:ascii="Arial Narrow" w:hAnsi="Arial Narrow"/>
          <w:lang w:eastAsia="sk-SK"/>
        </w:rPr>
        <w:t xml:space="preserve">: ...................................................................................... </w:t>
      </w:r>
    </w:p>
    <w:p w14:paraId="1C928372" w14:textId="77777777" w:rsidR="007459CE" w:rsidRPr="001744EA" w:rsidRDefault="007459CE" w:rsidP="007459CE">
      <w:pPr>
        <w:rPr>
          <w:rFonts w:ascii="Arial Narrow" w:hAnsi="Arial Narrow"/>
          <w:lang w:eastAsia="sk-SK"/>
        </w:rPr>
      </w:pPr>
      <w:r w:rsidRPr="001744EA">
        <w:rPr>
          <w:rFonts w:ascii="Arial Narrow" w:hAnsi="Arial Narrow"/>
          <w:b/>
          <w:lang w:eastAsia="sk-SK"/>
        </w:rPr>
        <w:t>IČO</w:t>
      </w:r>
      <w:r w:rsidRPr="001744EA">
        <w:rPr>
          <w:rFonts w:ascii="Arial Narrow" w:hAnsi="Arial Narrow"/>
          <w:lang w:eastAsia="sk-SK"/>
        </w:rPr>
        <w:t xml:space="preserve">: ...................................................................................... </w:t>
      </w:r>
    </w:p>
    <w:p w14:paraId="3BC95B8B" w14:textId="77777777" w:rsidR="007459CE" w:rsidRPr="001744EA" w:rsidRDefault="007459CE" w:rsidP="007459CE">
      <w:pPr>
        <w:rPr>
          <w:rFonts w:ascii="Arial Narrow" w:hAnsi="Arial Narrow"/>
          <w:b/>
          <w:lang w:eastAsia="sk-SK"/>
        </w:rPr>
      </w:pPr>
      <w:r w:rsidRPr="001744EA">
        <w:rPr>
          <w:rFonts w:ascii="Arial Narrow" w:hAnsi="Arial Narrow"/>
          <w:b/>
          <w:lang w:eastAsia="sk-SK"/>
        </w:rPr>
        <w:t xml:space="preserve">Čestne vyhlasujem, </w:t>
      </w:r>
    </w:p>
    <w:p w14:paraId="36C9C700" w14:textId="77777777" w:rsidR="007459CE" w:rsidRPr="001744EA" w:rsidRDefault="007459CE" w:rsidP="006A7299">
      <w:pPr>
        <w:jc w:val="both"/>
        <w:rPr>
          <w:rFonts w:ascii="Arial Narrow" w:hAnsi="Arial Narrow"/>
          <w:lang w:eastAsia="sk-SK"/>
        </w:rPr>
      </w:pPr>
      <w:r w:rsidRPr="001744EA">
        <w:rPr>
          <w:rFonts w:ascii="Arial Narrow" w:hAnsi="Arial Narrow"/>
          <w:lang w:eastAsia="sk-SK"/>
        </w:rPr>
        <w:t xml:space="preserve">že v spoločnosti, ktorú zastupujem a ktorá vykonáva plnenie zákazky, nefiguruje ruská účasť, ktorá prekračuje limity stanovené v článku 5k nariadenia Rady (EÚ) č. 833/2014 z 31. júla 2014 o reštriktívnych opatreniach s ohľadom na konanie Ruska, ktorým destabilizuje situáciu na Ukrajine v znení nariadenia Rady (EÚ) č. 2022/578 z 8. apríla 2022. </w:t>
      </w:r>
    </w:p>
    <w:p w14:paraId="75E42D3A" w14:textId="77777777" w:rsidR="007459CE" w:rsidRPr="001744EA" w:rsidRDefault="007459CE" w:rsidP="006A7299">
      <w:pPr>
        <w:jc w:val="both"/>
        <w:rPr>
          <w:rFonts w:ascii="Arial Narrow" w:hAnsi="Arial Narrow"/>
          <w:lang w:eastAsia="sk-SK"/>
        </w:rPr>
      </w:pPr>
      <w:r w:rsidRPr="001744EA">
        <w:rPr>
          <w:rFonts w:ascii="Arial Narrow" w:hAnsi="Arial Narrow"/>
          <w:lang w:eastAsia="sk-SK"/>
        </w:rPr>
        <w:t xml:space="preserve">Predovšetkým vyhlasujem, že: </w:t>
      </w:r>
    </w:p>
    <w:p w14:paraId="4DA80F4B" w14:textId="77777777" w:rsidR="007459CE" w:rsidRPr="001744EA" w:rsidRDefault="007459CE" w:rsidP="006A7299">
      <w:pPr>
        <w:jc w:val="both"/>
        <w:rPr>
          <w:rFonts w:ascii="Arial Narrow" w:hAnsi="Arial Narrow"/>
          <w:lang w:eastAsia="sk-SK"/>
        </w:rPr>
      </w:pPr>
      <w:r w:rsidRPr="001744EA">
        <w:rPr>
          <w:rFonts w:ascii="Arial Narrow" w:hAnsi="Arial Narrow"/>
          <w:lang w:eastAsia="sk-SK"/>
        </w:rPr>
        <w:t>(a) uchádzač, ktorého zastupujem (a žiadna zo spoločností, ktoré sú členmi nášho konzorcia), nie je ruským štátnym príslušníkom ani fyzickou alebo právnickou osobou, subjektom alebo orgánom so sídlom v Rusku;</w:t>
      </w:r>
    </w:p>
    <w:p w14:paraId="435F8896" w14:textId="77777777" w:rsidR="007459CE" w:rsidRPr="001744EA" w:rsidRDefault="007459CE" w:rsidP="006A7299">
      <w:pPr>
        <w:jc w:val="both"/>
        <w:rPr>
          <w:rFonts w:ascii="Arial Narrow" w:hAnsi="Arial Narrow"/>
          <w:lang w:eastAsia="sk-SK"/>
        </w:rPr>
      </w:pPr>
      <w:r w:rsidRPr="001744EA">
        <w:rPr>
          <w:rFonts w:ascii="Arial Narrow" w:hAnsi="Arial Narrow"/>
          <w:lang w:eastAsia="sk-SK"/>
        </w:rPr>
        <w:lastRenderedPageBreak/>
        <w:t xml:space="preserve"> (b) uchádzač, ktorého zastupujem (a žiadna zo spoločností, ktoré sú členmi nášho konzorcia), nie je právnickou osobou, subjektom alebo orgánom, ktorých vlastnícke práva priamo alebo nepriamo vlastní z viac ako 50 % subjekt uvedený v písmene a) tohto odseku; </w:t>
      </w:r>
    </w:p>
    <w:p w14:paraId="4307C240" w14:textId="77777777" w:rsidR="007459CE" w:rsidRPr="001744EA" w:rsidRDefault="007459CE" w:rsidP="006A7299">
      <w:pPr>
        <w:jc w:val="both"/>
        <w:rPr>
          <w:rFonts w:ascii="Arial Narrow" w:hAnsi="Arial Narrow"/>
          <w:lang w:eastAsia="sk-SK"/>
        </w:rPr>
      </w:pPr>
      <w:r w:rsidRPr="001744EA">
        <w:rPr>
          <w:rFonts w:ascii="Arial Narrow" w:hAnsi="Arial Narrow"/>
          <w:lang w:eastAsia="sk-SK"/>
        </w:rPr>
        <w:t xml:space="preserve">(c) ani ja, ani spoločnosť, ktorú zastupujeme, nie sme fyzická alebo právnická osoba, subjekt alebo orgán, ktorý koná v mene alebo na príkaz subjektu uvedeného v písmene a) alebo b) uvedených vyššie; </w:t>
      </w:r>
    </w:p>
    <w:p w14:paraId="1BB3F056" w14:textId="3A87BE10" w:rsidR="007459CE" w:rsidRPr="001744EA" w:rsidRDefault="007459CE" w:rsidP="006A7299">
      <w:pPr>
        <w:jc w:val="both"/>
        <w:rPr>
          <w:rFonts w:ascii="Arial Narrow" w:hAnsi="Arial Narrow"/>
          <w:lang w:eastAsia="sk-SK"/>
        </w:rPr>
      </w:pPr>
      <w:r w:rsidRPr="001744EA">
        <w:rPr>
          <w:rFonts w:ascii="Arial Narrow" w:hAnsi="Arial Narrow"/>
          <w:lang w:eastAsia="sk-SK"/>
        </w:rPr>
        <w:t xml:space="preserve">(d) </w:t>
      </w:r>
      <w:r w:rsidR="006A7299" w:rsidRPr="001744EA">
        <w:rPr>
          <w:rFonts w:ascii="Arial Narrow" w:hAnsi="Arial Narrow"/>
          <w:lang w:eastAsia="sk-SK"/>
        </w:rPr>
        <w:t>subjekty uvedené v písmenách a) až c) nemajú účasť vyššiu ako 10 % hodnoty zákazky v subdodávateľovi, dodávateľovi alebo v subjekte, na ktorého kapacity sa dodávateľ, ktorého zastupujem spolieha</w:t>
      </w:r>
    </w:p>
    <w:p w14:paraId="6117D9F9" w14:textId="5E7BE990" w:rsidR="007459CE" w:rsidRDefault="006A7299" w:rsidP="00BD38E8">
      <w:pPr>
        <w:jc w:val="both"/>
        <w:rPr>
          <w:rFonts w:ascii="Arial Narrow" w:hAnsi="Arial Narrow"/>
          <w:lang w:eastAsia="sk-SK"/>
        </w:rPr>
      </w:pPr>
      <w:r w:rsidRPr="001744EA">
        <w:rPr>
          <w:rFonts w:ascii="Arial Narrow" w:hAnsi="Arial Narrow"/>
          <w:lang w:eastAsia="sk-SK"/>
        </w:rPr>
        <w:t>Zároveň čestne vyhlasujem, že táto ponuka/žiadosť o účasť a realizácia plnenia podľa zmluvy, ktorá bude výsledkom daného verejného obstarávania zo strany hospodárskeho subjektu, ktorý zastupujem, nie je v rozpore so zákonom č. 289/2016 Z. z. o vykonávaní medzinárodných sankcií v znení neskorších predpisov, a teda najmä neporušuje akúkoľvek medzinárodnú sankciu upravenú v akomkoľvek predpise o medzinárodnej sankcii podľa § 2 písm. b) zákona č. 289/2016 Z. z. o vykonávaní medzinárodných sankcií v znení neskorších predpisov.</w:t>
      </w:r>
    </w:p>
    <w:p w14:paraId="52BC19AB" w14:textId="2F9AC844" w:rsidR="00DA1C70" w:rsidRDefault="00DA1C70" w:rsidP="00DA1C70">
      <w:pPr>
        <w:jc w:val="both"/>
        <w:rPr>
          <w:rFonts w:ascii="Arial Narrow" w:hAnsi="Arial Narrow"/>
          <w:lang w:eastAsia="sk-SK"/>
        </w:rPr>
      </w:pPr>
    </w:p>
    <w:p w14:paraId="6001AA99" w14:textId="559E139A" w:rsidR="00B84D89" w:rsidRDefault="00B84D89" w:rsidP="00DA1C70">
      <w:pPr>
        <w:jc w:val="both"/>
        <w:rPr>
          <w:rFonts w:ascii="Arial Narrow" w:hAnsi="Arial Narrow"/>
          <w:lang w:eastAsia="sk-SK"/>
        </w:rPr>
      </w:pPr>
    </w:p>
    <w:p w14:paraId="2C62E858" w14:textId="77777777" w:rsidR="00B84D89" w:rsidRPr="001744EA" w:rsidRDefault="00B84D89" w:rsidP="00DA1C70">
      <w:pPr>
        <w:jc w:val="both"/>
        <w:rPr>
          <w:rFonts w:ascii="Arial Narrow" w:hAnsi="Arial Narrow"/>
          <w:lang w:eastAsia="sk-SK"/>
        </w:rPr>
      </w:pPr>
    </w:p>
    <w:p w14:paraId="2D2F16B4" w14:textId="77777777" w:rsidR="00BD38E8" w:rsidRDefault="007459CE" w:rsidP="00BD38E8">
      <w:pPr>
        <w:rPr>
          <w:rFonts w:ascii="Arial Narrow" w:hAnsi="Arial Narrow"/>
          <w:lang w:eastAsia="sk-SK"/>
        </w:rPr>
      </w:pPr>
      <w:r w:rsidRPr="001744EA">
        <w:rPr>
          <w:rFonts w:ascii="Arial Narrow" w:hAnsi="Arial Narrow"/>
          <w:lang w:eastAsia="sk-SK"/>
        </w:rPr>
        <w:t>V ............................................. dňa............................</w:t>
      </w:r>
      <w:r w:rsidR="00DF15A3">
        <w:rPr>
          <w:rFonts w:ascii="Arial Narrow" w:hAnsi="Arial Narrow"/>
          <w:lang w:eastAsia="sk-SK"/>
        </w:rPr>
        <w:t xml:space="preserve">                   ........................................................................   </w:t>
      </w:r>
      <w:r w:rsidR="004D72DF">
        <w:rPr>
          <w:rFonts w:ascii="Arial Narrow" w:hAnsi="Arial Narrow"/>
          <w:lang w:eastAsia="sk-SK"/>
        </w:rPr>
        <w:t xml:space="preserve">                                                                                     </w:t>
      </w:r>
      <w:r w:rsidR="00BD38E8">
        <w:rPr>
          <w:rFonts w:ascii="Arial Narrow" w:hAnsi="Arial Narrow"/>
          <w:lang w:eastAsia="sk-SK"/>
        </w:rPr>
        <w:t xml:space="preserve">    </w:t>
      </w:r>
    </w:p>
    <w:p w14:paraId="065A443C" w14:textId="312316E0" w:rsidR="004D72DF" w:rsidRDefault="00BD38E8" w:rsidP="00BD38E8">
      <w:pPr>
        <w:rPr>
          <w:rFonts w:ascii="Arial Narrow" w:hAnsi="Arial Narrow"/>
          <w:lang w:eastAsia="sk-SK"/>
        </w:rPr>
      </w:pPr>
      <w:r>
        <w:rPr>
          <w:rFonts w:ascii="Arial Narrow" w:hAnsi="Arial Narrow"/>
          <w:lang w:eastAsia="sk-SK"/>
        </w:rPr>
        <w:t xml:space="preserve">                                                                                                   </w:t>
      </w:r>
      <w:r w:rsidR="004D72DF">
        <w:rPr>
          <w:rFonts w:ascii="Arial Narrow" w:hAnsi="Arial Narrow"/>
          <w:lang w:eastAsia="sk-SK"/>
        </w:rPr>
        <w:t>m</w:t>
      </w:r>
      <w:r w:rsidR="00DF15A3">
        <w:rPr>
          <w:rFonts w:ascii="Arial Narrow" w:hAnsi="Arial Narrow"/>
          <w:lang w:eastAsia="sk-SK"/>
        </w:rPr>
        <w:t xml:space="preserve">eno, priezvisko, funkcia oprávnenej osoby a podpis </w:t>
      </w:r>
      <w:r w:rsidR="004D72DF">
        <w:rPr>
          <w:rFonts w:ascii="Arial Narrow" w:hAnsi="Arial Narrow"/>
          <w:lang w:eastAsia="sk-SK"/>
        </w:rPr>
        <w:t xml:space="preserve">          </w:t>
      </w:r>
    </w:p>
    <w:p w14:paraId="0A940C17" w14:textId="2D2FCD02" w:rsidR="007459CE" w:rsidRDefault="004D72DF" w:rsidP="004D72DF">
      <w:pPr>
        <w:ind w:left="709"/>
        <w:rPr>
          <w:rFonts w:ascii="Arial Narrow" w:hAnsi="Arial Narrow"/>
          <w:lang w:eastAsia="sk-SK"/>
        </w:rPr>
      </w:pPr>
      <w:r>
        <w:rPr>
          <w:rFonts w:ascii="Arial Narrow" w:hAnsi="Arial Narrow"/>
          <w:lang w:eastAsia="sk-SK"/>
        </w:rPr>
        <w:t xml:space="preserve">                                                                                         </w:t>
      </w:r>
      <w:r w:rsidR="00DF15A3">
        <w:rPr>
          <w:rFonts w:ascii="Arial Narrow" w:hAnsi="Arial Narrow"/>
          <w:lang w:eastAsia="sk-SK"/>
        </w:rPr>
        <w:t>oprávnenej osoby konať za záujemcu/uchádzača</w:t>
      </w:r>
    </w:p>
    <w:p w14:paraId="1DD88232" w14:textId="21C4FA40" w:rsidR="00BA7898" w:rsidRDefault="00BA7898" w:rsidP="004D72DF">
      <w:pPr>
        <w:ind w:left="709"/>
        <w:rPr>
          <w:rFonts w:ascii="Arial Narrow" w:hAnsi="Arial Narrow"/>
          <w:lang w:eastAsia="sk-SK"/>
        </w:rPr>
      </w:pPr>
    </w:p>
    <w:p w14:paraId="7D882183" w14:textId="3F639D83" w:rsidR="00B84D89" w:rsidRDefault="00B84D89" w:rsidP="00BA7898">
      <w:pPr>
        <w:jc w:val="center"/>
        <w:rPr>
          <w:rFonts w:ascii="Arial Narrow" w:hAnsi="Arial Narrow"/>
          <w:i/>
          <w:sz w:val="32"/>
          <w:szCs w:val="32"/>
          <w:lang w:eastAsia="sk-SK"/>
        </w:rPr>
      </w:pPr>
    </w:p>
    <w:p w14:paraId="1915A808" w14:textId="1E01CE01" w:rsidR="00BA7898" w:rsidRPr="001744EA" w:rsidRDefault="00BA7898" w:rsidP="00BA7898">
      <w:pPr>
        <w:jc w:val="center"/>
        <w:rPr>
          <w:rFonts w:ascii="Arial Narrow" w:hAnsi="Arial Narrow"/>
          <w:i/>
          <w:sz w:val="32"/>
          <w:szCs w:val="32"/>
          <w:lang w:eastAsia="sk-SK"/>
        </w:rPr>
      </w:pPr>
      <w:r>
        <w:rPr>
          <w:rFonts w:ascii="Arial Narrow" w:hAnsi="Arial Narrow"/>
          <w:i/>
          <w:sz w:val="32"/>
          <w:szCs w:val="32"/>
          <w:lang w:eastAsia="sk-SK"/>
        </w:rPr>
        <w:t>Príloha č. 9</w:t>
      </w:r>
      <w:r w:rsidR="00B84D89">
        <w:rPr>
          <w:rFonts w:ascii="Arial Narrow" w:hAnsi="Arial Narrow"/>
          <w:i/>
          <w:sz w:val="32"/>
          <w:szCs w:val="32"/>
          <w:lang w:eastAsia="sk-SK"/>
        </w:rPr>
        <w:t xml:space="preserve"> </w:t>
      </w:r>
      <w:r w:rsidR="00415DEC">
        <w:rPr>
          <w:rFonts w:ascii="Arial Narrow" w:hAnsi="Arial Narrow"/>
          <w:i/>
          <w:sz w:val="32"/>
          <w:szCs w:val="32"/>
          <w:lang w:eastAsia="sk-SK"/>
        </w:rPr>
        <w:t>u</w:t>
      </w:r>
      <w:r w:rsidRPr="001744EA">
        <w:rPr>
          <w:rFonts w:ascii="Arial Narrow" w:hAnsi="Arial Narrow"/>
          <w:i/>
          <w:sz w:val="32"/>
          <w:szCs w:val="32"/>
          <w:lang w:eastAsia="sk-SK"/>
        </w:rPr>
        <w:t>smernenia – vzor:</w:t>
      </w:r>
    </w:p>
    <w:p w14:paraId="4B7C3495" w14:textId="6D148C73" w:rsidR="00D001A8" w:rsidRPr="00B84D89" w:rsidRDefault="00D001A8" w:rsidP="00D001A8">
      <w:pPr>
        <w:autoSpaceDE w:val="0"/>
        <w:autoSpaceDN w:val="0"/>
        <w:adjustRightInd w:val="0"/>
        <w:jc w:val="center"/>
        <w:rPr>
          <w:rFonts w:ascii="Arial Narrow" w:hAnsi="Arial Narrow" w:cs="Arial"/>
          <w:b/>
          <w:bCs/>
          <w:sz w:val="24"/>
          <w:szCs w:val="24"/>
          <w:lang w:val="en-GB"/>
        </w:rPr>
      </w:pPr>
      <w:r w:rsidRPr="00B84D89">
        <w:rPr>
          <w:rFonts w:ascii="Arial Narrow" w:hAnsi="Arial Narrow" w:cs="Arial"/>
          <w:b/>
          <w:bCs/>
          <w:sz w:val="24"/>
          <w:szCs w:val="24"/>
          <w:lang w:val="en-GB"/>
        </w:rPr>
        <w:t>Žiadosť o vykonanie kontr</w:t>
      </w:r>
      <w:r w:rsidR="00B41861">
        <w:rPr>
          <w:rFonts w:ascii="Arial Narrow" w:hAnsi="Arial Narrow" w:cs="Arial"/>
          <w:b/>
          <w:bCs/>
          <w:sz w:val="24"/>
          <w:szCs w:val="24"/>
          <w:lang w:val="en-GB"/>
        </w:rPr>
        <w:t>oly verejného obstarávania</w:t>
      </w:r>
    </w:p>
    <w:p w14:paraId="76FA1377" w14:textId="77777777" w:rsidR="00D001A8" w:rsidRPr="00D001A8" w:rsidRDefault="00D001A8" w:rsidP="00D001A8">
      <w:pPr>
        <w:autoSpaceDE w:val="0"/>
        <w:autoSpaceDN w:val="0"/>
        <w:adjustRightInd w:val="0"/>
        <w:jc w:val="center"/>
        <w:rPr>
          <w:rFonts w:ascii="Arial Narrow" w:hAnsi="Arial Narrow"/>
          <w:b/>
        </w:rPr>
      </w:pPr>
    </w:p>
    <w:p w14:paraId="72C9A62D" w14:textId="77777777" w:rsidR="00D001A8" w:rsidRPr="00B84D89" w:rsidRDefault="00D001A8" w:rsidP="00D001A8">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Narrow" w:hAnsi="Arial Narrow"/>
          <w:b/>
          <w:caps/>
        </w:rPr>
      </w:pPr>
      <w:r w:rsidRPr="00B84D89">
        <w:rPr>
          <w:rFonts w:ascii="Arial Narrow" w:hAnsi="Arial Narrow"/>
          <w:b/>
          <w:caps/>
        </w:rPr>
        <w:t xml:space="preserve">Základné informácie </w:t>
      </w:r>
    </w:p>
    <w:p w14:paraId="3CF9068E" w14:textId="77777777" w:rsidR="00D001A8" w:rsidRPr="00B84D89" w:rsidRDefault="00D001A8" w:rsidP="00D001A8">
      <w:pPr>
        <w:rPr>
          <w:rFonts w:ascii="Arial Narrow" w:hAnsi="Arial Narrow"/>
          <w:b/>
        </w:rPr>
      </w:pPr>
      <w:r w:rsidRPr="00B84D89">
        <w:rPr>
          <w:rFonts w:ascii="Arial Narrow" w:hAnsi="Arial Narrow"/>
          <w:b/>
        </w:rPr>
        <w:t xml:space="preserve">Vykonávateľ: </w:t>
      </w:r>
      <w:r w:rsidRPr="00B84D89">
        <w:rPr>
          <w:rFonts w:ascii="Arial Narrow" w:hAnsi="Arial Narrow"/>
        </w:rPr>
        <w:t>Ministerstvo investícií, regionálneho rozvoja a informatizácie Slovenskej republiky</w:t>
      </w:r>
    </w:p>
    <w:p w14:paraId="387D5951" w14:textId="0E697C0F" w:rsidR="00D001A8" w:rsidRPr="00B84D89" w:rsidRDefault="00D001A8" w:rsidP="00D001A8">
      <w:pPr>
        <w:rPr>
          <w:rFonts w:ascii="Arial Narrow" w:hAnsi="Arial Narrow"/>
        </w:rPr>
      </w:pPr>
      <w:r w:rsidRPr="00B84D89">
        <w:rPr>
          <w:rFonts w:ascii="Arial Narrow" w:hAnsi="Arial Narrow"/>
          <w:b/>
        </w:rPr>
        <w:t>Názov komponentu:</w:t>
      </w:r>
    </w:p>
    <w:p w14:paraId="3BD84933" w14:textId="77777777" w:rsidR="00D001A8" w:rsidRPr="00B84D89" w:rsidRDefault="00D001A8" w:rsidP="00D001A8">
      <w:pPr>
        <w:spacing w:after="240"/>
        <w:rPr>
          <w:rFonts w:ascii="Arial Narrow" w:hAnsi="Arial Narrow"/>
          <w:b/>
        </w:rPr>
      </w:pPr>
      <w:r w:rsidRPr="00B84D89">
        <w:rPr>
          <w:rFonts w:ascii="Arial Narrow" w:hAnsi="Arial Narrow"/>
          <w:b/>
        </w:rPr>
        <w:t xml:space="preserve">Číslo opatrenia (investícia/reforma/projekt): </w:t>
      </w:r>
    </w:p>
    <w:p w14:paraId="737CFC05" w14:textId="77777777" w:rsidR="00D001A8" w:rsidRPr="00B84D89" w:rsidRDefault="00D001A8" w:rsidP="00D001A8">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Narrow" w:hAnsi="Arial Narrow"/>
          <w:b/>
          <w:caps/>
        </w:rPr>
      </w:pPr>
      <w:r w:rsidRPr="00B84D89">
        <w:rPr>
          <w:rFonts w:ascii="Arial Narrow" w:hAnsi="Arial Narrow"/>
          <w:b/>
          <w:caps/>
        </w:rPr>
        <w:t>IDENTIFIKÁCIA PROJEKTU</w:t>
      </w:r>
    </w:p>
    <w:p w14:paraId="1CDD4B7F" w14:textId="77777777" w:rsidR="00D001A8" w:rsidRPr="00B84D89" w:rsidRDefault="00D001A8" w:rsidP="00D001A8">
      <w:pPr>
        <w:rPr>
          <w:rFonts w:ascii="Arial Narrow" w:hAnsi="Arial Narrow"/>
          <w:b/>
        </w:rPr>
      </w:pPr>
      <w:r w:rsidRPr="00B84D89">
        <w:rPr>
          <w:rFonts w:ascii="Arial Narrow" w:hAnsi="Arial Narrow"/>
          <w:b/>
        </w:rPr>
        <w:t>Názov projektu:</w:t>
      </w:r>
    </w:p>
    <w:p w14:paraId="70A60E64" w14:textId="77777777" w:rsidR="00D001A8" w:rsidRPr="00B84D89" w:rsidRDefault="00D001A8" w:rsidP="00D001A8">
      <w:pPr>
        <w:rPr>
          <w:rFonts w:ascii="Arial Narrow" w:hAnsi="Arial Narrow"/>
          <w:b/>
        </w:rPr>
      </w:pPr>
      <w:r w:rsidRPr="00B84D89">
        <w:rPr>
          <w:rFonts w:ascii="Arial Narrow" w:hAnsi="Arial Narrow"/>
          <w:b/>
        </w:rPr>
        <w:t>Identifikačné číslo projektu:</w:t>
      </w:r>
    </w:p>
    <w:p w14:paraId="2D830891" w14:textId="77777777" w:rsidR="00D001A8" w:rsidRPr="00B84D89" w:rsidRDefault="00D001A8" w:rsidP="00D001A8">
      <w:pPr>
        <w:spacing w:after="240"/>
        <w:rPr>
          <w:rFonts w:ascii="Arial Narrow" w:hAnsi="Arial Narrow"/>
          <w:b/>
        </w:rPr>
      </w:pPr>
      <w:r w:rsidRPr="00B84D89">
        <w:rPr>
          <w:rFonts w:ascii="Arial Narrow" w:hAnsi="Arial Narrow"/>
          <w:b/>
        </w:rPr>
        <w:t>Dátum účinnosti Zmluvy o PPM:</w:t>
      </w:r>
    </w:p>
    <w:p w14:paraId="16EC6E6E" w14:textId="77777777" w:rsidR="00D001A8" w:rsidRPr="00B84D89" w:rsidRDefault="00D001A8" w:rsidP="00D001A8">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Narrow" w:hAnsi="Arial Narrow"/>
          <w:b/>
          <w:caps/>
        </w:rPr>
      </w:pPr>
      <w:r w:rsidRPr="00B84D89">
        <w:rPr>
          <w:rFonts w:ascii="Arial Narrow" w:hAnsi="Arial Narrow"/>
          <w:b/>
          <w:caps/>
        </w:rPr>
        <w:t>Identifikácia PRIJÍMATEĽA</w:t>
      </w:r>
    </w:p>
    <w:p w14:paraId="07553DF1" w14:textId="77777777" w:rsidR="00D001A8" w:rsidRPr="00B84D89" w:rsidRDefault="00D001A8" w:rsidP="00D001A8">
      <w:pPr>
        <w:rPr>
          <w:rFonts w:ascii="Arial Narrow" w:hAnsi="Arial Narrow"/>
          <w:b/>
        </w:rPr>
      </w:pPr>
      <w:r w:rsidRPr="00B84D89">
        <w:rPr>
          <w:rFonts w:ascii="Arial Narrow" w:hAnsi="Arial Narrow"/>
          <w:b/>
        </w:rPr>
        <w:lastRenderedPageBreak/>
        <w:t>Názov prijímateľa:</w:t>
      </w:r>
    </w:p>
    <w:p w14:paraId="6C360111" w14:textId="77777777" w:rsidR="00D001A8" w:rsidRPr="00B84D89" w:rsidRDefault="00D001A8" w:rsidP="00D001A8">
      <w:pPr>
        <w:rPr>
          <w:rFonts w:ascii="Arial Narrow" w:hAnsi="Arial Narrow"/>
          <w:b/>
        </w:rPr>
      </w:pPr>
      <w:r w:rsidRPr="00B84D89">
        <w:rPr>
          <w:rFonts w:ascii="Arial Narrow" w:hAnsi="Arial Narrow"/>
          <w:b/>
        </w:rPr>
        <w:t>Adresa (ulica č., PSČ, obec):</w:t>
      </w:r>
    </w:p>
    <w:p w14:paraId="6ED3E40E" w14:textId="77777777" w:rsidR="00D001A8" w:rsidRPr="00B84D89" w:rsidRDefault="00D001A8" w:rsidP="00D001A8">
      <w:pPr>
        <w:spacing w:after="240"/>
        <w:rPr>
          <w:rFonts w:ascii="Arial Narrow" w:hAnsi="Arial Narrow"/>
          <w:b/>
        </w:rPr>
      </w:pPr>
      <w:r w:rsidRPr="00B84D89">
        <w:rPr>
          <w:rFonts w:ascii="Arial Narrow" w:hAnsi="Arial Narrow"/>
          <w:b/>
        </w:rPr>
        <w:t>IČO:</w:t>
      </w:r>
    </w:p>
    <w:p w14:paraId="51E0E917" w14:textId="77777777" w:rsidR="00D001A8" w:rsidRPr="00B84D89" w:rsidRDefault="00D001A8" w:rsidP="00D001A8">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Narrow" w:hAnsi="Arial Narrow"/>
          <w:b/>
          <w:caps/>
        </w:rPr>
      </w:pPr>
      <w:r w:rsidRPr="00B84D89">
        <w:rPr>
          <w:rFonts w:ascii="Arial Narrow" w:hAnsi="Arial Narrow"/>
          <w:b/>
          <w:caps/>
        </w:rPr>
        <w:t>KONTAKTNÉ OSOBY VO VECI KOMUNIKÁCIE</w:t>
      </w:r>
    </w:p>
    <w:p w14:paraId="3C5B08DF" w14:textId="77777777" w:rsidR="00D001A8" w:rsidRPr="00B84D89" w:rsidRDefault="00D001A8" w:rsidP="00D001A8">
      <w:pPr>
        <w:rPr>
          <w:rFonts w:ascii="Arial Narrow" w:hAnsi="Arial Narrow"/>
          <w:b/>
        </w:rPr>
      </w:pPr>
      <w:r w:rsidRPr="00B84D89">
        <w:rPr>
          <w:rFonts w:ascii="Arial Narrow" w:hAnsi="Arial Narrow"/>
          <w:b/>
        </w:rPr>
        <w:t>Meno a priezvisko:</w:t>
      </w:r>
    </w:p>
    <w:p w14:paraId="0B7033F9" w14:textId="77777777" w:rsidR="00D001A8" w:rsidRPr="00B84D89" w:rsidRDefault="00D001A8" w:rsidP="00D001A8">
      <w:pPr>
        <w:rPr>
          <w:rFonts w:ascii="Arial Narrow" w:hAnsi="Arial Narrow"/>
          <w:b/>
        </w:rPr>
      </w:pPr>
      <w:r w:rsidRPr="00B84D89">
        <w:rPr>
          <w:rFonts w:ascii="Arial Narrow" w:hAnsi="Arial Narrow"/>
          <w:b/>
        </w:rPr>
        <w:t>Pozícia:</w:t>
      </w:r>
    </w:p>
    <w:p w14:paraId="6A868C94" w14:textId="77777777" w:rsidR="00D001A8" w:rsidRPr="00B84D89" w:rsidRDefault="00D001A8" w:rsidP="00D001A8">
      <w:pPr>
        <w:rPr>
          <w:rFonts w:ascii="Arial Narrow" w:hAnsi="Arial Narrow"/>
          <w:b/>
        </w:rPr>
      </w:pPr>
      <w:r w:rsidRPr="00B84D89">
        <w:rPr>
          <w:rFonts w:ascii="Arial Narrow" w:hAnsi="Arial Narrow"/>
          <w:b/>
        </w:rPr>
        <w:t>Telefonický kontakt:</w:t>
      </w:r>
    </w:p>
    <w:p w14:paraId="46CC01A7" w14:textId="77777777" w:rsidR="00D001A8" w:rsidRPr="00B84D89" w:rsidRDefault="00D001A8" w:rsidP="00D001A8">
      <w:pPr>
        <w:spacing w:after="240"/>
        <w:rPr>
          <w:rFonts w:ascii="Arial Narrow" w:hAnsi="Arial Narrow"/>
          <w:b/>
        </w:rPr>
      </w:pPr>
      <w:r w:rsidRPr="00B84D89">
        <w:rPr>
          <w:rFonts w:ascii="Arial Narrow" w:hAnsi="Arial Narrow"/>
          <w:b/>
        </w:rPr>
        <w:t xml:space="preserve">e-mail: </w:t>
      </w:r>
    </w:p>
    <w:p w14:paraId="1B682F20" w14:textId="77777777" w:rsidR="00D001A8" w:rsidRPr="00B84D89" w:rsidRDefault="00D001A8" w:rsidP="00D001A8">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Narrow" w:hAnsi="Arial Narrow"/>
          <w:b/>
          <w:caps/>
        </w:rPr>
      </w:pPr>
      <w:r w:rsidRPr="00B84D89">
        <w:rPr>
          <w:rFonts w:ascii="Arial Narrow" w:hAnsi="Arial Narrow"/>
          <w:b/>
          <w:caps/>
        </w:rPr>
        <w:t>ŠTATUTÁRNI ZÁSTUPCOVIA VO VECI PODPISOVANIA</w:t>
      </w:r>
    </w:p>
    <w:p w14:paraId="06E48EBC" w14:textId="77777777" w:rsidR="00D001A8" w:rsidRPr="00B84D89" w:rsidRDefault="00D001A8" w:rsidP="00D001A8">
      <w:pPr>
        <w:rPr>
          <w:rFonts w:ascii="Arial Narrow" w:hAnsi="Arial Narrow"/>
          <w:b/>
        </w:rPr>
      </w:pPr>
      <w:r w:rsidRPr="00B84D89">
        <w:rPr>
          <w:rFonts w:ascii="Arial Narrow" w:hAnsi="Arial Narrow"/>
          <w:b/>
        </w:rPr>
        <w:t>Meno a priezvisko:</w:t>
      </w:r>
    </w:p>
    <w:p w14:paraId="094466F1" w14:textId="77777777" w:rsidR="00D001A8" w:rsidRPr="00B84D89" w:rsidRDefault="00D001A8" w:rsidP="00D001A8">
      <w:pPr>
        <w:spacing w:after="240"/>
        <w:rPr>
          <w:rFonts w:ascii="Arial Narrow" w:hAnsi="Arial Narrow"/>
          <w:b/>
        </w:rPr>
      </w:pPr>
      <w:r w:rsidRPr="00B84D89">
        <w:rPr>
          <w:rFonts w:ascii="Arial Narrow" w:hAnsi="Arial Narrow"/>
          <w:b/>
        </w:rPr>
        <w:t>Pozícia:</w:t>
      </w:r>
    </w:p>
    <w:p w14:paraId="202DD836" w14:textId="77777777" w:rsidR="00D001A8" w:rsidRPr="00B84D89" w:rsidRDefault="00D001A8" w:rsidP="00D001A8">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Narrow" w:hAnsi="Arial Narrow"/>
          <w:b/>
          <w:caps/>
        </w:rPr>
      </w:pPr>
      <w:r w:rsidRPr="00B84D89">
        <w:rPr>
          <w:rFonts w:ascii="Arial Narrow" w:hAnsi="Arial Narrow"/>
          <w:b/>
          <w:caps/>
        </w:rPr>
        <w:t>IDENTIFIKÁCIA ZÁKAZKY</w:t>
      </w:r>
    </w:p>
    <w:p w14:paraId="19CC4CFC" w14:textId="77777777" w:rsidR="00D001A8" w:rsidRPr="00B84D89" w:rsidRDefault="00D001A8" w:rsidP="00D001A8">
      <w:pPr>
        <w:rPr>
          <w:rFonts w:ascii="Arial Narrow" w:hAnsi="Arial Narrow"/>
          <w:b/>
        </w:rPr>
      </w:pPr>
      <w:r w:rsidRPr="00B84D89">
        <w:rPr>
          <w:rFonts w:ascii="Arial Narrow" w:hAnsi="Arial Narrow"/>
          <w:b/>
        </w:rPr>
        <w:t>Názov zákazky:</w:t>
      </w:r>
    </w:p>
    <w:p w14:paraId="4DB23052" w14:textId="77777777" w:rsidR="00D001A8" w:rsidRPr="00B84D89" w:rsidRDefault="00D001A8" w:rsidP="00D001A8">
      <w:pPr>
        <w:rPr>
          <w:rFonts w:ascii="Arial Narrow" w:hAnsi="Arial Narrow"/>
          <w:b/>
        </w:rPr>
      </w:pPr>
      <w:r w:rsidRPr="00B84D89">
        <w:rPr>
          <w:rFonts w:ascii="Arial Narrow" w:hAnsi="Arial Narrow"/>
          <w:b/>
        </w:rPr>
        <w:t>Druh zákazky podľa predmetu obstarania:</w:t>
      </w:r>
    </w:p>
    <w:p w14:paraId="47F48C49" w14:textId="77777777" w:rsidR="00D001A8" w:rsidRPr="00B84D89" w:rsidRDefault="00D001A8" w:rsidP="00D001A8">
      <w:pPr>
        <w:rPr>
          <w:rFonts w:ascii="Arial Narrow" w:hAnsi="Arial Narrow"/>
          <w:b/>
        </w:rPr>
      </w:pPr>
      <w:r w:rsidRPr="00B84D89">
        <w:rPr>
          <w:rFonts w:ascii="Arial Narrow" w:hAnsi="Arial Narrow"/>
          <w:b/>
        </w:rPr>
        <w:t xml:space="preserve">Druh zákazky podľa predpokladanej hodnoty zákazky: </w:t>
      </w:r>
    </w:p>
    <w:p w14:paraId="0BB6A5D6" w14:textId="77777777" w:rsidR="00D001A8" w:rsidRPr="00B84D89" w:rsidRDefault="00D001A8" w:rsidP="00D001A8">
      <w:pPr>
        <w:rPr>
          <w:rFonts w:ascii="Arial Narrow" w:hAnsi="Arial Narrow"/>
          <w:b/>
        </w:rPr>
      </w:pPr>
      <w:r w:rsidRPr="00B84D89">
        <w:rPr>
          <w:rFonts w:ascii="Arial Narrow" w:hAnsi="Arial Narrow"/>
          <w:b/>
        </w:rPr>
        <w:t xml:space="preserve">Druh zákazky podľa postupu: </w:t>
      </w:r>
    </w:p>
    <w:p w14:paraId="7904C9FF" w14:textId="77777777" w:rsidR="00D001A8" w:rsidRPr="00B84D89" w:rsidRDefault="00D001A8" w:rsidP="00D001A8">
      <w:pPr>
        <w:rPr>
          <w:rFonts w:ascii="Arial Narrow" w:hAnsi="Arial Narrow"/>
          <w:b/>
        </w:rPr>
      </w:pPr>
      <w:r w:rsidRPr="00B84D89">
        <w:rPr>
          <w:rFonts w:ascii="Arial Narrow" w:hAnsi="Arial Narrow"/>
          <w:b/>
        </w:rPr>
        <w:t>Predpokladaná hodnota zákazky v EUR bez DPH:</w:t>
      </w:r>
    </w:p>
    <w:p w14:paraId="47C631E0" w14:textId="77777777" w:rsidR="00D001A8" w:rsidRPr="00B84D89" w:rsidRDefault="00D001A8" w:rsidP="00D001A8">
      <w:pPr>
        <w:rPr>
          <w:rFonts w:ascii="Arial Narrow" w:hAnsi="Arial Narrow"/>
          <w:b/>
        </w:rPr>
      </w:pPr>
      <w:r w:rsidRPr="00B84D89">
        <w:rPr>
          <w:rFonts w:ascii="Arial Narrow" w:hAnsi="Arial Narrow"/>
          <w:b/>
        </w:rPr>
        <w:t>Identifikátor zákazky</w:t>
      </w:r>
      <w:r w:rsidRPr="00B84D89">
        <w:rPr>
          <w:rStyle w:val="Odkaznapoznmkupodiarou"/>
          <w:rFonts w:ascii="Arial Narrow" w:hAnsi="Arial Narrow"/>
          <w:b/>
        </w:rPr>
        <w:footnoteReference w:id="41"/>
      </w:r>
      <w:r w:rsidRPr="00B84D89">
        <w:rPr>
          <w:rFonts w:ascii="Arial Narrow" w:hAnsi="Arial Narrow"/>
          <w:b/>
        </w:rPr>
        <w:t>:</w:t>
      </w:r>
    </w:p>
    <w:p w14:paraId="19742A21" w14:textId="77777777" w:rsidR="00D001A8" w:rsidRPr="00B84D89" w:rsidRDefault="00D001A8" w:rsidP="00D001A8">
      <w:pPr>
        <w:rPr>
          <w:rFonts w:ascii="Arial Narrow" w:hAnsi="Arial Narrow"/>
          <w:b/>
        </w:rPr>
      </w:pPr>
      <w:r w:rsidRPr="00B84D89">
        <w:rPr>
          <w:rFonts w:ascii="Arial Narrow" w:hAnsi="Arial Narrow"/>
          <w:b/>
        </w:rPr>
        <w:t>Elektronická aukcia áno/nie:</w:t>
      </w:r>
    </w:p>
    <w:p w14:paraId="1880FFF8" w14:textId="77777777" w:rsidR="00D001A8" w:rsidRPr="00B84D89" w:rsidRDefault="00D001A8" w:rsidP="00D001A8">
      <w:pPr>
        <w:widowControl w:val="0"/>
        <w:autoSpaceDE w:val="0"/>
        <w:autoSpaceDN w:val="0"/>
        <w:adjustRightInd w:val="0"/>
        <w:rPr>
          <w:rFonts w:ascii="Arial Narrow" w:hAnsi="Arial Narrow"/>
          <w:b/>
        </w:rPr>
      </w:pPr>
    </w:p>
    <w:p w14:paraId="27E8879D" w14:textId="77777777" w:rsidR="00D001A8" w:rsidRPr="00B84D89" w:rsidRDefault="00D001A8" w:rsidP="00D001A8">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Narrow" w:hAnsi="Arial Narrow"/>
          <w:b/>
          <w:caps/>
        </w:rPr>
      </w:pPr>
      <w:r w:rsidRPr="00B84D89">
        <w:rPr>
          <w:rFonts w:ascii="Arial Narrow" w:hAnsi="Arial Narrow"/>
          <w:b/>
          <w:caps/>
        </w:rPr>
        <w:t>PONUKA ÚSPEŠNÉHO UCHÁDZAČA</w:t>
      </w:r>
    </w:p>
    <w:p w14:paraId="1EA7668E" w14:textId="77777777" w:rsidR="00D001A8" w:rsidRPr="00B84D89" w:rsidRDefault="00D001A8" w:rsidP="00D001A8">
      <w:pPr>
        <w:rPr>
          <w:rFonts w:ascii="Arial Narrow" w:hAnsi="Arial Narrow"/>
          <w:b/>
        </w:rPr>
      </w:pPr>
      <w:r w:rsidRPr="00B84D89">
        <w:rPr>
          <w:rFonts w:ascii="Arial Narrow" w:hAnsi="Arial Narrow"/>
          <w:b/>
        </w:rPr>
        <w:t>Názov dodávateľa:</w:t>
      </w:r>
    </w:p>
    <w:p w14:paraId="17162B3B" w14:textId="77777777" w:rsidR="00D001A8" w:rsidRPr="00B84D89" w:rsidRDefault="00D001A8" w:rsidP="00D001A8">
      <w:pPr>
        <w:rPr>
          <w:rFonts w:ascii="Arial Narrow" w:hAnsi="Arial Narrow"/>
          <w:b/>
        </w:rPr>
      </w:pPr>
      <w:r w:rsidRPr="00B84D89">
        <w:rPr>
          <w:rFonts w:ascii="Arial Narrow" w:hAnsi="Arial Narrow"/>
          <w:b/>
        </w:rPr>
        <w:t>IČO dodávateľa:</w:t>
      </w:r>
    </w:p>
    <w:p w14:paraId="48854183" w14:textId="77777777" w:rsidR="00D001A8" w:rsidRPr="00B84D89" w:rsidRDefault="00D001A8" w:rsidP="00D001A8">
      <w:pPr>
        <w:rPr>
          <w:rFonts w:ascii="Arial Narrow" w:hAnsi="Arial Narrow"/>
          <w:b/>
        </w:rPr>
      </w:pPr>
      <w:r w:rsidRPr="00B84D89">
        <w:rPr>
          <w:rFonts w:ascii="Arial Narrow" w:hAnsi="Arial Narrow"/>
          <w:b/>
        </w:rPr>
        <w:t>Hodnota zákazy bez DPH:</w:t>
      </w:r>
    </w:p>
    <w:p w14:paraId="3B2F1894" w14:textId="77777777" w:rsidR="00D001A8" w:rsidRPr="00B84D89" w:rsidRDefault="00D001A8" w:rsidP="00D001A8">
      <w:pPr>
        <w:rPr>
          <w:rFonts w:ascii="Arial Narrow" w:hAnsi="Arial Narrow"/>
          <w:b/>
        </w:rPr>
      </w:pPr>
      <w:r w:rsidRPr="00B84D89">
        <w:rPr>
          <w:rFonts w:ascii="Arial Narrow" w:hAnsi="Arial Narrow"/>
          <w:b/>
        </w:rPr>
        <w:t>Hodnota zákazky s DPH:</w:t>
      </w:r>
    </w:p>
    <w:p w14:paraId="18CEC560" w14:textId="77777777" w:rsidR="00D001A8" w:rsidRPr="00B84D89" w:rsidRDefault="00D001A8" w:rsidP="00D001A8">
      <w:pPr>
        <w:rPr>
          <w:rFonts w:ascii="Arial Narrow" w:hAnsi="Arial Narrow"/>
          <w:b/>
        </w:rPr>
      </w:pPr>
      <w:r w:rsidRPr="00B84D89">
        <w:rPr>
          <w:rFonts w:ascii="Arial Narrow" w:hAnsi="Arial Narrow"/>
          <w:b/>
        </w:rPr>
        <w:lastRenderedPageBreak/>
        <w:t>Dátum účinnosti zmluvy:</w:t>
      </w:r>
    </w:p>
    <w:p w14:paraId="4F76C506" w14:textId="77777777" w:rsidR="00D001A8" w:rsidRPr="00B84D89" w:rsidRDefault="00D001A8" w:rsidP="00D001A8">
      <w:pPr>
        <w:spacing w:after="240"/>
        <w:rPr>
          <w:rFonts w:ascii="Arial Narrow" w:hAnsi="Arial Narrow"/>
          <w:b/>
        </w:rPr>
      </w:pPr>
      <w:r w:rsidRPr="00B84D89">
        <w:rPr>
          <w:rFonts w:ascii="Arial Narrow" w:hAnsi="Arial Narrow"/>
          <w:b/>
        </w:rPr>
        <w:t>Link na zverejnenú zmluvu:</w:t>
      </w:r>
      <w:r w:rsidRPr="00D001A8">
        <w:rPr>
          <w:rFonts w:ascii="Arial Narrow" w:hAnsi="Arial Narrow"/>
          <w:b/>
        </w:rPr>
        <w:br w:type="page"/>
      </w:r>
    </w:p>
    <w:p w14:paraId="069D313F" w14:textId="77777777" w:rsidR="00D001A8" w:rsidRPr="00D001A8" w:rsidRDefault="00D001A8" w:rsidP="00D001A8">
      <w:pPr>
        <w:jc w:val="center"/>
        <w:rPr>
          <w:rFonts w:ascii="Arial Narrow" w:hAnsi="Arial Narrow"/>
          <w:b/>
          <w:caps/>
        </w:rPr>
      </w:pPr>
      <w:r w:rsidRPr="00D001A8">
        <w:rPr>
          <w:rFonts w:ascii="Arial Narrow" w:hAnsi="Arial Narrow"/>
          <w:b/>
          <w:caps/>
        </w:rPr>
        <w:lastRenderedPageBreak/>
        <w:t>Zoznam príloh</w:t>
      </w:r>
      <w:r w:rsidRPr="00D001A8">
        <w:rPr>
          <w:rStyle w:val="Odkaznapoznmkupodiarou"/>
          <w:rFonts w:ascii="Arial Narrow" w:hAnsi="Arial Narrow"/>
          <w:b/>
          <w:caps/>
        </w:rPr>
        <w:footnoteReference w:id="42"/>
      </w:r>
    </w:p>
    <w:p w14:paraId="5776E0A7" w14:textId="77777777" w:rsidR="00D001A8" w:rsidRPr="00D001A8" w:rsidRDefault="00D001A8" w:rsidP="00D001A8">
      <w:pPr>
        <w:rPr>
          <w:rFonts w:ascii="Arial Narrow" w:hAnsi="Arial Narrow"/>
          <w:b/>
        </w:rPr>
      </w:pPr>
    </w:p>
    <w:p w14:paraId="06954B4D" w14:textId="77777777" w:rsidR="00D001A8" w:rsidRPr="00D001A8" w:rsidRDefault="00D001A8" w:rsidP="00D001A8">
      <w:pPr>
        <w:rPr>
          <w:rFonts w:ascii="Arial Narrow" w:hAnsi="Arial Narrow"/>
          <w:b/>
        </w:rPr>
      </w:pPr>
    </w:p>
    <w:tbl>
      <w:tblPr>
        <w:tblStyle w:val="Mriekatabuky"/>
        <w:tblW w:w="9322" w:type="dxa"/>
        <w:tblLook w:val="04A0" w:firstRow="1" w:lastRow="0" w:firstColumn="1" w:lastColumn="0" w:noHBand="0" w:noVBand="1"/>
      </w:tblPr>
      <w:tblGrid>
        <w:gridCol w:w="9322"/>
      </w:tblGrid>
      <w:tr w:rsidR="00D001A8" w:rsidRPr="00D001A8" w14:paraId="643DBD33" w14:textId="77777777" w:rsidTr="00B4140B">
        <w:tc>
          <w:tcPr>
            <w:tcW w:w="9322" w:type="dxa"/>
            <w:shd w:val="clear" w:color="auto" w:fill="D0CECE" w:themeFill="background2" w:themeFillShade="E6"/>
          </w:tcPr>
          <w:p w14:paraId="28767A47" w14:textId="77777777" w:rsidR="00D001A8" w:rsidRPr="00D001A8" w:rsidRDefault="00D001A8" w:rsidP="00B4140B">
            <w:pPr>
              <w:spacing w:line="259" w:lineRule="auto"/>
              <w:rPr>
                <w:rFonts w:ascii="Arial Narrow" w:hAnsi="Arial Narrow"/>
                <w:b/>
              </w:rPr>
            </w:pPr>
            <w:r w:rsidRPr="00D001A8">
              <w:rPr>
                <w:rFonts w:ascii="Arial Narrow" w:hAnsi="Arial Narrow" w:cs="Arial"/>
                <w:b/>
              </w:rPr>
              <w:t>Dokumentácia predkladaná v papierovej forme</w:t>
            </w:r>
          </w:p>
        </w:tc>
      </w:tr>
      <w:tr w:rsidR="00D001A8" w:rsidRPr="00D001A8" w14:paraId="6C060B2E" w14:textId="77777777" w:rsidTr="00B4140B">
        <w:tc>
          <w:tcPr>
            <w:tcW w:w="9322" w:type="dxa"/>
          </w:tcPr>
          <w:p w14:paraId="2F902B57" w14:textId="77777777" w:rsidR="00D001A8" w:rsidRPr="00D001A8" w:rsidRDefault="00D001A8" w:rsidP="00B4140B">
            <w:pPr>
              <w:spacing w:line="259" w:lineRule="auto"/>
              <w:rPr>
                <w:rFonts w:ascii="Arial Narrow" w:hAnsi="Arial Narrow"/>
                <w:b/>
              </w:rPr>
            </w:pPr>
            <w:r w:rsidRPr="00D001A8">
              <w:rPr>
                <w:rFonts w:ascii="Arial Narrow" w:hAnsi="Arial Narrow"/>
                <w:b/>
              </w:rPr>
              <w:t>xx</w:t>
            </w:r>
          </w:p>
          <w:p w14:paraId="48DB6BF7" w14:textId="77777777" w:rsidR="00D001A8" w:rsidRPr="00D001A8" w:rsidRDefault="00D001A8" w:rsidP="00B4140B">
            <w:pPr>
              <w:spacing w:line="259" w:lineRule="auto"/>
              <w:rPr>
                <w:rFonts w:ascii="Arial Narrow" w:hAnsi="Arial Narrow"/>
                <w:b/>
              </w:rPr>
            </w:pPr>
          </w:p>
          <w:p w14:paraId="24C9C7E3" w14:textId="77777777" w:rsidR="00D001A8" w:rsidRPr="00D001A8" w:rsidRDefault="00D001A8" w:rsidP="00B4140B">
            <w:pPr>
              <w:spacing w:line="259" w:lineRule="auto"/>
              <w:rPr>
                <w:rFonts w:ascii="Arial Narrow" w:hAnsi="Arial Narrow"/>
                <w:b/>
              </w:rPr>
            </w:pPr>
          </w:p>
        </w:tc>
      </w:tr>
      <w:tr w:rsidR="00D001A8" w:rsidRPr="00D001A8" w14:paraId="5FC94911" w14:textId="77777777" w:rsidTr="00B4140B">
        <w:tc>
          <w:tcPr>
            <w:tcW w:w="9322" w:type="dxa"/>
            <w:shd w:val="clear" w:color="auto" w:fill="D0CECE" w:themeFill="background2" w:themeFillShade="E6"/>
          </w:tcPr>
          <w:p w14:paraId="3EE7DAFF" w14:textId="77777777" w:rsidR="00D001A8" w:rsidRPr="00D001A8" w:rsidRDefault="00D001A8" w:rsidP="00B4140B">
            <w:pPr>
              <w:spacing w:line="259" w:lineRule="auto"/>
              <w:rPr>
                <w:rFonts w:ascii="Arial Narrow" w:hAnsi="Arial Narrow"/>
                <w:b/>
              </w:rPr>
            </w:pPr>
            <w:r w:rsidRPr="00D001A8">
              <w:rPr>
                <w:rFonts w:ascii="Arial Narrow" w:hAnsi="Arial Narrow" w:cs="Arial"/>
                <w:b/>
              </w:rPr>
              <w:t>Dokumentácia predkladaná v elektronickej forme (na CD/DVD/USB, prostredníctvom UPVS a pod.)</w:t>
            </w:r>
          </w:p>
        </w:tc>
      </w:tr>
      <w:tr w:rsidR="00D001A8" w:rsidRPr="00D001A8" w14:paraId="10ECB2C6" w14:textId="77777777" w:rsidTr="00B4140B">
        <w:tc>
          <w:tcPr>
            <w:tcW w:w="9322" w:type="dxa"/>
          </w:tcPr>
          <w:p w14:paraId="4805089C" w14:textId="77777777" w:rsidR="00D001A8" w:rsidRPr="00D001A8" w:rsidRDefault="00D001A8" w:rsidP="00B4140B">
            <w:pPr>
              <w:spacing w:line="259" w:lineRule="auto"/>
              <w:rPr>
                <w:rFonts w:ascii="Arial Narrow" w:hAnsi="Arial Narrow"/>
                <w:b/>
              </w:rPr>
            </w:pPr>
            <w:r w:rsidRPr="00D001A8">
              <w:rPr>
                <w:rFonts w:ascii="Arial Narrow" w:hAnsi="Arial Narrow"/>
                <w:b/>
              </w:rPr>
              <w:t>xx</w:t>
            </w:r>
          </w:p>
          <w:p w14:paraId="0428370C" w14:textId="77777777" w:rsidR="00D001A8" w:rsidRPr="00D001A8" w:rsidRDefault="00D001A8" w:rsidP="00B4140B">
            <w:pPr>
              <w:spacing w:line="259" w:lineRule="auto"/>
              <w:rPr>
                <w:rFonts w:ascii="Arial Narrow" w:hAnsi="Arial Narrow"/>
                <w:b/>
              </w:rPr>
            </w:pPr>
          </w:p>
          <w:p w14:paraId="15D469D4" w14:textId="77777777" w:rsidR="00D001A8" w:rsidRPr="00D001A8" w:rsidRDefault="00D001A8" w:rsidP="00B4140B">
            <w:pPr>
              <w:spacing w:line="259" w:lineRule="auto"/>
              <w:rPr>
                <w:rFonts w:ascii="Arial Narrow" w:hAnsi="Arial Narrow"/>
                <w:b/>
              </w:rPr>
            </w:pPr>
          </w:p>
        </w:tc>
      </w:tr>
      <w:tr w:rsidR="00D001A8" w:rsidRPr="00D001A8" w14:paraId="1D01B3C1" w14:textId="77777777" w:rsidTr="00B4140B">
        <w:tc>
          <w:tcPr>
            <w:tcW w:w="9322" w:type="dxa"/>
            <w:shd w:val="clear" w:color="auto" w:fill="D0CECE" w:themeFill="background2" w:themeFillShade="E6"/>
          </w:tcPr>
          <w:p w14:paraId="639317B7" w14:textId="77777777" w:rsidR="00D001A8" w:rsidRPr="00D001A8" w:rsidRDefault="00D001A8" w:rsidP="00B4140B">
            <w:pPr>
              <w:spacing w:line="259" w:lineRule="auto"/>
              <w:rPr>
                <w:rFonts w:ascii="Arial Narrow" w:hAnsi="Arial Narrow"/>
                <w:b/>
              </w:rPr>
            </w:pPr>
            <w:r w:rsidRPr="00D001A8">
              <w:rPr>
                <w:rFonts w:ascii="Arial Narrow" w:hAnsi="Arial Narrow" w:cs="Arial"/>
                <w:b/>
              </w:rPr>
              <w:t>Dokumentácia predkladaná prostredníctvom profilu na UVO podľa § 64 zákona č. 343/2015 Z.z. o VO</w:t>
            </w:r>
          </w:p>
        </w:tc>
      </w:tr>
      <w:tr w:rsidR="00D001A8" w:rsidRPr="00D001A8" w14:paraId="585FF56A" w14:textId="77777777" w:rsidTr="00B4140B">
        <w:tc>
          <w:tcPr>
            <w:tcW w:w="9322" w:type="dxa"/>
          </w:tcPr>
          <w:p w14:paraId="6559B8A5" w14:textId="77777777" w:rsidR="00D001A8" w:rsidRPr="00D001A8" w:rsidRDefault="00D001A8" w:rsidP="00B4140B">
            <w:pPr>
              <w:spacing w:line="259" w:lineRule="auto"/>
              <w:rPr>
                <w:rFonts w:ascii="Arial Narrow" w:hAnsi="Arial Narrow"/>
                <w:b/>
              </w:rPr>
            </w:pPr>
            <w:r w:rsidRPr="00D001A8">
              <w:rPr>
                <w:rFonts w:ascii="Arial Narrow" w:hAnsi="Arial Narrow"/>
                <w:b/>
              </w:rPr>
              <w:t>xx</w:t>
            </w:r>
          </w:p>
          <w:p w14:paraId="3E0D815C" w14:textId="77777777" w:rsidR="00D001A8" w:rsidRPr="00D001A8" w:rsidRDefault="00D001A8" w:rsidP="00B4140B">
            <w:pPr>
              <w:spacing w:line="259" w:lineRule="auto"/>
              <w:rPr>
                <w:rFonts w:ascii="Arial Narrow" w:hAnsi="Arial Narrow"/>
                <w:b/>
              </w:rPr>
            </w:pPr>
          </w:p>
          <w:p w14:paraId="27288416" w14:textId="77777777" w:rsidR="00D001A8" w:rsidRPr="00D001A8" w:rsidRDefault="00D001A8" w:rsidP="00B4140B">
            <w:pPr>
              <w:spacing w:line="259" w:lineRule="auto"/>
              <w:rPr>
                <w:rFonts w:ascii="Arial Narrow" w:hAnsi="Arial Narrow"/>
                <w:b/>
              </w:rPr>
            </w:pPr>
          </w:p>
        </w:tc>
      </w:tr>
    </w:tbl>
    <w:p w14:paraId="7456D0E6" w14:textId="77777777" w:rsidR="00D001A8" w:rsidRPr="00D001A8" w:rsidRDefault="00D001A8" w:rsidP="00D001A8">
      <w:pPr>
        <w:rPr>
          <w:rFonts w:ascii="Arial Narrow" w:hAnsi="Arial Narrow"/>
          <w:b/>
        </w:rPr>
      </w:pPr>
    </w:p>
    <w:p w14:paraId="41990F40" w14:textId="77777777" w:rsidR="00D001A8" w:rsidRPr="00D001A8" w:rsidRDefault="00D001A8" w:rsidP="00D001A8">
      <w:pPr>
        <w:rPr>
          <w:rFonts w:ascii="Arial Narrow" w:hAnsi="Arial Narrow"/>
          <w:b/>
        </w:rPr>
      </w:pPr>
    </w:p>
    <w:p w14:paraId="27EAE24B" w14:textId="77777777" w:rsidR="00D001A8" w:rsidRPr="00D001A8" w:rsidRDefault="00D001A8" w:rsidP="00D001A8">
      <w:pPr>
        <w:rPr>
          <w:rFonts w:ascii="Arial Narrow" w:hAnsi="Arial Narrow"/>
          <w:b/>
        </w:rPr>
      </w:pPr>
      <w:r w:rsidRPr="00D001A8">
        <w:rPr>
          <w:rFonts w:ascii="Arial Narrow" w:hAnsi="Arial Narrow"/>
          <w:b/>
        </w:rPr>
        <w:t>Meno a priezvisko osoby, ktorá koná za Prijímateľa:</w:t>
      </w:r>
    </w:p>
    <w:p w14:paraId="78F81B21" w14:textId="77777777" w:rsidR="00D001A8" w:rsidRPr="00D001A8" w:rsidRDefault="00D001A8" w:rsidP="00D001A8">
      <w:pPr>
        <w:rPr>
          <w:rFonts w:ascii="Arial Narrow" w:hAnsi="Arial Narrow"/>
          <w:b/>
        </w:rPr>
      </w:pPr>
    </w:p>
    <w:p w14:paraId="6135B08E" w14:textId="77777777" w:rsidR="00D001A8" w:rsidRPr="00D001A8" w:rsidRDefault="00D001A8" w:rsidP="00D001A8">
      <w:pPr>
        <w:rPr>
          <w:rFonts w:ascii="Arial Narrow" w:hAnsi="Arial Narrow"/>
          <w:b/>
        </w:rPr>
      </w:pPr>
    </w:p>
    <w:p w14:paraId="63C32342" w14:textId="77777777" w:rsidR="00D001A8" w:rsidRPr="00D001A8" w:rsidRDefault="00D001A8" w:rsidP="00D001A8">
      <w:pPr>
        <w:rPr>
          <w:rFonts w:ascii="Arial Narrow" w:hAnsi="Arial Narrow"/>
          <w:b/>
        </w:rPr>
      </w:pPr>
    </w:p>
    <w:p w14:paraId="502C757D" w14:textId="77777777" w:rsidR="00D001A8" w:rsidRPr="00D001A8" w:rsidRDefault="00D001A8" w:rsidP="00D001A8">
      <w:pPr>
        <w:rPr>
          <w:rFonts w:ascii="Arial Narrow" w:hAnsi="Arial Narrow"/>
          <w:b/>
        </w:rPr>
      </w:pPr>
      <w:r w:rsidRPr="00D001A8">
        <w:rPr>
          <w:rFonts w:ascii="Arial Narrow" w:hAnsi="Arial Narrow"/>
          <w:b/>
        </w:rPr>
        <w:t>V ..............................................., dňa ..............................</w:t>
      </w:r>
      <w:r w:rsidRPr="00D001A8">
        <w:rPr>
          <w:rFonts w:ascii="Arial Narrow" w:hAnsi="Arial Narrow"/>
          <w:b/>
        </w:rPr>
        <w:tab/>
      </w:r>
      <w:r w:rsidRPr="00D001A8">
        <w:rPr>
          <w:rFonts w:ascii="Arial Narrow" w:hAnsi="Arial Narrow"/>
          <w:b/>
        </w:rPr>
        <w:tab/>
        <w:t>podpis: ...............................................</w:t>
      </w:r>
    </w:p>
    <w:p w14:paraId="1CC12C2A" w14:textId="77777777" w:rsidR="00BA7898" w:rsidRPr="00BD38E8" w:rsidRDefault="00BA7898" w:rsidP="004D72DF">
      <w:pPr>
        <w:ind w:left="709"/>
        <w:rPr>
          <w:rFonts w:ascii="Arial Narrow" w:hAnsi="Arial Narrow"/>
          <w:lang w:eastAsia="sk-SK"/>
        </w:rPr>
      </w:pPr>
    </w:p>
    <w:p w14:paraId="6CA07850" w14:textId="77777777" w:rsidR="007459CE" w:rsidRPr="001744EA" w:rsidRDefault="007459CE" w:rsidP="007459CE">
      <w:pPr>
        <w:rPr>
          <w:rFonts w:ascii="Arial Narrow" w:hAnsi="Arial Narrow"/>
          <w:lang w:eastAsia="sk-SK"/>
        </w:rPr>
      </w:pPr>
    </w:p>
    <w:sectPr w:rsidR="007459CE" w:rsidRPr="001744EA" w:rsidSect="00FF6E75">
      <w:headerReference w:type="default" r:id="rId26"/>
      <w:footerReference w:type="default" r:id="rId27"/>
      <w:headerReference w:type="first" r:id="rId28"/>
      <w:pgSz w:w="11906" w:h="16838"/>
      <w:pgMar w:top="1134" w:right="1418"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7B218E" w14:textId="77777777" w:rsidR="00A316B4" w:rsidRDefault="00A316B4" w:rsidP="00050AB5">
      <w:pPr>
        <w:spacing w:after="0" w:line="240" w:lineRule="auto"/>
      </w:pPr>
      <w:r>
        <w:separator/>
      </w:r>
    </w:p>
  </w:endnote>
  <w:endnote w:type="continuationSeparator" w:id="0">
    <w:p w14:paraId="2BD1BD7E" w14:textId="77777777" w:rsidR="00A316B4" w:rsidRDefault="00A316B4" w:rsidP="00050A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Serif-Regular">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400805"/>
      <w:docPartObj>
        <w:docPartGallery w:val="Page Numbers (Bottom of Page)"/>
        <w:docPartUnique/>
      </w:docPartObj>
    </w:sdtPr>
    <w:sdtEndPr/>
    <w:sdtContent>
      <w:p w14:paraId="6A6AD6D6" w14:textId="1FF56613" w:rsidR="00B972CB" w:rsidRDefault="00B972CB" w:rsidP="002A0F4F">
        <w:pPr>
          <w:pStyle w:val="Pta"/>
          <w:jc w:val="right"/>
        </w:pPr>
        <w:r>
          <w:fldChar w:fldCharType="begin"/>
        </w:r>
        <w:r>
          <w:instrText>PAGE   \* MERGEFORMAT</w:instrText>
        </w:r>
        <w:r>
          <w:fldChar w:fldCharType="separate"/>
        </w:r>
        <w:r w:rsidR="006C60D3">
          <w:rPr>
            <w:noProof/>
          </w:rPr>
          <w:t>21</w:t>
        </w:r>
        <w:r>
          <w:fldChar w:fldCharType="end"/>
        </w:r>
      </w:p>
    </w:sdtContent>
  </w:sdt>
  <w:p w14:paraId="1FC0B772" w14:textId="77777777" w:rsidR="00B972CB" w:rsidRDefault="00B972C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40B499" w14:textId="77777777" w:rsidR="00A316B4" w:rsidRDefault="00A316B4" w:rsidP="00050AB5">
      <w:pPr>
        <w:spacing w:after="0" w:line="240" w:lineRule="auto"/>
      </w:pPr>
      <w:r>
        <w:separator/>
      </w:r>
    </w:p>
  </w:footnote>
  <w:footnote w:type="continuationSeparator" w:id="0">
    <w:p w14:paraId="49E4D097" w14:textId="77777777" w:rsidR="00A316B4" w:rsidRDefault="00A316B4" w:rsidP="00050AB5">
      <w:pPr>
        <w:spacing w:after="0" w:line="240" w:lineRule="auto"/>
      </w:pPr>
      <w:r>
        <w:continuationSeparator/>
      </w:r>
    </w:p>
  </w:footnote>
  <w:footnote w:id="1">
    <w:p w14:paraId="0F00FFB3" w14:textId="77777777" w:rsidR="00B972CB" w:rsidRPr="00DA7B75" w:rsidRDefault="00B972CB" w:rsidP="00393871">
      <w:pPr>
        <w:pStyle w:val="Textpoznmkypodiarou"/>
        <w:jc w:val="both"/>
        <w:rPr>
          <w:rFonts w:ascii="Arial Narrow" w:hAnsi="Arial Narrow"/>
        </w:rPr>
      </w:pPr>
      <w:r w:rsidRPr="00DA7B75">
        <w:rPr>
          <w:rStyle w:val="Odkaznapoznmkupodiarou"/>
          <w:rFonts w:ascii="Arial Narrow" w:hAnsi="Arial Narrow"/>
        </w:rPr>
        <w:footnoteRef/>
      </w:r>
      <w:r w:rsidRPr="00DA7B75">
        <w:rPr>
          <w:rFonts w:ascii="Arial Narrow" w:hAnsi="Arial Narrow"/>
        </w:rPr>
        <w:t xml:space="preserve"> pokiaľ napr. prijímateľ uzavrel zmluvu s dodávateľom pred 31.3.2022, pričom nepostupoval podľa pravidiel zadávania zákaziek (či už podľa ZVO, alebo iných záväzných pokynov a pravidiel vykonávateľa) a výdavky z plnenia tejto zmluvy si bude nárokovať z mechanizmu POO, takéto výdavky nebudú pripustené do financovania</w:t>
      </w:r>
    </w:p>
  </w:footnote>
  <w:footnote w:id="2">
    <w:p w14:paraId="345E2A41" w14:textId="77777777" w:rsidR="00B972CB" w:rsidRPr="00DA7B75" w:rsidRDefault="00B972CB">
      <w:pPr>
        <w:pStyle w:val="Textpoznmkypodiarou"/>
        <w:rPr>
          <w:rFonts w:ascii="Arial Narrow" w:hAnsi="Arial Narrow"/>
        </w:rPr>
      </w:pPr>
      <w:r w:rsidRPr="00DA7B75">
        <w:rPr>
          <w:rStyle w:val="Odkaznapoznmkupodiarou"/>
          <w:rFonts w:ascii="Arial Narrow" w:hAnsi="Arial Narrow"/>
        </w:rPr>
        <w:footnoteRef/>
      </w:r>
      <w:r w:rsidRPr="00DA7B75">
        <w:rPr>
          <w:rFonts w:ascii="Arial Narrow" w:hAnsi="Arial Narrow"/>
        </w:rPr>
        <w:t xml:space="preserve"> Vydanej ÚVO, ktorá je dostupná na </w:t>
      </w:r>
      <w:hyperlink r:id="rId1" w:history="1">
        <w:r w:rsidRPr="00DA7B75">
          <w:rPr>
            <w:rStyle w:val="Hypertextovprepojenie"/>
            <w:rFonts w:ascii="Arial Narrow" w:hAnsi="Arial Narrow"/>
          </w:rPr>
          <w:t>https://www.uvo.gov.sk/metodika-vzdelavanie/vseobecne-metodicke-materialy</w:t>
        </w:r>
      </w:hyperlink>
      <w:r w:rsidRPr="00DA7B75">
        <w:rPr>
          <w:rFonts w:ascii="Arial Narrow" w:hAnsi="Arial Narrow"/>
        </w:rPr>
        <w:t xml:space="preserve"> </w:t>
      </w:r>
    </w:p>
  </w:footnote>
  <w:footnote w:id="3">
    <w:p w14:paraId="1B87CA3F" w14:textId="77777777" w:rsidR="00B972CB" w:rsidRPr="00DA7B75" w:rsidRDefault="00B972CB" w:rsidP="0086290A">
      <w:pPr>
        <w:pStyle w:val="Textpoznmkypodiarou"/>
        <w:jc w:val="both"/>
        <w:rPr>
          <w:rFonts w:ascii="Arial Narrow" w:hAnsi="Arial Narrow"/>
        </w:rPr>
      </w:pPr>
      <w:r w:rsidRPr="00DA7B75">
        <w:rPr>
          <w:rStyle w:val="Odkaznapoznmkupodiarou"/>
          <w:rFonts w:ascii="Arial Narrow" w:hAnsi="Arial Narrow"/>
        </w:rPr>
        <w:footnoteRef/>
      </w:r>
      <w:r w:rsidRPr="00DA7B75">
        <w:rPr>
          <w:rFonts w:ascii="Arial Narrow" w:hAnsi="Arial Narrow"/>
        </w:rPr>
        <w:t xml:space="preserve"> situácia zahŕňa napr. aj prípady vzťahujúce sa na projekty predložené do programov priamo riadených z úrovne EK, kedy je dodávateľ </w:t>
      </w:r>
      <w:r>
        <w:rPr>
          <w:rFonts w:ascii="Arial Narrow" w:hAnsi="Arial Narrow"/>
        </w:rPr>
        <w:t xml:space="preserve">  </w:t>
      </w:r>
      <w:r w:rsidRPr="00DA7B75">
        <w:rPr>
          <w:rFonts w:ascii="Arial Narrow" w:hAnsi="Arial Narrow"/>
        </w:rPr>
        <w:t>uvedený už priamo v projektoch predložených a schválených z úrovne EK</w:t>
      </w:r>
    </w:p>
  </w:footnote>
  <w:footnote w:id="4">
    <w:p w14:paraId="43668311" w14:textId="77777777" w:rsidR="00B972CB" w:rsidRPr="00DA7B75" w:rsidRDefault="00B972CB" w:rsidP="0086290A">
      <w:pPr>
        <w:pStyle w:val="Textpoznmkypodiarou"/>
        <w:jc w:val="both"/>
        <w:rPr>
          <w:rFonts w:ascii="Arial Narrow" w:hAnsi="Arial Narrow"/>
        </w:rPr>
      </w:pPr>
      <w:r w:rsidRPr="00DA7B75">
        <w:rPr>
          <w:rStyle w:val="Odkaznapoznmkupodiarou"/>
          <w:rFonts w:ascii="Arial Narrow" w:hAnsi="Arial Narrow"/>
        </w:rPr>
        <w:footnoteRef/>
      </w:r>
      <w:r w:rsidRPr="00DA7B75">
        <w:rPr>
          <w:rFonts w:ascii="Arial Narrow" w:hAnsi="Arial Narrow"/>
        </w:rPr>
        <w:t xml:space="preserve"> Prijímateľ predkladá dokumenty z obstarávania na kontrolu vykonávateľovi vo fáze finančnej kontroly obstarávania, resp. vo fáze administratívnej finančnej kontroly žiadosti o platbu</w:t>
      </w:r>
    </w:p>
  </w:footnote>
  <w:footnote w:id="5">
    <w:p w14:paraId="4EBEF526" w14:textId="77777777" w:rsidR="00B972CB" w:rsidRDefault="00B972CB" w:rsidP="0086290A">
      <w:pPr>
        <w:pStyle w:val="Textpoznmkypodiarou"/>
        <w:jc w:val="both"/>
      </w:pPr>
      <w:r w:rsidRPr="00DA7B75">
        <w:rPr>
          <w:rStyle w:val="Odkaznapoznmkupodiarou"/>
          <w:rFonts w:ascii="Arial Narrow" w:hAnsi="Arial Narrow"/>
        </w:rPr>
        <w:footnoteRef/>
      </w:r>
      <w:r w:rsidRPr="00DA7B75">
        <w:rPr>
          <w:rFonts w:ascii="Arial Narrow" w:hAnsi="Arial Narrow"/>
        </w:rPr>
        <w:t xml:space="preserve"> Aktuálnou cenovou ponukou sa rozumejú cenové ponuky, pri ktorých z časového hľadiska nie je rozdiel medzi dátumami vyhotovenia porovnávaných cenových ponúk viac ako 6 mesiacov. Ak sú cenové ponuky staršie ako 6 mesiacov, prijímateľ je povinný zdôvodniť túto skutočnosť (napr. že cena na trhu nezaznamenala zmenu)</w:t>
      </w:r>
    </w:p>
  </w:footnote>
  <w:footnote w:id="6">
    <w:p w14:paraId="0ECF81B5" w14:textId="77777777" w:rsidR="00B972CB" w:rsidRPr="00DA7B75" w:rsidRDefault="00B972CB" w:rsidP="00EF1D39">
      <w:pPr>
        <w:pStyle w:val="Textpoznmkypodiarou"/>
        <w:jc w:val="both"/>
        <w:rPr>
          <w:rFonts w:ascii="Arial Narrow" w:hAnsi="Arial Narrow"/>
        </w:rPr>
      </w:pPr>
      <w:r w:rsidRPr="00DA7B75">
        <w:rPr>
          <w:rStyle w:val="Odkaznapoznmkupodiarou"/>
          <w:rFonts w:ascii="Arial Narrow" w:hAnsi="Arial Narrow"/>
        </w:rPr>
        <w:footnoteRef/>
      </w:r>
      <w:r w:rsidRPr="00DA7B75">
        <w:rPr>
          <w:rFonts w:ascii="Arial Narrow" w:hAnsi="Arial Narrow"/>
        </w:rPr>
        <w:t xml:space="preserve"> Odporúčame osloviť viacerých potenciálnych dodávateľov, keďže prieskum trhu je úspešný vtedy, ak boli získané/identifikované minimálne dve porovnateľné cenové ponuky.</w:t>
      </w:r>
    </w:p>
  </w:footnote>
  <w:footnote w:id="7">
    <w:p w14:paraId="49AFBA7F" w14:textId="0B733989" w:rsidR="00B972CB" w:rsidRPr="001744EA" w:rsidRDefault="00B972CB" w:rsidP="00EF1D39">
      <w:pPr>
        <w:pStyle w:val="Textpoznmkypodiarou"/>
        <w:jc w:val="both"/>
        <w:rPr>
          <w:rFonts w:ascii="Arial Narrow" w:hAnsi="Arial Narrow"/>
        </w:rPr>
      </w:pPr>
      <w:r w:rsidRPr="001744EA">
        <w:rPr>
          <w:rStyle w:val="Odkaznapoznmkupodiarou"/>
          <w:rFonts w:ascii="Arial Narrow" w:hAnsi="Arial Narrow"/>
        </w:rPr>
        <w:footnoteRef/>
      </w:r>
      <w:r w:rsidRPr="001744EA">
        <w:rPr>
          <w:rFonts w:ascii="Arial Narrow" w:hAnsi="Arial Narrow"/>
        </w:rPr>
        <w:t xml:space="preserve"> Ide najmä o cenové ponuky na zákazky, ktoré majú charakter zákaziek spadajúcich pod §1 ods. 2 až 15 ZVO, resp. cenové ponuky, ktoré žiadateľ získal ešte pred predložením ŽoP</w:t>
      </w:r>
      <w:r>
        <w:rPr>
          <w:rFonts w:ascii="Arial Narrow" w:hAnsi="Arial Narrow"/>
        </w:rPr>
        <w:t>P</w:t>
      </w:r>
      <w:r w:rsidRPr="001744EA">
        <w:rPr>
          <w:rFonts w:ascii="Arial Narrow" w:hAnsi="Arial Narrow"/>
        </w:rPr>
        <w:t>M</w:t>
      </w:r>
    </w:p>
  </w:footnote>
  <w:footnote w:id="8">
    <w:p w14:paraId="0C952539" w14:textId="77777777" w:rsidR="00B972CB" w:rsidRPr="001744EA" w:rsidRDefault="00B972CB" w:rsidP="002B7964">
      <w:pPr>
        <w:pStyle w:val="Textpoznmkypodiarou"/>
        <w:jc w:val="both"/>
        <w:rPr>
          <w:rFonts w:ascii="Arial Narrow" w:hAnsi="Arial Narrow"/>
        </w:rPr>
      </w:pPr>
      <w:r w:rsidRPr="001744EA">
        <w:rPr>
          <w:rStyle w:val="Odkaznapoznmkupodiarou"/>
          <w:rFonts w:ascii="Arial Narrow" w:hAnsi="Arial Narrow"/>
        </w:rPr>
        <w:footnoteRef/>
      </w:r>
      <w:r w:rsidRPr="001744EA">
        <w:rPr>
          <w:rFonts w:ascii="Arial Narrow" w:hAnsi="Arial Narrow"/>
        </w:rPr>
        <w:t xml:space="preserve"> V prípade, ak prijímateľ použije internetový prieskum ako doplnkový nástroj na overenie hospodárnosti výdavkov k prieskumu trhu realizovaného priamym oslovením, je postačujúce identifikovať minimálne jednu ďalšiu cenovú ponuku.</w:t>
      </w:r>
    </w:p>
  </w:footnote>
  <w:footnote w:id="9">
    <w:p w14:paraId="50C1B0AE" w14:textId="77777777" w:rsidR="00B972CB" w:rsidRPr="001744EA" w:rsidRDefault="00B972CB" w:rsidP="00E5195A">
      <w:pPr>
        <w:pStyle w:val="Textpoznmkypodiarou"/>
        <w:rPr>
          <w:rFonts w:ascii="Arial Narrow" w:hAnsi="Arial Narrow"/>
        </w:rPr>
      </w:pPr>
      <w:r w:rsidRPr="001744EA">
        <w:rPr>
          <w:rStyle w:val="Odkaznapoznmkupodiarou"/>
          <w:rFonts w:ascii="Arial Narrow" w:hAnsi="Arial Narrow"/>
        </w:rPr>
        <w:footnoteRef/>
      </w:r>
      <w:r w:rsidRPr="001744EA">
        <w:rPr>
          <w:rFonts w:ascii="Arial Narrow" w:hAnsi="Arial Narrow"/>
        </w:rPr>
        <w:t xml:space="preserve"> </w:t>
      </w:r>
      <w:hyperlink r:id="rId2" w:history="1">
        <w:r w:rsidRPr="001744EA">
          <w:rPr>
            <w:rStyle w:val="Hypertextovprepojenie"/>
            <w:rFonts w:ascii="Arial Narrow" w:hAnsi="Arial Narrow"/>
          </w:rPr>
          <w:t>http://ec.europa.eu/regional_policy/sk/information/publications/guidelines/2015/public-procurement-guidance-for-practitioners</w:t>
        </w:r>
      </w:hyperlink>
      <w:r w:rsidRPr="001744EA">
        <w:rPr>
          <w:rFonts w:ascii="Arial Narrow" w:hAnsi="Arial Narrow"/>
        </w:rPr>
        <w:t xml:space="preserve"> </w:t>
      </w:r>
    </w:p>
  </w:footnote>
  <w:footnote w:id="10">
    <w:p w14:paraId="31A3ED29" w14:textId="77777777" w:rsidR="00B972CB" w:rsidRPr="001744EA" w:rsidRDefault="00B972CB" w:rsidP="00E5195A">
      <w:pPr>
        <w:pStyle w:val="Textpoznmkypodiarou"/>
        <w:rPr>
          <w:rFonts w:ascii="Arial Narrow" w:hAnsi="Arial Narrow"/>
        </w:rPr>
      </w:pPr>
      <w:r w:rsidRPr="001744EA">
        <w:rPr>
          <w:rStyle w:val="Odkaznapoznmkupodiarou"/>
          <w:rFonts w:ascii="Arial Narrow" w:hAnsi="Arial Narrow"/>
        </w:rPr>
        <w:footnoteRef/>
      </w:r>
      <w:r w:rsidRPr="001744EA">
        <w:rPr>
          <w:rFonts w:ascii="Arial Narrow" w:hAnsi="Arial Narrow"/>
        </w:rPr>
        <w:t xml:space="preserve"> </w:t>
      </w:r>
      <w:hyperlink r:id="rId3" w:history="1">
        <w:r w:rsidRPr="001744EA">
          <w:rPr>
            <w:rStyle w:val="Hypertextovprepojenie"/>
            <w:rFonts w:ascii="Arial Narrow" w:hAnsi="Arial Narrow"/>
          </w:rPr>
          <w:t>https://www.uvo.gov.sk/metodika-vzdelavanie/vseobecne-metodicke-materialy</w:t>
        </w:r>
      </w:hyperlink>
      <w:r w:rsidRPr="001744EA">
        <w:rPr>
          <w:rFonts w:ascii="Arial Narrow" w:hAnsi="Arial Narrow"/>
        </w:rPr>
        <w:t xml:space="preserve"> </w:t>
      </w:r>
    </w:p>
  </w:footnote>
  <w:footnote w:id="11">
    <w:p w14:paraId="78CE1196" w14:textId="77777777" w:rsidR="00B972CB" w:rsidRPr="001744EA" w:rsidRDefault="00B972CB" w:rsidP="00E5195A">
      <w:pPr>
        <w:pStyle w:val="Textpoznmkypodiarou"/>
        <w:rPr>
          <w:rFonts w:ascii="Arial Narrow" w:hAnsi="Arial Narrow"/>
        </w:rPr>
      </w:pPr>
      <w:r w:rsidRPr="001744EA">
        <w:rPr>
          <w:rStyle w:val="Odkaznapoznmkupodiarou"/>
          <w:rFonts w:ascii="Arial Narrow" w:hAnsi="Arial Narrow"/>
        </w:rPr>
        <w:footnoteRef/>
      </w:r>
      <w:r w:rsidRPr="001744EA">
        <w:rPr>
          <w:rFonts w:ascii="Arial Narrow" w:hAnsi="Arial Narrow"/>
        </w:rPr>
        <w:t xml:space="preserve"> </w:t>
      </w:r>
      <w:hyperlink r:id="rId4" w:history="1">
        <w:r w:rsidRPr="001744EA">
          <w:rPr>
            <w:rFonts w:ascii="Arial Narrow" w:hAnsi="Arial Narrow"/>
            <w:color w:val="0563C1"/>
            <w:u w:val="single"/>
          </w:rPr>
          <w:t>Analytické výstupy - ÚVO (gov.sk)</w:t>
        </w:r>
      </w:hyperlink>
    </w:p>
  </w:footnote>
  <w:footnote w:id="12">
    <w:p w14:paraId="1485A394" w14:textId="77777777" w:rsidR="00B972CB" w:rsidRPr="001744EA" w:rsidRDefault="00B972CB" w:rsidP="00E5195A">
      <w:pPr>
        <w:pStyle w:val="Textpoznmkypodiarou"/>
        <w:rPr>
          <w:rFonts w:ascii="Arial Narrow" w:hAnsi="Arial Narrow"/>
        </w:rPr>
      </w:pPr>
      <w:r w:rsidRPr="001744EA">
        <w:rPr>
          <w:rStyle w:val="Odkaznapoznmkupodiarou"/>
          <w:rFonts w:ascii="Arial Narrow" w:hAnsi="Arial Narrow"/>
        </w:rPr>
        <w:footnoteRef/>
      </w:r>
      <w:r w:rsidRPr="001744EA">
        <w:rPr>
          <w:rFonts w:ascii="Arial Narrow" w:hAnsi="Arial Narrow"/>
        </w:rPr>
        <w:t xml:space="preserve">  </w:t>
      </w:r>
      <w:hyperlink r:id="rId5" w:history="1">
        <w:r w:rsidRPr="001744EA">
          <w:rPr>
            <w:rStyle w:val="Hypertextovprepojenie"/>
            <w:rFonts w:ascii="Arial Narrow" w:hAnsi="Arial Narrow"/>
          </w:rPr>
          <w:t>https://www.uvo.gov.sk/dohlad/koordinacny-vybor</w:t>
        </w:r>
      </w:hyperlink>
      <w:r w:rsidRPr="001744EA">
        <w:rPr>
          <w:rFonts w:ascii="Arial Narrow" w:hAnsi="Arial Narrow"/>
        </w:rPr>
        <w:t xml:space="preserve"> </w:t>
      </w:r>
    </w:p>
  </w:footnote>
  <w:footnote w:id="13">
    <w:p w14:paraId="65E11072" w14:textId="77777777" w:rsidR="00B972CB" w:rsidRPr="001744EA" w:rsidRDefault="00B972CB" w:rsidP="00E5195A">
      <w:pPr>
        <w:pStyle w:val="Textpoznmkypodiarou"/>
        <w:rPr>
          <w:rFonts w:ascii="Arial Narrow" w:hAnsi="Arial Narrow"/>
        </w:rPr>
      </w:pPr>
      <w:r w:rsidRPr="001744EA">
        <w:rPr>
          <w:rStyle w:val="Odkaznapoznmkupodiarou"/>
          <w:rFonts w:ascii="Arial Narrow" w:hAnsi="Arial Narrow"/>
        </w:rPr>
        <w:footnoteRef/>
      </w:r>
      <w:r w:rsidRPr="001744EA">
        <w:rPr>
          <w:rFonts w:ascii="Arial Narrow" w:hAnsi="Arial Narrow"/>
        </w:rPr>
        <w:t xml:space="preserve"> </w:t>
      </w:r>
      <w:hyperlink r:id="rId6" w:history="1">
        <w:r w:rsidRPr="001744EA">
          <w:rPr>
            <w:rFonts w:ascii="Arial Narrow" w:hAnsi="Arial Narrow"/>
            <w:color w:val="0563C1"/>
            <w:u w:val="single"/>
          </w:rPr>
          <w:t>Innovation procurement - European Commission (europa.eu)</w:t>
        </w:r>
      </w:hyperlink>
    </w:p>
  </w:footnote>
  <w:footnote w:id="14">
    <w:p w14:paraId="0640E1A6" w14:textId="77777777" w:rsidR="00B972CB" w:rsidRPr="001744EA" w:rsidRDefault="00B972CB" w:rsidP="00E5195A">
      <w:pPr>
        <w:pStyle w:val="Textpoznmkypodiarou"/>
        <w:rPr>
          <w:rFonts w:ascii="Arial Narrow" w:hAnsi="Arial Narrow"/>
        </w:rPr>
      </w:pPr>
      <w:r w:rsidRPr="001744EA">
        <w:rPr>
          <w:rStyle w:val="Odkaznapoznmkupodiarou"/>
          <w:rFonts w:ascii="Arial Narrow" w:hAnsi="Arial Narrow"/>
        </w:rPr>
        <w:footnoteRef/>
      </w:r>
      <w:r w:rsidRPr="001744EA">
        <w:rPr>
          <w:rFonts w:ascii="Arial Narrow" w:hAnsi="Arial Narrow"/>
        </w:rPr>
        <w:t xml:space="preserve"> </w:t>
      </w:r>
      <w:hyperlink r:id="rId7" w:history="1">
        <w:r w:rsidRPr="001744EA">
          <w:rPr>
            <w:rFonts w:ascii="Arial Narrow" w:hAnsi="Arial Narrow"/>
            <w:color w:val="0563C1"/>
            <w:u w:val="single"/>
          </w:rPr>
          <w:t>Spoločensky zodpovedné verejné obstarávanie - ÚVO (gov.sk)</w:t>
        </w:r>
      </w:hyperlink>
    </w:p>
  </w:footnote>
  <w:footnote w:id="15">
    <w:p w14:paraId="021D56EE" w14:textId="77777777" w:rsidR="00B972CB" w:rsidRDefault="00B972CB" w:rsidP="00E5195A">
      <w:pPr>
        <w:pStyle w:val="Textpoznmkypodiarou"/>
      </w:pPr>
      <w:r w:rsidRPr="001744EA">
        <w:rPr>
          <w:rStyle w:val="Odkaznapoznmkupodiarou"/>
          <w:rFonts w:ascii="Arial Narrow" w:hAnsi="Arial Narrow"/>
        </w:rPr>
        <w:footnoteRef/>
      </w:r>
      <w:r w:rsidRPr="001744EA">
        <w:rPr>
          <w:rFonts w:ascii="Arial Narrow" w:hAnsi="Arial Narrow"/>
        </w:rPr>
        <w:t xml:space="preserve"> </w:t>
      </w:r>
      <w:hyperlink r:id="rId8" w:history="1">
        <w:r w:rsidRPr="001744EA">
          <w:rPr>
            <w:rStyle w:val="Hypertextovprepojenie"/>
            <w:rFonts w:ascii="Arial Narrow" w:hAnsi="Arial Narrow"/>
          </w:rPr>
          <w:t>https://eur-lex.europa.eu/legal-content/SK/TXT/HTML/?uri=CELEX:52021XC0409(01)&amp;from=SK</w:t>
        </w:r>
      </w:hyperlink>
      <w:r>
        <w:t xml:space="preserve"> </w:t>
      </w:r>
    </w:p>
  </w:footnote>
  <w:footnote w:id="16">
    <w:p w14:paraId="4B25D723" w14:textId="77777777" w:rsidR="00B972CB" w:rsidRPr="00B028BE" w:rsidRDefault="00B972CB" w:rsidP="006E3B03">
      <w:pPr>
        <w:pStyle w:val="Textpoznmkypodiarou"/>
        <w:jc w:val="both"/>
        <w:rPr>
          <w:rFonts w:ascii="Arial Narrow" w:hAnsi="Arial Narrow"/>
        </w:rPr>
      </w:pPr>
      <w:r w:rsidRPr="00B028BE">
        <w:rPr>
          <w:rStyle w:val="Odkaznapoznmkupodiarou"/>
          <w:rFonts w:ascii="Arial Narrow" w:hAnsi="Arial Narrow"/>
        </w:rPr>
        <w:footnoteRef/>
      </w:r>
      <w:r w:rsidRPr="00B028BE">
        <w:rPr>
          <w:rFonts w:ascii="Arial Narrow" w:hAnsi="Arial Narrow"/>
        </w:rPr>
        <w:t xml:space="preserve"> zákon č. 382/2004 Z. z. o znalcoch, tlmočníkoch a prekladateľoch a o zmene a doplnení niektorých zákonov v znení neskorších predpisov</w:t>
      </w:r>
    </w:p>
  </w:footnote>
  <w:footnote w:id="17">
    <w:p w14:paraId="05BB2E8A" w14:textId="77777777" w:rsidR="00B972CB" w:rsidRPr="00B028BE" w:rsidRDefault="00B972CB" w:rsidP="006E3B03">
      <w:pPr>
        <w:pStyle w:val="Textpoznmkypodiarou"/>
        <w:jc w:val="both"/>
        <w:rPr>
          <w:rFonts w:ascii="Arial Narrow" w:hAnsi="Arial Narrow"/>
        </w:rPr>
      </w:pPr>
      <w:r w:rsidRPr="00B028BE">
        <w:rPr>
          <w:rStyle w:val="Odkaznapoznmkupodiarou"/>
          <w:rFonts w:ascii="Arial Narrow" w:hAnsi="Arial Narrow"/>
        </w:rPr>
        <w:footnoteRef/>
      </w:r>
      <w:r w:rsidRPr="00B028BE">
        <w:rPr>
          <w:rFonts w:ascii="Arial Narrow" w:hAnsi="Arial Narrow"/>
        </w:rPr>
        <w:t xml:space="preserve"> Osoba, ktorá má odbornú spôsobilosť a skúsenosti v príslušnej oblasti. Prijímateľ musí vedieť preukázať odbornú spôsobilosť a skúsenosti v príslušnej oblasti.</w:t>
      </w:r>
    </w:p>
  </w:footnote>
  <w:footnote w:id="18">
    <w:p w14:paraId="78F508EB" w14:textId="77777777" w:rsidR="00B972CB" w:rsidRDefault="00B972CB" w:rsidP="006E3B03">
      <w:pPr>
        <w:pStyle w:val="Textpoznmkypodiarou"/>
      </w:pPr>
      <w:r w:rsidRPr="00B028BE">
        <w:rPr>
          <w:rStyle w:val="Odkaznapoznmkupodiarou"/>
          <w:rFonts w:ascii="Arial Narrow" w:hAnsi="Arial Narrow"/>
        </w:rPr>
        <w:footnoteRef/>
      </w:r>
      <w:r w:rsidRPr="00B028BE">
        <w:rPr>
          <w:rFonts w:ascii="Arial Narrow" w:hAnsi="Arial Narrow"/>
        </w:rPr>
        <w:t xml:space="preserve"> Neprimeraná cena vyplýva z § 12 ods. 1 až 3 zákona č. 18/1996 Z. z. o cenách v znení neskorších predpisov</w:t>
      </w:r>
    </w:p>
  </w:footnote>
  <w:footnote w:id="19">
    <w:p w14:paraId="6B6426B0" w14:textId="77777777" w:rsidR="00B972CB" w:rsidRPr="00B028BE" w:rsidRDefault="00B972CB">
      <w:pPr>
        <w:pStyle w:val="Textpoznmkypodiarou"/>
        <w:rPr>
          <w:rFonts w:ascii="Arial Narrow" w:hAnsi="Arial Narrow"/>
        </w:rPr>
      </w:pPr>
      <w:r w:rsidRPr="00B028BE">
        <w:rPr>
          <w:rStyle w:val="Odkaznapoznmkupodiarou"/>
          <w:rFonts w:ascii="Arial Narrow" w:hAnsi="Arial Narrow"/>
        </w:rPr>
        <w:footnoteRef/>
      </w:r>
      <w:r w:rsidRPr="00B028BE">
        <w:rPr>
          <w:rFonts w:ascii="Arial Narrow" w:hAnsi="Arial Narrow"/>
        </w:rPr>
        <w:t xml:space="preserve"> </w:t>
      </w:r>
      <w:hyperlink r:id="rId9" w:history="1">
        <w:r w:rsidRPr="00B028BE">
          <w:rPr>
            <w:rStyle w:val="Hypertextovprepojenie"/>
            <w:rFonts w:ascii="Arial Narrow" w:hAnsi="Arial Narrow"/>
          </w:rPr>
          <w:t>Rozhodnutie Predsedu ÚVO č. s. 14562-P/2022</w:t>
        </w:r>
      </w:hyperlink>
    </w:p>
  </w:footnote>
  <w:footnote w:id="20">
    <w:p w14:paraId="7C2D2FEF" w14:textId="77777777" w:rsidR="00B972CB" w:rsidRPr="00B028BE" w:rsidRDefault="00B972CB" w:rsidP="00A87720">
      <w:pPr>
        <w:pStyle w:val="Textpoznmkypodiarou"/>
        <w:rPr>
          <w:rFonts w:ascii="Arial Narrow" w:hAnsi="Arial Narrow"/>
        </w:rPr>
      </w:pPr>
      <w:r w:rsidRPr="00B028BE">
        <w:rPr>
          <w:rStyle w:val="Odkaznapoznmkupodiarou"/>
          <w:rFonts w:ascii="Arial Narrow" w:hAnsi="Arial Narrow"/>
        </w:rPr>
        <w:footnoteRef/>
      </w:r>
      <w:r w:rsidRPr="00B028BE">
        <w:rPr>
          <w:rFonts w:ascii="Arial Narrow" w:hAnsi="Arial Narrow"/>
        </w:rPr>
        <w:t xml:space="preserve"> § 116 a 117 zákona č. 40/1964 Zb. Občiansky zákonník v znení neskorších predpisov</w:t>
      </w:r>
    </w:p>
  </w:footnote>
  <w:footnote w:id="21">
    <w:p w14:paraId="6C94E9B8" w14:textId="77777777" w:rsidR="00B972CB" w:rsidRPr="00A50352" w:rsidRDefault="00B972CB" w:rsidP="00A87720">
      <w:pPr>
        <w:pStyle w:val="Textpoznmkypodiarou"/>
        <w:jc w:val="both"/>
        <w:rPr>
          <w:sz w:val="16"/>
        </w:rPr>
      </w:pPr>
      <w:r w:rsidRPr="00B028BE">
        <w:rPr>
          <w:rStyle w:val="Odkaznapoznmkupodiarou"/>
          <w:rFonts w:ascii="Arial Narrow" w:hAnsi="Arial Narrow"/>
        </w:rPr>
        <w:footnoteRef/>
      </w:r>
      <w:r w:rsidRPr="00B028BE">
        <w:rPr>
          <w:rFonts w:ascii="Arial Narrow" w:hAnsi="Arial Narrow"/>
        </w:rPr>
        <w:t xml:space="preserve"> Z pohľadu možného porušenia hospodárskej súťaže podľa zákona č. 187/2021 Z. z. o ochrane hospodárskej súťaže, konkrétne dohôd obmedzujúcich súťaž podľa § 4 zákona o ochrane hospodárskej súťaže.</w:t>
      </w:r>
    </w:p>
  </w:footnote>
  <w:footnote w:id="22">
    <w:p w14:paraId="5FD5403B" w14:textId="029458A5" w:rsidR="00B972CB" w:rsidRDefault="00B972CB">
      <w:pPr>
        <w:pStyle w:val="Textpoznmkypodiarou"/>
      </w:pPr>
      <w:r>
        <w:rPr>
          <w:rStyle w:val="Odkaznapoznmkupodiarou"/>
        </w:rPr>
        <w:footnoteRef/>
      </w:r>
      <w:r>
        <w:t xml:space="preserve"> Prílohy k Výzve na predkladanie ponúk si prijímateľ vypracuje individuálne</w:t>
      </w:r>
    </w:p>
  </w:footnote>
  <w:footnote w:id="23">
    <w:p w14:paraId="27D72876" w14:textId="77777777" w:rsidR="00B972CB" w:rsidRPr="0050422B" w:rsidRDefault="00B972CB" w:rsidP="0000503D">
      <w:pPr>
        <w:pStyle w:val="footnotedescription"/>
        <w:spacing w:line="263" w:lineRule="auto"/>
        <w:rPr>
          <w:rFonts w:ascii="Arial Narrow" w:hAnsi="Arial Narrow"/>
        </w:rPr>
      </w:pPr>
      <w:r w:rsidRPr="0050422B">
        <w:rPr>
          <w:rStyle w:val="footnotemark"/>
          <w:rFonts w:ascii="Arial Narrow" w:hAnsi="Arial Narrow"/>
        </w:rPr>
        <w:footnoteRef/>
      </w:r>
      <w:r w:rsidRPr="0050422B">
        <w:rPr>
          <w:rFonts w:ascii="Arial Narrow" w:hAnsi="Arial Narrow"/>
        </w:rPr>
        <w:t xml:space="preserve"> Aplikovateľný pre procesy obstarávania (t.j. pre osoby, ktoré nie sú verejnými obstarávateľmi ani obstarávateľmi) </w:t>
      </w:r>
    </w:p>
  </w:footnote>
  <w:footnote w:id="24">
    <w:p w14:paraId="205F9846" w14:textId="77777777" w:rsidR="00B972CB" w:rsidRPr="0050422B" w:rsidRDefault="00B972CB" w:rsidP="0000503D">
      <w:pPr>
        <w:pStyle w:val="footnotedescription"/>
        <w:spacing w:after="3" w:line="242" w:lineRule="auto"/>
        <w:jc w:val="both"/>
        <w:rPr>
          <w:rFonts w:ascii="Arial Narrow" w:hAnsi="Arial Narrow"/>
        </w:rPr>
      </w:pPr>
      <w:r w:rsidRPr="0050422B">
        <w:rPr>
          <w:rStyle w:val="footnotemark"/>
          <w:rFonts w:ascii="Arial Narrow" w:hAnsi="Arial Narrow"/>
        </w:rPr>
        <w:footnoteRef/>
      </w:r>
      <w:r w:rsidRPr="0050422B">
        <w:rPr>
          <w:rFonts w:ascii="Arial Narrow" w:hAnsi="Arial Narrow"/>
        </w:rPr>
        <w:t xml:space="preserve"> V prípade internetového prieskumu sa vyžaduje uviesť celý opis predmetu zákazky. Môže tvoriť aj prílohu tohto záznamu </w:t>
      </w:r>
    </w:p>
  </w:footnote>
  <w:footnote w:id="25">
    <w:p w14:paraId="0E618528" w14:textId="77777777" w:rsidR="00B972CB" w:rsidRPr="0050422B" w:rsidRDefault="00B972CB" w:rsidP="0000503D">
      <w:pPr>
        <w:pStyle w:val="footnotedescription"/>
        <w:rPr>
          <w:rFonts w:ascii="Arial Narrow" w:hAnsi="Arial Narrow"/>
        </w:rPr>
      </w:pPr>
      <w:r w:rsidRPr="0050422B">
        <w:rPr>
          <w:rStyle w:val="footnotemark"/>
          <w:rFonts w:ascii="Arial Narrow" w:hAnsi="Arial Narrow"/>
        </w:rPr>
        <w:footnoteRef/>
      </w:r>
      <w:r w:rsidRPr="0050422B">
        <w:rPr>
          <w:rFonts w:ascii="Arial Narrow" w:hAnsi="Arial Narrow"/>
        </w:rPr>
        <w:t xml:space="preserve"> Uviesť aký: a) oslovenie dodávateľov a následného predloženia cien alebo ponúk, </w:t>
      </w:r>
    </w:p>
    <w:p w14:paraId="4E3E0D32" w14:textId="77777777" w:rsidR="00B972CB" w:rsidRPr="0050422B" w:rsidRDefault="00B972CB" w:rsidP="0050422B">
      <w:pPr>
        <w:pStyle w:val="footnotedescription"/>
        <w:spacing w:after="5" w:line="242" w:lineRule="auto"/>
        <w:ind w:left="1276" w:hanging="1276"/>
        <w:jc w:val="both"/>
        <w:rPr>
          <w:rFonts w:ascii="Arial Narrow" w:hAnsi="Arial Narrow"/>
        </w:rPr>
      </w:pPr>
      <w:r>
        <w:rPr>
          <w:rFonts w:ascii="Arial Narrow" w:hAnsi="Arial Narrow"/>
        </w:rPr>
        <w:t xml:space="preserve">                       </w:t>
      </w:r>
      <w:r w:rsidRPr="0050422B">
        <w:rPr>
          <w:rFonts w:ascii="Arial Narrow" w:hAnsi="Arial Narrow"/>
        </w:rPr>
        <w:t>b) na základe internetového prieskumu cez cenníky, katalógy a iné zdroje s možnou identifikáciou hodnoty tovaru/služby/</w:t>
      </w:r>
      <w:r>
        <w:rPr>
          <w:rFonts w:ascii="Arial Narrow" w:hAnsi="Arial Narrow"/>
        </w:rPr>
        <w:t xml:space="preserve"> </w:t>
      </w:r>
      <w:r w:rsidRPr="0050422B">
        <w:rPr>
          <w:rFonts w:ascii="Arial Narrow" w:hAnsi="Arial Narrow"/>
        </w:rPr>
        <w:t xml:space="preserve">práce,  </w:t>
      </w:r>
    </w:p>
  </w:footnote>
  <w:footnote w:id="26">
    <w:p w14:paraId="28ABD652" w14:textId="77777777" w:rsidR="00B972CB" w:rsidRPr="0050422B" w:rsidRDefault="00B972CB" w:rsidP="0000503D">
      <w:pPr>
        <w:pStyle w:val="footnotedescription"/>
        <w:rPr>
          <w:rFonts w:ascii="Arial Narrow" w:hAnsi="Arial Narrow"/>
        </w:rPr>
      </w:pPr>
      <w:r w:rsidRPr="0050422B">
        <w:rPr>
          <w:rStyle w:val="footnotemark"/>
          <w:rFonts w:ascii="Arial Narrow" w:hAnsi="Arial Narrow"/>
        </w:rPr>
        <w:footnoteRef/>
      </w:r>
      <w:r w:rsidRPr="0050422B">
        <w:rPr>
          <w:rFonts w:ascii="Arial Narrow" w:hAnsi="Arial Narrow"/>
        </w:rPr>
        <w:t xml:space="preserve"> Napr. najnižšia cena, pričom je potrebné uviesť, či kritériom je cena s DPH alebo bez DPH. </w:t>
      </w:r>
    </w:p>
  </w:footnote>
  <w:footnote w:id="27">
    <w:p w14:paraId="3D8D23D0" w14:textId="77777777" w:rsidR="00B972CB" w:rsidRPr="0050422B" w:rsidRDefault="00B972CB" w:rsidP="0000503D">
      <w:pPr>
        <w:pStyle w:val="footnotedescription"/>
        <w:spacing w:line="247" w:lineRule="auto"/>
        <w:ind w:right="9"/>
        <w:jc w:val="both"/>
        <w:rPr>
          <w:rFonts w:ascii="Arial Narrow" w:hAnsi="Arial Narrow"/>
        </w:rPr>
      </w:pPr>
      <w:r w:rsidRPr="0050422B">
        <w:rPr>
          <w:rStyle w:val="footnotemark"/>
          <w:rFonts w:ascii="Arial Narrow" w:hAnsi="Arial Narrow"/>
        </w:rPr>
        <w:footnoteRef/>
      </w:r>
      <w:r w:rsidRPr="0050422B">
        <w:rPr>
          <w:rFonts w:ascii="Arial Narrow" w:hAnsi="Arial Narrow"/>
        </w:rPr>
        <w:t xml:space="preserve"> Podrobný popis predmetu zákazky sa uvedie napr. v prípadoch, ak bol výber dodávateľa realizovaný internetovým prieskumom, kedy sa nezasiela výzva na predkladanie ponúk. Podrobný opis obsahuje presnú špecifikáciu tovaru alebo poskytovaných služieb, parametrov tovaru/poskytovaných služieb, ich rozsah, vlastnosti, trvanie, kvalitu atď. </w:t>
      </w:r>
    </w:p>
  </w:footnote>
  <w:footnote w:id="28">
    <w:p w14:paraId="680FD751" w14:textId="37C514A6" w:rsidR="00B972CB" w:rsidRPr="0050422B" w:rsidRDefault="00B972CB" w:rsidP="005C0DB5">
      <w:pPr>
        <w:pStyle w:val="footnotedescription"/>
        <w:rPr>
          <w:rFonts w:ascii="Arial Narrow" w:hAnsi="Arial Narrow"/>
        </w:rPr>
      </w:pPr>
      <w:r w:rsidRPr="0050422B">
        <w:rPr>
          <w:rStyle w:val="footnotemark"/>
          <w:rFonts w:ascii="Arial Narrow" w:hAnsi="Arial Narrow"/>
        </w:rPr>
        <w:footnoteRef/>
      </w:r>
      <w:r>
        <w:rPr>
          <w:rFonts w:ascii="Arial Narrow" w:hAnsi="Arial Narrow"/>
        </w:rPr>
        <w:t xml:space="preserve"> Vybrať z voľby a), b), c) </w:t>
      </w:r>
      <w:r w:rsidRPr="0050422B">
        <w:rPr>
          <w:rFonts w:ascii="Arial Narrow" w:hAnsi="Arial Narrow"/>
        </w:rPr>
        <w:t xml:space="preserve"> alebo ich kombináciu podľa spôsobu vykonania prieskumu. </w:t>
      </w:r>
    </w:p>
  </w:footnote>
  <w:footnote w:id="29">
    <w:p w14:paraId="5DC5B075" w14:textId="77777777" w:rsidR="00B972CB" w:rsidRPr="0050422B" w:rsidRDefault="00B972CB" w:rsidP="005C0DB5">
      <w:pPr>
        <w:pStyle w:val="footnotedescription"/>
        <w:spacing w:after="2"/>
        <w:rPr>
          <w:rFonts w:ascii="Arial Narrow" w:hAnsi="Arial Narrow"/>
        </w:rPr>
      </w:pPr>
      <w:r w:rsidRPr="0050422B">
        <w:rPr>
          <w:rStyle w:val="footnotemark"/>
          <w:rFonts w:ascii="Arial Narrow" w:hAnsi="Arial Narrow"/>
        </w:rPr>
        <w:footnoteRef/>
      </w:r>
      <w:r w:rsidRPr="0050422B">
        <w:rPr>
          <w:rFonts w:ascii="Arial Narrow" w:hAnsi="Arial Narrow"/>
        </w:rPr>
        <w:t xml:space="preserve"> Vyžadujú sa minimálne dvaja oslovení dodávatelia. </w:t>
      </w:r>
    </w:p>
  </w:footnote>
  <w:footnote w:id="30">
    <w:p w14:paraId="63B338D6" w14:textId="77777777" w:rsidR="00B972CB" w:rsidRPr="0050422B" w:rsidRDefault="00B972CB" w:rsidP="005C0DB5">
      <w:pPr>
        <w:pStyle w:val="footnotedescription"/>
        <w:rPr>
          <w:rFonts w:ascii="Arial Narrow" w:hAnsi="Arial Narrow"/>
        </w:rPr>
      </w:pPr>
      <w:r w:rsidRPr="0050422B">
        <w:rPr>
          <w:rStyle w:val="footnotemark"/>
          <w:rFonts w:ascii="Arial Narrow" w:hAnsi="Arial Narrow"/>
        </w:rPr>
        <w:footnoteRef/>
      </w:r>
      <w:r w:rsidRPr="0050422B">
        <w:rPr>
          <w:rFonts w:ascii="Arial Narrow" w:hAnsi="Arial Narrow"/>
        </w:rPr>
        <w:t xml:space="preserve"> Napr. Obchodný register, Živnostenský register. </w:t>
      </w:r>
    </w:p>
  </w:footnote>
  <w:footnote w:id="31">
    <w:p w14:paraId="0BE8B76C" w14:textId="77777777" w:rsidR="00B972CB" w:rsidRDefault="00B972CB" w:rsidP="005C0DB5">
      <w:pPr>
        <w:pStyle w:val="footnotedescription"/>
      </w:pPr>
      <w:r w:rsidRPr="0050422B">
        <w:rPr>
          <w:rStyle w:val="footnotemark"/>
          <w:rFonts w:ascii="Arial Narrow" w:hAnsi="Arial Narrow"/>
        </w:rPr>
        <w:footnoteRef/>
      </w:r>
      <w:r w:rsidRPr="0050422B">
        <w:rPr>
          <w:rFonts w:ascii="Arial Narrow" w:hAnsi="Arial Narrow"/>
        </w:rPr>
        <w:t xml:space="preserve"> Vrátane identifikácie uchádzačov, ktorí ponuku predložili.  </w:t>
      </w:r>
    </w:p>
  </w:footnote>
  <w:footnote w:id="32">
    <w:p w14:paraId="1E77C6FC" w14:textId="77777777" w:rsidR="00B972CB" w:rsidRPr="00EF2057" w:rsidRDefault="00B972CB" w:rsidP="0000503D">
      <w:pPr>
        <w:pStyle w:val="footnotedescription"/>
        <w:spacing w:line="247" w:lineRule="auto"/>
        <w:rPr>
          <w:rFonts w:ascii="Arial Narrow" w:hAnsi="Arial Narrow"/>
        </w:rPr>
      </w:pPr>
      <w:r w:rsidRPr="00EF2057">
        <w:rPr>
          <w:rStyle w:val="footnotemark"/>
          <w:rFonts w:ascii="Arial Narrow" w:hAnsi="Arial Narrow"/>
        </w:rPr>
        <w:footnoteRef/>
      </w:r>
      <w:r w:rsidRPr="00EF2057">
        <w:rPr>
          <w:rFonts w:ascii="Arial Narrow" w:hAnsi="Arial Narrow"/>
        </w:rPr>
        <w:t xml:space="preserve"> Kritéria na vyhodnotenie ponúk - napr. suma ponuky v EUR vrátane informácie, či je suma s DPH alebo bez DPH. </w:t>
      </w:r>
    </w:p>
  </w:footnote>
  <w:footnote w:id="33">
    <w:p w14:paraId="74196EE9" w14:textId="362D58B6" w:rsidR="00B972CB" w:rsidRPr="00EF2057" w:rsidRDefault="00B972CB" w:rsidP="0000503D">
      <w:pPr>
        <w:pStyle w:val="footnotedescription"/>
        <w:spacing w:line="254" w:lineRule="auto"/>
        <w:ind w:right="8"/>
        <w:jc w:val="both"/>
        <w:rPr>
          <w:rFonts w:ascii="Arial Narrow" w:hAnsi="Arial Narrow"/>
        </w:rPr>
      </w:pPr>
      <w:r w:rsidRPr="00EF2057">
        <w:rPr>
          <w:rStyle w:val="footnotemark"/>
          <w:rFonts w:ascii="Arial Narrow" w:hAnsi="Arial Narrow"/>
        </w:rPr>
        <w:footnoteRef/>
      </w:r>
      <w:r w:rsidRPr="00EF2057">
        <w:rPr>
          <w:rFonts w:ascii="Arial Narrow" w:hAnsi="Arial Narrow"/>
        </w:rPr>
        <w:t xml:space="preserve"> Uviesť podmienky, ak boli stanovené (napr. podmienky účasti alebo iné predkontraktačné podmienky, požiadavky na predmet zákazky, podmienka oprávnenia dodávať predmet zákazky - pozn. uvie</w:t>
      </w:r>
      <w:r>
        <w:rPr>
          <w:rFonts w:ascii="Arial Narrow" w:hAnsi="Arial Narrow"/>
        </w:rPr>
        <w:t>sť spôsob overenia napr. ORSR.</w:t>
      </w:r>
    </w:p>
  </w:footnote>
  <w:footnote w:id="34">
    <w:p w14:paraId="0EC0D7C9" w14:textId="77777777" w:rsidR="00B972CB" w:rsidRPr="00EF2057" w:rsidRDefault="00B972CB" w:rsidP="0000503D">
      <w:pPr>
        <w:pStyle w:val="footnotedescription"/>
        <w:spacing w:after="7"/>
        <w:rPr>
          <w:rFonts w:ascii="Arial Narrow" w:hAnsi="Arial Narrow"/>
        </w:rPr>
      </w:pPr>
      <w:r w:rsidRPr="00EF2057">
        <w:rPr>
          <w:rStyle w:val="footnotemark"/>
          <w:rFonts w:ascii="Arial Narrow" w:hAnsi="Arial Narrow"/>
        </w:rPr>
        <w:footnoteRef/>
      </w:r>
      <w:r w:rsidRPr="00EF2057">
        <w:rPr>
          <w:rFonts w:ascii="Arial Narrow" w:hAnsi="Arial Narrow"/>
        </w:rPr>
        <w:t xml:space="preserve"> Vyžadujú sa minimálne dva identifikované zdroje . </w:t>
      </w:r>
    </w:p>
  </w:footnote>
  <w:footnote w:id="35">
    <w:p w14:paraId="1722E64E" w14:textId="77777777" w:rsidR="00B972CB" w:rsidRPr="00EF2057" w:rsidRDefault="00B972CB" w:rsidP="0000503D">
      <w:pPr>
        <w:pStyle w:val="footnotedescription"/>
        <w:rPr>
          <w:rFonts w:ascii="Arial Narrow" w:hAnsi="Arial Narrow"/>
        </w:rPr>
      </w:pPr>
      <w:r w:rsidRPr="00EF2057">
        <w:rPr>
          <w:rStyle w:val="footnotemark"/>
          <w:rFonts w:ascii="Arial Narrow" w:hAnsi="Arial Narrow"/>
        </w:rPr>
        <w:footnoteRef/>
      </w:r>
      <w:r w:rsidRPr="00EF2057">
        <w:rPr>
          <w:rFonts w:ascii="Arial Narrow" w:hAnsi="Arial Narrow"/>
        </w:rPr>
        <w:t xml:space="preserve"> Napr. zmluva o dielo, zmluva o dodávke tovaru, zmluva o poskytnutí služieb, objednávka. </w:t>
      </w:r>
    </w:p>
  </w:footnote>
  <w:footnote w:id="36">
    <w:p w14:paraId="30E9FF3A" w14:textId="77777777" w:rsidR="00B972CB" w:rsidRPr="00EF2057" w:rsidRDefault="00B972CB" w:rsidP="0000503D">
      <w:pPr>
        <w:pStyle w:val="footnotedescription"/>
        <w:spacing w:after="9"/>
        <w:rPr>
          <w:rFonts w:ascii="Arial Narrow" w:hAnsi="Arial Narrow"/>
        </w:rPr>
      </w:pPr>
      <w:r w:rsidRPr="00EF2057">
        <w:rPr>
          <w:rStyle w:val="footnotemark"/>
          <w:rFonts w:ascii="Arial Narrow" w:hAnsi="Arial Narrow"/>
        </w:rPr>
        <w:footnoteRef/>
      </w:r>
      <w:r w:rsidRPr="00EF2057">
        <w:rPr>
          <w:rFonts w:ascii="Arial Narrow" w:hAnsi="Arial Narrow"/>
        </w:rPr>
        <w:t xml:space="preserve"> Uviesť minimálne v rozsahu: lehota plnenia a miesto realizácie. </w:t>
      </w:r>
    </w:p>
  </w:footnote>
  <w:footnote w:id="37">
    <w:p w14:paraId="1BF11316" w14:textId="77777777" w:rsidR="00B972CB" w:rsidRDefault="00B972CB" w:rsidP="0000503D">
      <w:pPr>
        <w:pStyle w:val="footnotedescription"/>
      </w:pPr>
      <w:r w:rsidRPr="00EF2057">
        <w:rPr>
          <w:rStyle w:val="footnotemark"/>
          <w:rFonts w:ascii="Arial Narrow" w:hAnsi="Arial Narrow"/>
        </w:rPr>
        <w:footnoteRef/>
      </w:r>
      <w:r w:rsidRPr="00EF2057">
        <w:rPr>
          <w:rFonts w:ascii="Arial Narrow" w:hAnsi="Arial Narrow"/>
        </w:rPr>
        <w:t xml:space="preserve"> Uviesť a priložiť všetky prílohy / dokumenty vzťahujúce k zadávaniu zákazky / vykonania prieskumu trhu.</w:t>
      </w:r>
      <w:r w:rsidRPr="00EF2057">
        <w:rPr>
          <w:rFonts w:ascii="Arial Narrow" w:hAnsi="Arial Narrow"/>
          <w:sz w:val="18"/>
        </w:rPr>
        <w:t xml:space="preserve"> </w:t>
      </w:r>
    </w:p>
  </w:footnote>
  <w:footnote w:id="38">
    <w:p w14:paraId="0A76039E" w14:textId="2D7F774A" w:rsidR="00B972CB" w:rsidRPr="00EF2057" w:rsidRDefault="00B972CB" w:rsidP="0000503D">
      <w:pPr>
        <w:pStyle w:val="footnotedescription"/>
        <w:spacing w:line="256" w:lineRule="auto"/>
        <w:ind w:right="14"/>
        <w:jc w:val="both"/>
        <w:rPr>
          <w:rFonts w:ascii="Arial Narrow" w:hAnsi="Arial Narrow"/>
        </w:rPr>
      </w:pPr>
      <w:r w:rsidRPr="00EF2057">
        <w:rPr>
          <w:rStyle w:val="footnotemark"/>
          <w:rFonts w:ascii="Arial Narrow" w:hAnsi="Arial Narrow"/>
        </w:rPr>
        <w:footnoteRef/>
      </w:r>
      <w:r w:rsidRPr="00EF2057">
        <w:rPr>
          <w:rFonts w:ascii="Arial Narrow" w:hAnsi="Arial Narrow"/>
        </w:rPr>
        <w:t xml:space="preserve"> Uvedená povinnosť predkladania čestného vyhlásenia sa rovnako vzťahuje aj na každé dopĺňanie dokumentácie z VO/O. </w:t>
      </w:r>
    </w:p>
  </w:footnote>
  <w:footnote w:id="39">
    <w:p w14:paraId="6C7588F5" w14:textId="77777777" w:rsidR="00B972CB" w:rsidRDefault="00B972CB" w:rsidP="0000503D">
      <w:pPr>
        <w:pStyle w:val="footnotedescription"/>
      </w:pPr>
      <w:r w:rsidRPr="00EF2057">
        <w:rPr>
          <w:rStyle w:val="footnotemark"/>
          <w:rFonts w:ascii="Arial Narrow" w:hAnsi="Arial Narrow"/>
        </w:rPr>
        <w:footnoteRef/>
      </w:r>
      <w:r w:rsidRPr="00EF2057">
        <w:rPr>
          <w:rFonts w:ascii="Arial Narrow" w:hAnsi="Arial Narrow"/>
        </w:rPr>
        <w:t xml:space="preserve"> Nehodiace sa odstráni</w:t>
      </w:r>
      <w:r>
        <w:t xml:space="preserve"> </w:t>
      </w:r>
    </w:p>
  </w:footnote>
  <w:footnote w:id="40">
    <w:p w14:paraId="7414008F" w14:textId="77777777" w:rsidR="00B972CB" w:rsidRPr="00042871" w:rsidRDefault="00B972CB" w:rsidP="0000503D">
      <w:pPr>
        <w:pStyle w:val="footnotedescription"/>
        <w:spacing w:after="159" w:line="255" w:lineRule="auto"/>
        <w:ind w:right="8"/>
        <w:jc w:val="both"/>
        <w:rPr>
          <w:rFonts w:ascii="Arial Narrow" w:hAnsi="Arial Narrow"/>
        </w:rPr>
      </w:pPr>
      <w:r w:rsidRPr="00042871">
        <w:rPr>
          <w:rStyle w:val="footnotemark"/>
          <w:rFonts w:ascii="Arial Narrow" w:hAnsi="Arial Narrow"/>
        </w:rPr>
        <w:footnoteRef/>
      </w:r>
      <w:r w:rsidRPr="00042871">
        <w:rPr>
          <w:rFonts w:ascii="Arial Narrow" w:hAnsi="Arial Narrow"/>
        </w:rPr>
        <w:t xml:space="preserve"> Účastníci finančných operácií a iné osoby vrátane národných orgánov na akejkoľvek úrovni, ktoré sú zapojené do plnenia rozpočtu na základe priameho, nepriameho a zdieľaného riadenia vrátane jeho prípravných aktov, auditu alebo kontroly, nesmú podniknúť žiadne kroky, ktoré môžu priviesť ich vlastné záujmy do konfliktu so záujmami Únie. Ku konfliktu záujmov dochádza vtedy, keď je ohrozený nestranný a objektívny výkon funkcií účastníka finančnej operácie alebo inej osoby z rodinných alebo citových dôvodov, z dôvodov politickej alebo národnej príslušnosti, ekonomického záujmu alebo akéhokoľvek iného priameho alebo nepriameho osobného záujmu. </w:t>
      </w:r>
    </w:p>
    <w:p w14:paraId="3E665AF8" w14:textId="77777777" w:rsidR="00B972CB" w:rsidRDefault="00B972CB" w:rsidP="0000503D">
      <w:pPr>
        <w:pStyle w:val="footnotedescription"/>
      </w:pPr>
      <w:r>
        <w:t xml:space="preserve"> </w:t>
      </w:r>
    </w:p>
  </w:footnote>
  <w:footnote w:id="41">
    <w:p w14:paraId="54A4266F" w14:textId="1900E4F9" w:rsidR="00B972CB" w:rsidRPr="004A78E9" w:rsidRDefault="00B972CB" w:rsidP="00D001A8">
      <w:pPr>
        <w:pStyle w:val="Odsekzoznamu"/>
        <w:widowControl w:val="0"/>
        <w:spacing w:before="120" w:after="240" w:line="276" w:lineRule="auto"/>
        <w:ind w:left="0"/>
        <w:contextualSpacing w:val="0"/>
        <w:jc w:val="both"/>
        <w:rPr>
          <w:rFonts w:ascii="Arial Narrow" w:hAnsi="Arial Narrow"/>
          <w:sz w:val="18"/>
          <w:szCs w:val="18"/>
        </w:rPr>
      </w:pPr>
      <w:r>
        <w:rPr>
          <w:rStyle w:val="Odkaznapoznmkupodiarou"/>
        </w:rPr>
        <w:footnoteRef/>
      </w:r>
      <w:r>
        <w:t xml:space="preserve"> </w:t>
      </w:r>
      <w:r w:rsidRPr="004A78E9">
        <w:rPr>
          <w:rFonts w:ascii="Arial Narrow" w:hAnsi="Arial Narrow"/>
          <w:sz w:val="18"/>
          <w:szCs w:val="18"/>
        </w:rPr>
        <w:t xml:space="preserve">Prijímateľ je v prípade nadlimitných a podlimitných zákaziek VO  povinný sprístupniť elektronickú podobu kompletnej dokumentácie pre účely výkonu kontroly </w:t>
      </w:r>
      <w:r w:rsidRPr="004A78E9">
        <w:rPr>
          <w:rFonts w:ascii="Arial Narrow" w:hAnsi="Arial Narrow" w:cstheme="minorHAnsi"/>
          <w:sz w:val="18"/>
          <w:szCs w:val="18"/>
        </w:rPr>
        <w:t>Vykonávateľ</w:t>
      </w:r>
      <w:r>
        <w:rPr>
          <w:rFonts w:ascii="Arial Narrow" w:hAnsi="Arial Narrow"/>
          <w:sz w:val="18"/>
          <w:szCs w:val="18"/>
        </w:rPr>
        <w:t>ovi, a</w:t>
      </w:r>
      <w:r w:rsidRPr="004A78E9">
        <w:rPr>
          <w:rFonts w:ascii="Arial Narrow" w:hAnsi="Arial Narrow"/>
          <w:sz w:val="18"/>
          <w:szCs w:val="18"/>
        </w:rPr>
        <w:t xml:space="preserve"> to zriadením prístupu do elektronického prostriedku použitého na elektronickú komunikáciu. </w:t>
      </w:r>
    </w:p>
    <w:p w14:paraId="38634AFD" w14:textId="77777777" w:rsidR="00B972CB" w:rsidRDefault="00B972CB" w:rsidP="00D001A8">
      <w:pPr>
        <w:pStyle w:val="Textpoznmkypodiarou"/>
      </w:pPr>
    </w:p>
  </w:footnote>
  <w:footnote w:id="42">
    <w:p w14:paraId="54409D82" w14:textId="77777777" w:rsidR="00B972CB" w:rsidRPr="004A78E9" w:rsidRDefault="00B972CB" w:rsidP="00D001A8">
      <w:pPr>
        <w:pStyle w:val="Odsekzoznamu"/>
        <w:widowControl w:val="0"/>
        <w:spacing w:before="120" w:after="240" w:line="276" w:lineRule="auto"/>
        <w:ind w:left="0"/>
        <w:contextualSpacing w:val="0"/>
        <w:jc w:val="both"/>
        <w:rPr>
          <w:rFonts w:ascii="Arial Narrow" w:hAnsi="Arial Narrow"/>
          <w:sz w:val="18"/>
          <w:szCs w:val="18"/>
        </w:rPr>
      </w:pPr>
      <w:r w:rsidRPr="004A78E9">
        <w:rPr>
          <w:rStyle w:val="Odkaznapoznmkupodiarou"/>
          <w:rFonts w:ascii="Arial Narrow" w:hAnsi="Arial Narrow"/>
          <w:sz w:val="18"/>
          <w:szCs w:val="18"/>
        </w:rPr>
        <w:footnoteRef/>
      </w:r>
      <w:r w:rsidRPr="004A78E9">
        <w:rPr>
          <w:rFonts w:ascii="Arial Narrow" w:hAnsi="Arial Narrow"/>
          <w:sz w:val="18"/>
          <w:szCs w:val="18"/>
        </w:rPr>
        <w:t xml:space="preserve"> Súčasťou elektronickej podoby dokumentácie sú aj auditné záznamy o všetkých úkonoch vykonaných v použitom elektronickom prostriedku. Na účely kontroly oprávnenosti osôb, ktoré podpisujú zmluvu/rámcovú dohodu, ktorá je výsledkom postupu zadávania zákazky nepostačuje uviesť odkaz na webové sídlo CRZ, ale je potrebné predložiť zmluvu/rámcovú dohodu, z ktorej je možné identifikovať mená a priezviská osôb, ktoré zmluvu/rámcovú dohodu podpísali.</w:t>
      </w:r>
    </w:p>
    <w:p w14:paraId="4DE756A6" w14:textId="77777777" w:rsidR="00B972CB" w:rsidRDefault="00B972CB" w:rsidP="00D001A8">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929DE" w14:textId="172AEDA9" w:rsidR="00B972CB" w:rsidRDefault="00B972CB">
    <w:pPr>
      <w:pStyle w:val="Hlavika"/>
    </w:pPr>
    <w:r>
      <w:t xml:space="preserve">        </w:t>
    </w:r>
    <w:r w:rsidRPr="00DA1C70">
      <w:rPr>
        <w:rFonts w:ascii="Calibri" w:eastAsia="Times New Roman" w:hAnsi="Calibri" w:cs="Times New Roman"/>
        <w:noProof/>
        <w:lang w:eastAsia="sk-SK"/>
      </w:rPr>
      <w:drawing>
        <wp:inline distT="0" distB="0" distL="0" distR="0" wp14:anchorId="64EC1827" wp14:editId="50676D01">
          <wp:extent cx="5760720" cy="92068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2068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A33BC" w14:textId="17DAC8B3" w:rsidR="00B972CB" w:rsidRPr="002A0F4F" w:rsidRDefault="00B972CB" w:rsidP="002A0F4F">
    <w:pPr>
      <w:pStyle w:val="Hlavika"/>
    </w:pPr>
    <w:r w:rsidRPr="00DA1C70">
      <w:rPr>
        <w:rFonts w:ascii="Calibri" w:eastAsia="Times New Roman" w:hAnsi="Calibri" w:cs="Times New Roman"/>
        <w:noProof/>
        <w:lang w:eastAsia="sk-SK"/>
      </w:rPr>
      <w:drawing>
        <wp:inline distT="0" distB="0" distL="0" distR="0" wp14:anchorId="3F522A3C" wp14:editId="4E2B03E8">
          <wp:extent cx="5760720" cy="920680"/>
          <wp:effectExtent l="0" t="0" r="0" b="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206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80565"/>
    <w:multiLevelType w:val="multilevel"/>
    <w:tmpl w:val="5852A33C"/>
    <w:lvl w:ilvl="0">
      <w:start w:val="4"/>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8968F8"/>
    <w:multiLevelType w:val="hybridMultilevel"/>
    <w:tmpl w:val="F21E27EC"/>
    <w:lvl w:ilvl="0" w:tplc="E1C4D18C">
      <w:start w:val="1"/>
      <w:numFmt w:val="lowerLetter"/>
      <w:lvlText w:val="%1)"/>
      <w:lvlJc w:val="left"/>
      <w:pPr>
        <w:ind w:left="1080" w:hanging="360"/>
      </w:pPr>
      <w:rPr>
        <w:rFonts w:hint="default"/>
        <w:color w:val="auto"/>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074878A1"/>
    <w:multiLevelType w:val="hybridMultilevel"/>
    <w:tmpl w:val="FC60A9AC"/>
    <w:lvl w:ilvl="0" w:tplc="890292B6">
      <w:start w:val="1"/>
      <w:numFmt w:val="decimal"/>
      <w:lvlText w:val="%1."/>
      <w:lvlJc w:val="left"/>
      <w:pPr>
        <w:ind w:left="643" w:hanging="360"/>
      </w:pPr>
      <w:rPr>
        <w:rFonts w:hint="default"/>
        <w:color w:val="auto"/>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0B340BFB"/>
    <w:multiLevelType w:val="hybridMultilevel"/>
    <w:tmpl w:val="7B60A238"/>
    <w:lvl w:ilvl="0" w:tplc="A934AFC2">
      <w:start w:val="1"/>
      <w:numFmt w:val="decimal"/>
      <w:lvlText w:val="%1."/>
      <w:lvlJc w:val="left"/>
      <w:pPr>
        <w:ind w:left="720" w:hanging="360"/>
      </w:pPr>
      <w:rPr>
        <w:rFonts w:hint="default"/>
        <w:color w:val="auto"/>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E200617"/>
    <w:multiLevelType w:val="hybridMultilevel"/>
    <w:tmpl w:val="3AEE3A00"/>
    <w:lvl w:ilvl="0" w:tplc="79681B5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10967C35"/>
    <w:multiLevelType w:val="hybridMultilevel"/>
    <w:tmpl w:val="DEB42EF0"/>
    <w:lvl w:ilvl="0" w:tplc="F5AED1F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 w15:restartNumberingAfterBreak="0">
    <w:nsid w:val="11A34638"/>
    <w:multiLevelType w:val="hybridMultilevel"/>
    <w:tmpl w:val="156C3DE4"/>
    <w:lvl w:ilvl="0" w:tplc="CAC6B2D8">
      <w:start w:val="1"/>
      <w:numFmt w:val="lowerLetter"/>
      <w:lvlText w:val="%1)"/>
      <w:lvlJc w:val="left"/>
      <w:pPr>
        <w:ind w:left="1440" w:hanging="360"/>
      </w:pPr>
      <w:rPr>
        <w:rFonts w:hint="default"/>
        <w:color w:val="auto"/>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1DD0DE2"/>
    <w:multiLevelType w:val="hybridMultilevel"/>
    <w:tmpl w:val="32D6816C"/>
    <w:lvl w:ilvl="0" w:tplc="20C23AF2">
      <w:start w:val="1"/>
      <w:numFmt w:val="decimal"/>
      <w:lvlText w:val="%1."/>
      <w:lvlJc w:val="left"/>
      <w:pPr>
        <w:ind w:left="720" w:hanging="360"/>
      </w:pPr>
      <w:rPr>
        <w:rFonts w:hint="default"/>
        <w:color w:val="auto"/>
        <w:sz w:val="22"/>
      </w:rPr>
    </w:lvl>
    <w:lvl w:ilvl="1" w:tplc="CAC6B2D8">
      <w:start w:val="1"/>
      <w:numFmt w:val="lowerLetter"/>
      <w:lvlText w:val="%2)"/>
      <w:lvlJc w:val="left"/>
      <w:pPr>
        <w:ind w:left="1440" w:hanging="360"/>
      </w:pPr>
      <w:rPr>
        <w:rFonts w:hint="default"/>
        <w:color w:val="auto"/>
        <w:sz w:val="22"/>
      </w:rPr>
    </w:lvl>
    <w:lvl w:ilvl="2" w:tplc="9AB0CA72">
      <w:start w:val="8"/>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2296880"/>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24D3A2F"/>
    <w:multiLevelType w:val="hybridMultilevel"/>
    <w:tmpl w:val="D0F024E6"/>
    <w:lvl w:ilvl="0" w:tplc="29E229D8">
      <w:start w:val="1"/>
      <w:numFmt w:val="decimal"/>
      <w:lvlText w:val="%1."/>
      <w:lvlJc w:val="left"/>
      <w:pPr>
        <w:ind w:left="1080" w:hanging="360"/>
      </w:pPr>
      <w:rPr>
        <w:rFonts w:hint="default"/>
        <w:color w:val="auto"/>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184F3333"/>
    <w:multiLevelType w:val="hybridMultilevel"/>
    <w:tmpl w:val="ED3A6186"/>
    <w:lvl w:ilvl="0" w:tplc="ACDE3BE2">
      <w:start w:val="1"/>
      <w:numFmt w:val="bullet"/>
      <w:lvlText w:val="•"/>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084FAAE">
      <w:start w:val="1"/>
      <w:numFmt w:val="bullet"/>
      <w:lvlText w:val="o"/>
      <w:lvlJc w:val="left"/>
      <w:pPr>
        <w:ind w:left="5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F3AF94C">
      <w:start w:val="1"/>
      <w:numFmt w:val="bullet"/>
      <w:lvlText w:val="▪"/>
      <w:lvlJc w:val="left"/>
      <w:pPr>
        <w:ind w:left="8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71AD2CA">
      <w:start w:val="1"/>
      <w:numFmt w:val="bullet"/>
      <w:lvlRestart w:val="0"/>
      <w:lvlText w:val="-"/>
      <w:lvlJc w:val="left"/>
      <w:pPr>
        <w:ind w:left="10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79892DC">
      <w:start w:val="1"/>
      <w:numFmt w:val="bullet"/>
      <w:lvlText w:val="o"/>
      <w:lvlJc w:val="left"/>
      <w:pPr>
        <w:ind w:left="17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83AF50A">
      <w:start w:val="1"/>
      <w:numFmt w:val="bullet"/>
      <w:lvlText w:val="▪"/>
      <w:lvlJc w:val="left"/>
      <w:pPr>
        <w:ind w:left="24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55E5826">
      <w:start w:val="1"/>
      <w:numFmt w:val="bullet"/>
      <w:lvlText w:val="•"/>
      <w:lvlJc w:val="left"/>
      <w:pPr>
        <w:ind w:left="32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1608D8C">
      <w:start w:val="1"/>
      <w:numFmt w:val="bullet"/>
      <w:lvlText w:val="o"/>
      <w:lvlJc w:val="left"/>
      <w:pPr>
        <w:ind w:left="39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A6A1C50">
      <w:start w:val="1"/>
      <w:numFmt w:val="bullet"/>
      <w:lvlText w:val="▪"/>
      <w:lvlJc w:val="left"/>
      <w:pPr>
        <w:ind w:left="46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9AF16D6"/>
    <w:multiLevelType w:val="hybridMultilevel"/>
    <w:tmpl w:val="0E36A8C0"/>
    <w:lvl w:ilvl="0" w:tplc="8014E90A">
      <w:start w:val="1"/>
      <w:numFmt w:val="lowerLetter"/>
      <w:lvlText w:val="%1)"/>
      <w:lvlJc w:val="left"/>
      <w:pPr>
        <w:ind w:left="1080" w:hanging="360"/>
      </w:pPr>
      <w:rPr>
        <w:rFonts w:hint="default"/>
        <w:color w:val="auto"/>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1A196BB7"/>
    <w:multiLevelType w:val="hybridMultilevel"/>
    <w:tmpl w:val="91A85AF8"/>
    <w:lvl w:ilvl="0" w:tplc="989ADE4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1CE35440"/>
    <w:multiLevelType w:val="multilevel"/>
    <w:tmpl w:val="2B547A10"/>
    <w:lvl w:ilvl="0">
      <w:start w:val="1"/>
      <w:numFmt w:val="decimal"/>
      <w:lvlText w:val="%1."/>
      <w:lvlJc w:val="left"/>
      <w:pPr>
        <w:ind w:left="720" w:hanging="360"/>
      </w:pPr>
      <w:rPr>
        <w:rFonts w:hint="default"/>
        <w:color w:val="auto"/>
      </w:rPr>
    </w:lvl>
    <w:lvl w:ilvl="1">
      <w:start w:val="8"/>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1D8F1E4F"/>
    <w:multiLevelType w:val="hybridMultilevel"/>
    <w:tmpl w:val="75804D3A"/>
    <w:lvl w:ilvl="0" w:tplc="1B00137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0E64822"/>
    <w:multiLevelType w:val="hybridMultilevel"/>
    <w:tmpl w:val="FB6E6CA4"/>
    <w:lvl w:ilvl="0" w:tplc="45A67752">
      <w:start w:val="7"/>
      <w:numFmt w:val="decimal"/>
      <w:lvlText w:val="%1."/>
      <w:lvlJc w:val="left"/>
      <w:pPr>
        <w:ind w:left="283"/>
      </w:pPr>
      <w:rPr>
        <w:rFonts w:ascii="Arial Narrow" w:eastAsia="Calibri" w:hAnsi="Arial Narrow" w:cs="Calibri" w:hint="default"/>
        <w:b w:val="0"/>
        <w:i w:val="0"/>
        <w:strike w:val="0"/>
        <w:dstrike w:val="0"/>
        <w:color w:val="000000"/>
        <w:sz w:val="22"/>
        <w:szCs w:val="22"/>
        <w:u w:val="none" w:color="000000"/>
        <w:bdr w:val="none" w:sz="0" w:space="0" w:color="auto"/>
        <w:shd w:val="clear" w:color="auto" w:fill="auto"/>
        <w:vertAlign w:val="baseline"/>
      </w:rPr>
    </w:lvl>
    <w:lvl w:ilvl="1" w:tplc="4D5ACBF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DD85F2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322544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292373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32E1DB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9EE39F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BA26EC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6967C8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23C14DF"/>
    <w:multiLevelType w:val="hybridMultilevel"/>
    <w:tmpl w:val="B6BA94D0"/>
    <w:lvl w:ilvl="0" w:tplc="5A340B9C">
      <w:start w:val="1"/>
      <w:numFmt w:val="decimal"/>
      <w:lvlText w:val="%1."/>
      <w:lvlJc w:val="left"/>
      <w:pPr>
        <w:ind w:left="720" w:hanging="360"/>
      </w:pPr>
      <w:rPr>
        <w:rFonts w:ascii="Arial Narrow" w:hAnsi="Arial Narrow"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30115D5"/>
    <w:multiLevelType w:val="multilevel"/>
    <w:tmpl w:val="32AA3040"/>
    <w:lvl w:ilvl="0">
      <w:start w:val="1"/>
      <w:numFmt w:val="decimal"/>
      <w:lvlText w:val="%1."/>
      <w:lvlJc w:val="left"/>
      <w:pPr>
        <w:ind w:left="720" w:hanging="360"/>
      </w:pPr>
      <w:rPr>
        <w:rFonts w:hint="default"/>
        <w:color w:val="auto"/>
        <w:sz w:val="22"/>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58641C3"/>
    <w:multiLevelType w:val="hybridMultilevel"/>
    <w:tmpl w:val="C4CEBF0C"/>
    <w:lvl w:ilvl="0" w:tplc="E78EEC2E">
      <w:start w:val="1"/>
      <w:numFmt w:val="lowerLetter"/>
      <w:lvlText w:val="%1)"/>
      <w:lvlJc w:val="left"/>
      <w:pPr>
        <w:ind w:left="1211" w:hanging="360"/>
      </w:pPr>
      <w:rPr>
        <w:rFonts w:hint="default"/>
        <w:b w:val="0"/>
        <w:color w:val="auto"/>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9" w15:restartNumberingAfterBreak="0">
    <w:nsid w:val="286328B5"/>
    <w:multiLevelType w:val="multilevel"/>
    <w:tmpl w:val="01F684F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0" w15:restartNumberingAfterBreak="0">
    <w:nsid w:val="29903D5B"/>
    <w:multiLevelType w:val="hybridMultilevel"/>
    <w:tmpl w:val="8690A50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9EA25AE"/>
    <w:multiLevelType w:val="hybridMultilevel"/>
    <w:tmpl w:val="09F2D2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B330461"/>
    <w:multiLevelType w:val="multilevel"/>
    <w:tmpl w:val="DFAC6718"/>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D263628"/>
    <w:multiLevelType w:val="hybridMultilevel"/>
    <w:tmpl w:val="1A6E3858"/>
    <w:lvl w:ilvl="0" w:tplc="E6BEA81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4" w15:restartNumberingAfterBreak="0">
    <w:nsid w:val="31E13781"/>
    <w:multiLevelType w:val="hybridMultilevel"/>
    <w:tmpl w:val="DD70A0F8"/>
    <w:lvl w:ilvl="0" w:tplc="DF7C3FEA">
      <w:start w:val="5"/>
      <w:numFmt w:val="decimal"/>
      <w:lvlText w:val="%1."/>
      <w:lvlJc w:val="left"/>
      <w:pPr>
        <w:ind w:left="360" w:firstLine="0"/>
      </w:pPr>
      <w:rPr>
        <w:rFonts w:ascii="Arial Narrow" w:eastAsiaTheme="minorHAnsi" w:hAnsi="Arial Narrow" w:cstheme="minorBidi" w:hint="default"/>
        <w:b/>
        <w:i w:val="0"/>
        <w:strike w:val="0"/>
        <w:dstrike w:val="0"/>
        <w:color w:val="2E74B5" w:themeColor="accent1" w:themeShade="BF"/>
        <w:sz w:val="28"/>
        <w:szCs w:val="28"/>
        <w:u w:val="none" w:color="000000"/>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63C5638"/>
    <w:multiLevelType w:val="hybridMultilevel"/>
    <w:tmpl w:val="CDBE809A"/>
    <w:lvl w:ilvl="0" w:tplc="17160BBA">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9B0CB82">
      <w:start w:val="1"/>
      <w:numFmt w:val="bullet"/>
      <w:lvlText w:val="o"/>
      <w:lvlJc w:val="left"/>
      <w:pPr>
        <w:ind w:left="5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9D2FF1E">
      <w:start w:val="1"/>
      <w:numFmt w:val="bullet"/>
      <w:lvlRestart w:val="0"/>
      <w:lvlText w:val="-"/>
      <w:lvlJc w:val="left"/>
      <w:pPr>
        <w:ind w:left="7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EB8B2BE">
      <w:start w:val="1"/>
      <w:numFmt w:val="bullet"/>
      <w:lvlText w:val="•"/>
      <w:lvlJc w:val="left"/>
      <w:pPr>
        <w:ind w:left="1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E022BFA">
      <w:start w:val="1"/>
      <w:numFmt w:val="bullet"/>
      <w:lvlText w:val="o"/>
      <w:lvlJc w:val="left"/>
      <w:pPr>
        <w:ind w:left="2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F0872D6">
      <w:start w:val="1"/>
      <w:numFmt w:val="bullet"/>
      <w:lvlText w:val="▪"/>
      <w:lvlJc w:val="left"/>
      <w:pPr>
        <w:ind w:left="2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2461C26">
      <w:start w:val="1"/>
      <w:numFmt w:val="bullet"/>
      <w:lvlText w:val="•"/>
      <w:lvlJc w:val="left"/>
      <w:pPr>
        <w:ind w:left="36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8E6CBAA">
      <w:start w:val="1"/>
      <w:numFmt w:val="bullet"/>
      <w:lvlText w:val="o"/>
      <w:lvlJc w:val="left"/>
      <w:pPr>
        <w:ind w:left="43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166BE1A">
      <w:start w:val="1"/>
      <w:numFmt w:val="bullet"/>
      <w:lvlText w:val="▪"/>
      <w:lvlJc w:val="left"/>
      <w:pPr>
        <w:ind w:left="50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3646685C"/>
    <w:multiLevelType w:val="hybridMultilevel"/>
    <w:tmpl w:val="B21AFB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75C10A3"/>
    <w:multiLevelType w:val="hybridMultilevel"/>
    <w:tmpl w:val="15CEC268"/>
    <w:lvl w:ilvl="0" w:tplc="F070AFD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8" w15:restartNumberingAfterBreak="0">
    <w:nsid w:val="3A3703F2"/>
    <w:multiLevelType w:val="hybridMultilevel"/>
    <w:tmpl w:val="5732A134"/>
    <w:lvl w:ilvl="0" w:tplc="D8AAB490">
      <w:start w:val="1"/>
      <w:numFmt w:val="bullet"/>
      <w:lvlText w:val="-"/>
      <w:lvlJc w:val="left"/>
      <w:pPr>
        <w:ind w:left="720" w:hanging="360"/>
      </w:pPr>
      <w:rPr>
        <w:rFonts w:ascii="Calibri" w:hAnsi="Calibri"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3E242764"/>
    <w:multiLevelType w:val="hybridMultilevel"/>
    <w:tmpl w:val="C506EB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08F7428"/>
    <w:multiLevelType w:val="hybridMultilevel"/>
    <w:tmpl w:val="F9BC25F4"/>
    <w:lvl w:ilvl="0" w:tplc="5CB4C3DA">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41CC6C0C"/>
    <w:multiLevelType w:val="hybridMultilevel"/>
    <w:tmpl w:val="24BCAD98"/>
    <w:lvl w:ilvl="0" w:tplc="B2B8E9E0">
      <w:start w:val="1"/>
      <w:numFmt w:val="decimal"/>
      <w:lvlText w:val="%1."/>
      <w:lvlJc w:val="left"/>
      <w:pPr>
        <w:ind w:left="1440" w:hanging="360"/>
      </w:pPr>
      <w:rPr>
        <w:rFonts w:hint="default"/>
      </w:rPr>
    </w:lvl>
    <w:lvl w:ilvl="1" w:tplc="041B000F">
      <w:start w:val="1"/>
      <w:numFmt w:val="decimal"/>
      <w:lvlText w:val="%2."/>
      <w:lvlJc w:val="left"/>
      <w:pPr>
        <w:ind w:left="72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1F044C5"/>
    <w:multiLevelType w:val="hybridMultilevel"/>
    <w:tmpl w:val="AAE82118"/>
    <w:lvl w:ilvl="0" w:tplc="C24ED3E6">
      <w:numFmt w:val="bullet"/>
      <w:lvlText w:val="-"/>
      <w:lvlJc w:val="left"/>
      <w:pPr>
        <w:ind w:left="360" w:hanging="360"/>
      </w:pPr>
      <w:rPr>
        <w:rFonts w:ascii="Arial Narrow" w:eastAsia="Calibri" w:hAnsi="Arial Narrow" w:cs="LiberationSerif-Regular"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3" w15:restartNumberingAfterBreak="0">
    <w:nsid w:val="43AC6183"/>
    <w:multiLevelType w:val="hybridMultilevel"/>
    <w:tmpl w:val="26C0EADC"/>
    <w:lvl w:ilvl="0" w:tplc="919EE3E6">
      <w:start w:val="1"/>
      <w:numFmt w:val="decimal"/>
      <w:lvlText w:val="%1."/>
      <w:lvlJc w:val="left"/>
      <w:pPr>
        <w:ind w:left="720" w:hanging="360"/>
      </w:pPr>
      <w:rPr>
        <w:rFonts w:hint="default"/>
        <w:b/>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7CF1F88"/>
    <w:multiLevelType w:val="hybridMultilevel"/>
    <w:tmpl w:val="A246D24A"/>
    <w:lvl w:ilvl="0" w:tplc="20C23AF2">
      <w:start w:val="1"/>
      <w:numFmt w:val="decimal"/>
      <w:lvlText w:val="%1."/>
      <w:lvlJc w:val="left"/>
      <w:pPr>
        <w:ind w:left="720" w:hanging="360"/>
      </w:pPr>
      <w:rPr>
        <w:rFonts w:hint="default"/>
        <w:color w:val="auto"/>
        <w:sz w:val="22"/>
      </w:rPr>
    </w:lvl>
    <w:lvl w:ilvl="1" w:tplc="CAC6B2D8">
      <w:start w:val="1"/>
      <w:numFmt w:val="lowerLetter"/>
      <w:lvlText w:val="%2)"/>
      <w:lvlJc w:val="left"/>
      <w:pPr>
        <w:ind w:left="1440" w:hanging="360"/>
      </w:pPr>
      <w:rPr>
        <w:rFonts w:hint="default"/>
        <w:color w:val="auto"/>
        <w:sz w:val="22"/>
      </w:rPr>
    </w:lvl>
    <w:lvl w:ilvl="2" w:tplc="9AB0CA72">
      <w:start w:val="8"/>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879018E"/>
    <w:multiLevelType w:val="hybridMultilevel"/>
    <w:tmpl w:val="C96828B0"/>
    <w:lvl w:ilvl="0" w:tplc="5BCC1B46">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97C583D"/>
    <w:multiLevelType w:val="hybridMultilevel"/>
    <w:tmpl w:val="4EDEED1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F006935"/>
    <w:multiLevelType w:val="multilevel"/>
    <w:tmpl w:val="CBA65582"/>
    <w:lvl w:ilvl="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682"/>
      </w:pPr>
      <w:rPr>
        <w:rFonts w:ascii="Arial Narrow" w:eastAsia="Calibri" w:hAnsi="Arial Narrow" w:cs="Calibri"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539A76B6"/>
    <w:multiLevelType w:val="hybridMultilevel"/>
    <w:tmpl w:val="42F4FD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3C32DA4"/>
    <w:multiLevelType w:val="hybridMultilevel"/>
    <w:tmpl w:val="34B2149E"/>
    <w:lvl w:ilvl="0" w:tplc="4DD07DC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54D1221D"/>
    <w:multiLevelType w:val="hybridMultilevel"/>
    <w:tmpl w:val="8C040E82"/>
    <w:lvl w:ilvl="0" w:tplc="D0DAF316">
      <w:start w:val="1"/>
      <w:numFmt w:val="decimal"/>
      <w:lvlText w:val="%1."/>
      <w:lvlJc w:val="left"/>
      <w:pPr>
        <w:ind w:left="644" w:hanging="360"/>
      </w:pPr>
      <w:rPr>
        <w:rFonts w:hint="default"/>
        <w:color w:val="auto"/>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1" w15:restartNumberingAfterBreak="0">
    <w:nsid w:val="64C94582"/>
    <w:multiLevelType w:val="hybridMultilevel"/>
    <w:tmpl w:val="75CA3F1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4D768B8"/>
    <w:multiLevelType w:val="hybridMultilevel"/>
    <w:tmpl w:val="52B69814"/>
    <w:lvl w:ilvl="0" w:tplc="A90EFF42">
      <w:start w:val="1"/>
      <w:numFmt w:val="decimal"/>
      <w:lvlText w:val="%1."/>
      <w:lvlJc w:val="left"/>
      <w:pPr>
        <w:ind w:left="288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54F49B0"/>
    <w:multiLevelType w:val="hybridMultilevel"/>
    <w:tmpl w:val="ED30051A"/>
    <w:lvl w:ilvl="0" w:tplc="714A8C44">
      <w:start w:val="1"/>
      <w:numFmt w:val="decimal"/>
      <w:lvlText w:val="%1."/>
      <w:lvlJc w:val="left"/>
      <w:pPr>
        <w:ind w:left="720" w:hanging="360"/>
      </w:pPr>
      <w:rPr>
        <w:rFonts w:hint="default"/>
        <w:sz w:val="28"/>
        <w:szCs w:val="28"/>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A90EFF42">
      <w:start w:val="1"/>
      <w:numFmt w:val="decimal"/>
      <w:lvlText w:val="%4."/>
      <w:lvlJc w:val="left"/>
      <w:pPr>
        <w:ind w:left="2880" w:hanging="360"/>
      </w:pPr>
      <w:rPr>
        <w:color w:val="auto"/>
      </w:rPr>
    </w:lvl>
    <w:lvl w:ilvl="4" w:tplc="2CE807C8">
      <w:start w:val="10"/>
      <w:numFmt w:val="decimal"/>
      <w:lvlText w:val="%5"/>
      <w:lvlJc w:val="left"/>
      <w:pPr>
        <w:ind w:left="3600" w:hanging="360"/>
      </w:pPr>
      <w:rPr>
        <w:rFonts w:hint="default"/>
      </w:r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8251140"/>
    <w:multiLevelType w:val="hybridMultilevel"/>
    <w:tmpl w:val="DD383B1C"/>
    <w:lvl w:ilvl="0" w:tplc="0E22A672">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4BC8912">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37CCA9C">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A90A9E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3B64288">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4B241C6">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C1C37DE">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E78A5FC">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970A9C0">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69CA28D4"/>
    <w:multiLevelType w:val="hybridMultilevel"/>
    <w:tmpl w:val="0F8CBC54"/>
    <w:lvl w:ilvl="0" w:tplc="B4908F02">
      <w:start w:val="5"/>
      <w:numFmt w:val="decimal"/>
      <w:lvlText w:val="%1."/>
      <w:lvlJc w:val="left"/>
      <w:pPr>
        <w:ind w:left="108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6CBE7A4C"/>
    <w:multiLevelType w:val="hybridMultilevel"/>
    <w:tmpl w:val="FFA4C14C"/>
    <w:lvl w:ilvl="0" w:tplc="10563386">
      <w:start w:val="9"/>
      <w:numFmt w:val="decimal"/>
      <w:lvlText w:val="%1."/>
      <w:lvlJc w:val="left"/>
      <w:pPr>
        <w:ind w:left="0"/>
      </w:pPr>
      <w:rPr>
        <w:rFonts w:ascii="Arial Narrow" w:eastAsia="Calibri" w:hAnsi="Arial Narrow" w:cs="Calibri" w:hint="default"/>
        <w:b w:val="0"/>
        <w:i w:val="0"/>
        <w:strike w:val="0"/>
        <w:dstrike w:val="0"/>
        <w:color w:val="000000"/>
        <w:sz w:val="22"/>
        <w:szCs w:val="22"/>
        <w:u w:val="none" w:color="000000"/>
        <w:bdr w:val="none" w:sz="0" w:space="0" w:color="auto"/>
        <w:shd w:val="clear" w:color="auto" w:fill="auto"/>
        <w:vertAlign w:val="baseline"/>
      </w:rPr>
    </w:lvl>
    <w:lvl w:ilvl="1" w:tplc="0BF622C6">
      <w:start w:val="1"/>
      <w:numFmt w:val="lowerLetter"/>
      <w:lvlText w:val="%2)"/>
      <w:lvlJc w:val="left"/>
      <w:pPr>
        <w:ind w:left="7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A9A5DB2">
      <w:start w:val="1"/>
      <w:numFmt w:val="lowerRoman"/>
      <w:lvlText w:val="%3"/>
      <w:lvlJc w:val="left"/>
      <w:pPr>
        <w:ind w:left="1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31C4ADA">
      <w:start w:val="1"/>
      <w:numFmt w:val="decimal"/>
      <w:lvlText w:val="%4"/>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8FCE9A6">
      <w:start w:val="1"/>
      <w:numFmt w:val="lowerLetter"/>
      <w:lvlText w:val="%5"/>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2967B34">
      <w:start w:val="1"/>
      <w:numFmt w:val="lowerRoman"/>
      <w:lvlText w:val="%6"/>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ED855E8">
      <w:start w:val="1"/>
      <w:numFmt w:val="decimal"/>
      <w:lvlText w:val="%7"/>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5A207E">
      <w:start w:val="1"/>
      <w:numFmt w:val="lowerLetter"/>
      <w:lvlText w:val="%8"/>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EE0A614">
      <w:start w:val="1"/>
      <w:numFmt w:val="lowerRoman"/>
      <w:lvlText w:val="%9"/>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6D094A0F"/>
    <w:multiLevelType w:val="hybridMultilevel"/>
    <w:tmpl w:val="3B22F59A"/>
    <w:lvl w:ilvl="0" w:tplc="041B000F">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063570D"/>
    <w:multiLevelType w:val="hybridMultilevel"/>
    <w:tmpl w:val="D4C05794"/>
    <w:lvl w:ilvl="0" w:tplc="24263170">
      <w:start w:val="1"/>
      <w:numFmt w:val="decimal"/>
      <w:lvlText w:val="%1."/>
      <w:lvlJc w:val="left"/>
      <w:pPr>
        <w:ind w:left="1440" w:hanging="360"/>
      </w:pPr>
      <w:rPr>
        <w:rFonts w:hint="default"/>
        <w:color w:val="auto"/>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9" w15:restartNumberingAfterBreak="0">
    <w:nsid w:val="70B22F98"/>
    <w:multiLevelType w:val="hybridMultilevel"/>
    <w:tmpl w:val="985EB1F2"/>
    <w:lvl w:ilvl="0" w:tplc="3E326728">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721B4DBD"/>
    <w:multiLevelType w:val="hybridMultilevel"/>
    <w:tmpl w:val="DE5E505A"/>
    <w:lvl w:ilvl="0" w:tplc="0518E38A">
      <w:start w:val="1"/>
      <w:numFmt w:val="bullet"/>
      <w:lvlText w:val="-"/>
      <w:lvlJc w:val="left"/>
      <w:pPr>
        <w:ind w:left="720" w:hanging="360"/>
      </w:pPr>
      <w:rPr>
        <w:rFonts w:ascii="Calibri" w:hAnsi="Calibri"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72FD241D"/>
    <w:multiLevelType w:val="hybridMultilevel"/>
    <w:tmpl w:val="4878A306"/>
    <w:lvl w:ilvl="0" w:tplc="BB10F4B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73E43F1C"/>
    <w:multiLevelType w:val="hybridMultilevel"/>
    <w:tmpl w:val="ABC08BAA"/>
    <w:lvl w:ilvl="0" w:tplc="8B64ED90">
      <w:start w:val="1"/>
      <w:numFmt w:val="bullet"/>
      <w:lvlText w:val="-"/>
      <w:lvlJc w:val="left"/>
      <w:pPr>
        <w:tabs>
          <w:tab w:val="num" w:pos="720"/>
        </w:tabs>
        <w:ind w:left="720" w:hanging="360"/>
      </w:pPr>
      <w:rPr>
        <w:rFonts w:ascii="Times New Roman" w:hAnsi="Times New Roman" w:hint="default"/>
      </w:rPr>
    </w:lvl>
    <w:lvl w:ilvl="1" w:tplc="48CC278A" w:tentative="1">
      <w:start w:val="1"/>
      <w:numFmt w:val="bullet"/>
      <w:lvlText w:val="-"/>
      <w:lvlJc w:val="left"/>
      <w:pPr>
        <w:tabs>
          <w:tab w:val="num" w:pos="1440"/>
        </w:tabs>
        <w:ind w:left="1440" w:hanging="360"/>
      </w:pPr>
      <w:rPr>
        <w:rFonts w:ascii="Times New Roman" w:hAnsi="Times New Roman" w:hint="default"/>
      </w:rPr>
    </w:lvl>
    <w:lvl w:ilvl="2" w:tplc="3F5AE4EE" w:tentative="1">
      <w:start w:val="1"/>
      <w:numFmt w:val="bullet"/>
      <w:lvlText w:val="-"/>
      <w:lvlJc w:val="left"/>
      <w:pPr>
        <w:tabs>
          <w:tab w:val="num" w:pos="2160"/>
        </w:tabs>
        <w:ind w:left="2160" w:hanging="360"/>
      </w:pPr>
      <w:rPr>
        <w:rFonts w:ascii="Times New Roman" w:hAnsi="Times New Roman" w:hint="default"/>
      </w:rPr>
    </w:lvl>
    <w:lvl w:ilvl="3" w:tplc="054EFF8A" w:tentative="1">
      <w:start w:val="1"/>
      <w:numFmt w:val="bullet"/>
      <w:lvlText w:val="-"/>
      <w:lvlJc w:val="left"/>
      <w:pPr>
        <w:tabs>
          <w:tab w:val="num" w:pos="2880"/>
        </w:tabs>
        <w:ind w:left="2880" w:hanging="360"/>
      </w:pPr>
      <w:rPr>
        <w:rFonts w:ascii="Times New Roman" w:hAnsi="Times New Roman" w:hint="default"/>
      </w:rPr>
    </w:lvl>
    <w:lvl w:ilvl="4" w:tplc="E39C99B2" w:tentative="1">
      <w:start w:val="1"/>
      <w:numFmt w:val="bullet"/>
      <w:lvlText w:val="-"/>
      <w:lvlJc w:val="left"/>
      <w:pPr>
        <w:tabs>
          <w:tab w:val="num" w:pos="3600"/>
        </w:tabs>
        <w:ind w:left="3600" w:hanging="360"/>
      </w:pPr>
      <w:rPr>
        <w:rFonts w:ascii="Times New Roman" w:hAnsi="Times New Roman" w:hint="default"/>
      </w:rPr>
    </w:lvl>
    <w:lvl w:ilvl="5" w:tplc="EBBC1BCA" w:tentative="1">
      <w:start w:val="1"/>
      <w:numFmt w:val="bullet"/>
      <w:lvlText w:val="-"/>
      <w:lvlJc w:val="left"/>
      <w:pPr>
        <w:tabs>
          <w:tab w:val="num" w:pos="4320"/>
        </w:tabs>
        <w:ind w:left="4320" w:hanging="360"/>
      </w:pPr>
      <w:rPr>
        <w:rFonts w:ascii="Times New Roman" w:hAnsi="Times New Roman" w:hint="default"/>
      </w:rPr>
    </w:lvl>
    <w:lvl w:ilvl="6" w:tplc="5660F9D6" w:tentative="1">
      <w:start w:val="1"/>
      <w:numFmt w:val="bullet"/>
      <w:lvlText w:val="-"/>
      <w:lvlJc w:val="left"/>
      <w:pPr>
        <w:tabs>
          <w:tab w:val="num" w:pos="5040"/>
        </w:tabs>
        <w:ind w:left="5040" w:hanging="360"/>
      </w:pPr>
      <w:rPr>
        <w:rFonts w:ascii="Times New Roman" w:hAnsi="Times New Roman" w:hint="default"/>
      </w:rPr>
    </w:lvl>
    <w:lvl w:ilvl="7" w:tplc="4BD21DC0" w:tentative="1">
      <w:start w:val="1"/>
      <w:numFmt w:val="bullet"/>
      <w:lvlText w:val="-"/>
      <w:lvlJc w:val="left"/>
      <w:pPr>
        <w:tabs>
          <w:tab w:val="num" w:pos="5760"/>
        </w:tabs>
        <w:ind w:left="5760" w:hanging="360"/>
      </w:pPr>
      <w:rPr>
        <w:rFonts w:ascii="Times New Roman" w:hAnsi="Times New Roman" w:hint="default"/>
      </w:rPr>
    </w:lvl>
    <w:lvl w:ilvl="8" w:tplc="C4E65592" w:tentative="1">
      <w:start w:val="1"/>
      <w:numFmt w:val="bullet"/>
      <w:lvlText w:val="-"/>
      <w:lvlJc w:val="left"/>
      <w:pPr>
        <w:tabs>
          <w:tab w:val="num" w:pos="6480"/>
        </w:tabs>
        <w:ind w:left="6480" w:hanging="360"/>
      </w:pPr>
      <w:rPr>
        <w:rFonts w:ascii="Times New Roman" w:hAnsi="Times New Roman" w:hint="default"/>
      </w:rPr>
    </w:lvl>
  </w:abstractNum>
  <w:abstractNum w:abstractNumId="53" w15:restartNumberingAfterBreak="0">
    <w:nsid w:val="79BA3322"/>
    <w:multiLevelType w:val="multilevel"/>
    <w:tmpl w:val="DDBC298A"/>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none"/>
      <w:isLgl/>
      <w:lvlText w:val="4.1.1"/>
      <w:lvlJc w:val="left"/>
      <w:pPr>
        <w:ind w:left="1200" w:hanging="84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742482955">
    <w:abstractNumId w:val="38"/>
  </w:num>
  <w:num w:numId="2" w16cid:durableId="2019116890">
    <w:abstractNumId w:val="50"/>
  </w:num>
  <w:num w:numId="3" w16cid:durableId="512035843">
    <w:abstractNumId w:val="2"/>
  </w:num>
  <w:num w:numId="4" w16cid:durableId="890387155">
    <w:abstractNumId w:val="40"/>
  </w:num>
  <w:num w:numId="5" w16cid:durableId="100297949">
    <w:abstractNumId w:val="49"/>
  </w:num>
  <w:num w:numId="6" w16cid:durableId="1910383473">
    <w:abstractNumId w:val="18"/>
  </w:num>
  <w:num w:numId="7" w16cid:durableId="1787385713">
    <w:abstractNumId w:val="35"/>
  </w:num>
  <w:num w:numId="8" w16cid:durableId="1730566538">
    <w:abstractNumId w:val="1"/>
  </w:num>
  <w:num w:numId="9" w16cid:durableId="1460027949">
    <w:abstractNumId w:val="14"/>
  </w:num>
  <w:num w:numId="10" w16cid:durableId="795374814">
    <w:abstractNumId w:val="17"/>
  </w:num>
  <w:num w:numId="11" w16cid:durableId="1696689930">
    <w:abstractNumId w:val="34"/>
  </w:num>
  <w:num w:numId="12" w16cid:durableId="414517115">
    <w:abstractNumId w:val="3"/>
  </w:num>
  <w:num w:numId="13" w16cid:durableId="2065830516">
    <w:abstractNumId w:val="16"/>
  </w:num>
  <w:num w:numId="14" w16cid:durableId="579020758">
    <w:abstractNumId w:val="9"/>
  </w:num>
  <w:num w:numId="15" w16cid:durableId="647318847">
    <w:abstractNumId w:val="11"/>
  </w:num>
  <w:num w:numId="16" w16cid:durableId="582877522">
    <w:abstractNumId w:val="13"/>
  </w:num>
  <w:num w:numId="17" w16cid:durableId="2005470025">
    <w:abstractNumId w:val="48"/>
  </w:num>
  <w:num w:numId="18" w16cid:durableId="1545874604">
    <w:abstractNumId w:val="28"/>
  </w:num>
  <w:num w:numId="19" w16cid:durableId="1013873855">
    <w:abstractNumId w:val="47"/>
  </w:num>
  <w:num w:numId="20" w16cid:durableId="762412248">
    <w:abstractNumId w:val="39"/>
  </w:num>
  <w:num w:numId="21" w16cid:durableId="99573215">
    <w:abstractNumId w:val="27"/>
  </w:num>
  <w:num w:numId="22" w16cid:durableId="1605574126">
    <w:abstractNumId w:val="21"/>
  </w:num>
  <w:num w:numId="23" w16cid:durableId="1027826419">
    <w:abstractNumId w:val="26"/>
  </w:num>
  <w:num w:numId="24" w16cid:durableId="299186512">
    <w:abstractNumId w:val="12"/>
  </w:num>
  <w:num w:numId="25" w16cid:durableId="630139664">
    <w:abstractNumId w:val="23"/>
  </w:num>
  <w:num w:numId="26" w16cid:durableId="323558774">
    <w:abstractNumId w:val="41"/>
  </w:num>
  <w:num w:numId="27" w16cid:durableId="377046973">
    <w:abstractNumId w:val="30"/>
  </w:num>
  <w:num w:numId="28" w16cid:durableId="1861309786">
    <w:abstractNumId w:val="4"/>
  </w:num>
  <w:num w:numId="29" w16cid:durableId="99834636">
    <w:abstractNumId w:val="5"/>
  </w:num>
  <w:num w:numId="30" w16cid:durableId="460226515">
    <w:abstractNumId w:val="20"/>
  </w:num>
  <w:num w:numId="31" w16cid:durableId="309796894">
    <w:abstractNumId w:val="43"/>
  </w:num>
  <w:num w:numId="32" w16cid:durableId="1990859217">
    <w:abstractNumId w:val="36"/>
  </w:num>
  <w:num w:numId="33" w16cid:durableId="1906721598">
    <w:abstractNumId w:val="10"/>
  </w:num>
  <w:num w:numId="34" w16cid:durableId="1929583067">
    <w:abstractNumId w:val="25"/>
  </w:num>
  <w:num w:numId="35" w16cid:durableId="1087766874">
    <w:abstractNumId w:val="37"/>
  </w:num>
  <w:num w:numId="36" w16cid:durableId="5637436">
    <w:abstractNumId w:val="33"/>
  </w:num>
  <w:num w:numId="37" w16cid:durableId="483160584">
    <w:abstractNumId w:val="19"/>
  </w:num>
  <w:num w:numId="38" w16cid:durableId="1672294996">
    <w:abstractNumId w:val="7"/>
  </w:num>
  <w:num w:numId="39" w16cid:durableId="294725054">
    <w:abstractNumId w:val="45"/>
  </w:num>
  <w:num w:numId="40" w16cid:durableId="25646717">
    <w:abstractNumId w:val="46"/>
  </w:num>
  <w:num w:numId="41" w16cid:durableId="1571621666">
    <w:abstractNumId w:val="15"/>
  </w:num>
  <w:num w:numId="42" w16cid:durableId="108018000">
    <w:abstractNumId w:val="44"/>
  </w:num>
  <w:num w:numId="43" w16cid:durableId="852572165">
    <w:abstractNumId w:val="29"/>
  </w:num>
  <w:num w:numId="44" w16cid:durableId="1902935793">
    <w:abstractNumId w:val="24"/>
  </w:num>
  <w:num w:numId="45" w16cid:durableId="2082169421">
    <w:abstractNumId w:val="42"/>
  </w:num>
  <w:num w:numId="46" w16cid:durableId="626548407">
    <w:abstractNumId w:val="6"/>
  </w:num>
  <w:num w:numId="47" w16cid:durableId="368653055">
    <w:abstractNumId w:val="52"/>
  </w:num>
  <w:num w:numId="48" w16cid:durableId="1916083278">
    <w:abstractNumId w:val="32"/>
  </w:num>
  <w:num w:numId="49" w16cid:durableId="1967393492">
    <w:abstractNumId w:val="22"/>
  </w:num>
  <w:num w:numId="50" w16cid:durableId="541478907">
    <w:abstractNumId w:val="0"/>
  </w:num>
  <w:num w:numId="51" w16cid:durableId="11690980">
    <w:abstractNumId w:val="53"/>
  </w:num>
  <w:num w:numId="52" w16cid:durableId="950017887">
    <w:abstractNumId w:val="51"/>
  </w:num>
  <w:num w:numId="53" w16cid:durableId="360283073">
    <w:abstractNumId w:val="31"/>
  </w:num>
  <w:num w:numId="54" w16cid:durableId="1493990252">
    <w:abstractNumId w:val="8"/>
  </w:num>
  <w:numIdMacAtCleanup w:val="4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or">
    <w15:presenceInfo w15:providerId="None" w15:userId="Autor"/>
  </w15:person>
  <w15:person w15:author="Kraslanová, Simona">
    <w15:presenceInfo w15:providerId="AD" w15:userId="S-1-5-21-2332600637-3570002247-782700039-56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AB5"/>
    <w:rsid w:val="0000251A"/>
    <w:rsid w:val="0000503D"/>
    <w:rsid w:val="0000717F"/>
    <w:rsid w:val="0001564C"/>
    <w:rsid w:val="00025DD2"/>
    <w:rsid w:val="00027BB6"/>
    <w:rsid w:val="00042871"/>
    <w:rsid w:val="00042AA4"/>
    <w:rsid w:val="00050AB5"/>
    <w:rsid w:val="00051DEC"/>
    <w:rsid w:val="00061322"/>
    <w:rsid w:val="0006779F"/>
    <w:rsid w:val="00080508"/>
    <w:rsid w:val="0008342A"/>
    <w:rsid w:val="00094636"/>
    <w:rsid w:val="00095F06"/>
    <w:rsid w:val="00096FD4"/>
    <w:rsid w:val="000B4783"/>
    <w:rsid w:val="000C281C"/>
    <w:rsid w:val="000F20A5"/>
    <w:rsid w:val="000F20BF"/>
    <w:rsid w:val="000F3D16"/>
    <w:rsid w:val="000F4A9D"/>
    <w:rsid w:val="000F677B"/>
    <w:rsid w:val="0010241E"/>
    <w:rsid w:val="001067AC"/>
    <w:rsid w:val="00117704"/>
    <w:rsid w:val="00134708"/>
    <w:rsid w:val="00141EC6"/>
    <w:rsid w:val="00156299"/>
    <w:rsid w:val="001568AE"/>
    <w:rsid w:val="001600FA"/>
    <w:rsid w:val="00164BA0"/>
    <w:rsid w:val="00165768"/>
    <w:rsid w:val="0016739D"/>
    <w:rsid w:val="0017383D"/>
    <w:rsid w:val="001744EA"/>
    <w:rsid w:val="00180C7E"/>
    <w:rsid w:val="001853C0"/>
    <w:rsid w:val="00191102"/>
    <w:rsid w:val="001A21ED"/>
    <w:rsid w:val="001A7C1F"/>
    <w:rsid w:val="001B2A71"/>
    <w:rsid w:val="001B4270"/>
    <w:rsid w:val="001B4C8B"/>
    <w:rsid w:val="001D4EA3"/>
    <w:rsid w:val="001D5548"/>
    <w:rsid w:val="001E4B21"/>
    <w:rsid w:val="001E6BF7"/>
    <w:rsid w:val="001F21E9"/>
    <w:rsid w:val="00205DC7"/>
    <w:rsid w:val="00211CD3"/>
    <w:rsid w:val="0024044E"/>
    <w:rsid w:val="00254150"/>
    <w:rsid w:val="00257089"/>
    <w:rsid w:val="002662B9"/>
    <w:rsid w:val="002832F7"/>
    <w:rsid w:val="002864DD"/>
    <w:rsid w:val="00294F74"/>
    <w:rsid w:val="002A0F4F"/>
    <w:rsid w:val="002A32EB"/>
    <w:rsid w:val="002A62F1"/>
    <w:rsid w:val="002B7964"/>
    <w:rsid w:val="002D46B4"/>
    <w:rsid w:val="002D7600"/>
    <w:rsid w:val="002E6C80"/>
    <w:rsid w:val="003049BA"/>
    <w:rsid w:val="003138CA"/>
    <w:rsid w:val="00314B69"/>
    <w:rsid w:val="00321F31"/>
    <w:rsid w:val="003279F3"/>
    <w:rsid w:val="00362714"/>
    <w:rsid w:val="0036632B"/>
    <w:rsid w:val="0036778B"/>
    <w:rsid w:val="00370C24"/>
    <w:rsid w:val="00380494"/>
    <w:rsid w:val="00381A60"/>
    <w:rsid w:val="00391DAF"/>
    <w:rsid w:val="00393871"/>
    <w:rsid w:val="003A3E66"/>
    <w:rsid w:val="003A5A2D"/>
    <w:rsid w:val="003A6386"/>
    <w:rsid w:val="003B525A"/>
    <w:rsid w:val="003C07D7"/>
    <w:rsid w:val="003C11CA"/>
    <w:rsid w:val="003D2039"/>
    <w:rsid w:val="003D6689"/>
    <w:rsid w:val="003E0429"/>
    <w:rsid w:val="003E2AAC"/>
    <w:rsid w:val="003F5AEA"/>
    <w:rsid w:val="003F66CD"/>
    <w:rsid w:val="003F7E9F"/>
    <w:rsid w:val="00410E7A"/>
    <w:rsid w:val="00415DEC"/>
    <w:rsid w:val="004240E1"/>
    <w:rsid w:val="004451A5"/>
    <w:rsid w:val="00445A5F"/>
    <w:rsid w:val="00450202"/>
    <w:rsid w:val="004513B4"/>
    <w:rsid w:val="00463BF5"/>
    <w:rsid w:val="00481963"/>
    <w:rsid w:val="00497218"/>
    <w:rsid w:val="004A1475"/>
    <w:rsid w:val="004A190B"/>
    <w:rsid w:val="004A44B0"/>
    <w:rsid w:val="004A7CFA"/>
    <w:rsid w:val="004B312C"/>
    <w:rsid w:val="004C1DEA"/>
    <w:rsid w:val="004C7159"/>
    <w:rsid w:val="004D1A12"/>
    <w:rsid w:val="004D72DF"/>
    <w:rsid w:val="004E01BF"/>
    <w:rsid w:val="004E1889"/>
    <w:rsid w:val="004F6CAA"/>
    <w:rsid w:val="00503609"/>
    <w:rsid w:val="0050422B"/>
    <w:rsid w:val="00505A99"/>
    <w:rsid w:val="00513AF6"/>
    <w:rsid w:val="00522F56"/>
    <w:rsid w:val="00532765"/>
    <w:rsid w:val="00536F6A"/>
    <w:rsid w:val="00546795"/>
    <w:rsid w:val="00547ECA"/>
    <w:rsid w:val="00552590"/>
    <w:rsid w:val="00554617"/>
    <w:rsid w:val="0055470D"/>
    <w:rsid w:val="0056215F"/>
    <w:rsid w:val="00562DD3"/>
    <w:rsid w:val="00570668"/>
    <w:rsid w:val="00571B70"/>
    <w:rsid w:val="00577EF1"/>
    <w:rsid w:val="00580F99"/>
    <w:rsid w:val="00581981"/>
    <w:rsid w:val="005867D7"/>
    <w:rsid w:val="00591C2C"/>
    <w:rsid w:val="00592B9D"/>
    <w:rsid w:val="0059740B"/>
    <w:rsid w:val="005A5FA1"/>
    <w:rsid w:val="005B42CE"/>
    <w:rsid w:val="005C0DB5"/>
    <w:rsid w:val="005C1027"/>
    <w:rsid w:val="005E0AF0"/>
    <w:rsid w:val="005E0E11"/>
    <w:rsid w:val="00602D4B"/>
    <w:rsid w:val="006033C0"/>
    <w:rsid w:val="00610470"/>
    <w:rsid w:val="0061117B"/>
    <w:rsid w:val="006131D1"/>
    <w:rsid w:val="00624B6D"/>
    <w:rsid w:val="0063304B"/>
    <w:rsid w:val="006340AC"/>
    <w:rsid w:val="00634FE8"/>
    <w:rsid w:val="00650AD8"/>
    <w:rsid w:val="00654CED"/>
    <w:rsid w:val="00661170"/>
    <w:rsid w:val="00665515"/>
    <w:rsid w:val="0067066A"/>
    <w:rsid w:val="00673748"/>
    <w:rsid w:val="006A0565"/>
    <w:rsid w:val="006A4C17"/>
    <w:rsid w:val="006A6BD1"/>
    <w:rsid w:val="006A7299"/>
    <w:rsid w:val="006B2A2F"/>
    <w:rsid w:val="006C17C4"/>
    <w:rsid w:val="006C5F77"/>
    <w:rsid w:val="006C60D3"/>
    <w:rsid w:val="006E00D5"/>
    <w:rsid w:val="006E3B03"/>
    <w:rsid w:val="006E502C"/>
    <w:rsid w:val="006F5A7C"/>
    <w:rsid w:val="0072025D"/>
    <w:rsid w:val="00726793"/>
    <w:rsid w:val="0073353E"/>
    <w:rsid w:val="00733E86"/>
    <w:rsid w:val="00734B22"/>
    <w:rsid w:val="00736544"/>
    <w:rsid w:val="0074528A"/>
    <w:rsid w:val="007459CE"/>
    <w:rsid w:val="007513E0"/>
    <w:rsid w:val="00766F3C"/>
    <w:rsid w:val="00774373"/>
    <w:rsid w:val="0078048D"/>
    <w:rsid w:val="00780C4E"/>
    <w:rsid w:val="00783DC9"/>
    <w:rsid w:val="007926D5"/>
    <w:rsid w:val="007A27E5"/>
    <w:rsid w:val="007B7955"/>
    <w:rsid w:val="007B7CE4"/>
    <w:rsid w:val="007C35E3"/>
    <w:rsid w:val="007E13AE"/>
    <w:rsid w:val="00802E4E"/>
    <w:rsid w:val="008042A2"/>
    <w:rsid w:val="00810128"/>
    <w:rsid w:val="00817E54"/>
    <w:rsid w:val="008339F4"/>
    <w:rsid w:val="008366E8"/>
    <w:rsid w:val="0085745D"/>
    <w:rsid w:val="0086290A"/>
    <w:rsid w:val="008664C0"/>
    <w:rsid w:val="00866833"/>
    <w:rsid w:val="00871127"/>
    <w:rsid w:val="0087680A"/>
    <w:rsid w:val="00895461"/>
    <w:rsid w:val="008A2F6E"/>
    <w:rsid w:val="008A3FDD"/>
    <w:rsid w:val="008A7763"/>
    <w:rsid w:val="008B5ACA"/>
    <w:rsid w:val="008B5FA0"/>
    <w:rsid w:val="008C5590"/>
    <w:rsid w:val="008D2723"/>
    <w:rsid w:val="008D4714"/>
    <w:rsid w:val="008D4C6F"/>
    <w:rsid w:val="008E0508"/>
    <w:rsid w:val="008E5AE6"/>
    <w:rsid w:val="008E6CE5"/>
    <w:rsid w:val="008F77A2"/>
    <w:rsid w:val="0090721E"/>
    <w:rsid w:val="00914F26"/>
    <w:rsid w:val="00925761"/>
    <w:rsid w:val="00946FBB"/>
    <w:rsid w:val="00963FB0"/>
    <w:rsid w:val="00976A81"/>
    <w:rsid w:val="009A7571"/>
    <w:rsid w:val="009C276C"/>
    <w:rsid w:val="009C795D"/>
    <w:rsid w:val="009E4617"/>
    <w:rsid w:val="009E4C49"/>
    <w:rsid w:val="009E5E89"/>
    <w:rsid w:val="00A04407"/>
    <w:rsid w:val="00A316B4"/>
    <w:rsid w:val="00A34871"/>
    <w:rsid w:val="00A35A08"/>
    <w:rsid w:val="00A50352"/>
    <w:rsid w:val="00A53B2A"/>
    <w:rsid w:val="00A638A5"/>
    <w:rsid w:val="00A71F9E"/>
    <w:rsid w:val="00A87720"/>
    <w:rsid w:val="00A87B1C"/>
    <w:rsid w:val="00A94785"/>
    <w:rsid w:val="00AA3280"/>
    <w:rsid w:val="00AB4555"/>
    <w:rsid w:val="00AB6640"/>
    <w:rsid w:val="00AC0E28"/>
    <w:rsid w:val="00AE1461"/>
    <w:rsid w:val="00AE2729"/>
    <w:rsid w:val="00AF023E"/>
    <w:rsid w:val="00AF23B6"/>
    <w:rsid w:val="00AF2A3F"/>
    <w:rsid w:val="00B00BB1"/>
    <w:rsid w:val="00B012D2"/>
    <w:rsid w:val="00B028BE"/>
    <w:rsid w:val="00B1420A"/>
    <w:rsid w:val="00B2634D"/>
    <w:rsid w:val="00B312FA"/>
    <w:rsid w:val="00B4140B"/>
    <w:rsid w:val="00B41755"/>
    <w:rsid w:val="00B41861"/>
    <w:rsid w:val="00B61A97"/>
    <w:rsid w:val="00B6783E"/>
    <w:rsid w:val="00B71014"/>
    <w:rsid w:val="00B740E1"/>
    <w:rsid w:val="00B84198"/>
    <w:rsid w:val="00B84D89"/>
    <w:rsid w:val="00B8664E"/>
    <w:rsid w:val="00B972CB"/>
    <w:rsid w:val="00BA0420"/>
    <w:rsid w:val="00BA13A9"/>
    <w:rsid w:val="00BA262B"/>
    <w:rsid w:val="00BA6C6C"/>
    <w:rsid w:val="00BA7898"/>
    <w:rsid w:val="00BB7A92"/>
    <w:rsid w:val="00BC306C"/>
    <w:rsid w:val="00BD38E8"/>
    <w:rsid w:val="00C05AF9"/>
    <w:rsid w:val="00C10A0A"/>
    <w:rsid w:val="00C110B6"/>
    <w:rsid w:val="00C24791"/>
    <w:rsid w:val="00C262DD"/>
    <w:rsid w:val="00C26663"/>
    <w:rsid w:val="00C31012"/>
    <w:rsid w:val="00C34AA8"/>
    <w:rsid w:val="00C600DE"/>
    <w:rsid w:val="00C66443"/>
    <w:rsid w:val="00C7729C"/>
    <w:rsid w:val="00C8560D"/>
    <w:rsid w:val="00C90386"/>
    <w:rsid w:val="00C934A1"/>
    <w:rsid w:val="00C958F3"/>
    <w:rsid w:val="00C97AB6"/>
    <w:rsid w:val="00CB2CAE"/>
    <w:rsid w:val="00CC1D64"/>
    <w:rsid w:val="00CC1EBD"/>
    <w:rsid w:val="00CC4A1E"/>
    <w:rsid w:val="00CC7829"/>
    <w:rsid w:val="00CD2A0C"/>
    <w:rsid w:val="00CF1BC9"/>
    <w:rsid w:val="00CF6A18"/>
    <w:rsid w:val="00D001A8"/>
    <w:rsid w:val="00D04840"/>
    <w:rsid w:val="00D055F8"/>
    <w:rsid w:val="00D1728F"/>
    <w:rsid w:val="00D475E3"/>
    <w:rsid w:val="00D545BC"/>
    <w:rsid w:val="00D716F1"/>
    <w:rsid w:val="00D73D6E"/>
    <w:rsid w:val="00D74D3D"/>
    <w:rsid w:val="00D80849"/>
    <w:rsid w:val="00D80C7D"/>
    <w:rsid w:val="00D84C5B"/>
    <w:rsid w:val="00D87933"/>
    <w:rsid w:val="00D91BF1"/>
    <w:rsid w:val="00D95CDE"/>
    <w:rsid w:val="00DA1C70"/>
    <w:rsid w:val="00DA2FED"/>
    <w:rsid w:val="00DA5DB9"/>
    <w:rsid w:val="00DA7B75"/>
    <w:rsid w:val="00DB2F5A"/>
    <w:rsid w:val="00DB3732"/>
    <w:rsid w:val="00DC5977"/>
    <w:rsid w:val="00DC797B"/>
    <w:rsid w:val="00DD0140"/>
    <w:rsid w:val="00DD66AC"/>
    <w:rsid w:val="00DD6BF7"/>
    <w:rsid w:val="00DE5872"/>
    <w:rsid w:val="00DF15A3"/>
    <w:rsid w:val="00E03F1E"/>
    <w:rsid w:val="00E04A89"/>
    <w:rsid w:val="00E20DB6"/>
    <w:rsid w:val="00E25920"/>
    <w:rsid w:val="00E308DE"/>
    <w:rsid w:val="00E421C0"/>
    <w:rsid w:val="00E439DF"/>
    <w:rsid w:val="00E45110"/>
    <w:rsid w:val="00E5195A"/>
    <w:rsid w:val="00E555E3"/>
    <w:rsid w:val="00E563C3"/>
    <w:rsid w:val="00E564C9"/>
    <w:rsid w:val="00E62979"/>
    <w:rsid w:val="00E71850"/>
    <w:rsid w:val="00E93BF6"/>
    <w:rsid w:val="00E95832"/>
    <w:rsid w:val="00E9748C"/>
    <w:rsid w:val="00EA1492"/>
    <w:rsid w:val="00EA3CE9"/>
    <w:rsid w:val="00EB5E8C"/>
    <w:rsid w:val="00EB73B8"/>
    <w:rsid w:val="00EC5B54"/>
    <w:rsid w:val="00EC7DB3"/>
    <w:rsid w:val="00EC7DBC"/>
    <w:rsid w:val="00ED7207"/>
    <w:rsid w:val="00ED7257"/>
    <w:rsid w:val="00EF1D39"/>
    <w:rsid w:val="00EF2057"/>
    <w:rsid w:val="00F0392B"/>
    <w:rsid w:val="00F05230"/>
    <w:rsid w:val="00F117B6"/>
    <w:rsid w:val="00F124A1"/>
    <w:rsid w:val="00F15FCD"/>
    <w:rsid w:val="00F170BB"/>
    <w:rsid w:val="00F20F94"/>
    <w:rsid w:val="00F239A0"/>
    <w:rsid w:val="00F24101"/>
    <w:rsid w:val="00F2773C"/>
    <w:rsid w:val="00F40B3C"/>
    <w:rsid w:val="00F500D4"/>
    <w:rsid w:val="00F562EC"/>
    <w:rsid w:val="00F624E6"/>
    <w:rsid w:val="00F708EC"/>
    <w:rsid w:val="00F860BD"/>
    <w:rsid w:val="00F92461"/>
    <w:rsid w:val="00FB6287"/>
    <w:rsid w:val="00FB6F90"/>
    <w:rsid w:val="00FB7366"/>
    <w:rsid w:val="00FF4DB8"/>
    <w:rsid w:val="00FF6E7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DE3EE"/>
  <w15:chartTrackingRefBased/>
  <w15:docId w15:val="{288B6A29-4BF9-4664-8FA2-5D25352F9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050AB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E5195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ettre d'introduction,Paragrafo elenco,List Paragraph1,1st level - Bullet List Paragraph,List Paragraph,Odsek,Farebný zoznam – zvýraznenie 11,Odsek 1.,Listenabsatz,Colorful List - Accent 11,List Paragraph (numbered (a))"/>
    <w:basedOn w:val="Normlny"/>
    <w:link w:val="OdsekzoznamuChar"/>
    <w:uiPriority w:val="34"/>
    <w:qFormat/>
    <w:rsid w:val="00050AB5"/>
    <w:pPr>
      <w:ind w:left="720"/>
      <w:contextualSpacing/>
    </w:pPr>
  </w:style>
  <w:style w:type="character" w:customStyle="1" w:styleId="Nadpis1Char">
    <w:name w:val="Nadpis 1 Char"/>
    <w:basedOn w:val="Predvolenpsmoodseku"/>
    <w:link w:val="Nadpis1"/>
    <w:uiPriority w:val="9"/>
    <w:rsid w:val="00050AB5"/>
    <w:rPr>
      <w:rFonts w:asciiTheme="majorHAnsi" w:eastAsiaTheme="majorEastAsia" w:hAnsiTheme="majorHAnsi" w:cstheme="majorBidi"/>
      <w:color w:val="2E74B5" w:themeColor="accent1" w:themeShade="BF"/>
      <w:sz w:val="32"/>
      <w:szCs w:val="32"/>
    </w:rPr>
  </w:style>
  <w:style w:type="paragraph" w:styleId="Hlavikaobsahu">
    <w:name w:val="TOC Heading"/>
    <w:basedOn w:val="Nadpis1"/>
    <w:next w:val="Normlny"/>
    <w:uiPriority w:val="39"/>
    <w:unhideWhenUsed/>
    <w:qFormat/>
    <w:rsid w:val="00050AB5"/>
    <w:pPr>
      <w:outlineLvl w:val="9"/>
    </w:pPr>
    <w:rPr>
      <w:lang w:eastAsia="sk-SK"/>
    </w:rPr>
  </w:style>
  <w:style w:type="paragraph" w:styleId="Hlavika">
    <w:name w:val="header"/>
    <w:basedOn w:val="Normlny"/>
    <w:link w:val="HlavikaChar"/>
    <w:uiPriority w:val="99"/>
    <w:unhideWhenUsed/>
    <w:rsid w:val="00050AB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50AB5"/>
  </w:style>
  <w:style w:type="paragraph" w:styleId="Pta">
    <w:name w:val="footer"/>
    <w:basedOn w:val="Normlny"/>
    <w:link w:val="PtaChar"/>
    <w:uiPriority w:val="99"/>
    <w:unhideWhenUsed/>
    <w:rsid w:val="00050AB5"/>
    <w:pPr>
      <w:tabs>
        <w:tab w:val="center" w:pos="4536"/>
        <w:tab w:val="right" w:pos="9072"/>
      </w:tabs>
      <w:spacing w:after="0" w:line="240" w:lineRule="auto"/>
    </w:pPr>
  </w:style>
  <w:style w:type="character" w:customStyle="1" w:styleId="PtaChar">
    <w:name w:val="Päta Char"/>
    <w:basedOn w:val="Predvolenpsmoodseku"/>
    <w:link w:val="Pta"/>
    <w:uiPriority w:val="99"/>
    <w:rsid w:val="00050AB5"/>
  </w:style>
  <w:style w:type="paragraph" w:styleId="Bezriadkovania">
    <w:name w:val="No Spacing"/>
    <w:uiPriority w:val="1"/>
    <w:qFormat/>
    <w:rsid w:val="00505A99"/>
    <w:pPr>
      <w:spacing w:after="0" w:line="240" w:lineRule="auto"/>
    </w:pPr>
  </w:style>
  <w:style w:type="table" w:styleId="Mriekatabuky">
    <w:name w:val="Table Grid"/>
    <w:basedOn w:val="Normlnatabuka"/>
    <w:uiPriority w:val="39"/>
    <w:rsid w:val="00381A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unhideWhenUsed/>
    <w:rsid w:val="005C1027"/>
    <w:rPr>
      <w:color w:val="0563C1" w:themeColor="hyperlink"/>
      <w:u w:val="single"/>
    </w:rPr>
  </w:style>
  <w:style w:type="character" w:styleId="PouitHypertextovPrepojenie">
    <w:name w:val="FollowedHyperlink"/>
    <w:basedOn w:val="Predvolenpsmoodseku"/>
    <w:uiPriority w:val="99"/>
    <w:semiHidden/>
    <w:unhideWhenUsed/>
    <w:rsid w:val="00E555E3"/>
    <w:rPr>
      <w:color w:val="954F72" w:themeColor="followedHyperlink"/>
      <w:u w:val="single"/>
    </w:rPr>
  </w:style>
  <w:style w:type="paragraph" w:styleId="Textpoznmkypodiarou">
    <w:name w:val="footnote text"/>
    <w:aliases w:val="Text poznámky pod čiarou 007,_Poznámka pod čiarou,Text poznámky pod eiarou 007,Text poznámky pod èiarou 007,Stinking Styles2,Tekst przypisu- dokt,Char Char Char,Char Char Char Char Char Char Char Char Char,Char Char Ch,o,Car"/>
    <w:basedOn w:val="Normlny"/>
    <w:link w:val="TextpoznmkypodiarouChar"/>
    <w:uiPriority w:val="99"/>
    <w:unhideWhenUsed/>
    <w:rsid w:val="00393871"/>
    <w:pPr>
      <w:spacing w:after="0" w:line="240" w:lineRule="auto"/>
    </w:pPr>
    <w:rPr>
      <w:sz w:val="20"/>
      <w:szCs w:val="20"/>
    </w:rPr>
  </w:style>
  <w:style w:type="character" w:customStyle="1" w:styleId="TextpoznmkypodiarouChar">
    <w:name w:val="Text poznámky pod čiarou Char"/>
    <w:aliases w:val="Text poznámky pod čiarou 007 Char,_Poznámka pod čiarou Char,Text poznámky pod eiarou 007 Char,Text poznámky pod èiarou 007 Char,Stinking Styles2 Char,Tekst przypisu- dokt Char,Char Char Char Char,Char Char Ch Char,o Char"/>
    <w:basedOn w:val="Predvolenpsmoodseku"/>
    <w:link w:val="Textpoznmkypodiarou"/>
    <w:uiPriority w:val="99"/>
    <w:rsid w:val="00393871"/>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393871"/>
    <w:rPr>
      <w:vertAlign w:val="superscript"/>
    </w:rPr>
  </w:style>
  <w:style w:type="paragraph" w:styleId="Obsah1">
    <w:name w:val="toc 1"/>
    <w:basedOn w:val="Normlny"/>
    <w:next w:val="Normlny"/>
    <w:autoRedefine/>
    <w:uiPriority w:val="39"/>
    <w:unhideWhenUsed/>
    <w:rsid w:val="00D95CDE"/>
    <w:pPr>
      <w:tabs>
        <w:tab w:val="left" w:pos="284"/>
        <w:tab w:val="right" w:leader="dot" w:pos="9921"/>
      </w:tabs>
      <w:spacing w:after="100"/>
    </w:pPr>
    <w:rPr>
      <w:rFonts w:ascii="Arial Narrow" w:hAnsi="Arial Narrow" w:cstheme="minorHAnsi"/>
      <w:b/>
      <w:strike/>
      <w:noProof/>
    </w:rPr>
  </w:style>
  <w:style w:type="table" w:customStyle="1" w:styleId="Mriekatabuky1">
    <w:name w:val="Mriežka tabuľky1"/>
    <w:basedOn w:val="Normlnatabuka"/>
    <w:next w:val="Mriekatabuky"/>
    <w:uiPriority w:val="39"/>
    <w:rsid w:val="00E519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uiPriority w:val="9"/>
    <w:rsid w:val="00E5195A"/>
    <w:rPr>
      <w:rFonts w:asciiTheme="majorHAnsi" w:eastAsiaTheme="majorEastAsia" w:hAnsiTheme="majorHAnsi" w:cstheme="majorBidi"/>
      <w:color w:val="2E74B5" w:themeColor="accent1" w:themeShade="BF"/>
      <w:sz w:val="26"/>
      <w:szCs w:val="26"/>
    </w:rPr>
  </w:style>
  <w:style w:type="table" w:customStyle="1" w:styleId="Mriekatabuky2">
    <w:name w:val="Mriežka tabuľky2"/>
    <w:basedOn w:val="Normlnatabuka"/>
    <w:next w:val="Mriekatabuky"/>
    <w:uiPriority w:val="39"/>
    <w:rsid w:val="00A877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39"/>
    <w:rsid w:val="00A877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6E502C"/>
    <w:pPr>
      <w:spacing w:after="100"/>
      <w:ind w:left="220"/>
    </w:pPr>
  </w:style>
  <w:style w:type="paragraph" w:customStyle="1" w:styleId="footnotedescription">
    <w:name w:val="footnote description"/>
    <w:next w:val="Normlny"/>
    <w:link w:val="footnotedescriptionChar"/>
    <w:hidden/>
    <w:rsid w:val="00A638A5"/>
    <w:pPr>
      <w:spacing w:after="0"/>
    </w:pPr>
    <w:rPr>
      <w:rFonts w:ascii="Calibri" w:eastAsia="Calibri" w:hAnsi="Calibri" w:cs="Calibri"/>
      <w:color w:val="000000"/>
      <w:sz w:val="20"/>
      <w:lang w:eastAsia="sk-SK"/>
    </w:rPr>
  </w:style>
  <w:style w:type="character" w:customStyle="1" w:styleId="footnotedescriptionChar">
    <w:name w:val="footnote description Char"/>
    <w:link w:val="footnotedescription"/>
    <w:rsid w:val="00A638A5"/>
    <w:rPr>
      <w:rFonts w:ascii="Calibri" w:eastAsia="Calibri" w:hAnsi="Calibri" w:cs="Calibri"/>
      <w:color w:val="000000"/>
      <w:sz w:val="20"/>
      <w:lang w:eastAsia="sk-SK"/>
    </w:rPr>
  </w:style>
  <w:style w:type="character" w:customStyle="1" w:styleId="footnotemark">
    <w:name w:val="footnote mark"/>
    <w:hidden/>
    <w:rsid w:val="00A638A5"/>
    <w:rPr>
      <w:rFonts w:ascii="Calibri" w:eastAsia="Calibri" w:hAnsi="Calibri" w:cs="Calibri"/>
      <w:color w:val="000000"/>
      <w:sz w:val="20"/>
      <w:vertAlign w:val="superscript"/>
    </w:rPr>
  </w:style>
  <w:style w:type="table" w:customStyle="1" w:styleId="TableGrid">
    <w:name w:val="TableGrid"/>
    <w:rsid w:val="00F170BB"/>
    <w:pPr>
      <w:spacing w:after="0" w:line="240" w:lineRule="auto"/>
    </w:pPr>
    <w:rPr>
      <w:rFonts w:eastAsiaTheme="minorEastAsia"/>
      <w:lang w:eastAsia="sk-SK"/>
    </w:rPr>
    <w:tblPr>
      <w:tblCellMar>
        <w:top w:w="0" w:type="dxa"/>
        <w:left w:w="0" w:type="dxa"/>
        <w:bottom w:w="0" w:type="dxa"/>
        <w:right w:w="0" w:type="dxa"/>
      </w:tblCellMar>
    </w:tblPr>
  </w:style>
  <w:style w:type="paragraph" w:styleId="Textbubliny">
    <w:name w:val="Balloon Text"/>
    <w:basedOn w:val="Normlny"/>
    <w:link w:val="TextbublinyChar"/>
    <w:uiPriority w:val="99"/>
    <w:semiHidden/>
    <w:unhideWhenUsed/>
    <w:rsid w:val="006033C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033C0"/>
    <w:rPr>
      <w:rFonts w:ascii="Segoe UI" w:hAnsi="Segoe UI" w:cs="Segoe UI"/>
      <w:sz w:val="18"/>
      <w:szCs w:val="18"/>
    </w:rPr>
  </w:style>
  <w:style w:type="character" w:styleId="Odkaznakomentr">
    <w:name w:val="annotation reference"/>
    <w:basedOn w:val="Predvolenpsmoodseku"/>
    <w:uiPriority w:val="99"/>
    <w:semiHidden/>
    <w:unhideWhenUsed/>
    <w:rsid w:val="00513AF6"/>
    <w:rPr>
      <w:sz w:val="16"/>
      <w:szCs w:val="16"/>
    </w:rPr>
  </w:style>
  <w:style w:type="paragraph" w:styleId="Textkomentra">
    <w:name w:val="annotation text"/>
    <w:basedOn w:val="Normlny"/>
    <w:link w:val="TextkomentraChar"/>
    <w:uiPriority w:val="99"/>
    <w:semiHidden/>
    <w:unhideWhenUsed/>
    <w:rsid w:val="00513AF6"/>
    <w:pPr>
      <w:spacing w:line="240" w:lineRule="auto"/>
    </w:pPr>
    <w:rPr>
      <w:sz w:val="20"/>
      <w:szCs w:val="20"/>
    </w:rPr>
  </w:style>
  <w:style w:type="character" w:customStyle="1" w:styleId="TextkomentraChar">
    <w:name w:val="Text komentára Char"/>
    <w:basedOn w:val="Predvolenpsmoodseku"/>
    <w:link w:val="Textkomentra"/>
    <w:uiPriority w:val="99"/>
    <w:semiHidden/>
    <w:rsid w:val="00513AF6"/>
    <w:rPr>
      <w:sz w:val="20"/>
      <w:szCs w:val="20"/>
    </w:rPr>
  </w:style>
  <w:style w:type="paragraph" w:styleId="Predmetkomentra">
    <w:name w:val="annotation subject"/>
    <w:basedOn w:val="Textkomentra"/>
    <w:next w:val="Textkomentra"/>
    <w:link w:val="PredmetkomentraChar"/>
    <w:uiPriority w:val="99"/>
    <w:semiHidden/>
    <w:unhideWhenUsed/>
    <w:rsid w:val="00513AF6"/>
    <w:rPr>
      <w:b/>
      <w:bCs/>
    </w:rPr>
  </w:style>
  <w:style w:type="character" w:customStyle="1" w:styleId="PredmetkomentraChar">
    <w:name w:val="Predmet komentára Char"/>
    <w:basedOn w:val="TextkomentraChar"/>
    <w:link w:val="Predmetkomentra"/>
    <w:uiPriority w:val="99"/>
    <w:semiHidden/>
    <w:rsid w:val="00513AF6"/>
    <w:rPr>
      <w:b/>
      <w:bCs/>
      <w:sz w:val="20"/>
      <w:szCs w:val="20"/>
    </w:rPr>
  </w:style>
  <w:style w:type="paragraph" w:styleId="Zkladntext">
    <w:name w:val="Body Text"/>
    <w:basedOn w:val="Normlny"/>
    <w:link w:val="ZkladntextChar"/>
    <w:uiPriority w:val="99"/>
    <w:unhideWhenUsed/>
    <w:rsid w:val="00F124A1"/>
    <w:pPr>
      <w:spacing w:after="120" w:line="276" w:lineRule="auto"/>
    </w:pPr>
  </w:style>
  <w:style w:type="character" w:customStyle="1" w:styleId="ZkladntextChar">
    <w:name w:val="Základný text Char"/>
    <w:basedOn w:val="Predvolenpsmoodseku"/>
    <w:link w:val="Zkladntext"/>
    <w:uiPriority w:val="99"/>
    <w:rsid w:val="00F124A1"/>
  </w:style>
  <w:style w:type="character" w:customStyle="1" w:styleId="OdsekzoznamuChar">
    <w:name w:val="Odsek zoznamu Char"/>
    <w:aliases w:val="body Char,Odsek zoznamu2 Char,Lettre d'introduction Char,Paragrafo elenco Char,List Paragraph1 Char,1st level - Bullet List Paragraph Char,List Paragraph Char,Odsek Char,Farebný zoznam – zvýraznenie 11 Char,Odsek 1. Char"/>
    <w:link w:val="Odsekzoznamu"/>
    <w:uiPriority w:val="34"/>
    <w:qFormat/>
    <w:rsid w:val="00AC0E28"/>
  </w:style>
  <w:style w:type="paragraph" w:customStyle="1" w:styleId="Char2">
    <w:name w:val="Char2"/>
    <w:basedOn w:val="Normlny"/>
    <w:link w:val="Odkaznapoznmkupodiarou"/>
    <w:uiPriority w:val="99"/>
    <w:rsid w:val="00D001A8"/>
    <w:pPr>
      <w:spacing w:line="240" w:lineRule="exact"/>
    </w:pPr>
    <w:rPr>
      <w:vertAlign w:val="superscript"/>
    </w:rPr>
  </w:style>
  <w:style w:type="paragraph" w:styleId="Revzia">
    <w:name w:val="Revision"/>
    <w:hidden/>
    <w:uiPriority w:val="99"/>
    <w:semiHidden/>
    <w:rsid w:val="00A87B1C"/>
    <w:pPr>
      <w:spacing w:after="0" w:line="240" w:lineRule="auto"/>
    </w:pPr>
  </w:style>
  <w:style w:type="character" w:customStyle="1" w:styleId="Nevyrieenzmienka1">
    <w:name w:val="Nevyriešená zmienka1"/>
    <w:basedOn w:val="Predvolenpsmoodseku"/>
    <w:uiPriority w:val="99"/>
    <w:semiHidden/>
    <w:unhideWhenUsed/>
    <w:rsid w:val="007513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307351">
      <w:bodyDiv w:val="1"/>
      <w:marLeft w:val="0"/>
      <w:marRight w:val="0"/>
      <w:marTop w:val="0"/>
      <w:marBottom w:val="0"/>
      <w:divBdr>
        <w:top w:val="none" w:sz="0" w:space="0" w:color="auto"/>
        <w:left w:val="none" w:sz="0" w:space="0" w:color="auto"/>
        <w:bottom w:val="none" w:sz="0" w:space="0" w:color="auto"/>
        <w:right w:val="none" w:sz="0" w:space="0" w:color="auto"/>
      </w:divBdr>
    </w:div>
    <w:div w:id="502742646">
      <w:bodyDiv w:val="1"/>
      <w:marLeft w:val="0"/>
      <w:marRight w:val="0"/>
      <w:marTop w:val="0"/>
      <w:marBottom w:val="0"/>
      <w:divBdr>
        <w:top w:val="none" w:sz="0" w:space="0" w:color="auto"/>
        <w:left w:val="none" w:sz="0" w:space="0" w:color="auto"/>
        <w:bottom w:val="none" w:sz="0" w:space="0" w:color="auto"/>
        <w:right w:val="none" w:sz="0" w:space="0" w:color="auto"/>
      </w:divBdr>
    </w:div>
    <w:div w:id="929580631">
      <w:bodyDiv w:val="1"/>
      <w:marLeft w:val="0"/>
      <w:marRight w:val="0"/>
      <w:marTop w:val="0"/>
      <w:marBottom w:val="0"/>
      <w:divBdr>
        <w:top w:val="none" w:sz="0" w:space="0" w:color="auto"/>
        <w:left w:val="none" w:sz="0" w:space="0" w:color="auto"/>
        <w:bottom w:val="none" w:sz="0" w:space="0" w:color="auto"/>
        <w:right w:val="none" w:sz="0" w:space="0" w:color="auto"/>
      </w:divBdr>
      <w:divsChild>
        <w:div w:id="1460420374">
          <w:marLeft w:val="547"/>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okovania.gov.sk/RVL/Material/27583/1" TargetMode="External"/><Relationship Id="rId18" Type="http://schemas.openxmlformats.org/officeDocument/2006/relationships/hyperlink" Target="https://www.uvo.gov.sk/metodika-vzdelavanie/podcasty" TargetMode="Externa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s://www.antimon.gov.sk/bid-rigging-vo-verejnom-obstaravani/?csrt=5497483076822981296" TargetMode="External"/><Relationship Id="rId7" Type="http://schemas.openxmlformats.org/officeDocument/2006/relationships/footnotes" Target="footnotes.xml"/><Relationship Id="rId12" Type="http://schemas.openxmlformats.org/officeDocument/2006/relationships/hyperlink" Target="https://www.uvo.gov.sk/metodika-vzdelavanie/tematicke-materialy/spolocensky-zodpovedne-verejne-obstaravanie" TargetMode="External"/><Relationship Id="rId17" Type="http://schemas.openxmlformats.org/officeDocument/2006/relationships/hyperlink" Target="https://www.uvo.gov.sk/dohlad/analyticke-vystupy/analyzy-najcastejsich-poruseni" TargetMode="External"/><Relationship Id="rId25" Type="http://schemas.openxmlformats.org/officeDocument/2006/relationships/hyperlink" Target="http://www.yyy.sk" TargetMode="External"/><Relationship Id="rId2" Type="http://schemas.openxmlformats.org/officeDocument/2006/relationships/customXml" Target="../customXml/item2.xml"/><Relationship Id="rId16" Type="http://schemas.openxmlformats.org/officeDocument/2006/relationships/hyperlink" Target="https://www.uvo.gov.sk/dohlad/namietky/prehlad-rozhodnuti-o-namietkach" TargetMode="External"/><Relationship Id="rId20" Type="http://schemas.openxmlformats.org/officeDocument/2006/relationships/hyperlink" Target="http://www.finstat.s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irri.gov.sk/plan-obnovy/plan-obnovy-a-odolnosti/" TargetMode="External"/><Relationship Id="rId24" Type="http://schemas.openxmlformats.org/officeDocument/2006/relationships/hyperlink" Target="https://www.slov-lex.sk/pravne-predpisy/SK/ZZ/1996/18/" TargetMode="External"/><Relationship Id="rId5" Type="http://schemas.openxmlformats.org/officeDocument/2006/relationships/settings" Target="settings.xml"/><Relationship Id="rId15" Type="http://schemas.openxmlformats.org/officeDocument/2006/relationships/hyperlink" Target="https://www.uvo.gov.sk/metodika-vzdelavanie" TargetMode="External"/><Relationship Id="rId23" Type="http://schemas.openxmlformats.org/officeDocument/2006/relationships/hyperlink" Target="https://www.slov-lex.sk/pravne-predpisy/SK/ZZ/1996/18/" TargetMode="External"/><Relationship Id="rId28" Type="http://schemas.openxmlformats.org/officeDocument/2006/relationships/header" Target="header2.xml"/><Relationship Id="rId10" Type="http://schemas.openxmlformats.org/officeDocument/2006/relationships/hyperlink" Target="https://mirri.gov.sk/plan-obnovy/plan-obnovy-a-odolnosti/" TargetMode="External"/><Relationship Id="rId19" Type="http://schemas.openxmlformats.org/officeDocument/2006/relationships/hyperlink" Target="http://www.foaf.sk"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rokovania.gov.sk/RVL/Resolution/19193/1" TargetMode="External"/><Relationship Id="rId14" Type="http://schemas.openxmlformats.org/officeDocument/2006/relationships/hyperlink" Target="https://www.uvo.gov.sk/metodika-vzdelavanie/tematicke-materialy/spolocensky-zodpovedne-verejne-obstaravanie" TargetMode="External"/><Relationship Id="rId22" Type="http://schemas.openxmlformats.org/officeDocument/2006/relationships/hyperlink" Target="https://www.slov-lex.sk/pravne-predpisy/SK/ZZ/1996/18/" TargetMode="External"/><Relationship Id="rId27" Type="http://schemas.openxmlformats.org/officeDocument/2006/relationships/footer" Target="footer1.xml"/><Relationship Id="rId30" Type="http://schemas.microsoft.com/office/2011/relationships/people" Target="people.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SK/TXT/HTML/?uri=CELEX:52021XC0409(01)&amp;from=SK" TargetMode="External"/><Relationship Id="rId3" Type="http://schemas.openxmlformats.org/officeDocument/2006/relationships/hyperlink" Target="https://www.uvo.gov.sk/metodika-vzdelavanie/vseobecne-metodicke-materialy" TargetMode="External"/><Relationship Id="rId7" Type="http://schemas.openxmlformats.org/officeDocument/2006/relationships/hyperlink" Target="https://www.uvo.gov.sk/metodika-vzdelavanie/tematicke-materialy/spolocensky-zodpovedne-verejne-obstaravanie" TargetMode="External"/><Relationship Id="rId2" Type="http://schemas.openxmlformats.org/officeDocument/2006/relationships/hyperlink" Target="http://ec.europa.eu/regional_policy/sk/information/publications/guidelines/2015/public-procurement-guidance-for-practitioners" TargetMode="External"/><Relationship Id="rId1" Type="http://schemas.openxmlformats.org/officeDocument/2006/relationships/hyperlink" Target="https://www.uvo.gov.sk/metodika-vzdelavanie/vseobecne-metodicke-materialy" TargetMode="External"/><Relationship Id="rId6" Type="http://schemas.openxmlformats.org/officeDocument/2006/relationships/hyperlink" Target="https://commission.europa.eu/funding-tenders/tools-public-buyers/innovation-procurement_en" TargetMode="External"/><Relationship Id="rId5" Type="http://schemas.openxmlformats.org/officeDocument/2006/relationships/hyperlink" Target="https://www.uvo.gov.sk/dohlad/koordinacny-vybor" TargetMode="External"/><Relationship Id="rId4" Type="http://schemas.openxmlformats.org/officeDocument/2006/relationships/hyperlink" Target="https://www.uvo.gov.sk/dohlad/analyticke-vystupy" TargetMode="External"/><Relationship Id="rId9" Type="http://schemas.openxmlformats.org/officeDocument/2006/relationships/hyperlink" Target="https://www.uvo.gov.sk/dohlad/rada-uradu/preskumanie-mimo-odvolacieho-konania/prehlad-rozhodnuti-v-mimo-odvolacom-konani/rozhodnutie-download/13510?cHash=8ac75f9831e89a066e07a68d0ad15b7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catsources="">
  <f:record>
    <f:field ref="doc_FSCFOLIO_1_1001_FieldDocumentNumber" text=""/>
    <f:field ref="doc_FSCFOLIO_1_1001_FieldSubject" text="" edit="true"/>
    <f:field ref="FSCFOLIO_1_1001_SignaturesFldCtx_FSCFOLIO_1_1001_FieldLastSignature" text="Schválené"/>
    <f:field ref="FSCFOLIO_1_1001_SignaturesFldCtx_FSCFOLIO_1_1001_FieldLastSignatureBy" text="Mrázik, Peter, Mgr., PhD."/>
    <f:field ref="FSCFOLIO_1_1001_SignaturesFldCtx_FSCFOLIO_1_1001_FieldLastSignatureAt" date="2024-04-17T15:32:47" text="17.4.2024 15:32:47"/>
    <f:field ref="FSCFOLIO_1_1001_SignaturesFldCtx_FSCFOLIO_1_1001_FieldLastSignatureRemark" text="Schvaľujem bez zmien"/>
    <f:field ref="FSCFOLIO_1_1001_FieldCurrentUser" text="Mgr. Peter Mravec"/>
    <f:field ref="FSCFOLIO_1_1001_FieldCurrentDate" text="18.4.2024 9:54"/>
    <f:field ref="objvalidfrom" date="" text="" edit="true"/>
    <f:field ref="objvalidto" date="" text="" edit="true"/>
    <f:field ref="FSCFOLIO_1_1001_FieldReleasedVersionDate" text=""/>
    <f:field ref="FSCFOLIO_1_1001_FieldReleasedVersionNr" text=""/>
    <f:field ref="CCAPRECONFIG_15_1001_Objektname" text="Všeobecné usmernenie_VO_POO_17.4.2024_FINAL" edit="true"/>
    <f:field ref="objname" text="Všeobecné usmernenie_VO_POO_17.4.2024_FINAL" edit="true"/>
    <f:field ref="objsubject" text="" edit="true"/>
    <f:field ref="objcreatedby" text="Fabanová, Jana"/>
    <f:field ref="objcreatedat" date="2024-04-17T12:13:42" text="17.4.2024 12:13:42"/>
    <f:field ref="objchangedby" text="Mrázik, Peter, Mgr., PhD."/>
    <f:field ref="objmodifiedat" date="2024-04-17T15:32:48" text="17.4.2024 15:32:48"/>
  </f:record>
  <f:display text="Hromadná korešpondencia">
    <f:field ref="doc_FSCFOLIO_1_1001_FieldDocumentNumber" text="Číslo dokumentu"/>
    <f:field ref="doc_FSCFOLIO_1_1001_FieldSubject" text="Predmet"/>
  </f:display>
  <f:display text="Podpisy">
    <f:field ref="FSCFOLIO_1_1001_SignaturesFldCtx_FSCFOLIO_1_1001_FieldLastSignature" text="Posledný podpis"/>
    <f:field ref="FSCFOLIO_1_1001_SignaturesFldCtx_FSCFOLIO_1_1001_FieldLastSignatureBy" text="Posledný podpis od"/>
    <f:field ref="FSCFOLIO_1_1001_SignaturesFldCtx_FSCFOLIO_1_1001_FieldLastSignatureAt" text="Posledný podpis dňa/o"/>
    <f:field ref="FSCFOLIO_1_1001_SignaturesFldCtx_FSCFOLIO_1_1001_FieldLastSignatureRemark" text="Poznámka posledného podpisu"/>
  </f:display>
  <f:display text="Všeobecné">
    <f:field ref="FSCFOLIO_1_1001_FieldCurrentUser" text="Aktuálny používateľ"/>
    <f:field ref="FSCFOLIO_1_1001_FieldCurrentDate" text="Aktuálny časový bod"/>
    <f:field ref="objvalidfrom" text="Platné od" dateonly="true"/>
    <f:field ref="objvalidto" text="Platné do" dateonly="true"/>
    <f:field ref="FSCFOLIO_1_1001_FieldReleasedVersionDate" text="Vydaná verzia od"/>
    <f:field ref="FSCFOLIO_1_1001_FieldReleasedVersionNr" text="Uvoľnené číslo verzie"/>
    <f:field ref="CCAPRECONFIG_15_1001_Objektname" text="Meno"/>
    <f:field ref="objname" text="Meno"/>
    <f:field ref="objsubject" text="Vec"/>
    <f:field ref="objcreatedby" text="Vytvoril"/>
    <f:field ref="objcreatedat" text="Vytvorené deň/hodina"/>
    <f:field ref="objchangedby" text="Poslednú zmenu urobil"/>
    <f:field ref="objmodifiedat" text="Posledná zmena deň/hodina"/>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59A152C7-8F98-452B-BB92-50C25A51D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50</Pages>
  <Words>18446</Words>
  <Characters>105145</Characters>
  <Application>Microsoft Office Word</Application>
  <DocSecurity>0</DocSecurity>
  <Lines>876</Lines>
  <Paragraphs>246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Lofaj, Matúš</dc:creator>
  <cp:keywords/>
  <dc:description/>
  <cp:lastModifiedBy>Autor</cp:lastModifiedBy>
  <cp:revision>13</cp:revision>
  <cp:lastPrinted>2024-09-19T14:32:00Z</cp:lastPrinted>
  <dcterms:created xsi:type="dcterms:W3CDTF">2026-01-29T12:01:00Z</dcterms:created>
  <dcterms:modified xsi:type="dcterms:W3CDTF">2026-02-06T12:56:00Z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zaz_addressee_iban">
    <vt:lpwstr/>
  </property>
  <property fmtid="{D5CDD505-2E9C-101B-9397-08002B2CF9AE}" pid="3" name="FSC#SKCONV@103.510:docname">
    <vt:lpwstr/>
  </property>
  <property fmtid="{D5CDD505-2E9C-101B-9397-08002B2CF9AE}" pid="4" name="FSC#SKMF@103.510:mf_zaznam_jeden_adresat">
    <vt:lpwstr/>
  </property>
  <property fmtid="{D5CDD505-2E9C-101B-9397-08002B2CF9AE}" pid="5" name="FSC#SKMF@103.510:mf_zaznam_vnut_adresati_01">
    <vt:lpwstr/>
  </property>
  <property fmtid="{D5CDD505-2E9C-101B-9397-08002B2CF9AE}" pid="6" name="FSC#SKMF@103.510:mf_zaznam_vnut_adresati_02">
    <vt:lpwstr/>
  </property>
  <property fmtid="{D5CDD505-2E9C-101B-9397-08002B2CF9AE}" pid="7" name="FSC#SKMF@103.510:mf_zaznam_vnut_adresati_03">
    <vt:lpwstr/>
  </property>
  <property fmtid="{D5CDD505-2E9C-101B-9397-08002B2CF9AE}" pid="8" name="FSC#SKMF@103.510:mf_zaznam_vnut_adresati_04">
    <vt:lpwstr/>
  </property>
  <property fmtid="{D5CDD505-2E9C-101B-9397-08002B2CF9AE}" pid="9" name="FSC#SKMF@103.510:mf_zaznam_vnut_adresati_05">
    <vt:lpwstr/>
  </property>
  <property fmtid="{D5CDD505-2E9C-101B-9397-08002B2CF9AE}" pid="10" name="FSC#SKMF@103.510:mf_zaznam_vnut_adresati_06">
    <vt:lpwstr/>
  </property>
  <property fmtid="{D5CDD505-2E9C-101B-9397-08002B2CF9AE}" pid="11" name="FSC#SKMF@103.510:mf_zaznam_vnut_adresati_07">
    <vt:lpwstr/>
  </property>
  <property fmtid="{D5CDD505-2E9C-101B-9397-08002B2CF9AE}" pid="12" name="FSC#SKMF@103.510:mf_zaznam_vnut_adresati_08">
    <vt:lpwstr/>
  </property>
  <property fmtid="{D5CDD505-2E9C-101B-9397-08002B2CF9AE}" pid="13" name="FSC#SKMF@103.510:mf_zaznam_vnut_adresati_09">
    <vt:lpwstr/>
  </property>
  <property fmtid="{D5CDD505-2E9C-101B-9397-08002B2CF9AE}" pid="14" name="FSC#SKMF@103.510:mf_zaznam_vnut_adresati_10">
    <vt:lpwstr/>
  </property>
  <property fmtid="{D5CDD505-2E9C-101B-9397-08002B2CF9AE}" pid="15" name="FSC#SKMF@103.510:mf_zaznam_vnut_adresati_11">
    <vt:lpwstr/>
  </property>
  <property fmtid="{D5CDD505-2E9C-101B-9397-08002B2CF9AE}" pid="16" name="FSC#SKMF@103.510:mf_zaznam_vnut_adresati_12">
    <vt:lpwstr/>
  </property>
  <property fmtid="{D5CDD505-2E9C-101B-9397-08002B2CF9AE}" pid="17" name="FSC#SKMF@103.510:mf_zaznam_vnut_adresati_13">
    <vt:lpwstr/>
  </property>
  <property fmtid="{D5CDD505-2E9C-101B-9397-08002B2CF9AE}" pid="18" name="FSC#SKMF@103.510:mf_zaznam_vnut_adresati_14">
    <vt:lpwstr/>
  </property>
  <property fmtid="{D5CDD505-2E9C-101B-9397-08002B2CF9AE}" pid="19" name="FSC#SKMF@103.510:mf_zaznam_vnut_adresati_15">
    <vt:lpwstr/>
  </property>
  <property fmtid="{D5CDD505-2E9C-101B-9397-08002B2CF9AE}" pid="20" name="FSC#SKMF@103.510:mf_zaznam_vnut_adresati_16">
    <vt:lpwstr/>
  </property>
  <property fmtid="{D5CDD505-2E9C-101B-9397-08002B2CF9AE}" pid="21" name="FSC#SKMF@103.510:mf_zaznam_vnut_adresati_17">
    <vt:lpwstr/>
  </property>
  <property fmtid="{D5CDD505-2E9C-101B-9397-08002B2CF9AE}" pid="22" name="FSC#SKMF@103.510:mf_zaznam_vnut_adresati_18">
    <vt:lpwstr/>
  </property>
  <property fmtid="{D5CDD505-2E9C-101B-9397-08002B2CF9AE}" pid="23" name="FSC#SKMF@103.510:mf_zaznam_vnut_adresati_19">
    <vt:lpwstr/>
  </property>
  <property fmtid="{D5CDD505-2E9C-101B-9397-08002B2CF9AE}" pid="24" name="FSC#SKMF@103.510:mf_zaznam_vnut_adresati_20">
    <vt:lpwstr/>
  </property>
  <property fmtid="{D5CDD505-2E9C-101B-9397-08002B2CF9AE}" pid="25" name="FSC#SKMF@103.510:mf_zaznam_vnut_adresati_21">
    <vt:lpwstr/>
  </property>
  <property fmtid="{D5CDD505-2E9C-101B-9397-08002B2CF9AE}" pid="26" name="FSC#SKMF@103.510:mf_zaznam_vnut_adresati_22">
    <vt:lpwstr/>
  </property>
  <property fmtid="{D5CDD505-2E9C-101B-9397-08002B2CF9AE}" pid="27" name="FSC#SKMF@103.510:mf_zaznam_vnut_adresati_23">
    <vt:lpwstr/>
  </property>
  <property fmtid="{D5CDD505-2E9C-101B-9397-08002B2CF9AE}" pid="28" name="FSC#SKMF@103.510:mf_zaznam_vnut_adresati_24">
    <vt:lpwstr/>
  </property>
  <property fmtid="{D5CDD505-2E9C-101B-9397-08002B2CF9AE}" pid="29" name="FSC#SKMF@103.510:mf_zaznam_vnut_adresati_25">
    <vt:lpwstr/>
  </property>
  <property fmtid="{D5CDD505-2E9C-101B-9397-08002B2CF9AE}" pid="30" name="FSC#SKMF@103.510:mf_zaznam_vnut_adresati_26">
    <vt:lpwstr/>
  </property>
  <property fmtid="{D5CDD505-2E9C-101B-9397-08002B2CF9AE}" pid="31" name="FSC#SKMF@103.510:mf_zaznam_vnut_adresati_27">
    <vt:lpwstr/>
  </property>
  <property fmtid="{D5CDD505-2E9C-101B-9397-08002B2CF9AE}" pid="32" name="FSC#SKMF@103.510:mf_zaznam_vnut_adresati_28">
    <vt:lpwstr/>
  </property>
  <property fmtid="{D5CDD505-2E9C-101B-9397-08002B2CF9AE}" pid="33" name="FSC#SKMF@103.510:mf_zaznam_vnut_adresati_29">
    <vt:lpwstr/>
  </property>
  <property fmtid="{D5CDD505-2E9C-101B-9397-08002B2CF9AE}" pid="34" name="FSC#SKMF@103.510:mf_zaznam_vnut_adresati_30">
    <vt:lpwstr/>
  </property>
  <property fmtid="{D5CDD505-2E9C-101B-9397-08002B2CF9AE}" pid="35" name="FSC#SKMF@103.510:mf_zaznam_vnut_adresati_31">
    <vt:lpwstr/>
  </property>
  <property fmtid="{D5CDD505-2E9C-101B-9397-08002B2CF9AE}" pid="36" name="FSC#SKMF@103.510:mf_zaznam_vnut_adresati_32">
    <vt:lpwstr/>
  </property>
  <property fmtid="{D5CDD505-2E9C-101B-9397-08002B2CF9AE}" pid="37" name="FSC#SKMF@103.510:mf_zaznam_vnut_adresati_33">
    <vt:lpwstr/>
  </property>
  <property fmtid="{D5CDD505-2E9C-101B-9397-08002B2CF9AE}" pid="38" name="FSC#SKMF@103.510:mf_zaznam_vnut_adresati_34">
    <vt:lpwstr/>
  </property>
  <property fmtid="{D5CDD505-2E9C-101B-9397-08002B2CF9AE}" pid="39" name="FSC#SKMF@103.510:mf_zaznam_vnut_adresati_35">
    <vt:lpwstr/>
  </property>
  <property fmtid="{D5CDD505-2E9C-101B-9397-08002B2CF9AE}" pid="40" name="FSC#SKMF@103.510:mf_zaznam_vnut_adresati_36">
    <vt:lpwstr/>
  </property>
  <property fmtid="{D5CDD505-2E9C-101B-9397-08002B2CF9AE}" pid="41" name="FSC#SKMF@103.510:mf_zaznam_vnut_adresati_37">
    <vt:lpwstr/>
  </property>
  <property fmtid="{D5CDD505-2E9C-101B-9397-08002B2CF9AE}" pid="42" name="FSC#SKMF@103.510:mf_zaznam_vnut_adresati_38">
    <vt:lpwstr/>
  </property>
  <property fmtid="{D5CDD505-2E9C-101B-9397-08002B2CF9AE}" pid="43" name="FSC#SKMF@103.510:mf_zaznam_vnut_adresati_39">
    <vt:lpwstr/>
  </property>
  <property fmtid="{D5CDD505-2E9C-101B-9397-08002B2CF9AE}" pid="44" name="FSC#SKMF@103.510:mf_zaznam_vnut_adresati_40">
    <vt:lpwstr/>
  </property>
  <property fmtid="{D5CDD505-2E9C-101B-9397-08002B2CF9AE}" pid="45" name="FSC#SKMF@103.510:mf_zaznam_vnut_adresati_41">
    <vt:lpwstr/>
  </property>
  <property fmtid="{D5CDD505-2E9C-101B-9397-08002B2CF9AE}" pid="46" name="FSC#SKMF@103.510:mf_zaznam_vnut_adresati_42">
    <vt:lpwstr/>
  </property>
  <property fmtid="{D5CDD505-2E9C-101B-9397-08002B2CF9AE}" pid="47" name="FSC#SKMF@103.510:mf_zaznam_vnut_adresati_43">
    <vt:lpwstr/>
  </property>
  <property fmtid="{D5CDD505-2E9C-101B-9397-08002B2CF9AE}" pid="48" name="FSC#SKMF@103.510:mf_zaznam_vnut_adresati_44">
    <vt:lpwstr/>
  </property>
  <property fmtid="{D5CDD505-2E9C-101B-9397-08002B2CF9AE}" pid="49" name="FSC#SKMF@103.510:mf_zaznam_vnut_adresati_45">
    <vt:lpwstr/>
  </property>
  <property fmtid="{D5CDD505-2E9C-101B-9397-08002B2CF9AE}" pid="50" name="FSC#SKMF@103.510:mf_zaznam_vnut_adresati_46">
    <vt:lpwstr/>
  </property>
  <property fmtid="{D5CDD505-2E9C-101B-9397-08002B2CF9AE}" pid="51" name="FSC#SKMF@103.510:mf_zaznam_vnut_adresati_47">
    <vt:lpwstr/>
  </property>
  <property fmtid="{D5CDD505-2E9C-101B-9397-08002B2CF9AE}" pid="52" name="FSC#SKMF@103.510:mf_zaznam_vnut_adresati_48">
    <vt:lpwstr/>
  </property>
  <property fmtid="{D5CDD505-2E9C-101B-9397-08002B2CF9AE}" pid="53" name="FSC#SKMF@103.510:mf_zaznam_vnut_adresati_49">
    <vt:lpwstr/>
  </property>
  <property fmtid="{D5CDD505-2E9C-101B-9397-08002B2CF9AE}" pid="54" name="FSC#SKMF@103.510:mf_zaznam_vnut_adresati_50">
    <vt:lpwstr/>
  </property>
  <property fmtid="{D5CDD505-2E9C-101B-9397-08002B2CF9AE}" pid="55" name="FSC#SKMF@103.510:mf_zaznam_vnut_adresati_51">
    <vt:lpwstr/>
  </property>
  <property fmtid="{D5CDD505-2E9C-101B-9397-08002B2CF9AE}" pid="56" name="FSC#SKMF@103.510:mf_EnumStupenKlasifikacie">
    <vt:lpwstr>Nie</vt:lpwstr>
  </property>
  <property fmtid="{D5CDD505-2E9C-101B-9397-08002B2CF9AE}" pid="57" name="FSC#SKMF@103.510:mf_OpravneneOsoby">
    <vt:lpwstr/>
  </property>
  <property fmtid="{D5CDD505-2E9C-101B-9397-08002B2CF9AE}" pid="58" name="FSC#SKMF@103.510:mf_OpravneneOsoby_en">
    <vt:lpwstr/>
  </property>
  <property fmtid="{D5CDD505-2E9C-101B-9397-08002B2CF9AE}" pid="59" name="FSC#SKMF@103.510:mf_Vlastnik">
    <vt:lpwstr/>
  </property>
  <property fmtid="{D5CDD505-2E9C-101B-9397-08002B2CF9AE}" pid="60" name="FSC#SKMF@103.510:mf_Vlastnik_en">
    <vt:lpwstr/>
  </property>
  <property fmtid="{D5CDD505-2E9C-101B-9397-08002B2CF9AE}" pid="61" name="FSC#SKMF@103.510:mf_SpracEmail">
    <vt:lpwstr/>
  </property>
  <property fmtid="{D5CDD505-2E9C-101B-9397-08002B2CF9AE}" pid="62" name="FSC#SKMF@103.510:mf_skratkaou">
    <vt:lpwstr>ORPM</vt:lpwstr>
  </property>
  <property fmtid="{D5CDD505-2E9C-101B-9397-08002B2CF9AE}" pid="63" name="FSC#SKMF@103.510:mf_aktuc_funkcia">
    <vt:lpwstr>riaditeľka odboru</vt:lpwstr>
  </property>
  <property fmtid="{D5CDD505-2E9C-101B-9397-08002B2CF9AE}" pid="64" name="FSC#SKMF@103.510:mf_aktuc_nadrutvar">
    <vt:lpwstr>SIPI (sekcia implementácie projektov informatizácie)</vt:lpwstr>
  </property>
  <property fmtid="{D5CDD505-2E9C-101B-9397-08002B2CF9AE}" pid="65" name="FSC#SKMF@103.510:mf_aktuc_klapka">
    <vt:lpwstr/>
  </property>
  <property fmtid="{D5CDD505-2E9C-101B-9397-08002B2CF9AE}" pid="66" name="FSC#SKMF@103.510:mf_aktuc_email">
    <vt:lpwstr>Barbora.Sedalova@mirri.gov.sk</vt:lpwstr>
  </property>
  <property fmtid="{D5CDD505-2E9C-101B-9397-08002B2CF9AE}" pid="67" name="FSC#SKMF@103.510:mf_aktuc">
    <vt:lpwstr>Mgr. Peter Mravec</vt:lpwstr>
  </property>
  <property fmtid="{D5CDD505-2E9C-101B-9397-08002B2CF9AE}" pid="68" name="FSC#SKMF@103.510:mf_aktuc_zast">
    <vt:lpwstr>PhDr. Barbora Sedálová</vt:lpwstr>
  </property>
  <property fmtid="{D5CDD505-2E9C-101B-9397-08002B2CF9AE}" pid="69" name="FSC#SKMF@103.510:projnmb">
    <vt:lpwstr/>
  </property>
  <property fmtid="{D5CDD505-2E9C-101B-9397-08002B2CF9AE}" pid="70" name="FSC#SKMF@103.510:stuputaj">
    <vt:lpwstr/>
  </property>
  <property fmtid="{D5CDD505-2E9C-101B-9397-08002B2CF9AE}" pid="71" name="FSC#SKEDITIONREG@103.510:a_acceptor">
    <vt:lpwstr/>
  </property>
  <property fmtid="{D5CDD505-2E9C-101B-9397-08002B2CF9AE}" pid="72" name="FSC#SKEDITIONREG@103.510:a_clearedat">
    <vt:lpwstr/>
  </property>
  <property fmtid="{D5CDD505-2E9C-101B-9397-08002B2CF9AE}" pid="73" name="FSC#SKEDITIONREG@103.510:a_clearedby">
    <vt:lpwstr/>
  </property>
  <property fmtid="{D5CDD505-2E9C-101B-9397-08002B2CF9AE}" pid="74" name="FSC#SKEDITIONREG@103.510:a_comm">
    <vt:lpwstr/>
  </property>
  <property fmtid="{D5CDD505-2E9C-101B-9397-08002B2CF9AE}" pid="75" name="FSC#SKEDITIONREG@103.510:a_decisionattachments">
    <vt:lpwstr/>
  </property>
  <property fmtid="{D5CDD505-2E9C-101B-9397-08002B2CF9AE}" pid="76" name="FSC#SKEDITIONREG@103.510:a_deliveredat">
    <vt:lpwstr/>
  </property>
  <property fmtid="{D5CDD505-2E9C-101B-9397-08002B2CF9AE}" pid="77" name="FSC#SKEDITIONREG@103.510:a_delivery">
    <vt:lpwstr/>
  </property>
  <property fmtid="{D5CDD505-2E9C-101B-9397-08002B2CF9AE}" pid="78" name="FSC#SKEDITIONREG@103.510:a_extension">
    <vt:lpwstr/>
  </property>
  <property fmtid="{D5CDD505-2E9C-101B-9397-08002B2CF9AE}" pid="79" name="FSC#SKEDITIONREG@103.510:a_filenumber">
    <vt:lpwstr/>
  </property>
  <property fmtid="{D5CDD505-2E9C-101B-9397-08002B2CF9AE}" pid="80" name="FSC#SKEDITIONREG@103.510:a_fileresponsible">
    <vt:lpwstr/>
  </property>
  <property fmtid="{D5CDD505-2E9C-101B-9397-08002B2CF9AE}" pid="81" name="FSC#SKEDITIONREG@103.510:a_fileresporg">
    <vt:lpwstr/>
  </property>
  <property fmtid="{D5CDD505-2E9C-101B-9397-08002B2CF9AE}" pid="82" name="FSC#SKEDITIONREG@103.510:a_fileresporg_email_OU">
    <vt:lpwstr/>
  </property>
  <property fmtid="{D5CDD505-2E9C-101B-9397-08002B2CF9AE}" pid="83" name="FSC#SKEDITIONREG@103.510:a_fileresporg_emailaddress">
    <vt:lpwstr/>
  </property>
  <property fmtid="{D5CDD505-2E9C-101B-9397-08002B2CF9AE}" pid="84" name="FSC#SKEDITIONREG@103.510:a_fileresporg_fax">
    <vt:lpwstr/>
  </property>
  <property fmtid="{D5CDD505-2E9C-101B-9397-08002B2CF9AE}" pid="85" name="FSC#SKEDITIONREG@103.510:a_fileresporg_fax_OU">
    <vt:lpwstr/>
  </property>
  <property fmtid="{D5CDD505-2E9C-101B-9397-08002B2CF9AE}" pid="86" name="FSC#SKEDITIONREG@103.510:a_fileresporg_function">
    <vt:lpwstr/>
  </property>
  <property fmtid="{D5CDD505-2E9C-101B-9397-08002B2CF9AE}" pid="87" name="FSC#SKEDITIONREG@103.510:a_fileresporg_function_OU">
    <vt:lpwstr/>
  </property>
  <property fmtid="{D5CDD505-2E9C-101B-9397-08002B2CF9AE}" pid="88" name="FSC#SKEDITIONREG@103.510:a_fileresporg_head">
    <vt:lpwstr/>
  </property>
  <property fmtid="{D5CDD505-2E9C-101B-9397-08002B2CF9AE}" pid="89" name="FSC#SKEDITIONREG@103.510:a_fileresporg_head_OU">
    <vt:lpwstr/>
  </property>
  <property fmtid="{D5CDD505-2E9C-101B-9397-08002B2CF9AE}" pid="90" name="FSC#SKEDITIONREG@103.510:a_fileresporg_OU">
    <vt:lpwstr/>
  </property>
  <property fmtid="{D5CDD505-2E9C-101B-9397-08002B2CF9AE}" pid="91" name="FSC#SKEDITIONREG@103.510:a_fileresporg_phone">
    <vt:lpwstr/>
  </property>
  <property fmtid="{D5CDD505-2E9C-101B-9397-08002B2CF9AE}" pid="92" name="FSC#SKEDITIONREG@103.510:a_fileresporg_phone_OU">
    <vt:lpwstr/>
  </property>
  <property fmtid="{D5CDD505-2E9C-101B-9397-08002B2CF9AE}" pid="93" name="FSC#SKEDITIONREG@103.510:a_incattachments">
    <vt:lpwstr/>
  </property>
  <property fmtid="{D5CDD505-2E9C-101B-9397-08002B2CF9AE}" pid="94" name="FSC#SKEDITIONREG@103.510:a_incnr">
    <vt:lpwstr/>
  </property>
  <property fmtid="{D5CDD505-2E9C-101B-9397-08002B2CF9AE}" pid="95" name="FSC#SKEDITIONREG@103.510:a_objcreatedstr">
    <vt:lpwstr/>
  </property>
  <property fmtid="{D5CDD505-2E9C-101B-9397-08002B2CF9AE}" pid="96" name="FSC#SKEDITIONREG@103.510:a_ordernumber">
    <vt:lpwstr/>
  </property>
  <property fmtid="{D5CDD505-2E9C-101B-9397-08002B2CF9AE}" pid="97" name="FSC#SKEDITIONREG@103.510:a_oursign">
    <vt:lpwstr/>
  </property>
  <property fmtid="{D5CDD505-2E9C-101B-9397-08002B2CF9AE}" pid="98" name="FSC#SKEDITIONREG@103.510:a_sendersign">
    <vt:lpwstr/>
  </property>
  <property fmtid="{D5CDD505-2E9C-101B-9397-08002B2CF9AE}" pid="99" name="FSC#SKEDITIONREG@103.510:a_shortou">
    <vt:lpwstr/>
  </property>
  <property fmtid="{D5CDD505-2E9C-101B-9397-08002B2CF9AE}" pid="100" name="FSC#SKEDITIONREG@103.510:a_testsalutation">
    <vt:lpwstr/>
  </property>
  <property fmtid="{D5CDD505-2E9C-101B-9397-08002B2CF9AE}" pid="101" name="FSC#SKEDITIONREG@103.510:a_validfrom">
    <vt:lpwstr/>
  </property>
  <property fmtid="{D5CDD505-2E9C-101B-9397-08002B2CF9AE}" pid="102" name="FSC#SKEDITIONREG@103.510:as_activity">
    <vt:lpwstr/>
  </property>
  <property fmtid="{D5CDD505-2E9C-101B-9397-08002B2CF9AE}" pid="103" name="FSC#SKEDITIONREG@103.510:as_docdate">
    <vt:lpwstr/>
  </property>
  <property fmtid="{D5CDD505-2E9C-101B-9397-08002B2CF9AE}" pid="104" name="FSC#SKEDITIONREG@103.510:as_establishdate">
    <vt:lpwstr/>
  </property>
  <property fmtid="{D5CDD505-2E9C-101B-9397-08002B2CF9AE}" pid="105" name="FSC#SKEDITIONREG@103.510:as_fileresphead">
    <vt:lpwstr/>
  </property>
  <property fmtid="{D5CDD505-2E9C-101B-9397-08002B2CF9AE}" pid="106" name="FSC#SKEDITIONREG@103.510:as_filerespheadfnct">
    <vt:lpwstr/>
  </property>
  <property fmtid="{D5CDD505-2E9C-101B-9397-08002B2CF9AE}" pid="107" name="FSC#SKEDITIONREG@103.510:as_fileresponsible">
    <vt:lpwstr/>
  </property>
  <property fmtid="{D5CDD505-2E9C-101B-9397-08002B2CF9AE}" pid="108" name="FSC#SKEDITIONREG@103.510:as_filesubj">
    <vt:lpwstr/>
  </property>
  <property fmtid="{D5CDD505-2E9C-101B-9397-08002B2CF9AE}" pid="109" name="FSC#SKEDITIONREG@103.510:as_objname">
    <vt:lpwstr/>
  </property>
  <property fmtid="{D5CDD505-2E9C-101B-9397-08002B2CF9AE}" pid="110" name="FSC#SKEDITIONREG@103.510:as_ou">
    <vt:lpwstr/>
  </property>
  <property fmtid="{D5CDD505-2E9C-101B-9397-08002B2CF9AE}" pid="111" name="FSC#SKEDITIONREG@103.510:as_owner">
    <vt:lpwstr>Jana Fabanová</vt:lpwstr>
  </property>
  <property fmtid="{D5CDD505-2E9C-101B-9397-08002B2CF9AE}" pid="112" name="FSC#SKEDITIONREG@103.510:as_phonelink">
    <vt:lpwstr/>
  </property>
  <property fmtid="{D5CDD505-2E9C-101B-9397-08002B2CF9AE}" pid="113" name="FSC#SKEDITIONREG@103.510:oz_externAdr">
    <vt:lpwstr/>
  </property>
  <property fmtid="{D5CDD505-2E9C-101B-9397-08002B2CF9AE}" pid="114" name="FSC#SKEDITIONREG@103.510:a_depositperiod">
    <vt:lpwstr/>
  </property>
  <property fmtid="{D5CDD505-2E9C-101B-9397-08002B2CF9AE}" pid="115" name="FSC#SKEDITIONREG@103.510:a_disposestate">
    <vt:lpwstr/>
  </property>
  <property fmtid="{D5CDD505-2E9C-101B-9397-08002B2CF9AE}" pid="116" name="FSC#SKEDITIONREG@103.510:a_fileresponsiblefnct">
    <vt:lpwstr/>
  </property>
  <property fmtid="{D5CDD505-2E9C-101B-9397-08002B2CF9AE}" pid="117" name="FSC#SKEDITIONREG@103.510:a_fileresporg_position">
    <vt:lpwstr/>
  </property>
  <property fmtid="{D5CDD505-2E9C-101B-9397-08002B2CF9AE}" pid="118" name="FSC#SKEDITIONREG@103.510:a_fileresporg_position_OU">
    <vt:lpwstr/>
  </property>
  <property fmtid="{D5CDD505-2E9C-101B-9397-08002B2CF9AE}" pid="119" name="FSC#SKEDITIONREG@103.510:a_osobnecislosprac">
    <vt:lpwstr/>
  </property>
  <property fmtid="{D5CDD505-2E9C-101B-9397-08002B2CF9AE}" pid="120" name="FSC#SKEDITIONREG@103.510:a_registrysign">
    <vt:lpwstr/>
  </property>
  <property fmtid="{D5CDD505-2E9C-101B-9397-08002B2CF9AE}" pid="121" name="FSC#SKEDITIONREG@103.510:a_subfileatt">
    <vt:lpwstr/>
  </property>
  <property fmtid="{D5CDD505-2E9C-101B-9397-08002B2CF9AE}" pid="122" name="FSC#SKEDITIONREG@103.510:as_filesubjall">
    <vt:lpwstr/>
  </property>
  <property fmtid="{D5CDD505-2E9C-101B-9397-08002B2CF9AE}" pid="123" name="FSC#SKEDITIONREG@103.510:CreatedAt">
    <vt:lpwstr>17. 4. 2024, 12:13</vt:lpwstr>
  </property>
  <property fmtid="{D5CDD505-2E9C-101B-9397-08002B2CF9AE}" pid="124" name="FSC#SKEDITIONREG@103.510:curruserrolegroup">
    <vt:lpwstr>odbor programovania a metodiky</vt:lpwstr>
  </property>
  <property fmtid="{D5CDD505-2E9C-101B-9397-08002B2CF9AE}" pid="125" name="FSC#SKEDITIONREG@103.510:currusersubst">
    <vt:lpwstr>v z. Mgr. Peter Mravec</vt:lpwstr>
  </property>
  <property fmtid="{D5CDD505-2E9C-101B-9397-08002B2CF9AE}" pid="126" name="FSC#SKEDITIONREG@103.510:emailsprac">
    <vt:lpwstr/>
  </property>
  <property fmtid="{D5CDD505-2E9C-101B-9397-08002B2CF9AE}" pid="127" name="FSC#SKEDITIONREG@103.510:ms_VyskladaniePoznamok">
    <vt:lpwstr/>
  </property>
  <property fmtid="{D5CDD505-2E9C-101B-9397-08002B2CF9AE}" pid="128" name="FSC#SKEDITIONREG@103.510:oumlname_fnct">
    <vt:lpwstr/>
  </property>
  <property fmtid="{D5CDD505-2E9C-101B-9397-08002B2CF9AE}" pid="129" name="FSC#SKEDITIONREG@103.510:sk_org_city">
    <vt:lpwstr>Bratislava 1</vt:lpwstr>
  </property>
  <property fmtid="{D5CDD505-2E9C-101B-9397-08002B2CF9AE}" pid="130" name="FSC#SKEDITIONREG@103.510:sk_org_dic">
    <vt:lpwstr>2120287004</vt:lpwstr>
  </property>
  <property fmtid="{D5CDD505-2E9C-101B-9397-08002B2CF9AE}" pid="131" name="FSC#SKEDITIONREG@103.510:sk_org_email">
    <vt:lpwstr>podatelna@mirri.gov.sk</vt:lpwstr>
  </property>
  <property fmtid="{D5CDD505-2E9C-101B-9397-08002B2CF9AE}" pid="132" name="FSC#SKEDITIONREG@103.510:sk_org_fax">
    <vt:lpwstr/>
  </property>
  <property fmtid="{D5CDD505-2E9C-101B-9397-08002B2CF9AE}" pid="133" name="FSC#SKEDITIONREG@103.510:sk_org_fullname">
    <vt:lpwstr>Ministerstvo investícií, regionálneho rozvoja a informatizácie Slovenskej republiky</vt:lpwstr>
  </property>
  <property fmtid="{D5CDD505-2E9C-101B-9397-08002B2CF9AE}" pid="134" name="FSC#SKEDITIONREG@103.510:sk_org_ico">
    <vt:lpwstr>50349287</vt:lpwstr>
  </property>
  <property fmtid="{D5CDD505-2E9C-101B-9397-08002B2CF9AE}" pid="135" name="FSC#SKEDITIONREG@103.510:sk_org_phone">
    <vt:lpwstr>+421905724420</vt:lpwstr>
  </property>
  <property fmtid="{D5CDD505-2E9C-101B-9397-08002B2CF9AE}" pid="136" name="FSC#SKEDITIONREG@103.510:sk_org_shortname">
    <vt:lpwstr/>
  </property>
  <property fmtid="{D5CDD505-2E9C-101B-9397-08002B2CF9AE}" pid="137" name="FSC#SKEDITIONREG@103.510:sk_org_state">
    <vt:lpwstr/>
  </property>
  <property fmtid="{D5CDD505-2E9C-101B-9397-08002B2CF9AE}" pid="138" name="FSC#SKEDITIONREG@103.510:sk_org_street">
    <vt:lpwstr>Pribinova 25</vt:lpwstr>
  </property>
  <property fmtid="{D5CDD505-2E9C-101B-9397-08002B2CF9AE}" pid="139" name="FSC#SKEDITIONREG@103.510:sk_org_zip">
    <vt:lpwstr>811 09</vt:lpwstr>
  </property>
  <property fmtid="{D5CDD505-2E9C-101B-9397-08002B2CF9AE}" pid="140" name="FSC#SKEDITIONREG@103.510:viz_clearedat">
    <vt:lpwstr/>
  </property>
  <property fmtid="{D5CDD505-2E9C-101B-9397-08002B2CF9AE}" pid="141" name="FSC#SKEDITIONREG@103.510:viz_clearedby">
    <vt:lpwstr/>
  </property>
  <property fmtid="{D5CDD505-2E9C-101B-9397-08002B2CF9AE}" pid="142" name="FSC#SKEDITIONREG@103.510:viz_comm">
    <vt:lpwstr/>
  </property>
  <property fmtid="{D5CDD505-2E9C-101B-9397-08002B2CF9AE}" pid="143" name="FSC#SKEDITIONREG@103.510:viz_decisionattachments">
    <vt:lpwstr/>
  </property>
  <property fmtid="{D5CDD505-2E9C-101B-9397-08002B2CF9AE}" pid="144" name="FSC#SKEDITIONREG@103.510:viz_deliveredat">
    <vt:lpwstr/>
  </property>
  <property fmtid="{D5CDD505-2E9C-101B-9397-08002B2CF9AE}" pid="145" name="FSC#SKEDITIONREG@103.510:viz_delivery">
    <vt:lpwstr/>
  </property>
  <property fmtid="{D5CDD505-2E9C-101B-9397-08002B2CF9AE}" pid="146" name="FSC#SKEDITIONREG@103.510:viz_extension">
    <vt:lpwstr/>
  </property>
  <property fmtid="{D5CDD505-2E9C-101B-9397-08002B2CF9AE}" pid="147" name="FSC#SKEDITIONREG@103.510:viz_filenumber">
    <vt:lpwstr/>
  </property>
  <property fmtid="{D5CDD505-2E9C-101B-9397-08002B2CF9AE}" pid="148" name="FSC#SKEDITIONREG@103.510:viz_fileresponsible">
    <vt:lpwstr/>
  </property>
  <property fmtid="{D5CDD505-2E9C-101B-9397-08002B2CF9AE}" pid="149" name="FSC#SKEDITIONREG@103.510:viz_fileresporg">
    <vt:lpwstr/>
  </property>
  <property fmtid="{D5CDD505-2E9C-101B-9397-08002B2CF9AE}" pid="150" name="FSC#SKEDITIONREG@103.510:viz_fileresporg_email_OU">
    <vt:lpwstr/>
  </property>
  <property fmtid="{D5CDD505-2E9C-101B-9397-08002B2CF9AE}" pid="151" name="FSC#SKEDITIONREG@103.510:viz_fileresporg_emailaddress">
    <vt:lpwstr/>
  </property>
  <property fmtid="{D5CDD505-2E9C-101B-9397-08002B2CF9AE}" pid="152" name="FSC#SKEDITIONREG@103.510:viz_fileresporg_fax">
    <vt:lpwstr/>
  </property>
  <property fmtid="{D5CDD505-2E9C-101B-9397-08002B2CF9AE}" pid="153" name="FSC#SKEDITIONREG@103.510:viz_fileresporg_fax_OU">
    <vt:lpwstr/>
  </property>
  <property fmtid="{D5CDD505-2E9C-101B-9397-08002B2CF9AE}" pid="154" name="FSC#SKEDITIONREG@103.510:viz_fileresporg_function">
    <vt:lpwstr/>
  </property>
  <property fmtid="{D5CDD505-2E9C-101B-9397-08002B2CF9AE}" pid="155" name="FSC#SKEDITIONREG@103.510:viz_fileresporg_function_OU">
    <vt:lpwstr/>
  </property>
  <property fmtid="{D5CDD505-2E9C-101B-9397-08002B2CF9AE}" pid="156" name="FSC#SKEDITIONREG@103.510:viz_fileresporg_head">
    <vt:lpwstr/>
  </property>
  <property fmtid="{D5CDD505-2E9C-101B-9397-08002B2CF9AE}" pid="157" name="FSC#SKEDITIONREG@103.510:viz_fileresporg_head_OU">
    <vt:lpwstr/>
  </property>
  <property fmtid="{D5CDD505-2E9C-101B-9397-08002B2CF9AE}" pid="158" name="FSC#SKEDITIONREG@103.510:viz_fileresporg_longname">
    <vt:lpwstr/>
  </property>
  <property fmtid="{D5CDD505-2E9C-101B-9397-08002B2CF9AE}" pid="159" name="FSC#SKEDITIONREG@103.510:viz_fileresporg_mesto">
    <vt:lpwstr/>
  </property>
  <property fmtid="{D5CDD505-2E9C-101B-9397-08002B2CF9AE}" pid="160" name="FSC#SKEDITIONREG@103.510:viz_fileresporg_odbor">
    <vt:lpwstr/>
  </property>
  <property fmtid="{D5CDD505-2E9C-101B-9397-08002B2CF9AE}" pid="161" name="FSC#SKEDITIONREG@103.510:viz_fileresporg_odbor_function">
    <vt:lpwstr/>
  </property>
  <property fmtid="{D5CDD505-2E9C-101B-9397-08002B2CF9AE}" pid="162" name="FSC#SKEDITIONREG@103.510:viz_fileresporg_odbor_head">
    <vt:lpwstr/>
  </property>
  <property fmtid="{D5CDD505-2E9C-101B-9397-08002B2CF9AE}" pid="163" name="FSC#SKEDITIONREG@103.510:viz_fileresporg_OU">
    <vt:lpwstr/>
  </property>
  <property fmtid="{D5CDD505-2E9C-101B-9397-08002B2CF9AE}" pid="164" name="FSC#SKEDITIONREG@103.510:viz_fileresporg_phone">
    <vt:lpwstr/>
  </property>
  <property fmtid="{D5CDD505-2E9C-101B-9397-08002B2CF9AE}" pid="165" name="FSC#SKEDITIONREG@103.510:viz_fileresporg_phone_OU">
    <vt:lpwstr/>
  </property>
  <property fmtid="{D5CDD505-2E9C-101B-9397-08002B2CF9AE}" pid="166" name="FSC#SKEDITIONREG@103.510:viz_fileresporg_position">
    <vt:lpwstr/>
  </property>
  <property fmtid="{D5CDD505-2E9C-101B-9397-08002B2CF9AE}" pid="167" name="FSC#SKEDITIONREG@103.510:viz_fileresporg_position_OU">
    <vt:lpwstr/>
  </property>
  <property fmtid="{D5CDD505-2E9C-101B-9397-08002B2CF9AE}" pid="168" name="FSC#SKEDITIONREG@103.510:viz_fileresporg_psc">
    <vt:lpwstr/>
  </property>
  <property fmtid="{D5CDD505-2E9C-101B-9397-08002B2CF9AE}" pid="169" name="FSC#SKEDITIONREG@103.510:viz_fileresporg_sekcia">
    <vt:lpwstr/>
  </property>
  <property fmtid="{D5CDD505-2E9C-101B-9397-08002B2CF9AE}" pid="170" name="FSC#SKEDITIONREG@103.510:viz_fileresporg_sekcia_function">
    <vt:lpwstr/>
  </property>
  <property fmtid="{D5CDD505-2E9C-101B-9397-08002B2CF9AE}" pid="171" name="FSC#SKEDITIONREG@103.510:viz_fileresporg_sekcia_head">
    <vt:lpwstr/>
  </property>
  <property fmtid="{D5CDD505-2E9C-101B-9397-08002B2CF9AE}" pid="172" name="FSC#SKEDITIONREG@103.510:viz_fileresporg_stat">
    <vt:lpwstr/>
  </property>
  <property fmtid="{D5CDD505-2E9C-101B-9397-08002B2CF9AE}" pid="173" name="FSC#SKEDITIONREG@103.510:viz_fileresporg_ulica">
    <vt:lpwstr/>
  </property>
  <property fmtid="{D5CDD505-2E9C-101B-9397-08002B2CF9AE}" pid="174" name="FSC#SKEDITIONREG@103.510:viz_fileresporgknazov">
    <vt:lpwstr/>
  </property>
  <property fmtid="{D5CDD505-2E9C-101B-9397-08002B2CF9AE}" pid="175" name="FSC#SKEDITIONREG@103.510:viz_filesubj">
    <vt:lpwstr/>
  </property>
  <property fmtid="{D5CDD505-2E9C-101B-9397-08002B2CF9AE}" pid="176" name="FSC#SKEDITIONREG@103.510:viz_incattachments">
    <vt:lpwstr/>
  </property>
  <property fmtid="{D5CDD505-2E9C-101B-9397-08002B2CF9AE}" pid="177" name="FSC#SKEDITIONREG@103.510:viz_incnr">
    <vt:lpwstr/>
  </property>
  <property fmtid="{D5CDD505-2E9C-101B-9397-08002B2CF9AE}" pid="178" name="FSC#SKEDITIONREG@103.510:viz_intletterrecivers">
    <vt:lpwstr/>
  </property>
  <property fmtid="{D5CDD505-2E9C-101B-9397-08002B2CF9AE}" pid="179" name="FSC#SKEDITIONREG@103.510:viz_objcreatedstr">
    <vt:lpwstr/>
  </property>
  <property fmtid="{D5CDD505-2E9C-101B-9397-08002B2CF9AE}" pid="180" name="FSC#SKEDITIONREG@103.510:viz_ordernumber">
    <vt:lpwstr/>
  </property>
  <property fmtid="{D5CDD505-2E9C-101B-9397-08002B2CF9AE}" pid="181" name="FSC#SKEDITIONREG@103.510:viz_oursign">
    <vt:lpwstr/>
  </property>
  <property fmtid="{D5CDD505-2E9C-101B-9397-08002B2CF9AE}" pid="182" name="FSC#SKEDITIONREG@103.510:viz_responseto_createdby">
    <vt:lpwstr/>
  </property>
  <property fmtid="{D5CDD505-2E9C-101B-9397-08002B2CF9AE}" pid="183" name="FSC#SKEDITIONREG@103.510:viz_sendersign">
    <vt:lpwstr/>
  </property>
  <property fmtid="{D5CDD505-2E9C-101B-9397-08002B2CF9AE}" pid="184" name="FSC#SKEDITIONREG@103.510:viz_shortfileresporg">
    <vt:lpwstr/>
  </property>
  <property fmtid="{D5CDD505-2E9C-101B-9397-08002B2CF9AE}" pid="185" name="FSC#SKEDITIONREG@103.510:viz_tel_number">
    <vt:lpwstr/>
  </property>
  <property fmtid="{D5CDD505-2E9C-101B-9397-08002B2CF9AE}" pid="186" name="FSC#SKEDITIONREG@103.510:viz_tel_number2">
    <vt:lpwstr/>
  </property>
  <property fmtid="{D5CDD505-2E9C-101B-9397-08002B2CF9AE}" pid="187" name="FSC#SKEDITIONREG@103.510:viz_testsalutation">
    <vt:lpwstr/>
  </property>
  <property fmtid="{D5CDD505-2E9C-101B-9397-08002B2CF9AE}" pid="188" name="FSC#SKEDITIONREG@103.510:viz_validfrom">
    <vt:lpwstr/>
  </property>
  <property fmtid="{D5CDD505-2E9C-101B-9397-08002B2CF9AE}" pid="189" name="FSC#SKEDITIONREG@103.510:zaznam_jeden_adresat">
    <vt:lpwstr/>
  </property>
  <property fmtid="{D5CDD505-2E9C-101B-9397-08002B2CF9AE}" pid="190" name="FSC#SKEDITIONREG@103.510:zaznam_vnut_adresati_1">
    <vt:lpwstr/>
  </property>
  <property fmtid="{D5CDD505-2E9C-101B-9397-08002B2CF9AE}" pid="191" name="FSC#SKEDITIONREG@103.510:zaznam_vnut_adresati_2">
    <vt:lpwstr/>
  </property>
  <property fmtid="{D5CDD505-2E9C-101B-9397-08002B2CF9AE}" pid="192" name="FSC#SKEDITIONREG@103.510:zaznam_vnut_adresati_3">
    <vt:lpwstr/>
  </property>
  <property fmtid="{D5CDD505-2E9C-101B-9397-08002B2CF9AE}" pid="193" name="FSC#SKEDITIONREG@103.510:zaznam_vnut_adresati_4">
    <vt:lpwstr/>
  </property>
  <property fmtid="{D5CDD505-2E9C-101B-9397-08002B2CF9AE}" pid="194" name="FSC#SKEDITIONREG@103.510:zaznam_vnut_adresati_5">
    <vt:lpwstr/>
  </property>
  <property fmtid="{D5CDD505-2E9C-101B-9397-08002B2CF9AE}" pid="195" name="FSC#SKEDITIONREG@103.510:zaznam_vnut_adresati_6">
    <vt:lpwstr/>
  </property>
  <property fmtid="{D5CDD505-2E9C-101B-9397-08002B2CF9AE}" pid="196" name="FSC#SKEDITIONREG@103.510:zaznam_vnut_adresati_7">
    <vt:lpwstr/>
  </property>
  <property fmtid="{D5CDD505-2E9C-101B-9397-08002B2CF9AE}" pid="197" name="FSC#SKEDITIONREG@103.510:zaznam_vnut_adresati_8">
    <vt:lpwstr/>
  </property>
  <property fmtid="{D5CDD505-2E9C-101B-9397-08002B2CF9AE}" pid="198" name="FSC#SKEDITIONREG@103.510:zaznam_vnut_adresati_9">
    <vt:lpwstr/>
  </property>
  <property fmtid="{D5CDD505-2E9C-101B-9397-08002B2CF9AE}" pid="199" name="FSC#SKEDITIONREG@103.510:zaznam_vnut_adresati_10">
    <vt:lpwstr/>
  </property>
  <property fmtid="{D5CDD505-2E9C-101B-9397-08002B2CF9AE}" pid="200" name="FSC#SKEDITIONREG@103.510:zaznam_vnut_adresati_11">
    <vt:lpwstr/>
  </property>
  <property fmtid="{D5CDD505-2E9C-101B-9397-08002B2CF9AE}" pid="201" name="FSC#SKEDITIONREG@103.510:zaznam_vnut_adresati_12">
    <vt:lpwstr/>
  </property>
  <property fmtid="{D5CDD505-2E9C-101B-9397-08002B2CF9AE}" pid="202" name="FSC#SKEDITIONREG@103.510:zaznam_vnut_adresati_13">
    <vt:lpwstr/>
  </property>
  <property fmtid="{D5CDD505-2E9C-101B-9397-08002B2CF9AE}" pid="203" name="FSC#SKEDITIONREG@103.510:zaznam_vnut_adresati_14">
    <vt:lpwstr/>
  </property>
  <property fmtid="{D5CDD505-2E9C-101B-9397-08002B2CF9AE}" pid="204" name="FSC#SKEDITIONREG@103.510:zaznam_vnut_adresati_15">
    <vt:lpwstr/>
  </property>
  <property fmtid="{D5CDD505-2E9C-101B-9397-08002B2CF9AE}" pid="205" name="FSC#SKEDITIONREG@103.510:zaznam_vnut_adresati_16">
    <vt:lpwstr/>
  </property>
  <property fmtid="{D5CDD505-2E9C-101B-9397-08002B2CF9AE}" pid="206" name="FSC#SKEDITIONREG@103.510:zaznam_vnut_adresati_17">
    <vt:lpwstr/>
  </property>
  <property fmtid="{D5CDD505-2E9C-101B-9397-08002B2CF9AE}" pid="207" name="FSC#SKEDITIONREG@103.510:zaznam_vnut_adresati_18">
    <vt:lpwstr/>
  </property>
  <property fmtid="{D5CDD505-2E9C-101B-9397-08002B2CF9AE}" pid="208" name="FSC#SKEDITIONREG@103.510:zaznam_vnut_adresati_19">
    <vt:lpwstr/>
  </property>
  <property fmtid="{D5CDD505-2E9C-101B-9397-08002B2CF9AE}" pid="209" name="FSC#SKEDITIONREG@103.510:zaznam_vnut_adresati_20">
    <vt:lpwstr/>
  </property>
  <property fmtid="{D5CDD505-2E9C-101B-9397-08002B2CF9AE}" pid="210" name="FSC#SKEDITIONREG@103.510:zaznam_vnut_adresati_21">
    <vt:lpwstr/>
  </property>
  <property fmtid="{D5CDD505-2E9C-101B-9397-08002B2CF9AE}" pid="211" name="FSC#SKEDITIONREG@103.510:zaznam_vnut_adresati_22">
    <vt:lpwstr/>
  </property>
  <property fmtid="{D5CDD505-2E9C-101B-9397-08002B2CF9AE}" pid="212" name="FSC#SKEDITIONREG@103.510:zaznam_vnut_adresati_23">
    <vt:lpwstr/>
  </property>
  <property fmtid="{D5CDD505-2E9C-101B-9397-08002B2CF9AE}" pid="213" name="FSC#SKEDITIONREG@103.510:zaznam_vnut_adresati_24">
    <vt:lpwstr/>
  </property>
  <property fmtid="{D5CDD505-2E9C-101B-9397-08002B2CF9AE}" pid="214" name="FSC#SKEDITIONREG@103.510:zaznam_vnut_adresati_25">
    <vt:lpwstr/>
  </property>
  <property fmtid="{D5CDD505-2E9C-101B-9397-08002B2CF9AE}" pid="215" name="FSC#SKEDITIONREG@103.510:zaznam_vnut_adresati_26">
    <vt:lpwstr/>
  </property>
  <property fmtid="{D5CDD505-2E9C-101B-9397-08002B2CF9AE}" pid="216" name="FSC#SKEDITIONREG@103.510:zaznam_vnut_adresati_27">
    <vt:lpwstr/>
  </property>
  <property fmtid="{D5CDD505-2E9C-101B-9397-08002B2CF9AE}" pid="217" name="FSC#SKEDITIONREG@103.510:zaznam_vnut_adresati_28">
    <vt:lpwstr/>
  </property>
  <property fmtid="{D5CDD505-2E9C-101B-9397-08002B2CF9AE}" pid="218" name="FSC#SKEDITIONREG@103.510:zaznam_vnut_adresati_29">
    <vt:lpwstr/>
  </property>
  <property fmtid="{D5CDD505-2E9C-101B-9397-08002B2CF9AE}" pid="219" name="FSC#SKEDITIONREG@103.510:zaznam_vnut_adresati_30">
    <vt:lpwstr/>
  </property>
  <property fmtid="{D5CDD505-2E9C-101B-9397-08002B2CF9AE}" pid="220" name="FSC#SKEDITIONREG@103.510:zaznam_vnut_adresati_31">
    <vt:lpwstr/>
  </property>
  <property fmtid="{D5CDD505-2E9C-101B-9397-08002B2CF9AE}" pid="221" name="FSC#SKEDITIONREG@103.510:zaznam_vnut_adresati_32">
    <vt:lpwstr/>
  </property>
  <property fmtid="{D5CDD505-2E9C-101B-9397-08002B2CF9AE}" pid="222" name="FSC#SKEDITIONREG@103.510:zaznam_vnut_adresati_33">
    <vt:lpwstr/>
  </property>
  <property fmtid="{D5CDD505-2E9C-101B-9397-08002B2CF9AE}" pid="223" name="FSC#SKEDITIONREG@103.510:zaznam_vnut_adresati_34">
    <vt:lpwstr/>
  </property>
  <property fmtid="{D5CDD505-2E9C-101B-9397-08002B2CF9AE}" pid="224" name="FSC#SKEDITIONREG@103.510:zaznam_vnut_adresati_35">
    <vt:lpwstr/>
  </property>
  <property fmtid="{D5CDD505-2E9C-101B-9397-08002B2CF9AE}" pid="225" name="FSC#SKEDITIONREG@103.510:zaznam_vnut_adresati_36">
    <vt:lpwstr/>
  </property>
  <property fmtid="{D5CDD505-2E9C-101B-9397-08002B2CF9AE}" pid="226" name="FSC#SKEDITIONREG@103.510:zaznam_vnut_adresati_37">
    <vt:lpwstr/>
  </property>
  <property fmtid="{D5CDD505-2E9C-101B-9397-08002B2CF9AE}" pid="227" name="FSC#SKEDITIONREG@103.510:zaznam_vnut_adresati_38">
    <vt:lpwstr/>
  </property>
  <property fmtid="{D5CDD505-2E9C-101B-9397-08002B2CF9AE}" pid="228" name="FSC#SKEDITIONREG@103.510:zaznam_vnut_adresati_39">
    <vt:lpwstr/>
  </property>
  <property fmtid="{D5CDD505-2E9C-101B-9397-08002B2CF9AE}" pid="229" name="FSC#SKEDITIONREG@103.510:zaznam_vnut_adresati_40">
    <vt:lpwstr/>
  </property>
  <property fmtid="{D5CDD505-2E9C-101B-9397-08002B2CF9AE}" pid="230" name="FSC#SKEDITIONREG@103.510:zaznam_vnut_adresati_41">
    <vt:lpwstr/>
  </property>
  <property fmtid="{D5CDD505-2E9C-101B-9397-08002B2CF9AE}" pid="231" name="FSC#SKEDITIONREG@103.510:zaznam_vnut_adresati_42">
    <vt:lpwstr/>
  </property>
  <property fmtid="{D5CDD505-2E9C-101B-9397-08002B2CF9AE}" pid="232" name="FSC#SKEDITIONREG@103.510:zaznam_vnut_adresati_43">
    <vt:lpwstr/>
  </property>
  <property fmtid="{D5CDD505-2E9C-101B-9397-08002B2CF9AE}" pid="233" name="FSC#SKEDITIONREG@103.510:zaznam_vnut_adresati_44">
    <vt:lpwstr/>
  </property>
  <property fmtid="{D5CDD505-2E9C-101B-9397-08002B2CF9AE}" pid="234" name="FSC#SKEDITIONREG@103.510:zaznam_vnut_adresati_45">
    <vt:lpwstr/>
  </property>
  <property fmtid="{D5CDD505-2E9C-101B-9397-08002B2CF9AE}" pid="235" name="FSC#SKEDITIONREG@103.510:zaznam_vnut_adresati_46">
    <vt:lpwstr/>
  </property>
  <property fmtid="{D5CDD505-2E9C-101B-9397-08002B2CF9AE}" pid="236" name="FSC#SKEDITIONREG@103.510:zaznam_vnut_adresati_47">
    <vt:lpwstr/>
  </property>
  <property fmtid="{D5CDD505-2E9C-101B-9397-08002B2CF9AE}" pid="237" name="FSC#SKEDITIONREG@103.510:zaznam_vnut_adresati_48">
    <vt:lpwstr/>
  </property>
  <property fmtid="{D5CDD505-2E9C-101B-9397-08002B2CF9AE}" pid="238" name="FSC#SKEDITIONREG@103.510:zaznam_vnut_adresati_49">
    <vt:lpwstr/>
  </property>
  <property fmtid="{D5CDD505-2E9C-101B-9397-08002B2CF9AE}" pid="239" name="FSC#SKEDITIONREG@103.510:zaznam_vnut_adresati_50">
    <vt:lpwstr/>
  </property>
  <property fmtid="{D5CDD505-2E9C-101B-9397-08002B2CF9AE}" pid="240" name="FSC#SKEDITIONREG@103.510:zaznam_vnut_adresati_51">
    <vt:lpwstr/>
  </property>
  <property fmtid="{D5CDD505-2E9C-101B-9397-08002B2CF9AE}" pid="241" name="FSC#SKEDITIONREG@103.510:zaznam_vnut_adresati_52">
    <vt:lpwstr/>
  </property>
  <property fmtid="{D5CDD505-2E9C-101B-9397-08002B2CF9AE}" pid="242" name="FSC#SKEDITIONREG@103.510:zaznam_vnut_adresati_53">
    <vt:lpwstr/>
  </property>
  <property fmtid="{D5CDD505-2E9C-101B-9397-08002B2CF9AE}" pid="243" name="FSC#SKEDITIONREG@103.510:zaznam_vnut_adresati_54">
    <vt:lpwstr/>
  </property>
  <property fmtid="{D5CDD505-2E9C-101B-9397-08002B2CF9AE}" pid="244" name="FSC#SKEDITIONREG@103.510:zaznam_vnut_adresati_55">
    <vt:lpwstr/>
  </property>
  <property fmtid="{D5CDD505-2E9C-101B-9397-08002B2CF9AE}" pid="245" name="FSC#SKEDITIONREG@103.510:zaznam_vnut_adresati_56">
    <vt:lpwstr/>
  </property>
  <property fmtid="{D5CDD505-2E9C-101B-9397-08002B2CF9AE}" pid="246" name="FSC#SKEDITIONREG@103.510:zaznam_vnut_adresati_57">
    <vt:lpwstr/>
  </property>
  <property fmtid="{D5CDD505-2E9C-101B-9397-08002B2CF9AE}" pid="247" name="FSC#SKEDITIONREG@103.510:zaznam_vnut_adresati_58">
    <vt:lpwstr/>
  </property>
  <property fmtid="{D5CDD505-2E9C-101B-9397-08002B2CF9AE}" pid="248" name="FSC#SKEDITIONREG@103.510:zaznam_vnut_adresati_59">
    <vt:lpwstr/>
  </property>
  <property fmtid="{D5CDD505-2E9C-101B-9397-08002B2CF9AE}" pid="249" name="FSC#SKEDITIONREG@103.510:zaznam_vnut_adresati_60">
    <vt:lpwstr/>
  </property>
  <property fmtid="{D5CDD505-2E9C-101B-9397-08002B2CF9AE}" pid="250" name="FSC#SKEDITIONREG@103.510:zaznam_vnut_adresati_61">
    <vt:lpwstr/>
  </property>
  <property fmtid="{D5CDD505-2E9C-101B-9397-08002B2CF9AE}" pid="251" name="FSC#SKEDITIONREG@103.510:zaznam_vnut_adresati_62">
    <vt:lpwstr/>
  </property>
  <property fmtid="{D5CDD505-2E9C-101B-9397-08002B2CF9AE}" pid="252" name="FSC#SKEDITIONREG@103.510:zaznam_vnut_adresati_63">
    <vt:lpwstr/>
  </property>
  <property fmtid="{D5CDD505-2E9C-101B-9397-08002B2CF9AE}" pid="253" name="FSC#SKEDITIONREG@103.510:zaznam_vnut_adresati_64">
    <vt:lpwstr/>
  </property>
  <property fmtid="{D5CDD505-2E9C-101B-9397-08002B2CF9AE}" pid="254" name="FSC#SKEDITIONREG@103.510:zaznam_vnut_adresati_65">
    <vt:lpwstr/>
  </property>
  <property fmtid="{D5CDD505-2E9C-101B-9397-08002B2CF9AE}" pid="255" name="FSC#SKEDITIONREG@103.510:zaznam_vnut_adresati_66">
    <vt:lpwstr/>
  </property>
  <property fmtid="{D5CDD505-2E9C-101B-9397-08002B2CF9AE}" pid="256" name="FSC#SKEDITIONREG@103.510:zaznam_vnut_adresati_67">
    <vt:lpwstr/>
  </property>
  <property fmtid="{D5CDD505-2E9C-101B-9397-08002B2CF9AE}" pid="257" name="FSC#SKEDITIONREG@103.510:zaznam_vnut_adresati_68">
    <vt:lpwstr/>
  </property>
  <property fmtid="{D5CDD505-2E9C-101B-9397-08002B2CF9AE}" pid="258" name="FSC#SKEDITIONREG@103.510:zaznam_vnut_adresati_69">
    <vt:lpwstr/>
  </property>
  <property fmtid="{D5CDD505-2E9C-101B-9397-08002B2CF9AE}" pid="259" name="FSC#SKEDITIONREG@103.510:zaznam_vnut_adresati_70">
    <vt:lpwstr/>
  </property>
  <property fmtid="{D5CDD505-2E9C-101B-9397-08002B2CF9AE}" pid="260" name="FSC#SKEDITIONREG@103.510:zaznam_vonk_adresati_1">
    <vt:lpwstr/>
  </property>
  <property fmtid="{D5CDD505-2E9C-101B-9397-08002B2CF9AE}" pid="261" name="FSC#SKEDITIONREG@103.510:zaznam_vonk_adresati_2">
    <vt:lpwstr/>
  </property>
  <property fmtid="{D5CDD505-2E9C-101B-9397-08002B2CF9AE}" pid="262" name="FSC#SKEDITIONREG@103.510:zaznam_vonk_adresati_3">
    <vt:lpwstr/>
  </property>
  <property fmtid="{D5CDD505-2E9C-101B-9397-08002B2CF9AE}" pid="263" name="FSC#SKEDITIONREG@103.510:zaznam_vonk_adresati_4">
    <vt:lpwstr/>
  </property>
  <property fmtid="{D5CDD505-2E9C-101B-9397-08002B2CF9AE}" pid="264" name="FSC#SKEDITIONREG@103.510:zaznam_vonk_adresati_5">
    <vt:lpwstr/>
  </property>
  <property fmtid="{D5CDD505-2E9C-101B-9397-08002B2CF9AE}" pid="265" name="FSC#SKEDITIONREG@103.510:zaznam_vonk_adresati_6">
    <vt:lpwstr/>
  </property>
  <property fmtid="{D5CDD505-2E9C-101B-9397-08002B2CF9AE}" pid="266" name="FSC#SKEDITIONREG@103.510:zaznam_vonk_adresati_7">
    <vt:lpwstr/>
  </property>
  <property fmtid="{D5CDD505-2E9C-101B-9397-08002B2CF9AE}" pid="267" name="FSC#SKEDITIONREG@103.510:zaznam_vonk_adresati_8">
    <vt:lpwstr/>
  </property>
  <property fmtid="{D5CDD505-2E9C-101B-9397-08002B2CF9AE}" pid="268" name="FSC#SKEDITIONREG@103.510:zaznam_vonk_adresati_9">
    <vt:lpwstr/>
  </property>
  <property fmtid="{D5CDD505-2E9C-101B-9397-08002B2CF9AE}" pid="269" name="FSC#SKEDITIONREG@103.510:zaznam_vonk_adresati_10">
    <vt:lpwstr/>
  </property>
  <property fmtid="{D5CDD505-2E9C-101B-9397-08002B2CF9AE}" pid="270" name="FSC#SKEDITIONREG@103.510:zaznam_vonk_adresati_11">
    <vt:lpwstr/>
  </property>
  <property fmtid="{D5CDD505-2E9C-101B-9397-08002B2CF9AE}" pid="271" name="FSC#SKEDITIONREG@103.510:zaznam_vonk_adresati_12">
    <vt:lpwstr/>
  </property>
  <property fmtid="{D5CDD505-2E9C-101B-9397-08002B2CF9AE}" pid="272" name="FSC#SKEDITIONREG@103.510:zaznam_vonk_adresati_13">
    <vt:lpwstr/>
  </property>
  <property fmtid="{D5CDD505-2E9C-101B-9397-08002B2CF9AE}" pid="273" name="FSC#SKEDITIONREG@103.510:zaznam_vonk_adresati_14">
    <vt:lpwstr/>
  </property>
  <property fmtid="{D5CDD505-2E9C-101B-9397-08002B2CF9AE}" pid="274" name="FSC#SKEDITIONREG@103.510:zaznam_vonk_adresati_15">
    <vt:lpwstr/>
  </property>
  <property fmtid="{D5CDD505-2E9C-101B-9397-08002B2CF9AE}" pid="275" name="FSC#SKEDITIONREG@103.510:zaznam_vonk_adresati_16">
    <vt:lpwstr/>
  </property>
  <property fmtid="{D5CDD505-2E9C-101B-9397-08002B2CF9AE}" pid="276" name="FSC#SKEDITIONREG@103.510:zaznam_vonk_adresati_17">
    <vt:lpwstr/>
  </property>
  <property fmtid="{D5CDD505-2E9C-101B-9397-08002B2CF9AE}" pid="277" name="FSC#SKEDITIONREG@103.510:zaznam_vonk_adresati_18">
    <vt:lpwstr/>
  </property>
  <property fmtid="{D5CDD505-2E9C-101B-9397-08002B2CF9AE}" pid="278" name="FSC#SKEDITIONREG@103.510:zaznam_vonk_adresati_19">
    <vt:lpwstr/>
  </property>
  <property fmtid="{D5CDD505-2E9C-101B-9397-08002B2CF9AE}" pid="279" name="FSC#SKEDITIONREG@103.510:zaznam_vonk_adresati_20">
    <vt:lpwstr/>
  </property>
  <property fmtid="{D5CDD505-2E9C-101B-9397-08002B2CF9AE}" pid="280" name="FSC#SKEDITIONREG@103.510:zaznam_vonk_adresati_21">
    <vt:lpwstr/>
  </property>
  <property fmtid="{D5CDD505-2E9C-101B-9397-08002B2CF9AE}" pid="281" name="FSC#SKEDITIONREG@103.510:zaznam_vonk_adresati_22">
    <vt:lpwstr/>
  </property>
  <property fmtid="{D5CDD505-2E9C-101B-9397-08002B2CF9AE}" pid="282" name="FSC#SKEDITIONREG@103.510:zaznam_vonk_adresati_23">
    <vt:lpwstr/>
  </property>
  <property fmtid="{D5CDD505-2E9C-101B-9397-08002B2CF9AE}" pid="283" name="FSC#SKEDITIONREG@103.510:zaznam_vonk_adresati_24">
    <vt:lpwstr/>
  </property>
  <property fmtid="{D5CDD505-2E9C-101B-9397-08002B2CF9AE}" pid="284" name="FSC#SKEDITIONREG@103.510:zaznam_vonk_adresati_25">
    <vt:lpwstr/>
  </property>
  <property fmtid="{D5CDD505-2E9C-101B-9397-08002B2CF9AE}" pid="285" name="FSC#SKEDITIONREG@103.510:zaznam_vonk_adresati_26">
    <vt:lpwstr/>
  </property>
  <property fmtid="{D5CDD505-2E9C-101B-9397-08002B2CF9AE}" pid="286" name="FSC#SKEDITIONREG@103.510:zaznam_vonk_adresati_27">
    <vt:lpwstr/>
  </property>
  <property fmtid="{D5CDD505-2E9C-101B-9397-08002B2CF9AE}" pid="287" name="FSC#SKEDITIONREG@103.510:zaznam_vonk_adresati_28">
    <vt:lpwstr/>
  </property>
  <property fmtid="{D5CDD505-2E9C-101B-9397-08002B2CF9AE}" pid="288" name="FSC#SKEDITIONREG@103.510:zaznam_vonk_adresati_29">
    <vt:lpwstr/>
  </property>
  <property fmtid="{D5CDD505-2E9C-101B-9397-08002B2CF9AE}" pid="289" name="FSC#SKEDITIONREG@103.510:zaznam_vonk_adresati_30">
    <vt:lpwstr/>
  </property>
  <property fmtid="{D5CDD505-2E9C-101B-9397-08002B2CF9AE}" pid="290" name="FSC#SKEDITIONREG@103.510:zaznam_vonk_adresati_31">
    <vt:lpwstr/>
  </property>
  <property fmtid="{D5CDD505-2E9C-101B-9397-08002B2CF9AE}" pid="291" name="FSC#SKEDITIONREG@103.510:zaznam_vonk_adresati_32">
    <vt:lpwstr/>
  </property>
  <property fmtid="{D5CDD505-2E9C-101B-9397-08002B2CF9AE}" pid="292" name="FSC#SKEDITIONREG@103.510:zaznam_vonk_adresati_33">
    <vt:lpwstr/>
  </property>
  <property fmtid="{D5CDD505-2E9C-101B-9397-08002B2CF9AE}" pid="293" name="FSC#SKEDITIONREG@103.510:zaznam_vonk_adresati_34">
    <vt:lpwstr/>
  </property>
  <property fmtid="{D5CDD505-2E9C-101B-9397-08002B2CF9AE}" pid="294" name="FSC#SKEDITIONREG@103.510:zaznam_vonk_adresati_35">
    <vt:lpwstr/>
  </property>
  <property fmtid="{D5CDD505-2E9C-101B-9397-08002B2CF9AE}" pid="295" name="FSC#SKEDITIONREG@103.510:Stazovatel">
    <vt:lpwstr/>
  </property>
  <property fmtid="{D5CDD505-2E9C-101B-9397-08002B2CF9AE}" pid="296" name="FSC#SKEDITIONREG@103.510:ProtiKomu">
    <vt:lpwstr/>
  </property>
  <property fmtid="{D5CDD505-2E9C-101B-9397-08002B2CF9AE}" pid="297" name="FSC#SKEDITIONREG@103.510:EvCisloStaz">
    <vt:lpwstr/>
  </property>
  <property fmtid="{D5CDD505-2E9C-101B-9397-08002B2CF9AE}" pid="298" name="FSC#SKEDITIONREG@103.510:jod_AttrDateSkutocnyDatumVydania">
    <vt:lpwstr/>
  </property>
  <property fmtid="{D5CDD505-2E9C-101B-9397-08002B2CF9AE}" pid="299" name="FSC#SKEDITIONREG@103.510:jod_AttrNumCisloZmeny">
    <vt:lpwstr/>
  </property>
  <property fmtid="{D5CDD505-2E9C-101B-9397-08002B2CF9AE}" pid="300" name="FSC#SKEDITIONREG@103.510:jod_AttrStrRegCisloZaznamu">
    <vt:lpwstr/>
  </property>
  <property fmtid="{D5CDD505-2E9C-101B-9397-08002B2CF9AE}" pid="301" name="FSC#SKEDITIONREG@103.510:jod_cislodoc">
    <vt:lpwstr/>
  </property>
  <property fmtid="{D5CDD505-2E9C-101B-9397-08002B2CF9AE}" pid="302" name="FSC#SKEDITIONREG@103.510:jod_druh">
    <vt:lpwstr/>
  </property>
  <property fmtid="{D5CDD505-2E9C-101B-9397-08002B2CF9AE}" pid="303" name="FSC#SKEDITIONREG@103.510:jod_lu">
    <vt:lpwstr/>
  </property>
  <property fmtid="{D5CDD505-2E9C-101B-9397-08002B2CF9AE}" pid="304" name="FSC#SKEDITIONREG@103.510:jod_nazov">
    <vt:lpwstr/>
  </property>
  <property fmtid="{D5CDD505-2E9C-101B-9397-08002B2CF9AE}" pid="305" name="FSC#SKEDITIONREG@103.510:jod_typ">
    <vt:lpwstr/>
  </property>
  <property fmtid="{D5CDD505-2E9C-101B-9397-08002B2CF9AE}" pid="306" name="FSC#SKEDITIONREG@103.510:jod_zh">
    <vt:lpwstr/>
  </property>
  <property fmtid="{D5CDD505-2E9C-101B-9397-08002B2CF9AE}" pid="307" name="FSC#SKEDITIONREG@103.510:jod_sAttrDatePlatnostDo">
    <vt:lpwstr/>
  </property>
  <property fmtid="{D5CDD505-2E9C-101B-9397-08002B2CF9AE}" pid="308" name="FSC#SKEDITIONREG@103.510:jod_sAttrDatePlatnostOd">
    <vt:lpwstr/>
  </property>
  <property fmtid="{D5CDD505-2E9C-101B-9397-08002B2CF9AE}" pid="309" name="FSC#SKEDITIONREG@103.510:jod_sAttrDateUcinnostDoc">
    <vt:lpwstr/>
  </property>
  <property fmtid="{D5CDD505-2E9C-101B-9397-08002B2CF9AE}" pid="310" name="FSC#SKEDITIONREG@103.510:a_telephone">
    <vt:lpwstr/>
  </property>
  <property fmtid="{D5CDD505-2E9C-101B-9397-08002B2CF9AE}" pid="311" name="FSC#SKEDITIONREG@103.510:a_email">
    <vt:lpwstr/>
  </property>
  <property fmtid="{D5CDD505-2E9C-101B-9397-08002B2CF9AE}" pid="312" name="FSC#SKEDITIONREG@103.510:a_nazovOU">
    <vt:lpwstr/>
  </property>
  <property fmtid="{D5CDD505-2E9C-101B-9397-08002B2CF9AE}" pid="313" name="FSC#SKEDITIONREG@103.510:a_veduciOU">
    <vt:lpwstr/>
  </property>
  <property fmtid="{D5CDD505-2E9C-101B-9397-08002B2CF9AE}" pid="314" name="FSC#SKEDITIONREG@103.510:a_nadradeneOU">
    <vt:lpwstr/>
  </property>
  <property fmtid="{D5CDD505-2E9C-101B-9397-08002B2CF9AE}" pid="315" name="FSC#SKEDITIONREG@103.510:a_veduciOd">
    <vt:lpwstr/>
  </property>
  <property fmtid="{D5CDD505-2E9C-101B-9397-08002B2CF9AE}" pid="316" name="FSC#SKEDITIONREG@103.510:a_komu">
    <vt:lpwstr/>
  </property>
  <property fmtid="{D5CDD505-2E9C-101B-9397-08002B2CF9AE}" pid="317" name="FSC#SKEDITIONREG@103.510:a_nasecislo">
    <vt:lpwstr/>
  </property>
  <property fmtid="{D5CDD505-2E9C-101B-9397-08002B2CF9AE}" pid="318" name="FSC#SKEDITIONREG@103.510:a_riaditelOdboru">
    <vt:lpwstr/>
  </property>
  <property fmtid="{D5CDD505-2E9C-101B-9397-08002B2CF9AE}" pid="319" name="FSC#SKEDITIONREG@103.510:zaz_fileresporg_addrstreet">
    <vt:lpwstr/>
  </property>
  <property fmtid="{D5CDD505-2E9C-101B-9397-08002B2CF9AE}" pid="320" name="FSC#SKEDITIONREG@103.510:zaz_fileresporg_addrzipcode">
    <vt:lpwstr/>
  </property>
  <property fmtid="{D5CDD505-2E9C-101B-9397-08002B2CF9AE}" pid="321" name="FSC#SKEDITIONREG@103.510:zaz_fileresporg_addrcity">
    <vt:lpwstr/>
  </property>
  <property fmtid="{D5CDD505-2E9C-101B-9397-08002B2CF9AE}" pid="322" name="FSC#SKMODSYS@103.500:mdnazov">
    <vt:lpwstr/>
  </property>
  <property fmtid="{D5CDD505-2E9C-101B-9397-08002B2CF9AE}" pid="323" name="FSC#SKMODSYS@103.500:mdfileresp">
    <vt:lpwstr/>
  </property>
  <property fmtid="{D5CDD505-2E9C-101B-9397-08002B2CF9AE}" pid="324" name="FSC#SKMODSYS@103.500:mdfileresporg">
    <vt:lpwstr/>
  </property>
  <property fmtid="{D5CDD505-2E9C-101B-9397-08002B2CF9AE}" pid="325" name="FSC#SKMODSYS@103.500:mdcreateat">
    <vt:lpwstr>17. 4. 2024</vt:lpwstr>
  </property>
  <property fmtid="{D5CDD505-2E9C-101B-9397-08002B2CF9AE}" pid="326" name="FSC#SKCP@103.500:cp_AttrPtrOrgUtvar">
    <vt:lpwstr/>
  </property>
  <property fmtid="{D5CDD505-2E9C-101B-9397-08002B2CF9AE}" pid="327" name="FSC#SKCP@103.500:cp_AttrStrEvCisloCP">
    <vt:lpwstr> </vt:lpwstr>
  </property>
  <property fmtid="{D5CDD505-2E9C-101B-9397-08002B2CF9AE}" pid="328" name="FSC#SKCP@103.500:cp_zamestnanec">
    <vt:lpwstr/>
  </property>
  <property fmtid="{D5CDD505-2E9C-101B-9397-08002B2CF9AE}" pid="329" name="FSC#SKCP@103.500:cpt_miestoRokovania">
    <vt:lpwstr/>
  </property>
  <property fmtid="{D5CDD505-2E9C-101B-9397-08002B2CF9AE}" pid="330" name="FSC#SKCP@103.500:cpt_datumCesty">
    <vt:lpwstr/>
  </property>
  <property fmtid="{D5CDD505-2E9C-101B-9397-08002B2CF9AE}" pid="331" name="FSC#SKCP@103.500:cpt_ucelCesty">
    <vt:lpwstr/>
  </property>
  <property fmtid="{D5CDD505-2E9C-101B-9397-08002B2CF9AE}" pid="332" name="FSC#SKCP@103.500:cpz_miestoRokovania">
    <vt:lpwstr/>
  </property>
  <property fmtid="{D5CDD505-2E9C-101B-9397-08002B2CF9AE}" pid="333" name="FSC#SKCP@103.500:cpz_datumCesty">
    <vt:lpwstr> - </vt:lpwstr>
  </property>
  <property fmtid="{D5CDD505-2E9C-101B-9397-08002B2CF9AE}" pid="334" name="FSC#SKCP@103.500:cpz_ucelCesty">
    <vt:lpwstr/>
  </property>
  <property fmtid="{D5CDD505-2E9C-101B-9397-08002B2CF9AE}" pid="335" name="FSC#SKCP@103.500:cpz_datumVypracovania">
    <vt:lpwstr/>
  </property>
  <property fmtid="{D5CDD505-2E9C-101B-9397-08002B2CF9AE}" pid="336" name="FSC#SKCP@103.500:cpz_datPodpSchv1">
    <vt:lpwstr/>
  </property>
  <property fmtid="{D5CDD505-2E9C-101B-9397-08002B2CF9AE}" pid="337" name="FSC#SKCP@103.500:cpz_datPodpSchv2">
    <vt:lpwstr/>
  </property>
  <property fmtid="{D5CDD505-2E9C-101B-9397-08002B2CF9AE}" pid="338" name="FSC#SKCP@103.500:cpz_datPodpSchv3">
    <vt:lpwstr/>
  </property>
  <property fmtid="{D5CDD505-2E9C-101B-9397-08002B2CF9AE}" pid="339" name="FSC#SKCP@103.500:cpz_PodpSchv1">
    <vt:lpwstr/>
  </property>
  <property fmtid="{D5CDD505-2E9C-101B-9397-08002B2CF9AE}" pid="340" name="FSC#SKCP@103.500:cpz_PodpSchv2">
    <vt:lpwstr/>
  </property>
  <property fmtid="{D5CDD505-2E9C-101B-9397-08002B2CF9AE}" pid="341" name="FSC#SKCP@103.500:cpz_PodpSchv3">
    <vt:lpwstr/>
  </property>
  <property fmtid="{D5CDD505-2E9C-101B-9397-08002B2CF9AE}" pid="342" name="FSC#SKCP@103.500:cpz_Funkcia">
    <vt:lpwstr/>
  </property>
  <property fmtid="{D5CDD505-2E9C-101B-9397-08002B2CF9AE}" pid="343" name="FSC#SKCP@103.500:cp_Spolucestujuci">
    <vt:lpwstr/>
  </property>
  <property fmtid="{D5CDD505-2E9C-101B-9397-08002B2CF9AE}" pid="344" name="FSC#SKNAD@103.500:nad_objname">
    <vt:lpwstr/>
  </property>
  <property fmtid="{D5CDD505-2E9C-101B-9397-08002B2CF9AE}" pid="345" name="FSC#SKNAD@103.500:nad_AttrStrNazov">
    <vt:lpwstr/>
  </property>
  <property fmtid="{D5CDD505-2E9C-101B-9397-08002B2CF9AE}" pid="346" name="FSC#SKNAD@103.500:nad_AttrPtrSpracovatel">
    <vt:lpwstr/>
  </property>
  <property fmtid="{D5CDD505-2E9C-101B-9397-08002B2CF9AE}" pid="347" name="FSC#SKNAD@103.500:nad_AttrPtrGestor1">
    <vt:lpwstr/>
  </property>
  <property fmtid="{D5CDD505-2E9C-101B-9397-08002B2CF9AE}" pid="348" name="FSC#SKNAD@103.500:nad_AttrPtrGestor1Funkcia">
    <vt:lpwstr/>
  </property>
  <property fmtid="{D5CDD505-2E9C-101B-9397-08002B2CF9AE}" pid="349" name="FSC#SKNAD@103.500:nad_AttrPtrGestor1OU">
    <vt:lpwstr/>
  </property>
  <property fmtid="{D5CDD505-2E9C-101B-9397-08002B2CF9AE}" pid="350" name="FSC#SKNAD@103.500:nad_AttrPtrGestor2">
    <vt:lpwstr/>
  </property>
  <property fmtid="{D5CDD505-2E9C-101B-9397-08002B2CF9AE}" pid="351" name="FSC#SKNAD@103.500:nad_AttrPtrGestor2Funkcia">
    <vt:lpwstr/>
  </property>
  <property fmtid="{D5CDD505-2E9C-101B-9397-08002B2CF9AE}" pid="352" name="FSC#SKNAD@103.500:nad_schvalil">
    <vt:lpwstr/>
  </property>
  <property fmtid="{D5CDD505-2E9C-101B-9397-08002B2CF9AE}" pid="353" name="FSC#SKNAD@103.500:nad_schvalilfunkcia">
    <vt:lpwstr/>
  </property>
  <property fmtid="{D5CDD505-2E9C-101B-9397-08002B2CF9AE}" pid="354" name="FSC#SKNAD@103.500:nad_vr">
    <vt:lpwstr/>
  </property>
  <property fmtid="{D5CDD505-2E9C-101B-9397-08002B2CF9AE}" pid="355" name="FSC#SKNAD@103.500:nad_AttrDateDatumPodpisania">
    <vt:lpwstr/>
  </property>
  <property fmtid="{D5CDD505-2E9C-101B-9397-08002B2CF9AE}" pid="356" name="FSC#SKNAD@103.500:nad_pripobjname">
    <vt:lpwstr/>
  </property>
  <property fmtid="{D5CDD505-2E9C-101B-9397-08002B2CF9AE}" pid="357" name="FSC#SKNAD@103.500:nad_pripVytvorilKto">
    <vt:lpwstr/>
  </property>
  <property fmtid="{D5CDD505-2E9C-101B-9397-08002B2CF9AE}" pid="358" name="FSC#SKNAD@103.500:nad_pripVytvorilKedy">
    <vt:lpwstr>17.4.2024, 12:13</vt:lpwstr>
  </property>
  <property fmtid="{D5CDD505-2E9C-101B-9397-08002B2CF9AE}" pid="359" name="FSC#SKNAD@103.500:nad_AttrStrCisloNA">
    <vt:lpwstr/>
  </property>
  <property fmtid="{D5CDD505-2E9C-101B-9397-08002B2CF9AE}" pid="360" name="FSC#SKNAD@103.500:nad_AttrDateUcinnaOd">
    <vt:lpwstr/>
  </property>
  <property fmtid="{D5CDD505-2E9C-101B-9397-08002B2CF9AE}" pid="361" name="FSC#SKNAD@103.500:nad_AttrDateUcinnaDo">
    <vt:lpwstr/>
  </property>
  <property fmtid="{D5CDD505-2E9C-101B-9397-08002B2CF9AE}" pid="362" name="FSC#SKNAD@103.500:nad_AttrPtrPredchadzajuceNA">
    <vt:lpwstr/>
  </property>
  <property fmtid="{D5CDD505-2E9C-101B-9397-08002B2CF9AE}" pid="363" name="FSC#SKNAD@103.500:nad_AttrPtrSpracovatelOU">
    <vt:lpwstr/>
  </property>
  <property fmtid="{D5CDD505-2E9C-101B-9397-08002B2CF9AE}" pid="364" name="FSC#SKNAD@103.500:nad_AttrPtrPatriKNA">
    <vt:lpwstr/>
  </property>
  <property fmtid="{D5CDD505-2E9C-101B-9397-08002B2CF9AE}" pid="365" name="FSC#SKNAD@103.500:nad_AttrIntCisloDodatku">
    <vt:lpwstr/>
  </property>
  <property fmtid="{D5CDD505-2E9C-101B-9397-08002B2CF9AE}" pid="366" name="FSC#SKNAD@103.500:nad_AttrPtrSpracVeduci">
    <vt:lpwstr/>
  </property>
  <property fmtid="{D5CDD505-2E9C-101B-9397-08002B2CF9AE}" pid="367" name="FSC#SKNAD@103.500:nad_AttrPtrSpracVeduciOU">
    <vt:lpwstr/>
  </property>
  <property fmtid="{D5CDD505-2E9C-101B-9397-08002B2CF9AE}" pid="368" name="FSC#SKNAD@103.500:nad_spis">
    <vt:lpwstr/>
  </property>
  <property fmtid="{D5CDD505-2E9C-101B-9397-08002B2CF9AE}" pid="369" name="FSC#SKPUPP@103.500:pupp_riaditelPorady">
    <vt:lpwstr/>
  </property>
  <property fmtid="{D5CDD505-2E9C-101B-9397-08002B2CF9AE}" pid="370" name="FSC#SKPUPP@103.500:pupp_cisloporady">
    <vt:lpwstr/>
  </property>
  <property fmtid="{D5CDD505-2E9C-101B-9397-08002B2CF9AE}" pid="371" name="FSC#SKPUPP@103.500:pupp_konanieOHodine">
    <vt:lpwstr/>
  </property>
  <property fmtid="{D5CDD505-2E9C-101B-9397-08002B2CF9AE}" pid="372" name="FSC#SKPUPP@103.500:pupp_datPorMesiacString">
    <vt:lpwstr/>
  </property>
  <property fmtid="{D5CDD505-2E9C-101B-9397-08002B2CF9AE}" pid="373" name="FSC#SKPUPP@103.500:pupp_datumporady">
    <vt:lpwstr/>
  </property>
  <property fmtid="{D5CDD505-2E9C-101B-9397-08002B2CF9AE}" pid="374" name="FSC#SKPUPP@103.500:pupp_konaniedo">
    <vt:lpwstr/>
  </property>
  <property fmtid="{D5CDD505-2E9C-101B-9397-08002B2CF9AE}" pid="375" name="FSC#SKPUPP@103.500:pupp_konanieod">
    <vt:lpwstr/>
  </property>
  <property fmtid="{D5CDD505-2E9C-101B-9397-08002B2CF9AE}" pid="376" name="FSC#SKPUPP@103.500:pupp_menopp">
    <vt:lpwstr/>
  </property>
  <property fmtid="{D5CDD505-2E9C-101B-9397-08002B2CF9AE}" pid="377" name="FSC#SKPUPP@103.500:pupp_miestokonania">
    <vt:lpwstr/>
  </property>
  <property fmtid="{D5CDD505-2E9C-101B-9397-08002B2CF9AE}" pid="378" name="FSC#SKPUPP@103.500:pupp_temaporady">
    <vt:lpwstr/>
  </property>
  <property fmtid="{D5CDD505-2E9C-101B-9397-08002B2CF9AE}" pid="379" name="FSC#SKPUPP@103.500:pupp_ucastnici">
    <vt:lpwstr/>
  </property>
  <property fmtid="{D5CDD505-2E9C-101B-9397-08002B2CF9AE}" pid="380" name="FSC#SKPUPP@103.500:pupp_ulohy">
    <vt:lpwstr>test</vt:lpwstr>
  </property>
  <property fmtid="{D5CDD505-2E9C-101B-9397-08002B2CF9AE}" pid="381" name="FSC#SKPUPP@103.500:pupp_ucastnici_funkcie">
    <vt:lpwstr/>
  </property>
  <property fmtid="{D5CDD505-2E9C-101B-9397-08002B2CF9AE}" pid="382" name="FSC#SKPUPP@103.500:pupp_nazov_ulohy">
    <vt:lpwstr/>
  </property>
  <property fmtid="{D5CDD505-2E9C-101B-9397-08002B2CF9AE}" pid="383" name="FSC#SKPUPP@103.500:pupp_cislo_ulohy">
    <vt:lpwstr/>
  </property>
  <property fmtid="{D5CDD505-2E9C-101B-9397-08002B2CF9AE}" pid="384" name="FSC#SKPUPP@103.500:pupp_riesitel_ulohy">
    <vt:lpwstr/>
  </property>
  <property fmtid="{D5CDD505-2E9C-101B-9397-08002B2CF9AE}" pid="385" name="FSC#SKPUPP@103.500:pupp_vybavit_ulohy">
    <vt:lpwstr/>
  </property>
  <property fmtid="{D5CDD505-2E9C-101B-9397-08002B2CF9AE}" pid="386" name="FSC#SKPUPP@103.500:pupp_orgutvar">
    <vt:lpwstr/>
  </property>
  <property fmtid="{D5CDD505-2E9C-101B-9397-08002B2CF9AE}" pid="387" name="FSC#COOELAK@1.1001:Subject">
    <vt:lpwstr>Všeobecné usmernenie k VO POO - schválenie</vt:lpwstr>
  </property>
  <property fmtid="{D5CDD505-2E9C-101B-9397-08002B2CF9AE}" pid="388" name="FSC#COOELAK@1.1001:FileReference">
    <vt:lpwstr>20888-2024</vt:lpwstr>
  </property>
  <property fmtid="{D5CDD505-2E9C-101B-9397-08002B2CF9AE}" pid="389" name="FSC#COOELAK@1.1001:FileRefYear">
    <vt:lpwstr>2024</vt:lpwstr>
  </property>
  <property fmtid="{D5CDD505-2E9C-101B-9397-08002B2CF9AE}" pid="390" name="FSC#COOELAK@1.1001:FileRefOrdinal">
    <vt:lpwstr>20888</vt:lpwstr>
  </property>
  <property fmtid="{D5CDD505-2E9C-101B-9397-08002B2CF9AE}" pid="391" name="FSC#COOELAK@1.1001:FileRefOU">
    <vt:lpwstr>SKO</vt:lpwstr>
  </property>
  <property fmtid="{D5CDD505-2E9C-101B-9397-08002B2CF9AE}" pid="392" name="FSC#COOELAK@1.1001:Organization">
    <vt:lpwstr/>
  </property>
  <property fmtid="{D5CDD505-2E9C-101B-9397-08002B2CF9AE}" pid="393" name="FSC#COOELAK@1.1001:Owner">
    <vt:lpwstr>Jana Fabanová</vt:lpwstr>
  </property>
  <property fmtid="{D5CDD505-2E9C-101B-9397-08002B2CF9AE}" pid="394" name="FSC#COOELAK@1.1001:OwnerExtension">
    <vt:lpwstr/>
  </property>
  <property fmtid="{D5CDD505-2E9C-101B-9397-08002B2CF9AE}" pid="395" name="FSC#COOELAK@1.1001:OwnerFaxExtension">
    <vt:lpwstr/>
  </property>
  <property fmtid="{D5CDD505-2E9C-101B-9397-08002B2CF9AE}" pid="396" name="FSC#COOELAK@1.1001:DispatchedBy">
    <vt:lpwstr/>
  </property>
  <property fmtid="{D5CDD505-2E9C-101B-9397-08002B2CF9AE}" pid="397" name="FSC#COOELAK@1.1001:DispatchedAt">
    <vt:lpwstr/>
  </property>
  <property fmtid="{D5CDD505-2E9C-101B-9397-08002B2CF9AE}" pid="398" name="FSC#COOELAK@1.1001:ApprovedBy">
    <vt:lpwstr/>
  </property>
  <property fmtid="{D5CDD505-2E9C-101B-9397-08002B2CF9AE}" pid="399" name="FSC#COOELAK@1.1001:ApprovedAt">
    <vt:lpwstr/>
  </property>
  <property fmtid="{D5CDD505-2E9C-101B-9397-08002B2CF9AE}" pid="400" name="FSC#COOELAK@1.1001:Department">
    <vt:lpwstr>SKO (sekcia kontroly)</vt:lpwstr>
  </property>
  <property fmtid="{D5CDD505-2E9C-101B-9397-08002B2CF9AE}" pid="401" name="FSC#COOELAK@1.1001:CreatedAt">
    <vt:lpwstr>17.04.2024</vt:lpwstr>
  </property>
  <property fmtid="{D5CDD505-2E9C-101B-9397-08002B2CF9AE}" pid="402" name="FSC#COOELAK@1.1001:OU">
    <vt:lpwstr>SKO (sekcia kontroly)</vt:lpwstr>
  </property>
  <property fmtid="{D5CDD505-2E9C-101B-9397-08002B2CF9AE}" pid="403" name="FSC#COOELAK@1.1001:Priority">
    <vt:lpwstr> ()</vt:lpwstr>
  </property>
  <property fmtid="{D5CDD505-2E9C-101B-9397-08002B2CF9AE}" pid="404" name="FSC#COOELAK@1.1001:ObjBarCode">
    <vt:lpwstr>*COO.2312.102.3.2543394*</vt:lpwstr>
  </property>
  <property fmtid="{D5CDD505-2E9C-101B-9397-08002B2CF9AE}" pid="405" name="FSC#COOELAK@1.1001:RefBarCode">
    <vt:lpwstr>*COO.2312.102.3.2543372*</vt:lpwstr>
  </property>
  <property fmtid="{D5CDD505-2E9C-101B-9397-08002B2CF9AE}" pid="406" name="FSC#COOELAK@1.1001:FileRefBarCode">
    <vt:lpwstr>*20888-2024*</vt:lpwstr>
  </property>
  <property fmtid="{D5CDD505-2E9C-101B-9397-08002B2CF9AE}" pid="407" name="FSC#COOELAK@1.1001:ExternalRef">
    <vt:lpwstr/>
  </property>
  <property fmtid="{D5CDD505-2E9C-101B-9397-08002B2CF9AE}" pid="408" name="FSC#COOELAK@1.1001:IncomingNumber">
    <vt:lpwstr/>
  </property>
  <property fmtid="{D5CDD505-2E9C-101B-9397-08002B2CF9AE}" pid="409" name="FSC#COOELAK@1.1001:IncomingSubject">
    <vt:lpwstr/>
  </property>
  <property fmtid="{D5CDD505-2E9C-101B-9397-08002B2CF9AE}" pid="410" name="FSC#COOELAK@1.1001:ProcessResponsible">
    <vt:lpwstr/>
  </property>
  <property fmtid="{D5CDD505-2E9C-101B-9397-08002B2CF9AE}" pid="411" name="FSC#COOELAK@1.1001:ProcessResponsiblePhone">
    <vt:lpwstr/>
  </property>
  <property fmtid="{D5CDD505-2E9C-101B-9397-08002B2CF9AE}" pid="412" name="FSC#COOELAK@1.1001:ProcessResponsibleMail">
    <vt:lpwstr/>
  </property>
  <property fmtid="{D5CDD505-2E9C-101B-9397-08002B2CF9AE}" pid="413" name="FSC#COOELAK@1.1001:ProcessResponsibleFax">
    <vt:lpwstr/>
  </property>
  <property fmtid="{D5CDD505-2E9C-101B-9397-08002B2CF9AE}" pid="414" name="FSC#COOELAK@1.1001:ApproverFirstName">
    <vt:lpwstr/>
  </property>
  <property fmtid="{D5CDD505-2E9C-101B-9397-08002B2CF9AE}" pid="415" name="FSC#COOELAK@1.1001:ApproverSurName">
    <vt:lpwstr/>
  </property>
  <property fmtid="{D5CDD505-2E9C-101B-9397-08002B2CF9AE}" pid="416" name="FSC#COOELAK@1.1001:ApproverTitle">
    <vt:lpwstr/>
  </property>
  <property fmtid="{D5CDD505-2E9C-101B-9397-08002B2CF9AE}" pid="417" name="FSC#COOELAK@1.1001:ExternalDate">
    <vt:lpwstr/>
  </property>
  <property fmtid="{D5CDD505-2E9C-101B-9397-08002B2CF9AE}" pid="418" name="FSC#COOELAK@1.1001:SettlementApprovedAt">
    <vt:lpwstr/>
  </property>
  <property fmtid="{D5CDD505-2E9C-101B-9397-08002B2CF9AE}" pid="419" name="FSC#COOELAK@1.1001:BaseNumber">
    <vt:lpwstr>B 01</vt:lpwstr>
  </property>
  <property fmtid="{D5CDD505-2E9C-101B-9397-08002B2CF9AE}" pid="420" name="FSC#COOELAK@1.1001:CurrentUserRolePos">
    <vt:lpwstr>vedúci</vt:lpwstr>
  </property>
  <property fmtid="{D5CDD505-2E9C-101B-9397-08002B2CF9AE}" pid="421" name="FSC#COOELAK@1.1001:CurrentUserEmail">
    <vt:lpwstr>Peter.Mravec@mirri.gov.sk</vt:lpwstr>
  </property>
  <property fmtid="{D5CDD505-2E9C-101B-9397-08002B2CF9AE}" pid="422" name="FSC#ELAKGOV@1.1001:PersonalSubjGender">
    <vt:lpwstr/>
  </property>
  <property fmtid="{D5CDD505-2E9C-101B-9397-08002B2CF9AE}" pid="423" name="FSC#ELAKGOV@1.1001:PersonalSubjFirstName">
    <vt:lpwstr/>
  </property>
  <property fmtid="{D5CDD505-2E9C-101B-9397-08002B2CF9AE}" pid="424" name="FSC#ELAKGOV@1.1001:PersonalSubjSurName">
    <vt:lpwstr/>
  </property>
  <property fmtid="{D5CDD505-2E9C-101B-9397-08002B2CF9AE}" pid="425" name="FSC#ELAKGOV@1.1001:PersonalSubjSalutation">
    <vt:lpwstr/>
  </property>
  <property fmtid="{D5CDD505-2E9C-101B-9397-08002B2CF9AE}" pid="426" name="FSC#ELAKGOV@1.1001:PersonalSubjAddress">
    <vt:lpwstr/>
  </property>
  <property fmtid="{D5CDD505-2E9C-101B-9397-08002B2CF9AE}" pid="427" name="FSC#ATSTATECFG@1.1001:Office">
    <vt:lpwstr/>
  </property>
  <property fmtid="{D5CDD505-2E9C-101B-9397-08002B2CF9AE}" pid="428" name="FSC#ATSTATECFG@1.1001:Agent">
    <vt:lpwstr>Jana Fabanová</vt:lpwstr>
  </property>
  <property fmtid="{D5CDD505-2E9C-101B-9397-08002B2CF9AE}" pid="429" name="FSC#ATSTATECFG@1.1001:AgentPhone">
    <vt:lpwstr/>
  </property>
  <property fmtid="{D5CDD505-2E9C-101B-9397-08002B2CF9AE}" pid="430" name="FSC#ATSTATECFG@1.1001:DepartmentFax">
    <vt:lpwstr/>
  </property>
  <property fmtid="{D5CDD505-2E9C-101B-9397-08002B2CF9AE}" pid="431" name="FSC#ATSTATECFG@1.1001:DepartmentEmail">
    <vt:lpwstr/>
  </property>
  <property fmtid="{D5CDD505-2E9C-101B-9397-08002B2CF9AE}" pid="432" name="FSC#ATSTATECFG@1.1001:SubfileDate">
    <vt:lpwstr>17.04.2024</vt:lpwstr>
  </property>
  <property fmtid="{D5CDD505-2E9C-101B-9397-08002B2CF9AE}" pid="433" name="FSC#ATSTATECFG@1.1001:SubfileSubject">
    <vt:lpwstr>Všeobecné usmernenie k VO POO - schválenie</vt:lpwstr>
  </property>
  <property fmtid="{D5CDD505-2E9C-101B-9397-08002B2CF9AE}" pid="434" name="FSC#ATSTATECFG@1.1001:DepartmentZipCode">
    <vt:lpwstr/>
  </property>
  <property fmtid="{D5CDD505-2E9C-101B-9397-08002B2CF9AE}" pid="435" name="FSC#ATSTATECFG@1.1001:DepartmentCountry">
    <vt:lpwstr/>
  </property>
  <property fmtid="{D5CDD505-2E9C-101B-9397-08002B2CF9AE}" pid="436" name="FSC#ATSTATECFG@1.1001:DepartmentCity">
    <vt:lpwstr/>
  </property>
  <property fmtid="{D5CDD505-2E9C-101B-9397-08002B2CF9AE}" pid="437" name="FSC#ATSTATECFG@1.1001:DepartmentStreet">
    <vt:lpwstr/>
  </property>
  <property fmtid="{D5CDD505-2E9C-101B-9397-08002B2CF9AE}" pid="438" name="FSC#CCAPRECONFIGG@15.1001:DepartmentON">
    <vt:lpwstr/>
  </property>
  <property fmtid="{D5CDD505-2E9C-101B-9397-08002B2CF9AE}" pid="439" name="FSC#CCAPRECONFIGG@15.1001:DepartmentWebsite">
    <vt:lpwstr/>
  </property>
  <property fmtid="{D5CDD505-2E9C-101B-9397-08002B2CF9AE}" pid="440" name="FSC#ATSTATECFG@1.1001:DepartmentDVR">
    <vt:lpwstr/>
  </property>
  <property fmtid="{D5CDD505-2E9C-101B-9397-08002B2CF9AE}" pid="441" name="FSC#ATSTATECFG@1.1001:DepartmentUID">
    <vt:lpwstr/>
  </property>
  <property fmtid="{D5CDD505-2E9C-101B-9397-08002B2CF9AE}" pid="442" name="FSC#ATSTATECFG@1.1001:SubfileReference">
    <vt:lpwstr>-2024-1</vt:lpwstr>
  </property>
  <property fmtid="{D5CDD505-2E9C-101B-9397-08002B2CF9AE}" pid="443" name="FSC#ATSTATECFG@1.1001:Clause">
    <vt:lpwstr/>
  </property>
  <property fmtid="{D5CDD505-2E9C-101B-9397-08002B2CF9AE}" pid="444" name="FSC#ATSTATECFG@1.1001:ApprovedSignature">
    <vt:lpwstr>Mgr. Peter Mrázik, PhD.</vt:lpwstr>
  </property>
  <property fmtid="{D5CDD505-2E9C-101B-9397-08002B2CF9AE}" pid="445" name="FSC#ATSTATECFG@1.1001:BankAccount">
    <vt:lpwstr/>
  </property>
  <property fmtid="{D5CDD505-2E9C-101B-9397-08002B2CF9AE}" pid="446" name="FSC#ATSTATECFG@1.1001:BankAccountOwner">
    <vt:lpwstr/>
  </property>
  <property fmtid="{D5CDD505-2E9C-101B-9397-08002B2CF9AE}" pid="447" name="FSC#ATSTATECFG@1.1001:BankInstitute">
    <vt:lpwstr/>
  </property>
  <property fmtid="{D5CDD505-2E9C-101B-9397-08002B2CF9AE}" pid="448" name="FSC#ATSTATECFG@1.1001:BankAccountID">
    <vt:lpwstr/>
  </property>
  <property fmtid="{D5CDD505-2E9C-101B-9397-08002B2CF9AE}" pid="449" name="FSC#ATSTATECFG@1.1001:BankAccountIBAN">
    <vt:lpwstr/>
  </property>
  <property fmtid="{D5CDD505-2E9C-101B-9397-08002B2CF9AE}" pid="450" name="FSC#ATSTATECFG@1.1001:BankAccountBIC">
    <vt:lpwstr/>
  </property>
  <property fmtid="{D5CDD505-2E9C-101B-9397-08002B2CF9AE}" pid="451" name="FSC#ATSTATECFG@1.1001:BankName">
    <vt:lpwstr/>
  </property>
  <property fmtid="{D5CDD505-2E9C-101B-9397-08002B2CF9AE}" pid="452" name="FSC#COOELAK@1.1001:ObjectAddressees">
    <vt:lpwstr/>
  </property>
  <property fmtid="{D5CDD505-2E9C-101B-9397-08002B2CF9AE}" pid="453" name="FSC#COOELAK@1.1001:replyreference">
    <vt:lpwstr/>
  </property>
  <property fmtid="{D5CDD505-2E9C-101B-9397-08002B2CF9AE}" pid="454" name="FSC#COOELAK@1.1001:OfficeHours">
    <vt:lpwstr/>
  </property>
  <property fmtid="{D5CDD505-2E9C-101B-9397-08002B2CF9AE}" pid="455" name="FSC#COOELAK@1.1001:FileRefOULong">
    <vt:lpwstr>sekcia kontroly</vt:lpwstr>
  </property>
  <property fmtid="{D5CDD505-2E9C-101B-9397-08002B2CF9AE}" pid="456" name="FSC#COOSYSTEM@1.1:Container">
    <vt:lpwstr>COO.2312.102.3.2543394</vt:lpwstr>
  </property>
  <property fmtid="{D5CDD505-2E9C-101B-9397-08002B2CF9AE}" pid="457" name="FSC#FSCFOLIO@1.1001:docpropproject">
    <vt:lpwstr/>
  </property>
</Properties>
</file>