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CE150" w14:textId="49D88214" w:rsidR="00E04F7B" w:rsidRDefault="00E04F7B" w:rsidP="6A5C623F">
      <w:pPr>
        <w:jc w:val="center"/>
        <w:rPr>
          <w:b/>
          <w:bCs/>
          <w:color w:val="2A2768"/>
          <w:sz w:val="40"/>
          <w:szCs w:val="40"/>
        </w:rPr>
      </w:pPr>
    </w:p>
    <w:p w14:paraId="5DC8AD09" w14:textId="77777777" w:rsidR="00E04F7B" w:rsidRDefault="00E04F7B" w:rsidP="00DB5756">
      <w:pPr>
        <w:jc w:val="center"/>
        <w:rPr>
          <w:rFonts w:cstheme="minorHAnsi"/>
          <w:b/>
          <w:color w:val="2A2768"/>
          <w:sz w:val="40"/>
          <w:szCs w:val="40"/>
        </w:rPr>
      </w:pPr>
    </w:p>
    <w:p w14:paraId="694DB1BF" w14:textId="77777777" w:rsidR="00E04F7B" w:rsidRDefault="00E04F7B" w:rsidP="00DB5756">
      <w:pPr>
        <w:jc w:val="center"/>
        <w:rPr>
          <w:rFonts w:cstheme="minorHAnsi"/>
          <w:b/>
          <w:color w:val="2A2768"/>
          <w:sz w:val="40"/>
          <w:szCs w:val="40"/>
        </w:rPr>
      </w:pPr>
    </w:p>
    <w:p w14:paraId="3B675E1F" w14:textId="77777777" w:rsidR="00E04F7B" w:rsidRDefault="00E04F7B" w:rsidP="00DB5756">
      <w:pPr>
        <w:jc w:val="center"/>
        <w:rPr>
          <w:rFonts w:cstheme="minorHAnsi"/>
          <w:b/>
          <w:color w:val="2A2768"/>
          <w:sz w:val="40"/>
          <w:szCs w:val="40"/>
        </w:rPr>
      </w:pPr>
    </w:p>
    <w:p w14:paraId="1D1187EF" w14:textId="77777777" w:rsidR="00E04F7B" w:rsidRDefault="00E04F7B" w:rsidP="00DB5756">
      <w:pPr>
        <w:jc w:val="center"/>
        <w:rPr>
          <w:rFonts w:cstheme="minorHAnsi"/>
          <w:b/>
          <w:color w:val="2A2768"/>
          <w:sz w:val="40"/>
          <w:szCs w:val="40"/>
        </w:rPr>
      </w:pPr>
    </w:p>
    <w:p w14:paraId="1C9A3933" w14:textId="162BBB31" w:rsidR="00F94F7B" w:rsidRPr="00655D76" w:rsidRDefault="2712BD27" w:rsidP="6A5C623F">
      <w:pPr>
        <w:jc w:val="center"/>
        <w:rPr>
          <w:b/>
          <w:bCs/>
          <w:color w:val="2A2768"/>
          <w:sz w:val="40"/>
          <w:szCs w:val="40"/>
        </w:rPr>
      </w:pPr>
      <w:r w:rsidRPr="00655D76">
        <w:rPr>
          <w:b/>
          <w:bCs/>
          <w:color w:val="2A2768"/>
          <w:sz w:val="40"/>
          <w:szCs w:val="40"/>
        </w:rPr>
        <w:t>Príručka pre prijímateľa</w:t>
      </w:r>
      <w:r w:rsidR="659A0649" w:rsidRPr="00655D76">
        <w:rPr>
          <w:b/>
          <w:bCs/>
          <w:color w:val="2A2768"/>
          <w:sz w:val="40"/>
          <w:szCs w:val="40"/>
        </w:rPr>
        <w:t xml:space="preserve"> </w:t>
      </w:r>
      <w:r w:rsidR="0CEF54C9" w:rsidRPr="00655D76">
        <w:rPr>
          <w:b/>
          <w:bCs/>
          <w:color w:val="2A2768"/>
          <w:sz w:val="40"/>
          <w:szCs w:val="40"/>
        </w:rPr>
        <w:t>k implementáci</w:t>
      </w:r>
      <w:r w:rsidR="0194515A" w:rsidRPr="00655D76">
        <w:rPr>
          <w:b/>
          <w:bCs/>
          <w:color w:val="2A2768"/>
          <w:sz w:val="40"/>
          <w:szCs w:val="40"/>
        </w:rPr>
        <w:t>i</w:t>
      </w:r>
      <w:r w:rsidR="0CEF54C9" w:rsidRPr="00655D76">
        <w:rPr>
          <w:b/>
          <w:bCs/>
          <w:color w:val="2A2768"/>
          <w:sz w:val="40"/>
          <w:szCs w:val="40"/>
        </w:rPr>
        <w:t xml:space="preserve"> projektov financovaných z </w:t>
      </w:r>
      <w:r w:rsidR="0194515A" w:rsidRPr="00655D76">
        <w:rPr>
          <w:b/>
          <w:bCs/>
          <w:color w:val="2A2768"/>
          <w:sz w:val="40"/>
          <w:szCs w:val="40"/>
        </w:rPr>
        <w:t>P</w:t>
      </w:r>
      <w:r w:rsidR="0CEF54C9" w:rsidRPr="00655D76">
        <w:rPr>
          <w:b/>
          <w:bCs/>
          <w:color w:val="2A2768"/>
          <w:sz w:val="40"/>
          <w:szCs w:val="40"/>
        </w:rPr>
        <w:t>lánu</w:t>
      </w:r>
      <w:r w:rsidR="659A0649" w:rsidRPr="00655D76">
        <w:rPr>
          <w:b/>
          <w:bCs/>
          <w:color w:val="2A2768"/>
          <w:sz w:val="40"/>
          <w:szCs w:val="40"/>
        </w:rPr>
        <w:t xml:space="preserve"> </w:t>
      </w:r>
      <w:r w:rsidR="06569CA2" w:rsidRPr="00655D76">
        <w:rPr>
          <w:b/>
          <w:bCs/>
          <w:color w:val="2A2768"/>
          <w:sz w:val="40"/>
          <w:szCs w:val="40"/>
        </w:rPr>
        <w:t xml:space="preserve">obnovy </w:t>
      </w:r>
      <w:r w:rsidR="659A0649" w:rsidRPr="00655D76">
        <w:rPr>
          <w:b/>
          <w:bCs/>
          <w:color w:val="2A2768"/>
          <w:sz w:val="40"/>
          <w:szCs w:val="40"/>
        </w:rPr>
        <w:t>a</w:t>
      </w:r>
      <w:r w:rsidR="0CEF54C9" w:rsidRPr="00655D76">
        <w:rPr>
          <w:b/>
          <w:bCs/>
          <w:color w:val="2A2768"/>
          <w:sz w:val="40"/>
          <w:szCs w:val="40"/>
        </w:rPr>
        <w:t> </w:t>
      </w:r>
      <w:r w:rsidR="659A0649" w:rsidRPr="00655D76">
        <w:rPr>
          <w:b/>
          <w:bCs/>
          <w:color w:val="2A2768"/>
          <w:sz w:val="40"/>
          <w:szCs w:val="40"/>
        </w:rPr>
        <w:t>odolnosti</w:t>
      </w:r>
      <w:r w:rsidR="0CEF54C9" w:rsidRPr="00655D76">
        <w:rPr>
          <w:b/>
          <w:bCs/>
          <w:color w:val="2A2768"/>
          <w:sz w:val="40"/>
          <w:szCs w:val="40"/>
        </w:rPr>
        <w:t xml:space="preserve"> SR</w:t>
      </w:r>
      <w:r w:rsidR="6568662E" w:rsidRPr="00655D76">
        <w:rPr>
          <w:b/>
          <w:bCs/>
          <w:color w:val="2A2768"/>
          <w:sz w:val="40"/>
          <w:szCs w:val="40"/>
        </w:rPr>
        <w:t xml:space="preserve">  </w:t>
      </w:r>
      <w:r w:rsidR="52991FCC" w:rsidRPr="00655D76">
        <w:rPr>
          <w:b/>
          <w:bCs/>
          <w:color w:val="2A2768"/>
          <w:sz w:val="40"/>
          <w:szCs w:val="40"/>
        </w:rPr>
        <w:t xml:space="preserve"> </w:t>
      </w:r>
      <w:r w:rsidRPr="00655D76">
        <w:rPr>
          <w:noProof/>
          <w:lang w:eastAsia="sk-SK"/>
        </w:rPr>
        <mc:AlternateContent>
          <mc:Choice Requires="wps">
            <w:drawing>
              <wp:inline distT="0" distB="0" distL="0" distR="0" wp14:anchorId="325BD1E7" wp14:editId="10472572">
                <wp:extent cx="223732" cy="252942"/>
                <wp:effectExtent l="0" t="0" r="24130" b="13970"/>
                <wp:docPr id="1371421044" name="Vývojový diagram: zdržanie 1"/>
                <wp:cNvGraphicFramePr/>
                <a:graphic xmlns:a="http://schemas.openxmlformats.org/drawingml/2006/main">
                  <a:graphicData uri="http://schemas.microsoft.com/office/word/2010/wordprocessingShape">
                    <wps:wsp>
                      <wps:cNvSpPr/>
                      <wps:spPr>
                        <a:xfrm>
                          <a:off x="0" y="0"/>
                          <a:ext cx="223732" cy="252942"/>
                        </a:xfrm>
                        <a:prstGeom prst="flowChartDelay">
                          <a:avLst/>
                        </a:prstGeom>
                        <a:solidFill>
                          <a:srgbClr val="FF0000"/>
                        </a:solidFill>
                        <a:ln>
                          <a:solidFill>
                            <a:srgbClr val="FF0000"/>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shapetype w14:anchorId="7A02DA4D" id="_x0000_t135" coordsize="21600,21600" o:spt="135" path="m10800,qx21600,10800,10800,21600l,21600,,xe">
                <v:stroke joinstyle="miter"/>
                <v:path gradientshapeok="t" o:connecttype="rect" textboxrect="0,3163,18437,18437"/>
              </v:shapetype>
              <v:shape id="Vývojový diagram: zdržanie 1" o:spid="_x0000_s1026" type="#_x0000_t135" style="width:17.6pt;height:19.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" fillcolor="red" strokecolor="red" strokeweight="1pt">
                <w10:anchorlock/>
              </v:shape>
            </w:pict>
          </mc:Fallback>
        </mc:AlternateContent>
      </w:r>
    </w:p>
    <w:p w14:paraId="63911A87" w14:textId="244C7CBC" w:rsidR="006865A8" w:rsidRPr="00655D76" w:rsidRDefault="00E866E7" w:rsidP="00E866E7">
      <w:pPr>
        <w:jc w:val="center"/>
        <w:rPr>
          <w:rFonts w:cstheme="minorHAnsi"/>
          <w:b/>
          <w:color w:val="2A2768"/>
          <w:sz w:val="32"/>
          <w:szCs w:val="32"/>
        </w:rPr>
      </w:pPr>
      <w:r w:rsidRPr="00655D76">
        <w:rPr>
          <w:rFonts w:cstheme="minorHAnsi"/>
          <w:b/>
          <w:color w:val="2A2768"/>
          <w:sz w:val="32"/>
          <w:szCs w:val="32"/>
        </w:rPr>
        <w:t>v gescii Ministerstva investíci</w:t>
      </w:r>
      <w:r w:rsidR="00837F8D" w:rsidRPr="00655D76">
        <w:rPr>
          <w:rFonts w:cstheme="minorHAnsi"/>
          <w:b/>
          <w:color w:val="2A2768"/>
          <w:sz w:val="32"/>
          <w:szCs w:val="32"/>
        </w:rPr>
        <w:t>í</w:t>
      </w:r>
      <w:r w:rsidRPr="00655D76">
        <w:rPr>
          <w:rFonts w:cstheme="minorHAnsi"/>
          <w:b/>
          <w:color w:val="2A2768"/>
          <w:sz w:val="32"/>
          <w:szCs w:val="32"/>
        </w:rPr>
        <w:t xml:space="preserve">, regionálneho rozvoja a informatizácie SR pre </w:t>
      </w:r>
      <w:r w:rsidR="006865A8" w:rsidRPr="00655D76">
        <w:rPr>
          <w:rFonts w:cstheme="minorHAnsi"/>
          <w:b/>
          <w:color w:val="2A2768"/>
          <w:sz w:val="32"/>
          <w:szCs w:val="32"/>
        </w:rPr>
        <w:t>Komponent 17: Digitálne Slovensko</w:t>
      </w:r>
    </w:p>
    <w:p w14:paraId="50B389B1" w14:textId="3C2D2D00" w:rsidR="00970DC6" w:rsidRPr="00655D76" w:rsidRDefault="00970DC6" w:rsidP="00DB5756">
      <w:pPr>
        <w:jc w:val="center"/>
        <w:rPr>
          <w:rFonts w:cstheme="minorHAnsi"/>
          <w:b/>
          <w:color w:val="2A2768"/>
          <w:sz w:val="28"/>
          <w:szCs w:val="28"/>
        </w:rPr>
      </w:pPr>
      <w:r w:rsidRPr="00655D76">
        <w:rPr>
          <w:rFonts w:cstheme="minorHAnsi"/>
          <w:b/>
          <w:color w:val="2A2768"/>
          <w:sz w:val="28"/>
          <w:szCs w:val="28"/>
        </w:rPr>
        <w:t>Investícia 1-7, Reforma 1-6</w:t>
      </w:r>
    </w:p>
    <w:p w14:paraId="2C242E6B" w14:textId="6BC75BA0" w:rsidR="00E866E7" w:rsidRPr="00655D76" w:rsidRDefault="00E866E7" w:rsidP="00DB5756">
      <w:pPr>
        <w:jc w:val="center"/>
        <w:rPr>
          <w:rFonts w:cstheme="minorHAnsi"/>
          <w:b/>
          <w:color w:val="2A2768"/>
          <w:sz w:val="28"/>
          <w:szCs w:val="28"/>
        </w:rPr>
      </w:pPr>
    </w:p>
    <w:p w14:paraId="5A130BB9" w14:textId="27B5A920" w:rsidR="00E866E7" w:rsidRPr="00655D76" w:rsidRDefault="00E866E7" w:rsidP="00DB5756">
      <w:pPr>
        <w:jc w:val="center"/>
        <w:rPr>
          <w:rFonts w:cstheme="minorHAnsi"/>
          <w:b/>
          <w:color w:val="2A2768"/>
          <w:sz w:val="28"/>
          <w:szCs w:val="28"/>
        </w:rPr>
      </w:pPr>
    </w:p>
    <w:p w14:paraId="7F260032" w14:textId="6FE27A9E" w:rsidR="00E866E7" w:rsidRPr="00655D76" w:rsidRDefault="00E866E7" w:rsidP="00DB5756">
      <w:pPr>
        <w:jc w:val="center"/>
        <w:rPr>
          <w:rFonts w:cstheme="minorHAnsi"/>
          <w:b/>
          <w:color w:val="2A2768"/>
          <w:sz w:val="28"/>
          <w:szCs w:val="28"/>
        </w:rPr>
      </w:pPr>
    </w:p>
    <w:p w14:paraId="5E86F45C" w14:textId="77777777" w:rsidR="00E866E7" w:rsidRPr="00655D76" w:rsidRDefault="00E866E7" w:rsidP="00DB5756">
      <w:pPr>
        <w:jc w:val="center"/>
        <w:rPr>
          <w:rFonts w:cstheme="minorHAnsi"/>
          <w:b/>
          <w:color w:val="2A2768"/>
          <w:sz w:val="28"/>
          <w:szCs w:val="28"/>
        </w:rPr>
      </w:pPr>
    </w:p>
    <w:p w14:paraId="20B6221C" w14:textId="2D451E5C" w:rsidR="00E37CA2" w:rsidRPr="00655D76" w:rsidRDefault="00E37CA2" w:rsidP="00E866E7">
      <w:pPr>
        <w:jc w:val="center"/>
        <w:rPr>
          <w:rFonts w:cstheme="minorHAnsi"/>
          <w:b/>
          <w:color w:val="2A2768"/>
        </w:rPr>
      </w:pPr>
    </w:p>
    <w:p w14:paraId="4DDA1298" w14:textId="25129C57" w:rsidR="000E2B2C" w:rsidRPr="00655D76" w:rsidRDefault="000E2B2C">
      <w:pPr>
        <w:rPr>
          <w:rFonts w:cstheme="minorHAnsi"/>
          <w:b/>
        </w:rPr>
      </w:pPr>
    </w:p>
    <w:p w14:paraId="56047F1C" w14:textId="1D037BED" w:rsidR="00E04F7B" w:rsidRPr="00655D76" w:rsidRDefault="00E04F7B">
      <w:pPr>
        <w:rPr>
          <w:rFonts w:cstheme="minorHAnsi"/>
          <w:b/>
        </w:rPr>
      </w:pPr>
    </w:p>
    <w:p w14:paraId="29B5E7C6" w14:textId="1FE62BA4" w:rsidR="00E04F7B" w:rsidRPr="00655D76" w:rsidRDefault="00E04F7B">
      <w:pPr>
        <w:rPr>
          <w:rFonts w:cstheme="minorHAnsi"/>
          <w:b/>
        </w:rPr>
      </w:pPr>
    </w:p>
    <w:p w14:paraId="5C2CA724" w14:textId="77777777" w:rsidR="00BF1207" w:rsidRPr="00655D76" w:rsidRDefault="00BF1207">
      <w:pPr>
        <w:rPr>
          <w:rFonts w:cstheme="minorHAnsi"/>
          <w:b/>
          <w:color w:val="2A2768"/>
          <w:sz w:val="24"/>
          <w:szCs w:val="24"/>
        </w:rPr>
      </w:pPr>
    </w:p>
    <w:p w14:paraId="093146BC" w14:textId="422F1190" w:rsidR="00503726" w:rsidRPr="00655D76" w:rsidRDefault="00503726" w:rsidP="00A77870">
      <w:pPr>
        <w:spacing w:after="0"/>
        <w:rPr>
          <w:rFonts w:cstheme="minorHAnsi"/>
          <w:b/>
          <w:color w:val="2A2768"/>
          <w:sz w:val="32"/>
          <w:szCs w:val="32"/>
        </w:rPr>
      </w:pPr>
    </w:p>
    <w:p w14:paraId="7D2E724A" w14:textId="51A605E4"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Verzia: 1.</w:t>
      </w:r>
      <w:del w:id="0" w:author="Autor" w:date="2025-07-30T12:52:00Z" w16du:dateUtc="2025-07-30T10:52:00Z">
        <w:r w:rsidR="00C5395F" w:rsidDel="00793ABF">
          <w:rPr>
            <w:rFonts w:cstheme="minorHAnsi"/>
            <w:b/>
            <w:color w:val="2A2768"/>
            <w:sz w:val="24"/>
            <w:szCs w:val="24"/>
          </w:rPr>
          <w:delText>5</w:delText>
        </w:r>
      </w:del>
      <w:ins w:id="1" w:author="Autor" w:date="2025-07-30T12:52:00Z" w16du:dateUtc="2025-07-30T10:52:00Z">
        <w:r w:rsidR="00793ABF">
          <w:rPr>
            <w:rFonts w:cstheme="minorHAnsi"/>
            <w:b/>
            <w:color w:val="2A2768"/>
            <w:sz w:val="24"/>
            <w:szCs w:val="24"/>
          </w:rPr>
          <w:t>6</w:t>
        </w:r>
      </w:ins>
    </w:p>
    <w:p w14:paraId="1A13288A" w14:textId="77777777" w:rsidR="006E3039" w:rsidRPr="00655D76" w:rsidRDefault="006E3039" w:rsidP="00503726">
      <w:pPr>
        <w:spacing w:after="0"/>
        <w:rPr>
          <w:rFonts w:cstheme="minorHAnsi"/>
          <w:b/>
          <w:color w:val="2A2768"/>
          <w:sz w:val="24"/>
          <w:szCs w:val="24"/>
        </w:rPr>
      </w:pPr>
    </w:p>
    <w:p w14:paraId="2E97DAE2" w14:textId="3C9E8006" w:rsidR="006E3039" w:rsidRPr="00655D76" w:rsidRDefault="006E3039" w:rsidP="00503726">
      <w:pPr>
        <w:spacing w:after="0"/>
        <w:rPr>
          <w:rFonts w:cstheme="minorHAnsi"/>
          <w:b/>
          <w:color w:val="2A2768"/>
          <w:sz w:val="24"/>
          <w:szCs w:val="24"/>
        </w:rPr>
      </w:pPr>
      <w:r w:rsidRPr="00655D76">
        <w:rPr>
          <w:rFonts w:cstheme="minorHAnsi"/>
          <w:b/>
          <w:color w:val="2A2768"/>
          <w:sz w:val="24"/>
          <w:szCs w:val="24"/>
        </w:rPr>
        <w:t xml:space="preserve">Dátum platnosti: </w:t>
      </w:r>
      <w:r w:rsidR="0034753E" w:rsidRPr="00655D76">
        <w:rPr>
          <w:rFonts w:cstheme="minorHAnsi"/>
          <w:b/>
          <w:color w:val="2A2768"/>
          <w:sz w:val="24"/>
          <w:szCs w:val="24"/>
        </w:rPr>
        <w:tab/>
      </w:r>
      <w:del w:id="2" w:author="Autor" w:date="2025-07-30T12:51:00Z" w16du:dateUtc="2025-07-30T10:51:00Z">
        <w:r w:rsidR="00227133" w:rsidRPr="00793ABF" w:rsidDel="00793ABF">
          <w:rPr>
            <w:rFonts w:cstheme="minorHAnsi"/>
            <w:b/>
            <w:color w:val="2A2768"/>
            <w:sz w:val="24"/>
            <w:szCs w:val="24"/>
            <w:highlight w:val="yellow"/>
            <w:rPrChange w:id="3" w:author="Autor" w:date="2025-07-30T12:52:00Z" w16du:dateUtc="2025-07-30T10:52:00Z">
              <w:rPr>
                <w:rFonts w:cstheme="minorHAnsi"/>
                <w:b/>
                <w:color w:val="2A2768"/>
                <w:sz w:val="24"/>
                <w:szCs w:val="24"/>
              </w:rPr>
            </w:rPrChange>
          </w:rPr>
          <w:delText>11. 07</w:delText>
        </w:r>
      </w:del>
      <w:ins w:id="4" w:author="Autor" w:date="2025-08-04T10:27:00Z" w16du:dateUtc="2025-08-04T08:27:00Z">
        <w:r w:rsidR="000D04D3">
          <w:rPr>
            <w:rFonts w:cstheme="minorHAnsi"/>
            <w:b/>
            <w:color w:val="2A2768"/>
            <w:sz w:val="24"/>
            <w:szCs w:val="24"/>
          </w:rPr>
          <w:t>0</w:t>
        </w:r>
      </w:ins>
      <w:ins w:id="5" w:author="Autor" w:date="2025-08-04T11:11:00Z" w16du:dateUtc="2025-08-04T09:11:00Z">
        <w:r w:rsidR="00A16671">
          <w:rPr>
            <w:rFonts w:cstheme="minorHAnsi"/>
            <w:b/>
            <w:color w:val="2A2768"/>
            <w:sz w:val="24"/>
            <w:szCs w:val="24"/>
          </w:rPr>
          <w:t>1</w:t>
        </w:r>
      </w:ins>
      <w:ins w:id="6" w:author="Autor" w:date="2025-08-04T10:27:00Z" w16du:dateUtc="2025-08-04T08:27:00Z">
        <w:r w:rsidR="000D04D3">
          <w:rPr>
            <w:rFonts w:cstheme="minorHAnsi"/>
            <w:b/>
            <w:color w:val="2A2768"/>
            <w:sz w:val="24"/>
            <w:szCs w:val="24"/>
          </w:rPr>
          <w:t>. 0</w:t>
        </w:r>
      </w:ins>
      <w:ins w:id="7" w:author="Autor" w:date="2025-08-04T11:11:00Z" w16du:dateUtc="2025-08-04T09:11:00Z">
        <w:r w:rsidR="00A16671">
          <w:rPr>
            <w:rFonts w:cstheme="minorHAnsi"/>
            <w:b/>
            <w:color w:val="2A2768"/>
            <w:sz w:val="24"/>
            <w:szCs w:val="24"/>
          </w:rPr>
          <w:t>8</w:t>
        </w:r>
      </w:ins>
      <w:ins w:id="8" w:author="Autor" w:date="2025-08-04T10:27:00Z" w16du:dateUtc="2025-08-04T08:27:00Z">
        <w:r w:rsidR="000D04D3">
          <w:rPr>
            <w:rFonts w:cstheme="minorHAnsi"/>
            <w:b/>
            <w:color w:val="2A2768"/>
            <w:sz w:val="24"/>
            <w:szCs w:val="24"/>
          </w:rPr>
          <w:t>.</w:t>
        </w:r>
      </w:ins>
      <w:ins w:id="9" w:author="Autor" w:date="2025-07-30T12:51:00Z" w16du:dateUtc="2025-07-30T10:51:00Z">
        <w:r w:rsidR="00793ABF">
          <w:rPr>
            <w:rFonts w:cstheme="minorHAnsi"/>
            <w:b/>
            <w:color w:val="2A2768"/>
            <w:sz w:val="24"/>
            <w:szCs w:val="24"/>
          </w:rPr>
          <w:t xml:space="preserve"> </w:t>
        </w:r>
      </w:ins>
      <w:del w:id="10" w:author="Autor" w:date="2025-07-30T12:51:00Z" w16du:dateUtc="2025-07-30T10:51:00Z">
        <w:r w:rsidR="00227133" w:rsidDel="00793ABF">
          <w:rPr>
            <w:rFonts w:cstheme="minorHAnsi"/>
            <w:b/>
            <w:color w:val="2A2768"/>
            <w:sz w:val="24"/>
            <w:szCs w:val="24"/>
          </w:rPr>
          <w:delText xml:space="preserve">. </w:delText>
        </w:r>
      </w:del>
      <w:r w:rsidR="0034753E" w:rsidRPr="00655D76">
        <w:rPr>
          <w:rFonts w:cstheme="minorHAnsi"/>
          <w:b/>
          <w:color w:val="2A2768"/>
          <w:sz w:val="24"/>
          <w:szCs w:val="24"/>
        </w:rPr>
        <w:t>202</w:t>
      </w:r>
      <w:r w:rsidR="00227B41">
        <w:rPr>
          <w:rFonts w:cstheme="minorHAnsi"/>
          <w:b/>
          <w:color w:val="2A2768"/>
          <w:sz w:val="24"/>
          <w:szCs w:val="24"/>
        </w:rPr>
        <w:t>5</w:t>
      </w:r>
    </w:p>
    <w:p w14:paraId="22C1886C" w14:textId="75ACB091"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 xml:space="preserve">Dátum účinnosti: </w:t>
      </w:r>
      <w:r w:rsidR="0034753E" w:rsidRPr="00655D76">
        <w:rPr>
          <w:rFonts w:cstheme="minorHAnsi"/>
          <w:b/>
          <w:color w:val="2A2768"/>
          <w:sz w:val="24"/>
          <w:szCs w:val="24"/>
        </w:rPr>
        <w:tab/>
      </w:r>
      <w:del w:id="11" w:author="Autor" w:date="2025-07-30T12:51:00Z" w16du:dateUtc="2025-07-30T10:51:00Z">
        <w:r w:rsidR="00227133" w:rsidRPr="00793ABF" w:rsidDel="00793ABF">
          <w:rPr>
            <w:rFonts w:cstheme="minorHAnsi"/>
            <w:b/>
            <w:color w:val="2A2768"/>
            <w:sz w:val="24"/>
            <w:szCs w:val="24"/>
            <w:highlight w:val="yellow"/>
            <w:rPrChange w:id="12" w:author="Autor" w:date="2025-07-30T12:52:00Z" w16du:dateUtc="2025-07-30T10:52:00Z">
              <w:rPr>
                <w:rFonts w:cstheme="minorHAnsi"/>
                <w:b/>
                <w:color w:val="2A2768"/>
                <w:sz w:val="24"/>
                <w:szCs w:val="24"/>
              </w:rPr>
            </w:rPrChange>
          </w:rPr>
          <w:delText>14. 07.</w:delText>
        </w:r>
      </w:del>
      <w:ins w:id="13" w:author="Autor" w:date="2025-08-04T10:28:00Z" w16du:dateUtc="2025-08-04T08:28:00Z">
        <w:r w:rsidR="000D04D3">
          <w:rPr>
            <w:rFonts w:cstheme="minorHAnsi"/>
            <w:b/>
            <w:color w:val="2A2768"/>
            <w:sz w:val="24"/>
            <w:szCs w:val="24"/>
          </w:rPr>
          <w:t>04. 08.</w:t>
        </w:r>
      </w:ins>
      <w:r w:rsidR="00901CA4">
        <w:rPr>
          <w:rFonts w:cstheme="minorHAnsi"/>
          <w:b/>
          <w:color w:val="2A2768"/>
          <w:sz w:val="24"/>
          <w:szCs w:val="24"/>
        </w:rPr>
        <w:t xml:space="preserve"> </w:t>
      </w:r>
      <w:r w:rsidR="0034753E" w:rsidRPr="00655D76">
        <w:rPr>
          <w:rFonts w:cstheme="minorHAnsi"/>
          <w:b/>
          <w:color w:val="2A2768"/>
          <w:sz w:val="24"/>
          <w:szCs w:val="24"/>
        </w:rPr>
        <w:t>202</w:t>
      </w:r>
      <w:r w:rsidR="00227B41">
        <w:rPr>
          <w:rFonts w:cstheme="minorHAnsi"/>
          <w:b/>
          <w:color w:val="2A2768"/>
          <w:sz w:val="24"/>
          <w:szCs w:val="24"/>
        </w:rPr>
        <w:t>5</w:t>
      </w:r>
    </w:p>
    <w:p w14:paraId="25D7E68C" w14:textId="35D05EC7" w:rsidR="00E04F7B" w:rsidRPr="00655D76" w:rsidRDefault="00E04F7B">
      <w:pPr>
        <w:rPr>
          <w:rFonts w:cstheme="minorHAnsi"/>
          <w:b/>
        </w:rPr>
      </w:pPr>
    </w:p>
    <w:p w14:paraId="1E90DC58" w14:textId="77777777" w:rsidR="00E04F7B" w:rsidRPr="00655D76" w:rsidRDefault="00E04F7B">
      <w:pPr>
        <w:rPr>
          <w:rFonts w:cstheme="minorHAnsi"/>
          <w:b/>
        </w:rPr>
        <w:sectPr w:rsidR="00E04F7B" w:rsidRPr="00655D76" w:rsidSect="003478CC">
          <w:headerReference w:type="default" r:id="rId12"/>
          <w:footerReference w:type="default" r:id="rId13"/>
          <w:headerReference w:type="first" r:id="rId14"/>
          <w:footerReference w:type="first" r:id="rId15"/>
          <w:pgSz w:w="11906" w:h="16838" w:code="9"/>
          <w:pgMar w:top="1418" w:right="1418" w:bottom="1418" w:left="1418" w:header="709" w:footer="709" w:gutter="0"/>
          <w:cols w:space="708"/>
          <w:vAlign w:val="center"/>
          <w:titlePg/>
          <w:docGrid w:linePitch="360"/>
        </w:sectPr>
      </w:pPr>
    </w:p>
    <w:p w14:paraId="66A28879" w14:textId="05D9AD6D" w:rsidR="002A798E" w:rsidRPr="00655D76" w:rsidRDefault="002A798E" w:rsidP="006A7110">
      <w:pPr>
        <w:pStyle w:val="Nadpis1"/>
        <w:spacing w:before="360" w:line="240" w:lineRule="auto"/>
        <w:rPr>
          <w:rFonts w:asciiTheme="minorHAnsi" w:hAnsiTheme="minorHAnsi" w:cstheme="minorBidi"/>
        </w:rPr>
      </w:pPr>
      <w:bookmarkStart w:id="16" w:name="_Toc201132371"/>
      <w:r w:rsidRPr="00655D76">
        <w:rPr>
          <w:rFonts w:asciiTheme="minorHAnsi" w:hAnsiTheme="minorHAnsi" w:cstheme="minorBidi"/>
        </w:rPr>
        <w:lastRenderedPageBreak/>
        <w:t>OBSAH</w:t>
      </w:r>
      <w:bookmarkEnd w:id="16"/>
    </w:p>
    <w:p w14:paraId="747E5480" w14:textId="43002530" w:rsidR="00071B18" w:rsidRDefault="002A798E">
      <w:pPr>
        <w:pStyle w:val="Obsah1"/>
        <w:rPr>
          <w:rFonts w:eastAsiaTheme="minorEastAsia" w:cstheme="minorBidi"/>
          <w:b w:val="0"/>
          <w:bCs w:val="0"/>
          <w:caps w:val="0"/>
          <w:noProof/>
          <w:u w:val="none"/>
          <w:lang w:eastAsia="sk-SK"/>
        </w:rPr>
      </w:pPr>
      <w:r w:rsidRPr="00655D76">
        <w:rPr>
          <w:color w:val="2A2768"/>
        </w:rPr>
        <w:fldChar w:fldCharType="begin"/>
      </w:r>
      <w:r w:rsidRPr="00655D76">
        <w:rPr>
          <w:color w:val="2A2768"/>
        </w:rPr>
        <w:instrText xml:space="preserve"> TOC \o "1-3" \h \z \u </w:instrText>
      </w:r>
      <w:r w:rsidRPr="00655D76">
        <w:rPr>
          <w:color w:val="2A2768"/>
        </w:rPr>
        <w:fldChar w:fldCharType="separate"/>
      </w:r>
      <w:hyperlink w:anchor="_Toc201132371" w:history="1">
        <w:r w:rsidR="00071B18" w:rsidRPr="00925138">
          <w:rPr>
            <w:rStyle w:val="Hypertextovprepojenie"/>
            <w:noProof/>
          </w:rPr>
          <w:t>1</w:t>
        </w:r>
        <w:r w:rsidR="00071B18">
          <w:rPr>
            <w:rFonts w:eastAsiaTheme="minorEastAsia" w:cstheme="minorBidi"/>
            <w:b w:val="0"/>
            <w:bCs w:val="0"/>
            <w:caps w:val="0"/>
            <w:noProof/>
            <w:u w:val="none"/>
            <w:lang w:eastAsia="sk-SK"/>
          </w:rPr>
          <w:tab/>
        </w:r>
        <w:r w:rsidR="00071B18" w:rsidRPr="00925138">
          <w:rPr>
            <w:rStyle w:val="Hypertextovprepojenie"/>
            <w:noProof/>
          </w:rPr>
          <w:t>OBSAH</w:t>
        </w:r>
        <w:r w:rsidR="00071B18">
          <w:rPr>
            <w:noProof/>
            <w:webHidden/>
          </w:rPr>
          <w:tab/>
        </w:r>
        <w:r w:rsidR="00071B18">
          <w:rPr>
            <w:noProof/>
            <w:webHidden/>
          </w:rPr>
          <w:fldChar w:fldCharType="begin"/>
        </w:r>
        <w:r w:rsidR="00071B18">
          <w:rPr>
            <w:noProof/>
            <w:webHidden/>
          </w:rPr>
          <w:instrText xml:space="preserve"> PAGEREF _Toc201132371 \h </w:instrText>
        </w:r>
        <w:r w:rsidR="00071B18">
          <w:rPr>
            <w:noProof/>
            <w:webHidden/>
          </w:rPr>
        </w:r>
        <w:r w:rsidR="00071B18">
          <w:rPr>
            <w:noProof/>
            <w:webHidden/>
          </w:rPr>
          <w:fldChar w:fldCharType="separate"/>
        </w:r>
        <w:r w:rsidR="00071B18">
          <w:rPr>
            <w:noProof/>
            <w:webHidden/>
          </w:rPr>
          <w:t>2</w:t>
        </w:r>
        <w:r w:rsidR="00071B18">
          <w:rPr>
            <w:noProof/>
            <w:webHidden/>
          </w:rPr>
          <w:fldChar w:fldCharType="end"/>
        </w:r>
      </w:hyperlink>
    </w:p>
    <w:p w14:paraId="2D7C96AE" w14:textId="36D7E029" w:rsidR="00071B18" w:rsidRDefault="00071B18">
      <w:pPr>
        <w:pStyle w:val="Obsah2"/>
        <w:rPr>
          <w:rFonts w:eastAsiaTheme="minorEastAsia" w:cstheme="minorBidi"/>
          <w:b w:val="0"/>
          <w:bCs w:val="0"/>
          <w:smallCaps w:val="0"/>
          <w:noProof/>
          <w:lang w:eastAsia="sk-SK"/>
        </w:rPr>
      </w:pPr>
      <w:hyperlink w:anchor="_Toc201132372" w:history="1">
        <w:r w:rsidRPr="00925138">
          <w:rPr>
            <w:rStyle w:val="Hypertextovprepojenie"/>
            <w:noProof/>
          </w:rPr>
          <w:t>1.1</w:t>
        </w:r>
        <w:r>
          <w:rPr>
            <w:rFonts w:eastAsiaTheme="minorEastAsia" w:cstheme="minorBidi"/>
            <w:b w:val="0"/>
            <w:bCs w:val="0"/>
            <w:smallCaps w:val="0"/>
            <w:noProof/>
            <w:lang w:eastAsia="sk-SK"/>
          </w:rPr>
          <w:tab/>
        </w:r>
        <w:r w:rsidRPr="00925138">
          <w:rPr>
            <w:rStyle w:val="Hypertextovprepojenie"/>
            <w:noProof/>
          </w:rPr>
          <w:t>Cieľ a účel príručky</w:t>
        </w:r>
        <w:r>
          <w:rPr>
            <w:noProof/>
            <w:webHidden/>
          </w:rPr>
          <w:tab/>
        </w:r>
        <w:r>
          <w:rPr>
            <w:noProof/>
            <w:webHidden/>
          </w:rPr>
          <w:fldChar w:fldCharType="begin"/>
        </w:r>
        <w:r>
          <w:rPr>
            <w:noProof/>
            <w:webHidden/>
          </w:rPr>
          <w:instrText xml:space="preserve"> PAGEREF _Toc201132372 \h </w:instrText>
        </w:r>
        <w:r>
          <w:rPr>
            <w:noProof/>
            <w:webHidden/>
          </w:rPr>
        </w:r>
        <w:r>
          <w:rPr>
            <w:noProof/>
            <w:webHidden/>
          </w:rPr>
          <w:fldChar w:fldCharType="separate"/>
        </w:r>
        <w:r>
          <w:rPr>
            <w:noProof/>
            <w:webHidden/>
          </w:rPr>
          <w:t>4</w:t>
        </w:r>
        <w:r>
          <w:rPr>
            <w:noProof/>
            <w:webHidden/>
          </w:rPr>
          <w:fldChar w:fldCharType="end"/>
        </w:r>
      </w:hyperlink>
    </w:p>
    <w:p w14:paraId="1FAD6582" w14:textId="2F4BC414" w:rsidR="00071B18" w:rsidRDefault="00071B18">
      <w:pPr>
        <w:pStyle w:val="Obsah2"/>
        <w:rPr>
          <w:rFonts w:eastAsiaTheme="minorEastAsia" w:cstheme="minorBidi"/>
          <w:b w:val="0"/>
          <w:bCs w:val="0"/>
          <w:smallCaps w:val="0"/>
          <w:noProof/>
          <w:lang w:eastAsia="sk-SK"/>
        </w:rPr>
      </w:pPr>
      <w:hyperlink w:anchor="_Toc201132373" w:history="1">
        <w:r w:rsidRPr="00925138">
          <w:rPr>
            <w:rStyle w:val="Hypertextovprepojenie"/>
            <w:noProof/>
          </w:rPr>
          <w:t>1.2</w:t>
        </w:r>
        <w:r>
          <w:rPr>
            <w:rFonts w:eastAsiaTheme="minorEastAsia" w:cstheme="minorBidi"/>
            <w:b w:val="0"/>
            <w:bCs w:val="0"/>
            <w:smallCaps w:val="0"/>
            <w:noProof/>
            <w:lang w:eastAsia="sk-SK"/>
          </w:rPr>
          <w:tab/>
        </w:r>
        <w:r w:rsidRPr="00925138">
          <w:rPr>
            <w:rStyle w:val="Hypertextovprepojenie"/>
            <w:noProof/>
          </w:rPr>
          <w:t>Platnosť a účinnosť príručky</w:t>
        </w:r>
        <w:r>
          <w:rPr>
            <w:noProof/>
            <w:webHidden/>
          </w:rPr>
          <w:tab/>
        </w:r>
        <w:r>
          <w:rPr>
            <w:noProof/>
            <w:webHidden/>
          </w:rPr>
          <w:fldChar w:fldCharType="begin"/>
        </w:r>
        <w:r>
          <w:rPr>
            <w:noProof/>
            <w:webHidden/>
          </w:rPr>
          <w:instrText xml:space="preserve"> PAGEREF _Toc201132373 \h </w:instrText>
        </w:r>
        <w:r>
          <w:rPr>
            <w:noProof/>
            <w:webHidden/>
          </w:rPr>
        </w:r>
        <w:r>
          <w:rPr>
            <w:noProof/>
            <w:webHidden/>
          </w:rPr>
          <w:fldChar w:fldCharType="separate"/>
        </w:r>
        <w:r>
          <w:rPr>
            <w:noProof/>
            <w:webHidden/>
          </w:rPr>
          <w:t>4</w:t>
        </w:r>
        <w:r>
          <w:rPr>
            <w:noProof/>
            <w:webHidden/>
          </w:rPr>
          <w:fldChar w:fldCharType="end"/>
        </w:r>
      </w:hyperlink>
    </w:p>
    <w:p w14:paraId="5A1BECF7" w14:textId="054FD10D" w:rsidR="00071B18" w:rsidRDefault="00071B18">
      <w:pPr>
        <w:pStyle w:val="Obsah2"/>
        <w:rPr>
          <w:rFonts w:eastAsiaTheme="minorEastAsia" w:cstheme="minorBidi"/>
          <w:b w:val="0"/>
          <w:bCs w:val="0"/>
          <w:smallCaps w:val="0"/>
          <w:noProof/>
          <w:lang w:eastAsia="sk-SK"/>
        </w:rPr>
      </w:pPr>
      <w:hyperlink w:anchor="_Toc201132374" w:history="1">
        <w:r w:rsidRPr="00925138">
          <w:rPr>
            <w:rStyle w:val="Hypertextovprepojenie"/>
            <w:noProof/>
          </w:rPr>
          <w:t>Zoznam skratiek a skrátených názvov</w:t>
        </w:r>
        <w:r>
          <w:rPr>
            <w:noProof/>
            <w:webHidden/>
          </w:rPr>
          <w:tab/>
        </w:r>
        <w:r>
          <w:rPr>
            <w:noProof/>
            <w:webHidden/>
          </w:rPr>
          <w:fldChar w:fldCharType="begin"/>
        </w:r>
        <w:r>
          <w:rPr>
            <w:noProof/>
            <w:webHidden/>
          </w:rPr>
          <w:instrText xml:space="preserve"> PAGEREF _Toc201132374 \h </w:instrText>
        </w:r>
        <w:r>
          <w:rPr>
            <w:noProof/>
            <w:webHidden/>
          </w:rPr>
        </w:r>
        <w:r>
          <w:rPr>
            <w:noProof/>
            <w:webHidden/>
          </w:rPr>
          <w:fldChar w:fldCharType="separate"/>
        </w:r>
        <w:r>
          <w:rPr>
            <w:noProof/>
            <w:webHidden/>
          </w:rPr>
          <w:t>5</w:t>
        </w:r>
        <w:r>
          <w:rPr>
            <w:noProof/>
            <w:webHidden/>
          </w:rPr>
          <w:fldChar w:fldCharType="end"/>
        </w:r>
      </w:hyperlink>
    </w:p>
    <w:p w14:paraId="7C5E972B" w14:textId="60990C4D" w:rsidR="00071B18" w:rsidRDefault="00071B18">
      <w:pPr>
        <w:pStyle w:val="Obsah1"/>
        <w:rPr>
          <w:rFonts w:eastAsiaTheme="minorEastAsia" w:cstheme="minorBidi"/>
          <w:b w:val="0"/>
          <w:bCs w:val="0"/>
          <w:caps w:val="0"/>
          <w:noProof/>
          <w:u w:val="none"/>
          <w:lang w:eastAsia="sk-SK"/>
        </w:rPr>
      </w:pPr>
      <w:hyperlink w:anchor="_Toc201132375" w:history="1">
        <w:r w:rsidRPr="00925138">
          <w:rPr>
            <w:rStyle w:val="Hypertextovprepojenie"/>
            <w:noProof/>
          </w:rPr>
          <w:t>2</w:t>
        </w:r>
        <w:r>
          <w:rPr>
            <w:rFonts w:eastAsiaTheme="minorEastAsia" w:cstheme="minorBidi"/>
            <w:b w:val="0"/>
            <w:bCs w:val="0"/>
            <w:caps w:val="0"/>
            <w:noProof/>
            <w:u w:val="none"/>
            <w:lang w:eastAsia="sk-SK"/>
          </w:rPr>
          <w:tab/>
        </w:r>
        <w:r w:rsidRPr="00925138">
          <w:rPr>
            <w:rStyle w:val="Hypertextovprepojenie"/>
            <w:noProof/>
          </w:rPr>
          <w:t>VŠEOBECNÁ ČASŤ</w:t>
        </w:r>
        <w:r>
          <w:rPr>
            <w:noProof/>
            <w:webHidden/>
          </w:rPr>
          <w:tab/>
        </w:r>
        <w:r>
          <w:rPr>
            <w:noProof/>
            <w:webHidden/>
          </w:rPr>
          <w:fldChar w:fldCharType="begin"/>
        </w:r>
        <w:r>
          <w:rPr>
            <w:noProof/>
            <w:webHidden/>
          </w:rPr>
          <w:instrText xml:space="preserve"> PAGEREF _Toc201132375 \h </w:instrText>
        </w:r>
        <w:r>
          <w:rPr>
            <w:noProof/>
            <w:webHidden/>
          </w:rPr>
        </w:r>
        <w:r>
          <w:rPr>
            <w:noProof/>
            <w:webHidden/>
          </w:rPr>
          <w:fldChar w:fldCharType="separate"/>
        </w:r>
        <w:r>
          <w:rPr>
            <w:noProof/>
            <w:webHidden/>
          </w:rPr>
          <w:t>8</w:t>
        </w:r>
        <w:r>
          <w:rPr>
            <w:noProof/>
            <w:webHidden/>
          </w:rPr>
          <w:fldChar w:fldCharType="end"/>
        </w:r>
      </w:hyperlink>
    </w:p>
    <w:p w14:paraId="53DA4BD9" w14:textId="4993F5A1" w:rsidR="00071B18" w:rsidRDefault="00071B18">
      <w:pPr>
        <w:pStyle w:val="Obsah1"/>
        <w:rPr>
          <w:rFonts w:eastAsiaTheme="minorEastAsia" w:cstheme="minorBidi"/>
          <w:b w:val="0"/>
          <w:bCs w:val="0"/>
          <w:caps w:val="0"/>
          <w:noProof/>
          <w:u w:val="none"/>
          <w:lang w:eastAsia="sk-SK"/>
        </w:rPr>
      </w:pPr>
      <w:hyperlink w:anchor="_Toc201132376" w:history="1">
        <w:r w:rsidRPr="00925138">
          <w:rPr>
            <w:rStyle w:val="Hypertextovprepojenie"/>
            <w:noProof/>
          </w:rPr>
          <w:t>3</w:t>
        </w:r>
        <w:r>
          <w:rPr>
            <w:rFonts w:eastAsiaTheme="minorEastAsia" w:cstheme="minorBidi"/>
            <w:b w:val="0"/>
            <w:bCs w:val="0"/>
            <w:caps w:val="0"/>
            <w:noProof/>
            <w:u w:val="none"/>
            <w:lang w:eastAsia="sk-SK"/>
          </w:rPr>
          <w:tab/>
        </w:r>
        <w:r w:rsidRPr="00925138">
          <w:rPr>
            <w:rStyle w:val="Hypertextovprepojenie"/>
            <w:noProof/>
          </w:rPr>
          <w:t>REALIZÁCIA PROJEKTU</w:t>
        </w:r>
        <w:r>
          <w:rPr>
            <w:noProof/>
            <w:webHidden/>
          </w:rPr>
          <w:tab/>
        </w:r>
        <w:r>
          <w:rPr>
            <w:noProof/>
            <w:webHidden/>
          </w:rPr>
          <w:fldChar w:fldCharType="begin"/>
        </w:r>
        <w:r>
          <w:rPr>
            <w:noProof/>
            <w:webHidden/>
          </w:rPr>
          <w:instrText xml:space="preserve"> PAGEREF _Toc201132376 \h </w:instrText>
        </w:r>
        <w:r>
          <w:rPr>
            <w:noProof/>
            <w:webHidden/>
          </w:rPr>
        </w:r>
        <w:r>
          <w:rPr>
            <w:noProof/>
            <w:webHidden/>
          </w:rPr>
          <w:fldChar w:fldCharType="separate"/>
        </w:r>
        <w:r>
          <w:rPr>
            <w:noProof/>
            <w:webHidden/>
          </w:rPr>
          <w:t>9</w:t>
        </w:r>
        <w:r>
          <w:rPr>
            <w:noProof/>
            <w:webHidden/>
          </w:rPr>
          <w:fldChar w:fldCharType="end"/>
        </w:r>
      </w:hyperlink>
    </w:p>
    <w:p w14:paraId="789CAE27" w14:textId="25CED8DB" w:rsidR="00071B18" w:rsidRDefault="00071B18">
      <w:pPr>
        <w:pStyle w:val="Obsah2"/>
        <w:rPr>
          <w:rFonts w:eastAsiaTheme="minorEastAsia" w:cstheme="minorBidi"/>
          <w:b w:val="0"/>
          <w:bCs w:val="0"/>
          <w:smallCaps w:val="0"/>
          <w:noProof/>
          <w:lang w:eastAsia="sk-SK"/>
        </w:rPr>
      </w:pPr>
      <w:hyperlink w:anchor="_Toc201132377" w:history="1">
        <w:r w:rsidRPr="00925138">
          <w:rPr>
            <w:rStyle w:val="Hypertextovprepojenie"/>
            <w:noProof/>
          </w:rPr>
          <w:t>3.1</w:t>
        </w:r>
        <w:r>
          <w:rPr>
            <w:rFonts w:eastAsiaTheme="minorEastAsia" w:cstheme="minorBidi"/>
            <w:b w:val="0"/>
            <w:bCs w:val="0"/>
            <w:smallCaps w:val="0"/>
            <w:noProof/>
            <w:lang w:eastAsia="sk-SK"/>
          </w:rPr>
          <w:tab/>
        </w:r>
        <w:r w:rsidRPr="00925138">
          <w:rPr>
            <w:rStyle w:val="Hypertextovprepojenie"/>
            <w:noProof/>
          </w:rPr>
          <w:t>Postupy realizácie projektov</w:t>
        </w:r>
        <w:r>
          <w:rPr>
            <w:noProof/>
            <w:webHidden/>
          </w:rPr>
          <w:tab/>
        </w:r>
        <w:r>
          <w:rPr>
            <w:noProof/>
            <w:webHidden/>
          </w:rPr>
          <w:fldChar w:fldCharType="begin"/>
        </w:r>
        <w:r>
          <w:rPr>
            <w:noProof/>
            <w:webHidden/>
          </w:rPr>
          <w:instrText xml:space="preserve"> PAGEREF _Toc201132377 \h </w:instrText>
        </w:r>
        <w:r>
          <w:rPr>
            <w:noProof/>
            <w:webHidden/>
          </w:rPr>
        </w:r>
        <w:r>
          <w:rPr>
            <w:noProof/>
            <w:webHidden/>
          </w:rPr>
          <w:fldChar w:fldCharType="separate"/>
        </w:r>
        <w:r>
          <w:rPr>
            <w:noProof/>
            <w:webHidden/>
          </w:rPr>
          <w:t>11</w:t>
        </w:r>
        <w:r>
          <w:rPr>
            <w:noProof/>
            <w:webHidden/>
          </w:rPr>
          <w:fldChar w:fldCharType="end"/>
        </w:r>
      </w:hyperlink>
    </w:p>
    <w:p w14:paraId="2DD204B5" w14:textId="6ECA9BF4" w:rsidR="00071B18" w:rsidRDefault="00071B18">
      <w:pPr>
        <w:pStyle w:val="Obsah3"/>
        <w:rPr>
          <w:rFonts w:eastAsiaTheme="minorEastAsia" w:cstheme="minorBidi"/>
          <w:smallCaps w:val="0"/>
          <w:noProof/>
          <w:lang w:eastAsia="sk-SK"/>
        </w:rPr>
      </w:pPr>
      <w:hyperlink w:anchor="_Toc201132378" w:history="1">
        <w:r w:rsidRPr="00925138">
          <w:rPr>
            <w:rStyle w:val="Hypertextovprepojenie"/>
            <w:noProof/>
          </w:rPr>
          <w:t>3.1.1</w:t>
        </w:r>
        <w:r>
          <w:rPr>
            <w:rFonts w:eastAsiaTheme="minorEastAsia" w:cstheme="minorBidi"/>
            <w:smallCaps w:val="0"/>
            <w:noProof/>
            <w:lang w:eastAsia="sk-SK"/>
          </w:rPr>
          <w:tab/>
        </w:r>
        <w:r w:rsidRPr="00925138">
          <w:rPr>
            <w:rStyle w:val="Hypertextovprepojenie"/>
            <w:noProof/>
          </w:rPr>
          <w:t>Ukončenie projektu</w:t>
        </w:r>
        <w:r>
          <w:rPr>
            <w:noProof/>
            <w:webHidden/>
          </w:rPr>
          <w:tab/>
        </w:r>
        <w:r>
          <w:rPr>
            <w:noProof/>
            <w:webHidden/>
          </w:rPr>
          <w:fldChar w:fldCharType="begin"/>
        </w:r>
        <w:r>
          <w:rPr>
            <w:noProof/>
            <w:webHidden/>
          </w:rPr>
          <w:instrText xml:space="preserve"> PAGEREF _Toc201132378 \h </w:instrText>
        </w:r>
        <w:r>
          <w:rPr>
            <w:noProof/>
            <w:webHidden/>
          </w:rPr>
        </w:r>
        <w:r>
          <w:rPr>
            <w:noProof/>
            <w:webHidden/>
          </w:rPr>
          <w:fldChar w:fldCharType="separate"/>
        </w:r>
        <w:r>
          <w:rPr>
            <w:noProof/>
            <w:webHidden/>
          </w:rPr>
          <w:t>12</w:t>
        </w:r>
        <w:r>
          <w:rPr>
            <w:noProof/>
            <w:webHidden/>
          </w:rPr>
          <w:fldChar w:fldCharType="end"/>
        </w:r>
      </w:hyperlink>
    </w:p>
    <w:p w14:paraId="6D0B5504" w14:textId="21772560" w:rsidR="00071B18" w:rsidRDefault="00071B18">
      <w:pPr>
        <w:pStyle w:val="Obsah2"/>
        <w:rPr>
          <w:rFonts w:eastAsiaTheme="minorEastAsia" w:cstheme="minorBidi"/>
          <w:b w:val="0"/>
          <w:bCs w:val="0"/>
          <w:smallCaps w:val="0"/>
          <w:noProof/>
          <w:lang w:eastAsia="sk-SK"/>
        </w:rPr>
      </w:pPr>
      <w:hyperlink w:anchor="_Toc201132379" w:history="1">
        <w:r w:rsidRPr="00925138">
          <w:rPr>
            <w:rStyle w:val="Hypertextovprepojenie"/>
            <w:noProof/>
          </w:rPr>
          <w:t>3.2</w:t>
        </w:r>
        <w:r>
          <w:rPr>
            <w:rFonts w:eastAsiaTheme="minorEastAsia" w:cstheme="minorBidi"/>
            <w:b w:val="0"/>
            <w:bCs w:val="0"/>
            <w:smallCaps w:val="0"/>
            <w:noProof/>
            <w:lang w:eastAsia="sk-SK"/>
          </w:rPr>
          <w:tab/>
        </w:r>
        <w:r w:rsidRPr="00925138">
          <w:rPr>
            <w:rStyle w:val="Hypertextovprepojenie"/>
            <w:noProof/>
          </w:rPr>
          <w:t>Zmena zmluvy o poskytnutí prostriedkov mechanizmu</w:t>
        </w:r>
        <w:r>
          <w:rPr>
            <w:noProof/>
            <w:webHidden/>
          </w:rPr>
          <w:tab/>
        </w:r>
        <w:r>
          <w:rPr>
            <w:noProof/>
            <w:webHidden/>
          </w:rPr>
          <w:fldChar w:fldCharType="begin"/>
        </w:r>
        <w:r>
          <w:rPr>
            <w:noProof/>
            <w:webHidden/>
          </w:rPr>
          <w:instrText xml:space="preserve"> PAGEREF _Toc201132379 \h </w:instrText>
        </w:r>
        <w:r>
          <w:rPr>
            <w:noProof/>
            <w:webHidden/>
          </w:rPr>
        </w:r>
        <w:r>
          <w:rPr>
            <w:noProof/>
            <w:webHidden/>
          </w:rPr>
          <w:fldChar w:fldCharType="separate"/>
        </w:r>
        <w:r>
          <w:rPr>
            <w:noProof/>
            <w:webHidden/>
          </w:rPr>
          <w:t>13</w:t>
        </w:r>
        <w:r>
          <w:rPr>
            <w:noProof/>
            <w:webHidden/>
          </w:rPr>
          <w:fldChar w:fldCharType="end"/>
        </w:r>
      </w:hyperlink>
    </w:p>
    <w:p w14:paraId="66C95C4F" w14:textId="22E75697" w:rsidR="00071B18" w:rsidRDefault="00071B18">
      <w:pPr>
        <w:pStyle w:val="Obsah3"/>
        <w:rPr>
          <w:rFonts w:eastAsiaTheme="minorEastAsia" w:cstheme="minorBidi"/>
          <w:smallCaps w:val="0"/>
          <w:noProof/>
          <w:lang w:eastAsia="sk-SK"/>
        </w:rPr>
      </w:pPr>
      <w:hyperlink w:anchor="_Toc201132380" w:history="1">
        <w:r w:rsidRPr="00925138">
          <w:rPr>
            <w:rStyle w:val="Hypertextovprepojenie"/>
            <w:noProof/>
          </w:rPr>
          <w:t>3.2.1</w:t>
        </w:r>
        <w:r>
          <w:rPr>
            <w:rFonts w:eastAsiaTheme="minorEastAsia" w:cstheme="minorBidi"/>
            <w:smallCaps w:val="0"/>
            <w:noProof/>
            <w:lang w:eastAsia="sk-SK"/>
          </w:rPr>
          <w:tab/>
        </w:r>
        <w:r w:rsidRPr="00925138">
          <w:rPr>
            <w:rStyle w:val="Hypertextovprepojenie"/>
            <w:noProof/>
          </w:rPr>
          <w:t>Postup pri zmenách, ktoré si nevyžadujú zmenu zmluvy o PPM</w:t>
        </w:r>
        <w:r>
          <w:rPr>
            <w:noProof/>
            <w:webHidden/>
          </w:rPr>
          <w:tab/>
        </w:r>
        <w:r>
          <w:rPr>
            <w:noProof/>
            <w:webHidden/>
          </w:rPr>
          <w:fldChar w:fldCharType="begin"/>
        </w:r>
        <w:r>
          <w:rPr>
            <w:noProof/>
            <w:webHidden/>
          </w:rPr>
          <w:instrText xml:space="preserve"> PAGEREF _Toc201132380 \h </w:instrText>
        </w:r>
        <w:r>
          <w:rPr>
            <w:noProof/>
            <w:webHidden/>
          </w:rPr>
        </w:r>
        <w:r>
          <w:rPr>
            <w:noProof/>
            <w:webHidden/>
          </w:rPr>
          <w:fldChar w:fldCharType="separate"/>
        </w:r>
        <w:r>
          <w:rPr>
            <w:noProof/>
            <w:webHidden/>
          </w:rPr>
          <w:t>17</w:t>
        </w:r>
        <w:r>
          <w:rPr>
            <w:noProof/>
            <w:webHidden/>
          </w:rPr>
          <w:fldChar w:fldCharType="end"/>
        </w:r>
      </w:hyperlink>
    </w:p>
    <w:p w14:paraId="55E7253B" w14:textId="560DC87B" w:rsidR="00071B18" w:rsidRDefault="00071B18">
      <w:pPr>
        <w:pStyle w:val="Obsah3"/>
        <w:rPr>
          <w:rFonts w:eastAsiaTheme="minorEastAsia" w:cstheme="minorBidi"/>
          <w:smallCaps w:val="0"/>
          <w:noProof/>
          <w:lang w:eastAsia="sk-SK"/>
        </w:rPr>
      </w:pPr>
      <w:hyperlink w:anchor="_Toc201132381" w:history="1">
        <w:r w:rsidRPr="00925138">
          <w:rPr>
            <w:rStyle w:val="Hypertextovprepojenie"/>
            <w:noProof/>
          </w:rPr>
          <w:t>3.2.2</w:t>
        </w:r>
        <w:r>
          <w:rPr>
            <w:rFonts w:eastAsiaTheme="minorEastAsia" w:cstheme="minorBidi"/>
            <w:smallCaps w:val="0"/>
            <w:noProof/>
            <w:lang w:eastAsia="sk-SK"/>
          </w:rPr>
          <w:tab/>
        </w:r>
        <w:r w:rsidRPr="00925138">
          <w:rPr>
            <w:rStyle w:val="Hypertextovprepojenie"/>
            <w:noProof/>
          </w:rPr>
          <w:t>Postup pri zmenách, ktoré si vyžadujú zmenu zmluvy o PPM (zmenové konanie)</w:t>
        </w:r>
        <w:r>
          <w:rPr>
            <w:noProof/>
            <w:webHidden/>
          </w:rPr>
          <w:tab/>
        </w:r>
        <w:r>
          <w:rPr>
            <w:noProof/>
            <w:webHidden/>
          </w:rPr>
          <w:fldChar w:fldCharType="begin"/>
        </w:r>
        <w:r>
          <w:rPr>
            <w:noProof/>
            <w:webHidden/>
          </w:rPr>
          <w:instrText xml:space="preserve"> PAGEREF _Toc201132381 \h </w:instrText>
        </w:r>
        <w:r>
          <w:rPr>
            <w:noProof/>
            <w:webHidden/>
          </w:rPr>
        </w:r>
        <w:r>
          <w:rPr>
            <w:noProof/>
            <w:webHidden/>
          </w:rPr>
          <w:fldChar w:fldCharType="separate"/>
        </w:r>
        <w:r>
          <w:rPr>
            <w:noProof/>
            <w:webHidden/>
          </w:rPr>
          <w:t>17</w:t>
        </w:r>
        <w:r>
          <w:rPr>
            <w:noProof/>
            <w:webHidden/>
          </w:rPr>
          <w:fldChar w:fldCharType="end"/>
        </w:r>
      </w:hyperlink>
    </w:p>
    <w:p w14:paraId="1F8C1CCE" w14:textId="22D866B9" w:rsidR="00071B18" w:rsidRDefault="00071B18">
      <w:pPr>
        <w:pStyle w:val="Obsah1"/>
        <w:rPr>
          <w:rFonts w:eastAsiaTheme="minorEastAsia" w:cstheme="minorBidi"/>
          <w:b w:val="0"/>
          <w:bCs w:val="0"/>
          <w:caps w:val="0"/>
          <w:noProof/>
          <w:u w:val="none"/>
          <w:lang w:eastAsia="sk-SK"/>
        </w:rPr>
      </w:pPr>
      <w:hyperlink w:anchor="_Toc201132382" w:history="1">
        <w:r w:rsidRPr="00925138">
          <w:rPr>
            <w:rStyle w:val="Hypertextovprepojenie"/>
            <w:noProof/>
          </w:rPr>
          <w:t>4</w:t>
        </w:r>
        <w:r>
          <w:rPr>
            <w:rFonts w:eastAsiaTheme="minorEastAsia" w:cstheme="minorBidi"/>
            <w:b w:val="0"/>
            <w:bCs w:val="0"/>
            <w:caps w:val="0"/>
            <w:noProof/>
            <w:u w:val="none"/>
            <w:lang w:eastAsia="sk-SK"/>
          </w:rPr>
          <w:tab/>
        </w:r>
        <w:r w:rsidRPr="00925138">
          <w:rPr>
            <w:rStyle w:val="Hypertextovprepojenie"/>
            <w:noProof/>
          </w:rPr>
          <w:t>INFORMOVANIE, KOMUNIKÁCIA A VIDITEĽNOSŤ PODPORY Z PROSTRIEDKOV MECHANIZMU</w:t>
        </w:r>
        <w:r>
          <w:rPr>
            <w:noProof/>
            <w:webHidden/>
          </w:rPr>
          <w:tab/>
        </w:r>
        <w:r>
          <w:rPr>
            <w:noProof/>
            <w:webHidden/>
          </w:rPr>
          <w:fldChar w:fldCharType="begin"/>
        </w:r>
        <w:r>
          <w:rPr>
            <w:noProof/>
            <w:webHidden/>
          </w:rPr>
          <w:instrText xml:space="preserve"> PAGEREF _Toc201132382 \h </w:instrText>
        </w:r>
        <w:r>
          <w:rPr>
            <w:noProof/>
            <w:webHidden/>
          </w:rPr>
        </w:r>
        <w:r>
          <w:rPr>
            <w:noProof/>
            <w:webHidden/>
          </w:rPr>
          <w:fldChar w:fldCharType="separate"/>
        </w:r>
        <w:r>
          <w:rPr>
            <w:noProof/>
            <w:webHidden/>
          </w:rPr>
          <w:t>21</w:t>
        </w:r>
        <w:r>
          <w:rPr>
            <w:noProof/>
            <w:webHidden/>
          </w:rPr>
          <w:fldChar w:fldCharType="end"/>
        </w:r>
      </w:hyperlink>
    </w:p>
    <w:p w14:paraId="5D39D28A" w14:textId="0E261667" w:rsidR="00071B18" w:rsidRDefault="00071B18">
      <w:pPr>
        <w:pStyle w:val="Obsah2"/>
        <w:rPr>
          <w:rFonts w:eastAsiaTheme="minorEastAsia" w:cstheme="minorBidi"/>
          <w:b w:val="0"/>
          <w:bCs w:val="0"/>
          <w:smallCaps w:val="0"/>
          <w:noProof/>
          <w:lang w:eastAsia="sk-SK"/>
        </w:rPr>
      </w:pPr>
      <w:hyperlink w:anchor="_Toc201132383" w:history="1">
        <w:r w:rsidRPr="00925138">
          <w:rPr>
            <w:rStyle w:val="Hypertextovprepojenie"/>
            <w:noProof/>
          </w:rPr>
          <w:t>4.1</w:t>
        </w:r>
        <w:r>
          <w:rPr>
            <w:rFonts w:eastAsiaTheme="minorEastAsia" w:cstheme="minorBidi"/>
            <w:b w:val="0"/>
            <w:bCs w:val="0"/>
            <w:smallCaps w:val="0"/>
            <w:noProof/>
            <w:lang w:eastAsia="sk-SK"/>
          </w:rPr>
          <w:tab/>
        </w:r>
        <w:r w:rsidRPr="00925138">
          <w:rPr>
            <w:rStyle w:val="Hypertextovprepojenie"/>
            <w:noProof/>
          </w:rPr>
          <w:t>Zabezpečovanie informovania, komunikácie a viditeľnosti na úrovni prijímateľa</w:t>
        </w:r>
        <w:r>
          <w:rPr>
            <w:noProof/>
            <w:webHidden/>
          </w:rPr>
          <w:tab/>
        </w:r>
        <w:r>
          <w:rPr>
            <w:noProof/>
            <w:webHidden/>
          </w:rPr>
          <w:fldChar w:fldCharType="begin"/>
        </w:r>
        <w:r>
          <w:rPr>
            <w:noProof/>
            <w:webHidden/>
          </w:rPr>
          <w:instrText xml:space="preserve"> PAGEREF _Toc201132383 \h </w:instrText>
        </w:r>
        <w:r>
          <w:rPr>
            <w:noProof/>
            <w:webHidden/>
          </w:rPr>
        </w:r>
        <w:r>
          <w:rPr>
            <w:noProof/>
            <w:webHidden/>
          </w:rPr>
          <w:fldChar w:fldCharType="separate"/>
        </w:r>
        <w:r>
          <w:rPr>
            <w:noProof/>
            <w:webHidden/>
          </w:rPr>
          <w:t>22</w:t>
        </w:r>
        <w:r>
          <w:rPr>
            <w:noProof/>
            <w:webHidden/>
          </w:rPr>
          <w:fldChar w:fldCharType="end"/>
        </w:r>
      </w:hyperlink>
    </w:p>
    <w:p w14:paraId="0E4EF1D2" w14:textId="5A646A4E" w:rsidR="00071B18" w:rsidRDefault="00071B18">
      <w:pPr>
        <w:pStyle w:val="Obsah2"/>
        <w:rPr>
          <w:rFonts w:eastAsiaTheme="minorEastAsia" w:cstheme="minorBidi"/>
          <w:b w:val="0"/>
          <w:bCs w:val="0"/>
          <w:smallCaps w:val="0"/>
          <w:noProof/>
          <w:lang w:eastAsia="sk-SK"/>
        </w:rPr>
      </w:pPr>
      <w:hyperlink w:anchor="_Toc201132384" w:history="1">
        <w:r w:rsidRPr="00925138">
          <w:rPr>
            <w:rStyle w:val="Hypertextovprepojenie"/>
            <w:noProof/>
          </w:rPr>
          <w:t>4.2</w:t>
        </w:r>
        <w:r>
          <w:rPr>
            <w:rFonts w:eastAsiaTheme="minorEastAsia" w:cstheme="minorBidi"/>
            <w:b w:val="0"/>
            <w:bCs w:val="0"/>
            <w:smallCaps w:val="0"/>
            <w:noProof/>
            <w:lang w:eastAsia="sk-SK"/>
          </w:rPr>
          <w:tab/>
        </w:r>
        <w:r w:rsidRPr="00925138">
          <w:rPr>
            <w:rStyle w:val="Hypertextovprepojenie"/>
            <w:noProof/>
          </w:rPr>
          <w:t>Informačný systém Plánu obnovy</w:t>
        </w:r>
        <w:r>
          <w:rPr>
            <w:noProof/>
            <w:webHidden/>
          </w:rPr>
          <w:tab/>
        </w:r>
        <w:r>
          <w:rPr>
            <w:noProof/>
            <w:webHidden/>
          </w:rPr>
          <w:fldChar w:fldCharType="begin"/>
        </w:r>
        <w:r>
          <w:rPr>
            <w:noProof/>
            <w:webHidden/>
          </w:rPr>
          <w:instrText xml:space="preserve"> PAGEREF _Toc201132384 \h </w:instrText>
        </w:r>
        <w:r>
          <w:rPr>
            <w:noProof/>
            <w:webHidden/>
          </w:rPr>
        </w:r>
        <w:r>
          <w:rPr>
            <w:noProof/>
            <w:webHidden/>
          </w:rPr>
          <w:fldChar w:fldCharType="separate"/>
        </w:r>
        <w:r>
          <w:rPr>
            <w:noProof/>
            <w:webHidden/>
          </w:rPr>
          <w:t>25</w:t>
        </w:r>
        <w:r>
          <w:rPr>
            <w:noProof/>
            <w:webHidden/>
          </w:rPr>
          <w:fldChar w:fldCharType="end"/>
        </w:r>
      </w:hyperlink>
    </w:p>
    <w:p w14:paraId="059FB82B" w14:textId="77BE3649" w:rsidR="00071B18" w:rsidRDefault="00071B18">
      <w:pPr>
        <w:pStyle w:val="Obsah2"/>
        <w:rPr>
          <w:rFonts w:eastAsiaTheme="minorEastAsia" w:cstheme="minorBidi"/>
          <w:b w:val="0"/>
          <w:bCs w:val="0"/>
          <w:smallCaps w:val="0"/>
          <w:noProof/>
          <w:lang w:eastAsia="sk-SK"/>
        </w:rPr>
      </w:pPr>
      <w:hyperlink w:anchor="_Toc201132385" w:history="1">
        <w:r w:rsidRPr="00925138">
          <w:rPr>
            <w:rStyle w:val="Hypertextovprepojenie"/>
            <w:noProof/>
          </w:rPr>
          <w:t>4.3</w:t>
        </w:r>
        <w:r>
          <w:rPr>
            <w:rFonts w:eastAsiaTheme="minorEastAsia" w:cstheme="minorBidi"/>
            <w:b w:val="0"/>
            <w:bCs w:val="0"/>
            <w:smallCaps w:val="0"/>
            <w:noProof/>
            <w:lang w:eastAsia="sk-SK"/>
          </w:rPr>
          <w:tab/>
        </w:r>
        <w:r w:rsidRPr="00925138">
          <w:rPr>
            <w:rStyle w:val="Hypertextovprepojenie"/>
            <w:noProof/>
          </w:rPr>
          <w:t>Vybavovanie sťažností podaných na MIRRI SR</w:t>
        </w:r>
        <w:r>
          <w:rPr>
            <w:noProof/>
            <w:webHidden/>
          </w:rPr>
          <w:tab/>
        </w:r>
        <w:r>
          <w:rPr>
            <w:noProof/>
            <w:webHidden/>
          </w:rPr>
          <w:fldChar w:fldCharType="begin"/>
        </w:r>
        <w:r>
          <w:rPr>
            <w:noProof/>
            <w:webHidden/>
          </w:rPr>
          <w:instrText xml:space="preserve"> PAGEREF _Toc201132385 \h </w:instrText>
        </w:r>
        <w:r>
          <w:rPr>
            <w:noProof/>
            <w:webHidden/>
          </w:rPr>
        </w:r>
        <w:r>
          <w:rPr>
            <w:noProof/>
            <w:webHidden/>
          </w:rPr>
          <w:fldChar w:fldCharType="separate"/>
        </w:r>
        <w:r>
          <w:rPr>
            <w:noProof/>
            <w:webHidden/>
          </w:rPr>
          <w:t>25</w:t>
        </w:r>
        <w:r>
          <w:rPr>
            <w:noProof/>
            <w:webHidden/>
          </w:rPr>
          <w:fldChar w:fldCharType="end"/>
        </w:r>
      </w:hyperlink>
    </w:p>
    <w:p w14:paraId="5B6909E9" w14:textId="0CF3E267" w:rsidR="00071B18" w:rsidRDefault="00071B18">
      <w:pPr>
        <w:pStyle w:val="Obsah1"/>
        <w:rPr>
          <w:rFonts w:eastAsiaTheme="minorEastAsia" w:cstheme="minorBidi"/>
          <w:b w:val="0"/>
          <w:bCs w:val="0"/>
          <w:caps w:val="0"/>
          <w:noProof/>
          <w:u w:val="none"/>
          <w:lang w:eastAsia="sk-SK"/>
        </w:rPr>
      </w:pPr>
      <w:hyperlink w:anchor="_Toc201132386" w:history="1">
        <w:r w:rsidRPr="00925138">
          <w:rPr>
            <w:rStyle w:val="Hypertextovprepojenie"/>
            <w:noProof/>
          </w:rPr>
          <w:t>5</w:t>
        </w:r>
        <w:r>
          <w:rPr>
            <w:rFonts w:eastAsiaTheme="minorEastAsia" w:cstheme="minorBidi"/>
            <w:b w:val="0"/>
            <w:bCs w:val="0"/>
            <w:caps w:val="0"/>
            <w:noProof/>
            <w:u w:val="none"/>
            <w:lang w:eastAsia="sk-SK"/>
          </w:rPr>
          <w:tab/>
        </w:r>
        <w:r w:rsidRPr="00925138">
          <w:rPr>
            <w:rStyle w:val="Hypertextovprepojenie"/>
            <w:noProof/>
          </w:rPr>
          <w:t>Verejné obstarávanie</w:t>
        </w:r>
        <w:r>
          <w:rPr>
            <w:noProof/>
            <w:webHidden/>
          </w:rPr>
          <w:tab/>
        </w:r>
        <w:r>
          <w:rPr>
            <w:noProof/>
            <w:webHidden/>
          </w:rPr>
          <w:fldChar w:fldCharType="begin"/>
        </w:r>
        <w:r>
          <w:rPr>
            <w:noProof/>
            <w:webHidden/>
          </w:rPr>
          <w:instrText xml:space="preserve"> PAGEREF _Toc201132386 \h </w:instrText>
        </w:r>
        <w:r>
          <w:rPr>
            <w:noProof/>
            <w:webHidden/>
          </w:rPr>
        </w:r>
        <w:r>
          <w:rPr>
            <w:noProof/>
            <w:webHidden/>
          </w:rPr>
          <w:fldChar w:fldCharType="separate"/>
        </w:r>
        <w:r>
          <w:rPr>
            <w:noProof/>
            <w:webHidden/>
          </w:rPr>
          <w:t>26</w:t>
        </w:r>
        <w:r>
          <w:rPr>
            <w:noProof/>
            <w:webHidden/>
          </w:rPr>
          <w:fldChar w:fldCharType="end"/>
        </w:r>
      </w:hyperlink>
    </w:p>
    <w:p w14:paraId="67AE03A3" w14:textId="289C2B0D" w:rsidR="00071B18" w:rsidRDefault="00071B18">
      <w:pPr>
        <w:pStyle w:val="Obsah1"/>
        <w:rPr>
          <w:rFonts w:eastAsiaTheme="minorEastAsia" w:cstheme="minorBidi"/>
          <w:b w:val="0"/>
          <w:bCs w:val="0"/>
          <w:caps w:val="0"/>
          <w:noProof/>
          <w:u w:val="none"/>
          <w:lang w:eastAsia="sk-SK"/>
        </w:rPr>
      </w:pPr>
      <w:hyperlink w:anchor="_Toc201132387" w:history="1">
        <w:r w:rsidRPr="00925138">
          <w:rPr>
            <w:rStyle w:val="Hypertextovprepojenie"/>
            <w:noProof/>
          </w:rPr>
          <w:t>6</w:t>
        </w:r>
        <w:r>
          <w:rPr>
            <w:rFonts w:eastAsiaTheme="minorEastAsia" w:cstheme="minorBidi"/>
            <w:b w:val="0"/>
            <w:bCs w:val="0"/>
            <w:caps w:val="0"/>
            <w:noProof/>
            <w:u w:val="none"/>
            <w:lang w:eastAsia="sk-SK"/>
          </w:rPr>
          <w:tab/>
        </w:r>
        <w:r w:rsidRPr="00925138">
          <w:rPr>
            <w:rStyle w:val="Hypertextovprepojenie"/>
            <w:noProof/>
          </w:rPr>
          <w:t>FINANČNÉ RIADENIE PROJEKTU</w:t>
        </w:r>
        <w:r>
          <w:rPr>
            <w:noProof/>
            <w:webHidden/>
          </w:rPr>
          <w:tab/>
        </w:r>
        <w:r>
          <w:rPr>
            <w:noProof/>
            <w:webHidden/>
          </w:rPr>
          <w:fldChar w:fldCharType="begin"/>
        </w:r>
        <w:r>
          <w:rPr>
            <w:noProof/>
            <w:webHidden/>
          </w:rPr>
          <w:instrText xml:space="preserve"> PAGEREF _Toc201132387 \h </w:instrText>
        </w:r>
        <w:r>
          <w:rPr>
            <w:noProof/>
            <w:webHidden/>
          </w:rPr>
        </w:r>
        <w:r>
          <w:rPr>
            <w:noProof/>
            <w:webHidden/>
          </w:rPr>
          <w:fldChar w:fldCharType="separate"/>
        </w:r>
        <w:r>
          <w:rPr>
            <w:noProof/>
            <w:webHidden/>
          </w:rPr>
          <w:t>29</w:t>
        </w:r>
        <w:r>
          <w:rPr>
            <w:noProof/>
            <w:webHidden/>
          </w:rPr>
          <w:fldChar w:fldCharType="end"/>
        </w:r>
      </w:hyperlink>
    </w:p>
    <w:p w14:paraId="19CE75CF" w14:textId="23DDB04E" w:rsidR="00071B18" w:rsidRDefault="00071B18">
      <w:pPr>
        <w:pStyle w:val="Obsah2"/>
        <w:rPr>
          <w:rFonts w:eastAsiaTheme="minorEastAsia" w:cstheme="minorBidi"/>
          <w:b w:val="0"/>
          <w:bCs w:val="0"/>
          <w:smallCaps w:val="0"/>
          <w:noProof/>
          <w:lang w:eastAsia="sk-SK"/>
        </w:rPr>
      </w:pPr>
      <w:hyperlink w:anchor="_Toc201132388" w:history="1">
        <w:r w:rsidRPr="00925138">
          <w:rPr>
            <w:rStyle w:val="Hypertextovprepojenie"/>
            <w:noProof/>
          </w:rPr>
          <w:t>6.1</w:t>
        </w:r>
        <w:r>
          <w:rPr>
            <w:rFonts w:eastAsiaTheme="minorEastAsia" w:cstheme="minorBidi"/>
            <w:b w:val="0"/>
            <w:bCs w:val="0"/>
            <w:smallCaps w:val="0"/>
            <w:noProof/>
            <w:lang w:eastAsia="sk-SK"/>
          </w:rPr>
          <w:tab/>
        </w:r>
        <w:r w:rsidRPr="00925138">
          <w:rPr>
            <w:rStyle w:val="Hypertextovprepojenie"/>
            <w:noProof/>
          </w:rPr>
          <w:t>Prehľad o skutočnom čerpaní rozpočtu prijímateľa</w:t>
        </w:r>
        <w:r>
          <w:rPr>
            <w:noProof/>
            <w:webHidden/>
          </w:rPr>
          <w:tab/>
        </w:r>
        <w:r>
          <w:rPr>
            <w:noProof/>
            <w:webHidden/>
          </w:rPr>
          <w:fldChar w:fldCharType="begin"/>
        </w:r>
        <w:r>
          <w:rPr>
            <w:noProof/>
            <w:webHidden/>
          </w:rPr>
          <w:instrText xml:space="preserve"> PAGEREF _Toc201132388 \h </w:instrText>
        </w:r>
        <w:r>
          <w:rPr>
            <w:noProof/>
            <w:webHidden/>
          </w:rPr>
        </w:r>
        <w:r>
          <w:rPr>
            <w:noProof/>
            <w:webHidden/>
          </w:rPr>
          <w:fldChar w:fldCharType="separate"/>
        </w:r>
        <w:r>
          <w:rPr>
            <w:noProof/>
            <w:webHidden/>
          </w:rPr>
          <w:t>29</w:t>
        </w:r>
        <w:r>
          <w:rPr>
            <w:noProof/>
            <w:webHidden/>
          </w:rPr>
          <w:fldChar w:fldCharType="end"/>
        </w:r>
      </w:hyperlink>
    </w:p>
    <w:p w14:paraId="208A47C4" w14:textId="5EE13C61" w:rsidR="00071B18" w:rsidRDefault="00071B18">
      <w:pPr>
        <w:pStyle w:val="Obsah2"/>
        <w:rPr>
          <w:rFonts w:eastAsiaTheme="minorEastAsia" w:cstheme="minorBidi"/>
          <w:b w:val="0"/>
          <w:bCs w:val="0"/>
          <w:smallCaps w:val="0"/>
          <w:noProof/>
          <w:lang w:eastAsia="sk-SK"/>
        </w:rPr>
      </w:pPr>
      <w:hyperlink w:anchor="_Toc201132390" w:history="1">
        <w:r w:rsidRPr="00925138">
          <w:rPr>
            <w:rStyle w:val="Hypertextovprepojenie"/>
            <w:noProof/>
          </w:rPr>
          <w:t>6.2</w:t>
        </w:r>
        <w:r>
          <w:rPr>
            <w:rFonts w:eastAsiaTheme="minorEastAsia" w:cstheme="minorBidi"/>
            <w:b w:val="0"/>
            <w:bCs w:val="0"/>
            <w:smallCaps w:val="0"/>
            <w:noProof/>
            <w:lang w:eastAsia="sk-SK"/>
          </w:rPr>
          <w:tab/>
        </w:r>
        <w:r w:rsidRPr="00925138">
          <w:rPr>
            <w:rStyle w:val="Hypertextovprepojenie"/>
            <w:noProof/>
          </w:rPr>
          <w:t>Vypracovanie a doručenie žiadosti o platbu</w:t>
        </w:r>
        <w:r>
          <w:rPr>
            <w:noProof/>
            <w:webHidden/>
          </w:rPr>
          <w:tab/>
        </w:r>
        <w:r>
          <w:rPr>
            <w:noProof/>
            <w:webHidden/>
          </w:rPr>
          <w:fldChar w:fldCharType="begin"/>
        </w:r>
        <w:r>
          <w:rPr>
            <w:noProof/>
            <w:webHidden/>
          </w:rPr>
          <w:instrText xml:space="preserve"> PAGEREF _Toc201132390 \h </w:instrText>
        </w:r>
        <w:r>
          <w:rPr>
            <w:noProof/>
            <w:webHidden/>
          </w:rPr>
        </w:r>
        <w:r>
          <w:rPr>
            <w:noProof/>
            <w:webHidden/>
          </w:rPr>
          <w:fldChar w:fldCharType="separate"/>
        </w:r>
        <w:r>
          <w:rPr>
            <w:noProof/>
            <w:webHidden/>
          </w:rPr>
          <w:t>30</w:t>
        </w:r>
        <w:r>
          <w:rPr>
            <w:noProof/>
            <w:webHidden/>
          </w:rPr>
          <w:fldChar w:fldCharType="end"/>
        </w:r>
      </w:hyperlink>
    </w:p>
    <w:p w14:paraId="73EFDB34" w14:textId="6AB24BC7" w:rsidR="00071B18" w:rsidRDefault="00071B18">
      <w:pPr>
        <w:pStyle w:val="Obsah2"/>
        <w:rPr>
          <w:rFonts w:eastAsiaTheme="minorEastAsia" w:cstheme="minorBidi"/>
          <w:b w:val="0"/>
          <w:bCs w:val="0"/>
          <w:smallCaps w:val="0"/>
          <w:noProof/>
          <w:lang w:eastAsia="sk-SK"/>
        </w:rPr>
      </w:pPr>
      <w:hyperlink w:anchor="_Toc201132391" w:history="1">
        <w:r w:rsidRPr="00925138">
          <w:rPr>
            <w:rStyle w:val="Hypertextovprepojenie"/>
            <w:noProof/>
          </w:rPr>
          <w:t>6.3</w:t>
        </w:r>
        <w:r>
          <w:rPr>
            <w:rFonts w:eastAsiaTheme="minorEastAsia" w:cstheme="minorBidi"/>
            <w:b w:val="0"/>
            <w:bCs w:val="0"/>
            <w:smallCaps w:val="0"/>
            <w:noProof/>
            <w:lang w:eastAsia="sk-SK"/>
          </w:rPr>
          <w:tab/>
        </w:r>
        <w:r w:rsidRPr="00925138">
          <w:rPr>
            <w:rStyle w:val="Hypertextovprepojenie"/>
            <w:noProof/>
          </w:rPr>
          <w:t>Systém predfinancovania</w:t>
        </w:r>
        <w:r>
          <w:rPr>
            <w:noProof/>
            <w:webHidden/>
          </w:rPr>
          <w:tab/>
        </w:r>
        <w:r>
          <w:rPr>
            <w:noProof/>
            <w:webHidden/>
          </w:rPr>
          <w:fldChar w:fldCharType="begin"/>
        </w:r>
        <w:r>
          <w:rPr>
            <w:noProof/>
            <w:webHidden/>
          </w:rPr>
          <w:instrText xml:space="preserve"> PAGEREF _Toc201132391 \h </w:instrText>
        </w:r>
        <w:r>
          <w:rPr>
            <w:noProof/>
            <w:webHidden/>
          </w:rPr>
        </w:r>
        <w:r>
          <w:rPr>
            <w:noProof/>
            <w:webHidden/>
          </w:rPr>
          <w:fldChar w:fldCharType="separate"/>
        </w:r>
        <w:r>
          <w:rPr>
            <w:noProof/>
            <w:webHidden/>
          </w:rPr>
          <w:t>33</w:t>
        </w:r>
        <w:r>
          <w:rPr>
            <w:noProof/>
            <w:webHidden/>
          </w:rPr>
          <w:fldChar w:fldCharType="end"/>
        </w:r>
      </w:hyperlink>
    </w:p>
    <w:p w14:paraId="53B95226" w14:textId="425132A6" w:rsidR="00071B18" w:rsidRDefault="00071B18">
      <w:pPr>
        <w:pStyle w:val="Obsah3"/>
        <w:rPr>
          <w:rFonts w:eastAsiaTheme="minorEastAsia" w:cstheme="minorBidi"/>
          <w:smallCaps w:val="0"/>
          <w:noProof/>
          <w:lang w:eastAsia="sk-SK"/>
        </w:rPr>
      </w:pPr>
      <w:hyperlink w:anchor="_Toc201132392" w:history="1">
        <w:r w:rsidRPr="00925138">
          <w:rPr>
            <w:rStyle w:val="Hypertextovprepojenie"/>
            <w:noProof/>
          </w:rPr>
          <w:t>6.3.1</w:t>
        </w:r>
        <w:r>
          <w:rPr>
            <w:rFonts w:eastAsiaTheme="minorEastAsia" w:cstheme="minorBidi"/>
            <w:smallCaps w:val="0"/>
            <w:noProof/>
            <w:lang w:eastAsia="sk-SK"/>
          </w:rPr>
          <w:tab/>
        </w:r>
        <w:r w:rsidRPr="00925138">
          <w:rPr>
            <w:rStyle w:val="Hypertextovprepojenie"/>
            <w:noProof/>
          </w:rPr>
          <w:t>Etapa poskytnutia predfinancovania</w:t>
        </w:r>
        <w:r>
          <w:rPr>
            <w:noProof/>
            <w:webHidden/>
          </w:rPr>
          <w:tab/>
        </w:r>
        <w:r>
          <w:rPr>
            <w:noProof/>
            <w:webHidden/>
          </w:rPr>
          <w:fldChar w:fldCharType="begin"/>
        </w:r>
        <w:r>
          <w:rPr>
            <w:noProof/>
            <w:webHidden/>
          </w:rPr>
          <w:instrText xml:space="preserve"> PAGEREF _Toc201132392 \h </w:instrText>
        </w:r>
        <w:r>
          <w:rPr>
            <w:noProof/>
            <w:webHidden/>
          </w:rPr>
        </w:r>
        <w:r>
          <w:rPr>
            <w:noProof/>
            <w:webHidden/>
          </w:rPr>
          <w:fldChar w:fldCharType="separate"/>
        </w:r>
        <w:r>
          <w:rPr>
            <w:noProof/>
            <w:webHidden/>
          </w:rPr>
          <w:t>34</w:t>
        </w:r>
        <w:r>
          <w:rPr>
            <w:noProof/>
            <w:webHidden/>
          </w:rPr>
          <w:fldChar w:fldCharType="end"/>
        </w:r>
      </w:hyperlink>
    </w:p>
    <w:p w14:paraId="07916A2E" w14:textId="3EB96009" w:rsidR="00071B18" w:rsidRDefault="00071B18">
      <w:pPr>
        <w:pStyle w:val="Obsah3"/>
        <w:rPr>
          <w:rFonts w:eastAsiaTheme="minorEastAsia" w:cstheme="minorBidi"/>
          <w:smallCaps w:val="0"/>
          <w:noProof/>
          <w:lang w:eastAsia="sk-SK"/>
        </w:rPr>
      </w:pPr>
      <w:hyperlink w:anchor="_Toc201132393" w:history="1">
        <w:r w:rsidRPr="00925138">
          <w:rPr>
            <w:rStyle w:val="Hypertextovprepojenie"/>
            <w:noProof/>
          </w:rPr>
          <w:t>6.3.2</w:t>
        </w:r>
        <w:r>
          <w:rPr>
            <w:rFonts w:eastAsiaTheme="minorEastAsia" w:cstheme="minorBidi"/>
            <w:smallCaps w:val="0"/>
            <w:noProof/>
            <w:lang w:eastAsia="sk-SK"/>
          </w:rPr>
          <w:tab/>
        </w:r>
        <w:r w:rsidRPr="00925138">
          <w:rPr>
            <w:rStyle w:val="Hypertextovprepojenie"/>
            <w:noProof/>
          </w:rPr>
          <w:t>Etapa zúčtovania poskytnutého predfinancovania</w:t>
        </w:r>
        <w:r>
          <w:rPr>
            <w:noProof/>
            <w:webHidden/>
          </w:rPr>
          <w:tab/>
        </w:r>
        <w:r>
          <w:rPr>
            <w:noProof/>
            <w:webHidden/>
          </w:rPr>
          <w:fldChar w:fldCharType="begin"/>
        </w:r>
        <w:r>
          <w:rPr>
            <w:noProof/>
            <w:webHidden/>
          </w:rPr>
          <w:instrText xml:space="preserve"> PAGEREF _Toc201132393 \h </w:instrText>
        </w:r>
        <w:r>
          <w:rPr>
            <w:noProof/>
            <w:webHidden/>
          </w:rPr>
        </w:r>
        <w:r>
          <w:rPr>
            <w:noProof/>
            <w:webHidden/>
          </w:rPr>
          <w:fldChar w:fldCharType="separate"/>
        </w:r>
        <w:r>
          <w:rPr>
            <w:noProof/>
            <w:webHidden/>
          </w:rPr>
          <w:t>35</w:t>
        </w:r>
        <w:r>
          <w:rPr>
            <w:noProof/>
            <w:webHidden/>
          </w:rPr>
          <w:fldChar w:fldCharType="end"/>
        </w:r>
      </w:hyperlink>
    </w:p>
    <w:p w14:paraId="70A3092D" w14:textId="3B21D6D0" w:rsidR="00071B18" w:rsidRDefault="00071B18">
      <w:pPr>
        <w:pStyle w:val="Obsah2"/>
        <w:rPr>
          <w:rFonts w:eastAsiaTheme="minorEastAsia" w:cstheme="minorBidi"/>
          <w:b w:val="0"/>
          <w:bCs w:val="0"/>
          <w:smallCaps w:val="0"/>
          <w:noProof/>
          <w:lang w:eastAsia="sk-SK"/>
        </w:rPr>
      </w:pPr>
      <w:hyperlink w:anchor="_Toc201132394" w:history="1">
        <w:r w:rsidRPr="00925138">
          <w:rPr>
            <w:rStyle w:val="Hypertextovprepojenie"/>
            <w:noProof/>
          </w:rPr>
          <w:t>6.4</w:t>
        </w:r>
        <w:r>
          <w:rPr>
            <w:rFonts w:eastAsiaTheme="minorEastAsia" w:cstheme="minorBidi"/>
            <w:b w:val="0"/>
            <w:bCs w:val="0"/>
            <w:smallCaps w:val="0"/>
            <w:noProof/>
            <w:lang w:eastAsia="sk-SK"/>
          </w:rPr>
          <w:tab/>
        </w:r>
        <w:r w:rsidRPr="00925138">
          <w:rPr>
            <w:rStyle w:val="Hypertextovprepojenie"/>
            <w:noProof/>
          </w:rPr>
          <w:t>Systém zálohových platieb</w:t>
        </w:r>
        <w:r>
          <w:rPr>
            <w:noProof/>
            <w:webHidden/>
          </w:rPr>
          <w:tab/>
        </w:r>
        <w:r>
          <w:rPr>
            <w:noProof/>
            <w:webHidden/>
          </w:rPr>
          <w:fldChar w:fldCharType="begin"/>
        </w:r>
        <w:r>
          <w:rPr>
            <w:noProof/>
            <w:webHidden/>
          </w:rPr>
          <w:instrText xml:space="preserve"> PAGEREF _Toc201132394 \h </w:instrText>
        </w:r>
        <w:r>
          <w:rPr>
            <w:noProof/>
            <w:webHidden/>
          </w:rPr>
        </w:r>
        <w:r>
          <w:rPr>
            <w:noProof/>
            <w:webHidden/>
          </w:rPr>
          <w:fldChar w:fldCharType="separate"/>
        </w:r>
        <w:r>
          <w:rPr>
            <w:noProof/>
            <w:webHidden/>
          </w:rPr>
          <w:t>36</w:t>
        </w:r>
        <w:r>
          <w:rPr>
            <w:noProof/>
            <w:webHidden/>
          </w:rPr>
          <w:fldChar w:fldCharType="end"/>
        </w:r>
      </w:hyperlink>
    </w:p>
    <w:p w14:paraId="39A3F278" w14:textId="109B6B95" w:rsidR="00071B18" w:rsidRDefault="00071B18">
      <w:pPr>
        <w:pStyle w:val="Obsah3"/>
        <w:rPr>
          <w:rFonts w:eastAsiaTheme="minorEastAsia" w:cstheme="minorBidi"/>
          <w:smallCaps w:val="0"/>
          <w:noProof/>
          <w:lang w:eastAsia="sk-SK"/>
        </w:rPr>
      </w:pPr>
      <w:hyperlink w:anchor="_Toc201132395" w:history="1">
        <w:r w:rsidRPr="00925138">
          <w:rPr>
            <w:rStyle w:val="Hypertextovprepojenie"/>
            <w:noProof/>
          </w:rPr>
          <w:t>6.4.1</w:t>
        </w:r>
        <w:r>
          <w:rPr>
            <w:rFonts w:eastAsiaTheme="minorEastAsia" w:cstheme="minorBidi"/>
            <w:smallCaps w:val="0"/>
            <w:noProof/>
            <w:lang w:eastAsia="sk-SK"/>
          </w:rPr>
          <w:tab/>
        </w:r>
        <w:r w:rsidRPr="00925138">
          <w:rPr>
            <w:rStyle w:val="Hypertextovprepojenie"/>
            <w:noProof/>
          </w:rPr>
          <w:t>Etapa poskytnutia zálohovej platby</w:t>
        </w:r>
        <w:r>
          <w:rPr>
            <w:noProof/>
            <w:webHidden/>
          </w:rPr>
          <w:tab/>
        </w:r>
        <w:r>
          <w:rPr>
            <w:noProof/>
            <w:webHidden/>
          </w:rPr>
          <w:fldChar w:fldCharType="begin"/>
        </w:r>
        <w:r>
          <w:rPr>
            <w:noProof/>
            <w:webHidden/>
          </w:rPr>
          <w:instrText xml:space="preserve"> PAGEREF _Toc201132395 \h </w:instrText>
        </w:r>
        <w:r>
          <w:rPr>
            <w:noProof/>
            <w:webHidden/>
          </w:rPr>
        </w:r>
        <w:r>
          <w:rPr>
            <w:noProof/>
            <w:webHidden/>
          </w:rPr>
          <w:fldChar w:fldCharType="separate"/>
        </w:r>
        <w:r>
          <w:rPr>
            <w:noProof/>
            <w:webHidden/>
          </w:rPr>
          <w:t>37</w:t>
        </w:r>
        <w:r>
          <w:rPr>
            <w:noProof/>
            <w:webHidden/>
          </w:rPr>
          <w:fldChar w:fldCharType="end"/>
        </w:r>
      </w:hyperlink>
    </w:p>
    <w:p w14:paraId="6199A774" w14:textId="52C2CC57" w:rsidR="00071B18" w:rsidRDefault="00071B18">
      <w:pPr>
        <w:pStyle w:val="Obsah3"/>
        <w:rPr>
          <w:rFonts w:eastAsiaTheme="minorEastAsia" w:cstheme="minorBidi"/>
          <w:smallCaps w:val="0"/>
          <w:noProof/>
          <w:lang w:eastAsia="sk-SK"/>
        </w:rPr>
      </w:pPr>
      <w:hyperlink w:anchor="_Toc201132396" w:history="1">
        <w:r w:rsidRPr="00925138">
          <w:rPr>
            <w:rStyle w:val="Hypertextovprepojenie"/>
            <w:noProof/>
          </w:rPr>
          <w:t>6.4.2</w:t>
        </w:r>
        <w:r>
          <w:rPr>
            <w:rFonts w:eastAsiaTheme="minorEastAsia" w:cstheme="minorBidi"/>
            <w:smallCaps w:val="0"/>
            <w:noProof/>
            <w:lang w:eastAsia="sk-SK"/>
          </w:rPr>
          <w:tab/>
        </w:r>
        <w:r w:rsidRPr="00925138">
          <w:rPr>
            <w:rStyle w:val="Hypertextovprepojenie"/>
            <w:noProof/>
          </w:rPr>
          <w:t>Etapa zúčtovania poskytnutej zálohovej platby</w:t>
        </w:r>
        <w:r>
          <w:rPr>
            <w:noProof/>
            <w:webHidden/>
          </w:rPr>
          <w:tab/>
        </w:r>
        <w:r>
          <w:rPr>
            <w:noProof/>
            <w:webHidden/>
          </w:rPr>
          <w:fldChar w:fldCharType="begin"/>
        </w:r>
        <w:r>
          <w:rPr>
            <w:noProof/>
            <w:webHidden/>
          </w:rPr>
          <w:instrText xml:space="preserve"> PAGEREF _Toc201132396 \h </w:instrText>
        </w:r>
        <w:r>
          <w:rPr>
            <w:noProof/>
            <w:webHidden/>
          </w:rPr>
        </w:r>
        <w:r>
          <w:rPr>
            <w:noProof/>
            <w:webHidden/>
          </w:rPr>
          <w:fldChar w:fldCharType="separate"/>
        </w:r>
        <w:r>
          <w:rPr>
            <w:noProof/>
            <w:webHidden/>
          </w:rPr>
          <w:t>38</w:t>
        </w:r>
        <w:r>
          <w:rPr>
            <w:noProof/>
            <w:webHidden/>
          </w:rPr>
          <w:fldChar w:fldCharType="end"/>
        </w:r>
      </w:hyperlink>
    </w:p>
    <w:p w14:paraId="5EBA0061" w14:textId="25093A65" w:rsidR="00071B18" w:rsidRDefault="00071B18">
      <w:pPr>
        <w:pStyle w:val="Obsah2"/>
        <w:rPr>
          <w:rFonts w:eastAsiaTheme="minorEastAsia" w:cstheme="minorBidi"/>
          <w:b w:val="0"/>
          <w:bCs w:val="0"/>
          <w:smallCaps w:val="0"/>
          <w:noProof/>
          <w:lang w:eastAsia="sk-SK"/>
        </w:rPr>
      </w:pPr>
      <w:hyperlink w:anchor="_Toc201132397" w:history="1">
        <w:r w:rsidRPr="00925138">
          <w:rPr>
            <w:rStyle w:val="Hypertextovprepojenie"/>
            <w:noProof/>
          </w:rPr>
          <w:t>6.5</w:t>
        </w:r>
        <w:r>
          <w:rPr>
            <w:rFonts w:eastAsiaTheme="minorEastAsia" w:cstheme="minorBidi"/>
            <w:b w:val="0"/>
            <w:bCs w:val="0"/>
            <w:smallCaps w:val="0"/>
            <w:noProof/>
            <w:lang w:eastAsia="sk-SK"/>
          </w:rPr>
          <w:tab/>
        </w:r>
        <w:r w:rsidRPr="00925138">
          <w:rPr>
            <w:rStyle w:val="Hypertextovprepojenie"/>
            <w:noProof/>
          </w:rPr>
          <w:t>Systém refundácie</w:t>
        </w:r>
        <w:r>
          <w:rPr>
            <w:noProof/>
            <w:webHidden/>
          </w:rPr>
          <w:tab/>
        </w:r>
        <w:r>
          <w:rPr>
            <w:noProof/>
            <w:webHidden/>
          </w:rPr>
          <w:fldChar w:fldCharType="begin"/>
        </w:r>
        <w:r>
          <w:rPr>
            <w:noProof/>
            <w:webHidden/>
          </w:rPr>
          <w:instrText xml:space="preserve"> PAGEREF _Toc201132397 \h </w:instrText>
        </w:r>
        <w:r>
          <w:rPr>
            <w:noProof/>
            <w:webHidden/>
          </w:rPr>
        </w:r>
        <w:r>
          <w:rPr>
            <w:noProof/>
            <w:webHidden/>
          </w:rPr>
          <w:fldChar w:fldCharType="separate"/>
        </w:r>
        <w:r>
          <w:rPr>
            <w:noProof/>
            <w:webHidden/>
          </w:rPr>
          <w:t>39</w:t>
        </w:r>
        <w:r>
          <w:rPr>
            <w:noProof/>
            <w:webHidden/>
          </w:rPr>
          <w:fldChar w:fldCharType="end"/>
        </w:r>
      </w:hyperlink>
    </w:p>
    <w:p w14:paraId="20AD7104" w14:textId="4E1E63DB" w:rsidR="00071B18" w:rsidRDefault="00071B18">
      <w:pPr>
        <w:pStyle w:val="Obsah2"/>
        <w:rPr>
          <w:rFonts w:eastAsiaTheme="minorEastAsia" w:cstheme="minorBidi"/>
          <w:b w:val="0"/>
          <w:bCs w:val="0"/>
          <w:smallCaps w:val="0"/>
          <w:noProof/>
          <w:lang w:eastAsia="sk-SK"/>
        </w:rPr>
      </w:pPr>
      <w:hyperlink w:anchor="_Toc201132398" w:history="1">
        <w:r w:rsidRPr="00925138">
          <w:rPr>
            <w:rStyle w:val="Hypertextovprepojenie"/>
            <w:noProof/>
          </w:rPr>
          <w:t>6.6</w:t>
        </w:r>
        <w:r>
          <w:rPr>
            <w:rFonts w:eastAsiaTheme="minorEastAsia" w:cstheme="minorBidi"/>
            <w:b w:val="0"/>
            <w:bCs w:val="0"/>
            <w:smallCaps w:val="0"/>
            <w:noProof/>
            <w:lang w:eastAsia="sk-SK"/>
          </w:rPr>
          <w:tab/>
        </w:r>
        <w:r w:rsidRPr="00925138">
          <w:rPr>
            <w:rStyle w:val="Hypertextovprepojenie"/>
            <w:noProof/>
          </w:rPr>
          <w:t>Oprávnenosť DPH</w:t>
        </w:r>
        <w:r>
          <w:rPr>
            <w:noProof/>
            <w:webHidden/>
          </w:rPr>
          <w:tab/>
        </w:r>
        <w:r>
          <w:rPr>
            <w:noProof/>
            <w:webHidden/>
          </w:rPr>
          <w:fldChar w:fldCharType="begin"/>
        </w:r>
        <w:r>
          <w:rPr>
            <w:noProof/>
            <w:webHidden/>
          </w:rPr>
          <w:instrText xml:space="preserve"> PAGEREF _Toc201132398 \h </w:instrText>
        </w:r>
        <w:r>
          <w:rPr>
            <w:noProof/>
            <w:webHidden/>
          </w:rPr>
        </w:r>
        <w:r>
          <w:rPr>
            <w:noProof/>
            <w:webHidden/>
          </w:rPr>
          <w:fldChar w:fldCharType="separate"/>
        </w:r>
        <w:r>
          <w:rPr>
            <w:noProof/>
            <w:webHidden/>
          </w:rPr>
          <w:t>40</w:t>
        </w:r>
        <w:r>
          <w:rPr>
            <w:noProof/>
            <w:webHidden/>
          </w:rPr>
          <w:fldChar w:fldCharType="end"/>
        </w:r>
      </w:hyperlink>
    </w:p>
    <w:p w14:paraId="38D56FE2" w14:textId="2E519E25" w:rsidR="00071B18" w:rsidRDefault="00071B18">
      <w:pPr>
        <w:pStyle w:val="Obsah2"/>
        <w:rPr>
          <w:rFonts w:eastAsiaTheme="minorEastAsia" w:cstheme="minorBidi"/>
          <w:b w:val="0"/>
          <w:bCs w:val="0"/>
          <w:smallCaps w:val="0"/>
          <w:noProof/>
          <w:lang w:eastAsia="sk-SK"/>
        </w:rPr>
      </w:pPr>
      <w:hyperlink w:anchor="_Toc201132399" w:history="1">
        <w:r w:rsidRPr="00925138">
          <w:rPr>
            <w:rStyle w:val="Hypertextovprepojenie"/>
            <w:noProof/>
          </w:rPr>
          <w:t>6.7</w:t>
        </w:r>
        <w:r>
          <w:rPr>
            <w:rFonts w:eastAsiaTheme="minorEastAsia" w:cstheme="minorBidi"/>
            <w:b w:val="0"/>
            <w:bCs w:val="0"/>
            <w:smallCaps w:val="0"/>
            <w:noProof/>
            <w:lang w:eastAsia="sk-SK"/>
          </w:rPr>
          <w:tab/>
        </w:r>
        <w:r w:rsidRPr="00925138">
          <w:rPr>
            <w:rStyle w:val="Hypertextovprepojenie"/>
            <w:noProof/>
          </w:rPr>
          <w:t>Účtovníctvo projektu</w:t>
        </w:r>
        <w:r>
          <w:rPr>
            <w:noProof/>
            <w:webHidden/>
          </w:rPr>
          <w:tab/>
        </w:r>
        <w:r>
          <w:rPr>
            <w:noProof/>
            <w:webHidden/>
          </w:rPr>
          <w:fldChar w:fldCharType="begin"/>
        </w:r>
        <w:r>
          <w:rPr>
            <w:noProof/>
            <w:webHidden/>
          </w:rPr>
          <w:instrText xml:space="preserve"> PAGEREF _Toc201132399 \h </w:instrText>
        </w:r>
        <w:r>
          <w:rPr>
            <w:noProof/>
            <w:webHidden/>
          </w:rPr>
        </w:r>
        <w:r>
          <w:rPr>
            <w:noProof/>
            <w:webHidden/>
          </w:rPr>
          <w:fldChar w:fldCharType="separate"/>
        </w:r>
        <w:r>
          <w:rPr>
            <w:noProof/>
            <w:webHidden/>
          </w:rPr>
          <w:t>40</w:t>
        </w:r>
        <w:r>
          <w:rPr>
            <w:noProof/>
            <w:webHidden/>
          </w:rPr>
          <w:fldChar w:fldCharType="end"/>
        </w:r>
      </w:hyperlink>
    </w:p>
    <w:p w14:paraId="6F320B3D" w14:textId="2DC7EABA" w:rsidR="00071B18" w:rsidRDefault="00071B18">
      <w:pPr>
        <w:pStyle w:val="Obsah1"/>
        <w:rPr>
          <w:rFonts w:eastAsiaTheme="minorEastAsia" w:cstheme="minorBidi"/>
          <w:b w:val="0"/>
          <w:bCs w:val="0"/>
          <w:caps w:val="0"/>
          <w:noProof/>
          <w:u w:val="none"/>
          <w:lang w:eastAsia="sk-SK"/>
        </w:rPr>
      </w:pPr>
      <w:hyperlink w:anchor="_Toc201132400" w:history="1">
        <w:r w:rsidRPr="00925138">
          <w:rPr>
            <w:rStyle w:val="Hypertextovprepojenie"/>
            <w:noProof/>
          </w:rPr>
          <w:t>7</w:t>
        </w:r>
        <w:r>
          <w:rPr>
            <w:rFonts w:eastAsiaTheme="minorEastAsia" w:cstheme="minorBidi"/>
            <w:b w:val="0"/>
            <w:bCs w:val="0"/>
            <w:caps w:val="0"/>
            <w:noProof/>
            <w:u w:val="none"/>
            <w:lang w:eastAsia="sk-SK"/>
          </w:rPr>
          <w:tab/>
        </w:r>
        <w:r w:rsidRPr="00925138">
          <w:rPr>
            <w:rStyle w:val="Hypertextovprepojenie"/>
            <w:noProof/>
          </w:rPr>
          <w:t>PREDKLADANIE DOKUMENTÁCIE K ŽOP</w:t>
        </w:r>
        <w:r>
          <w:rPr>
            <w:noProof/>
            <w:webHidden/>
          </w:rPr>
          <w:tab/>
        </w:r>
        <w:r>
          <w:rPr>
            <w:noProof/>
            <w:webHidden/>
          </w:rPr>
          <w:fldChar w:fldCharType="begin"/>
        </w:r>
        <w:r>
          <w:rPr>
            <w:noProof/>
            <w:webHidden/>
          </w:rPr>
          <w:instrText xml:space="preserve"> PAGEREF _Toc201132400 \h </w:instrText>
        </w:r>
        <w:r>
          <w:rPr>
            <w:noProof/>
            <w:webHidden/>
          </w:rPr>
        </w:r>
        <w:r>
          <w:rPr>
            <w:noProof/>
            <w:webHidden/>
          </w:rPr>
          <w:fldChar w:fldCharType="separate"/>
        </w:r>
        <w:r>
          <w:rPr>
            <w:noProof/>
            <w:webHidden/>
          </w:rPr>
          <w:t>41</w:t>
        </w:r>
        <w:r>
          <w:rPr>
            <w:noProof/>
            <w:webHidden/>
          </w:rPr>
          <w:fldChar w:fldCharType="end"/>
        </w:r>
      </w:hyperlink>
    </w:p>
    <w:p w14:paraId="6DE610B4" w14:textId="14514BF6" w:rsidR="00071B18" w:rsidRDefault="00071B18">
      <w:pPr>
        <w:pStyle w:val="Obsah2"/>
        <w:rPr>
          <w:rFonts w:eastAsiaTheme="minorEastAsia" w:cstheme="minorBidi"/>
          <w:b w:val="0"/>
          <w:bCs w:val="0"/>
          <w:smallCaps w:val="0"/>
          <w:noProof/>
          <w:lang w:eastAsia="sk-SK"/>
        </w:rPr>
      </w:pPr>
      <w:hyperlink w:anchor="_Toc201132401" w:history="1">
        <w:r w:rsidRPr="00925138">
          <w:rPr>
            <w:rStyle w:val="Hypertextovprepojenie"/>
            <w:noProof/>
          </w:rPr>
          <w:t>7.1</w:t>
        </w:r>
        <w:r>
          <w:rPr>
            <w:rFonts w:eastAsiaTheme="minorEastAsia" w:cstheme="minorBidi"/>
            <w:b w:val="0"/>
            <w:bCs w:val="0"/>
            <w:smallCaps w:val="0"/>
            <w:noProof/>
            <w:lang w:eastAsia="sk-SK"/>
          </w:rPr>
          <w:tab/>
        </w:r>
        <w:r w:rsidRPr="00925138">
          <w:rPr>
            <w:rStyle w:val="Hypertextovprepojenie"/>
            <w:noProof/>
          </w:rPr>
          <w:t>Personálne výdavky interného charakteru</w:t>
        </w:r>
        <w:r>
          <w:rPr>
            <w:noProof/>
            <w:webHidden/>
          </w:rPr>
          <w:tab/>
        </w:r>
        <w:r>
          <w:rPr>
            <w:noProof/>
            <w:webHidden/>
          </w:rPr>
          <w:fldChar w:fldCharType="begin"/>
        </w:r>
        <w:r>
          <w:rPr>
            <w:noProof/>
            <w:webHidden/>
          </w:rPr>
          <w:instrText xml:space="preserve"> PAGEREF _Toc201132401 \h </w:instrText>
        </w:r>
        <w:r>
          <w:rPr>
            <w:noProof/>
            <w:webHidden/>
          </w:rPr>
        </w:r>
        <w:r>
          <w:rPr>
            <w:noProof/>
            <w:webHidden/>
          </w:rPr>
          <w:fldChar w:fldCharType="separate"/>
        </w:r>
        <w:r>
          <w:rPr>
            <w:noProof/>
            <w:webHidden/>
          </w:rPr>
          <w:t>43</w:t>
        </w:r>
        <w:r>
          <w:rPr>
            <w:noProof/>
            <w:webHidden/>
          </w:rPr>
          <w:fldChar w:fldCharType="end"/>
        </w:r>
      </w:hyperlink>
    </w:p>
    <w:p w14:paraId="2E1BB8CF" w14:textId="52809449" w:rsidR="00071B18" w:rsidRDefault="00071B18">
      <w:pPr>
        <w:pStyle w:val="Obsah3"/>
        <w:rPr>
          <w:rFonts w:eastAsiaTheme="minorEastAsia" w:cstheme="minorBidi"/>
          <w:smallCaps w:val="0"/>
          <w:noProof/>
          <w:lang w:eastAsia="sk-SK"/>
        </w:rPr>
      </w:pPr>
      <w:hyperlink w:anchor="_Toc201132402" w:history="1">
        <w:r w:rsidRPr="00925138">
          <w:rPr>
            <w:rStyle w:val="Hypertextovprepojenie"/>
            <w:noProof/>
          </w:rPr>
          <w:t>7.1.1</w:t>
        </w:r>
        <w:r>
          <w:rPr>
            <w:rFonts w:eastAsiaTheme="minorEastAsia" w:cstheme="minorBidi"/>
            <w:smallCaps w:val="0"/>
            <w:noProof/>
            <w:lang w:eastAsia="sk-SK"/>
          </w:rPr>
          <w:tab/>
        </w:r>
        <w:r w:rsidRPr="00925138">
          <w:rPr>
            <w:rStyle w:val="Hypertextovprepojenie"/>
            <w:noProof/>
          </w:rPr>
          <w:t>Personálne výdavky interného charakteru financované v plnej miere z rozpočtu projektu</w:t>
        </w:r>
        <w:r>
          <w:rPr>
            <w:noProof/>
            <w:webHidden/>
          </w:rPr>
          <w:tab/>
        </w:r>
        <w:r>
          <w:rPr>
            <w:noProof/>
            <w:webHidden/>
          </w:rPr>
          <w:fldChar w:fldCharType="begin"/>
        </w:r>
        <w:r>
          <w:rPr>
            <w:noProof/>
            <w:webHidden/>
          </w:rPr>
          <w:instrText xml:space="preserve"> PAGEREF _Toc201132402 \h </w:instrText>
        </w:r>
        <w:r>
          <w:rPr>
            <w:noProof/>
            <w:webHidden/>
          </w:rPr>
        </w:r>
        <w:r>
          <w:rPr>
            <w:noProof/>
            <w:webHidden/>
          </w:rPr>
          <w:fldChar w:fldCharType="separate"/>
        </w:r>
        <w:r>
          <w:rPr>
            <w:noProof/>
            <w:webHidden/>
          </w:rPr>
          <w:t>44</w:t>
        </w:r>
        <w:r>
          <w:rPr>
            <w:noProof/>
            <w:webHidden/>
          </w:rPr>
          <w:fldChar w:fldCharType="end"/>
        </w:r>
      </w:hyperlink>
    </w:p>
    <w:p w14:paraId="788DBAEE" w14:textId="7FAC0644" w:rsidR="00071B18" w:rsidRDefault="00071B18">
      <w:pPr>
        <w:pStyle w:val="Obsah3"/>
        <w:rPr>
          <w:rFonts w:eastAsiaTheme="minorEastAsia" w:cstheme="minorBidi"/>
          <w:smallCaps w:val="0"/>
          <w:noProof/>
          <w:lang w:eastAsia="sk-SK"/>
        </w:rPr>
      </w:pPr>
      <w:hyperlink w:anchor="_Toc201132403" w:history="1">
        <w:r w:rsidRPr="00925138">
          <w:rPr>
            <w:rStyle w:val="Hypertextovprepojenie"/>
            <w:noProof/>
          </w:rPr>
          <w:t>7.1.2</w:t>
        </w:r>
        <w:r>
          <w:rPr>
            <w:rFonts w:eastAsiaTheme="minorEastAsia" w:cstheme="minorBidi"/>
            <w:smallCaps w:val="0"/>
            <w:noProof/>
            <w:lang w:eastAsia="sk-SK"/>
          </w:rPr>
          <w:tab/>
        </w:r>
        <w:r w:rsidRPr="00925138">
          <w:rPr>
            <w:rStyle w:val="Hypertextovprepojenie"/>
            <w:noProof/>
          </w:rPr>
          <w:t>Personálne výdavky interného charakteru financované čiastočne z rozpočtu projektu</w:t>
        </w:r>
        <w:r>
          <w:rPr>
            <w:noProof/>
            <w:webHidden/>
          </w:rPr>
          <w:tab/>
        </w:r>
        <w:r>
          <w:rPr>
            <w:noProof/>
            <w:webHidden/>
          </w:rPr>
          <w:fldChar w:fldCharType="begin"/>
        </w:r>
        <w:r>
          <w:rPr>
            <w:noProof/>
            <w:webHidden/>
          </w:rPr>
          <w:instrText xml:space="preserve"> PAGEREF _Toc201132403 \h </w:instrText>
        </w:r>
        <w:r>
          <w:rPr>
            <w:noProof/>
            <w:webHidden/>
          </w:rPr>
        </w:r>
        <w:r>
          <w:rPr>
            <w:noProof/>
            <w:webHidden/>
          </w:rPr>
          <w:fldChar w:fldCharType="separate"/>
        </w:r>
        <w:r>
          <w:rPr>
            <w:noProof/>
            <w:webHidden/>
          </w:rPr>
          <w:t>44</w:t>
        </w:r>
        <w:r>
          <w:rPr>
            <w:noProof/>
            <w:webHidden/>
          </w:rPr>
          <w:fldChar w:fldCharType="end"/>
        </w:r>
      </w:hyperlink>
    </w:p>
    <w:p w14:paraId="70494594" w14:textId="48A99963" w:rsidR="00071B18" w:rsidRDefault="00071B18">
      <w:pPr>
        <w:pStyle w:val="Obsah3"/>
        <w:rPr>
          <w:rFonts w:eastAsiaTheme="minorEastAsia" w:cstheme="minorBidi"/>
          <w:smallCaps w:val="0"/>
          <w:noProof/>
          <w:lang w:eastAsia="sk-SK"/>
        </w:rPr>
      </w:pPr>
      <w:hyperlink w:anchor="_Toc201132404" w:history="1">
        <w:r w:rsidRPr="00925138">
          <w:rPr>
            <w:rStyle w:val="Hypertextovprepojenie"/>
            <w:noProof/>
          </w:rPr>
          <w:t>7.1.3</w:t>
        </w:r>
        <w:r>
          <w:rPr>
            <w:rFonts w:eastAsiaTheme="minorEastAsia" w:cstheme="minorBidi"/>
            <w:smallCaps w:val="0"/>
            <w:noProof/>
            <w:lang w:eastAsia="sk-SK"/>
          </w:rPr>
          <w:tab/>
        </w:r>
        <w:r w:rsidRPr="00925138">
          <w:rPr>
            <w:rStyle w:val="Hypertextovprepojenie"/>
            <w:noProof/>
          </w:rPr>
          <w:t>Spoločné ustanovenia pre oblasť personálnych výdavkov interného charakteru</w:t>
        </w:r>
        <w:r>
          <w:rPr>
            <w:noProof/>
            <w:webHidden/>
          </w:rPr>
          <w:tab/>
        </w:r>
        <w:r>
          <w:rPr>
            <w:noProof/>
            <w:webHidden/>
          </w:rPr>
          <w:fldChar w:fldCharType="begin"/>
        </w:r>
        <w:r>
          <w:rPr>
            <w:noProof/>
            <w:webHidden/>
          </w:rPr>
          <w:instrText xml:space="preserve"> PAGEREF _Toc201132404 \h </w:instrText>
        </w:r>
        <w:r>
          <w:rPr>
            <w:noProof/>
            <w:webHidden/>
          </w:rPr>
        </w:r>
        <w:r>
          <w:rPr>
            <w:noProof/>
            <w:webHidden/>
          </w:rPr>
          <w:fldChar w:fldCharType="separate"/>
        </w:r>
        <w:r>
          <w:rPr>
            <w:noProof/>
            <w:webHidden/>
          </w:rPr>
          <w:t>45</w:t>
        </w:r>
        <w:r>
          <w:rPr>
            <w:noProof/>
            <w:webHidden/>
          </w:rPr>
          <w:fldChar w:fldCharType="end"/>
        </w:r>
      </w:hyperlink>
    </w:p>
    <w:p w14:paraId="45FF2831" w14:textId="031D4000" w:rsidR="00071B18" w:rsidRDefault="00071B18">
      <w:pPr>
        <w:pStyle w:val="Obsah2"/>
        <w:rPr>
          <w:rFonts w:eastAsiaTheme="minorEastAsia" w:cstheme="minorBidi"/>
          <w:b w:val="0"/>
          <w:bCs w:val="0"/>
          <w:smallCaps w:val="0"/>
          <w:noProof/>
          <w:lang w:eastAsia="sk-SK"/>
        </w:rPr>
      </w:pPr>
      <w:hyperlink w:anchor="_Toc201132405" w:history="1">
        <w:r w:rsidRPr="00925138">
          <w:rPr>
            <w:rStyle w:val="Hypertextovprepojenie"/>
            <w:noProof/>
          </w:rPr>
          <w:t>7.2</w:t>
        </w:r>
        <w:r>
          <w:rPr>
            <w:rFonts w:eastAsiaTheme="minorEastAsia" w:cstheme="minorBidi"/>
            <w:b w:val="0"/>
            <w:bCs w:val="0"/>
            <w:smallCaps w:val="0"/>
            <w:noProof/>
            <w:lang w:eastAsia="sk-SK"/>
          </w:rPr>
          <w:tab/>
        </w:r>
        <w:r w:rsidRPr="00925138">
          <w:rPr>
            <w:rStyle w:val="Hypertextovprepojenie"/>
            <w:noProof/>
          </w:rPr>
          <w:t>Personálne výdavky externého charakteru – externé služby</w:t>
        </w:r>
        <w:r>
          <w:rPr>
            <w:noProof/>
            <w:webHidden/>
          </w:rPr>
          <w:tab/>
        </w:r>
        <w:r>
          <w:rPr>
            <w:noProof/>
            <w:webHidden/>
          </w:rPr>
          <w:fldChar w:fldCharType="begin"/>
        </w:r>
        <w:r>
          <w:rPr>
            <w:noProof/>
            <w:webHidden/>
          </w:rPr>
          <w:instrText xml:space="preserve"> PAGEREF _Toc201132405 \h </w:instrText>
        </w:r>
        <w:r>
          <w:rPr>
            <w:noProof/>
            <w:webHidden/>
          </w:rPr>
        </w:r>
        <w:r>
          <w:rPr>
            <w:noProof/>
            <w:webHidden/>
          </w:rPr>
          <w:fldChar w:fldCharType="separate"/>
        </w:r>
        <w:r>
          <w:rPr>
            <w:noProof/>
            <w:webHidden/>
          </w:rPr>
          <w:t>47</w:t>
        </w:r>
        <w:r>
          <w:rPr>
            <w:noProof/>
            <w:webHidden/>
          </w:rPr>
          <w:fldChar w:fldCharType="end"/>
        </w:r>
      </w:hyperlink>
    </w:p>
    <w:p w14:paraId="68B5A927" w14:textId="5A19D6F7" w:rsidR="00071B18" w:rsidRDefault="00071B18">
      <w:pPr>
        <w:pStyle w:val="Obsah2"/>
        <w:rPr>
          <w:rFonts w:eastAsiaTheme="minorEastAsia" w:cstheme="minorBidi"/>
          <w:b w:val="0"/>
          <w:bCs w:val="0"/>
          <w:smallCaps w:val="0"/>
          <w:noProof/>
          <w:lang w:eastAsia="sk-SK"/>
        </w:rPr>
      </w:pPr>
      <w:hyperlink w:anchor="_Toc201132406" w:history="1">
        <w:r w:rsidRPr="00925138">
          <w:rPr>
            <w:rStyle w:val="Hypertextovprepojenie"/>
            <w:noProof/>
          </w:rPr>
          <w:t>7.3</w:t>
        </w:r>
        <w:r>
          <w:rPr>
            <w:rFonts w:eastAsiaTheme="minorEastAsia" w:cstheme="minorBidi"/>
            <w:b w:val="0"/>
            <w:bCs w:val="0"/>
            <w:smallCaps w:val="0"/>
            <w:noProof/>
            <w:lang w:eastAsia="sk-SK"/>
          </w:rPr>
          <w:tab/>
        </w:r>
        <w:r w:rsidRPr="00925138">
          <w:rPr>
            <w:rStyle w:val="Hypertextovprepojenie"/>
            <w:noProof/>
          </w:rPr>
          <w:t>Spoločné ustanovenia pre personálne výdavky interného a externého charakteru</w:t>
        </w:r>
        <w:r>
          <w:rPr>
            <w:noProof/>
            <w:webHidden/>
          </w:rPr>
          <w:tab/>
        </w:r>
        <w:r>
          <w:rPr>
            <w:noProof/>
            <w:webHidden/>
          </w:rPr>
          <w:fldChar w:fldCharType="begin"/>
        </w:r>
        <w:r>
          <w:rPr>
            <w:noProof/>
            <w:webHidden/>
          </w:rPr>
          <w:instrText xml:space="preserve"> PAGEREF _Toc201132406 \h </w:instrText>
        </w:r>
        <w:r>
          <w:rPr>
            <w:noProof/>
            <w:webHidden/>
          </w:rPr>
        </w:r>
        <w:r>
          <w:rPr>
            <w:noProof/>
            <w:webHidden/>
          </w:rPr>
          <w:fldChar w:fldCharType="separate"/>
        </w:r>
        <w:r>
          <w:rPr>
            <w:noProof/>
            <w:webHidden/>
          </w:rPr>
          <w:t>49</w:t>
        </w:r>
        <w:r>
          <w:rPr>
            <w:noProof/>
            <w:webHidden/>
          </w:rPr>
          <w:fldChar w:fldCharType="end"/>
        </w:r>
      </w:hyperlink>
    </w:p>
    <w:p w14:paraId="1C2736B4" w14:textId="6612437E" w:rsidR="00071B18" w:rsidRDefault="00071B18">
      <w:pPr>
        <w:pStyle w:val="Obsah2"/>
        <w:rPr>
          <w:rFonts w:eastAsiaTheme="minorEastAsia" w:cstheme="minorBidi"/>
          <w:b w:val="0"/>
          <w:bCs w:val="0"/>
          <w:smallCaps w:val="0"/>
          <w:noProof/>
          <w:lang w:eastAsia="sk-SK"/>
        </w:rPr>
      </w:pPr>
      <w:hyperlink w:anchor="_Toc201132407" w:history="1">
        <w:r w:rsidRPr="00925138">
          <w:rPr>
            <w:rStyle w:val="Hypertextovprepojenie"/>
            <w:noProof/>
          </w:rPr>
          <w:t>7.4</w:t>
        </w:r>
        <w:r>
          <w:rPr>
            <w:rFonts w:eastAsiaTheme="minorEastAsia" w:cstheme="minorBidi"/>
            <w:b w:val="0"/>
            <w:bCs w:val="0"/>
            <w:smallCaps w:val="0"/>
            <w:noProof/>
            <w:lang w:eastAsia="sk-SK"/>
          </w:rPr>
          <w:tab/>
        </w:r>
        <w:r w:rsidRPr="00925138">
          <w:rPr>
            <w:rStyle w:val="Hypertextovprepojenie"/>
            <w:noProof/>
          </w:rPr>
          <w:t>Ostatné výdavky</w:t>
        </w:r>
        <w:r>
          <w:rPr>
            <w:noProof/>
            <w:webHidden/>
          </w:rPr>
          <w:tab/>
        </w:r>
        <w:r>
          <w:rPr>
            <w:noProof/>
            <w:webHidden/>
          </w:rPr>
          <w:fldChar w:fldCharType="begin"/>
        </w:r>
        <w:r>
          <w:rPr>
            <w:noProof/>
            <w:webHidden/>
          </w:rPr>
          <w:instrText xml:space="preserve"> PAGEREF _Toc201132407 \h </w:instrText>
        </w:r>
        <w:r>
          <w:rPr>
            <w:noProof/>
            <w:webHidden/>
          </w:rPr>
        </w:r>
        <w:r>
          <w:rPr>
            <w:noProof/>
            <w:webHidden/>
          </w:rPr>
          <w:fldChar w:fldCharType="separate"/>
        </w:r>
        <w:r>
          <w:rPr>
            <w:noProof/>
            <w:webHidden/>
          </w:rPr>
          <w:t>50</w:t>
        </w:r>
        <w:r>
          <w:rPr>
            <w:noProof/>
            <w:webHidden/>
          </w:rPr>
          <w:fldChar w:fldCharType="end"/>
        </w:r>
      </w:hyperlink>
    </w:p>
    <w:p w14:paraId="276A62B2" w14:textId="239CEDAD" w:rsidR="00071B18" w:rsidRDefault="00071B18">
      <w:pPr>
        <w:pStyle w:val="Obsah3"/>
        <w:rPr>
          <w:rFonts w:eastAsiaTheme="minorEastAsia" w:cstheme="minorBidi"/>
          <w:smallCaps w:val="0"/>
          <w:noProof/>
          <w:lang w:eastAsia="sk-SK"/>
        </w:rPr>
      </w:pPr>
      <w:hyperlink w:anchor="_Toc201132408" w:history="1">
        <w:r w:rsidRPr="00925138">
          <w:rPr>
            <w:rStyle w:val="Hypertextovprepojenie"/>
            <w:noProof/>
          </w:rPr>
          <w:t>7.4.1</w:t>
        </w:r>
        <w:r>
          <w:rPr>
            <w:rFonts w:eastAsiaTheme="minorEastAsia" w:cstheme="minorBidi"/>
            <w:smallCaps w:val="0"/>
            <w:noProof/>
            <w:lang w:eastAsia="sk-SK"/>
          </w:rPr>
          <w:tab/>
        </w:r>
        <w:r w:rsidRPr="00925138">
          <w:rPr>
            <w:rStyle w:val="Hypertextovprepojenie"/>
            <w:noProof/>
          </w:rPr>
          <w:t>Vzdelávacie aktivity</w:t>
        </w:r>
        <w:r>
          <w:rPr>
            <w:noProof/>
            <w:webHidden/>
          </w:rPr>
          <w:tab/>
        </w:r>
        <w:r>
          <w:rPr>
            <w:noProof/>
            <w:webHidden/>
          </w:rPr>
          <w:fldChar w:fldCharType="begin"/>
        </w:r>
        <w:r>
          <w:rPr>
            <w:noProof/>
            <w:webHidden/>
          </w:rPr>
          <w:instrText xml:space="preserve"> PAGEREF _Toc201132408 \h </w:instrText>
        </w:r>
        <w:r>
          <w:rPr>
            <w:noProof/>
            <w:webHidden/>
          </w:rPr>
        </w:r>
        <w:r>
          <w:rPr>
            <w:noProof/>
            <w:webHidden/>
          </w:rPr>
          <w:fldChar w:fldCharType="separate"/>
        </w:r>
        <w:r>
          <w:rPr>
            <w:noProof/>
            <w:webHidden/>
          </w:rPr>
          <w:t>50</w:t>
        </w:r>
        <w:r>
          <w:rPr>
            <w:noProof/>
            <w:webHidden/>
          </w:rPr>
          <w:fldChar w:fldCharType="end"/>
        </w:r>
      </w:hyperlink>
    </w:p>
    <w:p w14:paraId="37590F32" w14:textId="7D4F626A" w:rsidR="00071B18" w:rsidRDefault="00071B18">
      <w:pPr>
        <w:pStyle w:val="Obsah3"/>
        <w:rPr>
          <w:rFonts w:eastAsiaTheme="minorEastAsia" w:cstheme="minorBidi"/>
          <w:smallCaps w:val="0"/>
          <w:noProof/>
          <w:lang w:eastAsia="sk-SK"/>
        </w:rPr>
      </w:pPr>
      <w:hyperlink w:anchor="_Toc201132409" w:history="1">
        <w:r w:rsidRPr="00925138">
          <w:rPr>
            <w:rStyle w:val="Hypertextovprepojenie"/>
            <w:noProof/>
          </w:rPr>
          <w:t>7.4.2</w:t>
        </w:r>
        <w:r>
          <w:rPr>
            <w:rFonts w:eastAsiaTheme="minorEastAsia" w:cstheme="minorBidi"/>
            <w:smallCaps w:val="0"/>
            <w:noProof/>
            <w:lang w:eastAsia="sk-SK"/>
          </w:rPr>
          <w:tab/>
        </w:r>
        <w:r w:rsidRPr="00925138">
          <w:rPr>
            <w:rStyle w:val="Hypertextovprepojenie"/>
            <w:noProof/>
          </w:rPr>
          <w:t>Cestovné náhrady</w:t>
        </w:r>
        <w:r>
          <w:rPr>
            <w:noProof/>
            <w:webHidden/>
          </w:rPr>
          <w:tab/>
        </w:r>
        <w:r>
          <w:rPr>
            <w:noProof/>
            <w:webHidden/>
          </w:rPr>
          <w:fldChar w:fldCharType="begin"/>
        </w:r>
        <w:r>
          <w:rPr>
            <w:noProof/>
            <w:webHidden/>
          </w:rPr>
          <w:instrText xml:space="preserve"> PAGEREF _Toc201132409 \h </w:instrText>
        </w:r>
        <w:r>
          <w:rPr>
            <w:noProof/>
            <w:webHidden/>
          </w:rPr>
        </w:r>
        <w:r>
          <w:rPr>
            <w:noProof/>
            <w:webHidden/>
          </w:rPr>
          <w:fldChar w:fldCharType="separate"/>
        </w:r>
        <w:r>
          <w:rPr>
            <w:noProof/>
            <w:webHidden/>
          </w:rPr>
          <w:t>52</w:t>
        </w:r>
        <w:r>
          <w:rPr>
            <w:noProof/>
            <w:webHidden/>
          </w:rPr>
          <w:fldChar w:fldCharType="end"/>
        </w:r>
      </w:hyperlink>
    </w:p>
    <w:p w14:paraId="6EA8C468" w14:textId="53EB132D" w:rsidR="00071B18" w:rsidRDefault="00071B18">
      <w:pPr>
        <w:pStyle w:val="Obsah3"/>
        <w:rPr>
          <w:rFonts w:eastAsiaTheme="minorEastAsia" w:cstheme="minorBidi"/>
          <w:smallCaps w:val="0"/>
          <w:noProof/>
          <w:lang w:eastAsia="sk-SK"/>
        </w:rPr>
      </w:pPr>
      <w:hyperlink w:anchor="_Toc201132410" w:history="1">
        <w:r w:rsidRPr="00925138">
          <w:rPr>
            <w:rStyle w:val="Hypertextovprepojenie"/>
            <w:noProof/>
          </w:rPr>
          <w:t>7.4.3</w:t>
        </w:r>
        <w:r>
          <w:rPr>
            <w:rFonts w:eastAsiaTheme="minorEastAsia" w:cstheme="minorBidi"/>
            <w:smallCaps w:val="0"/>
            <w:noProof/>
            <w:lang w:eastAsia="sk-SK"/>
          </w:rPr>
          <w:tab/>
        </w:r>
        <w:r w:rsidRPr="00925138">
          <w:rPr>
            <w:rStyle w:val="Hypertextovprepojenie"/>
            <w:noProof/>
          </w:rPr>
          <w:t>Nákup hmotného a nehmotného majetku</w:t>
        </w:r>
        <w:r>
          <w:rPr>
            <w:noProof/>
            <w:webHidden/>
          </w:rPr>
          <w:tab/>
        </w:r>
        <w:r>
          <w:rPr>
            <w:noProof/>
            <w:webHidden/>
          </w:rPr>
          <w:fldChar w:fldCharType="begin"/>
        </w:r>
        <w:r>
          <w:rPr>
            <w:noProof/>
            <w:webHidden/>
          </w:rPr>
          <w:instrText xml:space="preserve"> PAGEREF _Toc201132410 \h </w:instrText>
        </w:r>
        <w:r>
          <w:rPr>
            <w:noProof/>
            <w:webHidden/>
          </w:rPr>
        </w:r>
        <w:r>
          <w:rPr>
            <w:noProof/>
            <w:webHidden/>
          </w:rPr>
          <w:fldChar w:fldCharType="separate"/>
        </w:r>
        <w:r>
          <w:rPr>
            <w:noProof/>
            <w:webHidden/>
          </w:rPr>
          <w:t>53</w:t>
        </w:r>
        <w:r>
          <w:rPr>
            <w:noProof/>
            <w:webHidden/>
          </w:rPr>
          <w:fldChar w:fldCharType="end"/>
        </w:r>
      </w:hyperlink>
    </w:p>
    <w:p w14:paraId="5B83C26A" w14:textId="4CB20BF7" w:rsidR="00071B18" w:rsidRDefault="00071B18">
      <w:pPr>
        <w:pStyle w:val="Obsah3"/>
        <w:rPr>
          <w:rFonts w:eastAsiaTheme="minorEastAsia" w:cstheme="minorBidi"/>
          <w:smallCaps w:val="0"/>
          <w:noProof/>
          <w:lang w:eastAsia="sk-SK"/>
        </w:rPr>
      </w:pPr>
      <w:hyperlink w:anchor="_Toc201132411" w:history="1">
        <w:r w:rsidRPr="00925138">
          <w:rPr>
            <w:rStyle w:val="Hypertextovprepojenie"/>
            <w:noProof/>
          </w:rPr>
          <w:t>7.4.4</w:t>
        </w:r>
        <w:r>
          <w:rPr>
            <w:rFonts w:eastAsiaTheme="minorEastAsia" w:cstheme="minorBidi"/>
            <w:smallCaps w:val="0"/>
            <w:noProof/>
            <w:lang w:eastAsia="sk-SK"/>
          </w:rPr>
          <w:tab/>
        </w:r>
        <w:r w:rsidRPr="00925138">
          <w:rPr>
            <w:rStyle w:val="Hypertextovprepojenie"/>
            <w:noProof/>
          </w:rPr>
          <w:t>Nákup pozemkov a nákup stavieb</w:t>
        </w:r>
        <w:r>
          <w:rPr>
            <w:noProof/>
            <w:webHidden/>
          </w:rPr>
          <w:tab/>
        </w:r>
        <w:r>
          <w:rPr>
            <w:noProof/>
            <w:webHidden/>
          </w:rPr>
          <w:fldChar w:fldCharType="begin"/>
        </w:r>
        <w:r>
          <w:rPr>
            <w:noProof/>
            <w:webHidden/>
          </w:rPr>
          <w:instrText xml:space="preserve"> PAGEREF _Toc201132411 \h </w:instrText>
        </w:r>
        <w:r>
          <w:rPr>
            <w:noProof/>
            <w:webHidden/>
          </w:rPr>
        </w:r>
        <w:r>
          <w:rPr>
            <w:noProof/>
            <w:webHidden/>
          </w:rPr>
          <w:fldChar w:fldCharType="separate"/>
        </w:r>
        <w:r>
          <w:rPr>
            <w:noProof/>
            <w:webHidden/>
          </w:rPr>
          <w:t>54</w:t>
        </w:r>
        <w:r>
          <w:rPr>
            <w:noProof/>
            <w:webHidden/>
          </w:rPr>
          <w:fldChar w:fldCharType="end"/>
        </w:r>
      </w:hyperlink>
    </w:p>
    <w:p w14:paraId="68C6476E" w14:textId="612C40CA" w:rsidR="00071B18" w:rsidRDefault="00071B18">
      <w:pPr>
        <w:pStyle w:val="Obsah3"/>
        <w:rPr>
          <w:rFonts w:eastAsiaTheme="minorEastAsia" w:cstheme="minorBidi"/>
          <w:smallCaps w:val="0"/>
          <w:noProof/>
          <w:lang w:eastAsia="sk-SK"/>
        </w:rPr>
      </w:pPr>
      <w:hyperlink w:anchor="_Toc201132412" w:history="1">
        <w:r w:rsidRPr="00925138">
          <w:rPr>
            <w:rStyle w:val="Hypertextovprepojenie"/>
            <w:noProof/>
          </w:rPr>
          <w:t>7.4.5</w:t>
        </w:r>
        <w:r>
          <w:rPr>
            <w:rFonts w:eastAsiaTheme="minorEastAsia" w:cstheme="minorBidi"/>
            <w:smallCaps w:val="0"/>
            <w:noProof/>
            <w:lang w:eastAsia="sk-SK"/>
          </w:rPr>
          <w:tab/>
        </w:r>
        <w:r w:rsidRPr="00925138">
          <w:rPr>
            <w:rStyle w:val="Hypertextovprepojenie"/>
            <w:noProof/>
          </w:rPr>
          <w:t>Obstaranie stavebných prác</w:t>
        </w:r>
        <w:r>
          <w:rPr>
            <w:noProof/>
            <w:webHidden/>
          </w:rPr>
          <w:tab/>
        </w:r>
        <w:r>
          <w:rPr>
            <w:noProof/>
            <w:webHidden/>
          </w:rPr>
          <w:fldChar w:fldCharType="begin"/>
        </w:r>
        <w:r>
          <w:rPr>
            <w:noProof/>
            <w:webHidden/>
          </w:rPr>
          <w:instrText xml:space="preserve"> PAGEREF _Toc201132412 \h </w:instrText>
        </w:r>
        <w:r>
          <w:rPr>
            <w:noProof/>
            <w:webHidden/>
          </w:rPr>
        </w:r>
        <w:r>
          <w:rPr>
            <w:noProof/>
            <w:webHidden/>
          </w:rPr>
          <w:fldChar w:fldCharType="separate"/>
        </w:r>
        <w:r>
          <w:rPr>
            <w:noProof/>
            <w:webHidden/>
          </w:rPr>
          <w:t>54</w:t>
        </w:r>
        <w:r>
          <w:rPr>
            <w:noProof/>
            <w:webHidden/>
          </w:rPr>
          <w:fldChar w:fldCharType="end"/>
        </w:r>
      </w:hyperlink>
    </w:p>
    <w:p w14:paraId="19AF2885" w14:textId="33660166" w:rsidR="00071B18" w:rsidRDefault="00071B18">
      <w:pPr>
        <w:pStyle w:val="Obsah3"/>
        <w:rPr>
          <w:rFonts w:eastAsiaTheme="minorEastAsia" w:cstheme="minorBidi"/>
          <w:smallCaps w:val="0"/>
          <w:noProof/>
          <w:lang w:eastAsia="sk-SK"/>
        </w:rPr>
      </w:pPr>
      <w:hyperlink w:anchor="_Toc201132413" w:history="1">
        <w:r w:rsidRPr="00925138">
          <w:rPr>
            <w:rStyle w:val="Hypertextovprepojenie"/>
            <w:noProof/>
          </w:rPr>
          <w:t>7.4.6</w:t>
        </w:r>
        <w:r>
          <w:rPr>
            <w:rFonts w:eastAsiaTheme="minorEastAsia" w:cstheme="minorBidi"/>
            <w:smallCaps w:val="0"/>
            <w:noProof/>
            <w:lang w:eastAsia="sk-SK"/>
          </w:rPr>
          <w:tab/>
        </w:r>
        <w:r w:rsidRPr="00925138">
          <w:rPr>
            <w:rStyle w:val="Hypertextovprepojenie"/>
            <w:noProof/>
          </w:rPr>
          <w:t>Režijné výdavky a vecné príspevky</w:t>
        </w:r>
        <w:r>
          <w:rPr>
            <w:noProof/>
            <w:webHidden/>
          </w:rPr>
          <w:tab/>
        </w:r>
        <w:r>
          <w:rPr>
            <w:noProof/>
            <w:webHidden/>
          </w:rPr>
          <w:fldChar w:fldCharType="begin"/>
        </w:r>
        <w:r>
          <w:rPr>
            <w:noProof/>
            <w:webHidden/>
          </w:rPr>
          <w:instrText xml:space="preserve"> PAGEREF _Toc201132413 \h </w:instrText>
        </w:r>
        <w:r>
          <w:rPr>
            <w:noProof/>
            <w:webHidden/>
          </w:rPr>
        </w:r>
        <w:r>
          <w:rPr>
            <w:noProof/>
            <w:webHidden/>
          </w:rPr>
          <w:fldChar w:fldCharType="separate"/>
        </w:r>
        <w:r>
          <w:rPr>
            <w:noProof/>
            <w:webHidden/>
          </w:rPr>
          <w:t>55</w:t>
        </w:r>
        <w:r>
          <w:rPr>
            <w:noProof/>
            <w:webHidden/>
          </w:rPr>
          <w:fldChar w:fldCharType="end"/>
        </w:r>
      </w:hyperlink>
    </w:p>
    <w:p w14:paraId="6FB23CD2" w14:textId="1DFA2825" w:rsidR="00071B18" w:rsidRDefault="00071B18">
      <w:pPr>
        <w:pStyle w:val="Obsah2"/>
        <w:rPr>
          <w:rFonts w:eastAsiaTheme="minorEastAsia" w:cstheme="minorBidi"/>
          <w:b w:val="0"/>
          <w:bCs w:val="0"/>
          <w:smallCaps w:val="0"/>
          <w:noProof/>
          <w:lang w:eastAsia="sk-SK"/>
        </w:rPr>
      </w:pPr>
      <w:hyperlink w:anchor="_Toc201132414" w:history="1">
        <w:r w:rsidRPr="00925138">
          <w:rPr>
            <w:rStyle w:val="Hypertextovprepojenie"/>
            <w:noProof/>
          </w:rPr>
          <w:t>7.5</w:t>
        </w:r>
        <w:r>
          <w:rPr>
            <w:rFonts w:eastAsiaTheme="minorEastAsia" w:cstheme="minorBidi"/>
            <w:b w:val="0"/>
            <w:bCs w:val="0"/>
            <w:smallCaps w:val="0"/>
            <w:noProof/>
            <w:lang w:eastAsia="sk-SK"/>
          </w:rPr>
          <w:tab/>
        </w:r>
        <w:r w:rsidRPr="00925138">
          <w:rPr>
            <w:rStyle w:val="Hypertextovprepojenie"/>
            <w:noProof/>
          </w:rPr>
          <w:t>Zjednodušené vykazovanie výdavkov</w:t>
        </w:r>
        <w:r>
          <w:rPr>
            <w:noProof/>
            <w:webHidden/>
          </w:rPr>
          <w:tab/>
        </w:r>
        <w:r>
          <w:rPr>
            <w:noProof/>
            <w:webHidden/>
          </w:rPr>
          <w:fldChar w:fldCharType="begin"/>
        </w:r>
        <w:r>
          <w:rPr>
            <w:noProof/>
            <w:webHidden/>
          </w:rPr>
          <w:instrText xml:space="preserve"> PAGEREF _Toc201132414 \h </w:instrText>
        </w:r>
        <w:r>
          <w:rPr>
            <w:noProof/>
            <w:webHidden/>
          </w:rPr>
        </w:r>
        <w:r>
          <w:rPr>
            <w:noProof/>
            <w:webHidden/>
          </w:rPr>
          <w:fldChar w:fldCharType="separate"/>
        </w:r>
        <w:r>
          <w:rPr>
            <w:noProof/>
            <w:webHidden/>
          </w:rPr>
          <w:t>57</w:t>
        </w:r>
        <w:r>
          <w:rPr>
            <w:noProof/>
            <w:webHidden/>
          </w:rPr>
          <w:fldChar w:fldCharType="end"/>
        </w:r>
      </w:hyperlink>
    </w:p>
    <w:p w14:paraId="23D44192" w14:textId="41A8BBF1" w:rsidR="00071B18" w:rsidRDefault="00071B18">
      <w:pPr>
        <w:pStyle w:val="Obsah2"/>
        <w:rPr>
          <w:rFonts w:eastAsiaTheme="minorEastAsia" w:cstheme="minorBidi"/>
          <w:b w:val="0"/>
          <w:bCs w:val="0"/>
          <w:smallCaps w:val="0"/>
          <w:noProof/>
          <w:lang w:eastAsia="sk-SK"/>
        </w:rPr>
      </w:pPr>
      <w:hyperlink w:anchor="_Toc201132415" w:history="1">
        <w:r w:rsidRPr="00925138">
          <w:rPr>
            <w:rStyle w:val="Hypertextovprepojenie"/>
            <w:noProof/>
          </w:rPr>
          <w:t>7.6</w:t>
        </w:r>
        <w:r>
          <w:rPr>
            <w:rFonts w:eastAsiaTheme="minorEastAsia" w:cstheme="minorBidi"/>
            <w:b w:val="0"/>
            <w:bCs w:val="0"/>
            <w:smallCaps w:val="0"/>
            <w:noProof/>
            <w:lang w:eastAsia="sk-SK"/>
          </w:rPr>
          <w:tab/>
        </w:r>
        <w:r w:rsidRPr="00925138">
          <w:rPr>
            <w:rStyle w:val="Hypertextovprepojenie"/>
            <w:noProof/>
          </w:rPr>
          <w:t>Zmluvy a dodatky s dodávateľom</w:t>
        </w:r>
        <w:r>
          <w:rPr>
            <w:noProof/>
            <w:webHidden/>
          </w:rPr>
          <w:tab/>
        </w:r>
        <w:r>
          <w:rPr>
            <w:noProof/>
            <w:webHidden/>
          </w:rPr>
          <w:fldChar w:fldCharType="begin"/>
        </w:r>
        <w:r>
          <w:rPr>
            <w:noProof/>
            <w:webHidden/>
          </w:rPr>
          <w:instrText xml:space="preserve"> PAGEREF _Toc201132415 \h </w:instrText>
        </w:r>
        <w:r>
          <w:rPr>
            <w:noProof/>
            <w:webHidden/>
          </w:rPr>
        </w:r>
        <w:r>
          <w:rPr>
            <w:noProof/>
            <w:webHidden/>
          </w:rPr>
          <w:fldChar w:fldCharType="separate"/>
        </w:r>
        <w:r>
          <w:rPr>
            <w:noProof/>
            <w:webHidden/>
          </w:rPr>
          <w:t>57</w:t>
        </w:r>
        <w:r>
          <w:rPr>
            <w:noProof/>
            <w:webHidden/>
          </w:rPr>
          <w:fldChar w:fldCharType="end"/>
        </w:r>
      </w:hyperlink>
    </w:p>
    <w:p w14:paraId="20E44C7E" w14:textId="2EA1081D" w:rsidR="00071B18" w:rsidRDefault="00071B18">
      <w:pPr>
        <w:pStyle w:val="Obsah1"/>
        <w:rPr>
          <w:rFonts w:eastAsiaTheme="minorEastAsia" w:cstheme="minorBidi"/>
          <w:b w:val="0"/>
          <w:bCs w:val="0"/>
          <w:caps w:val="0"/>
          <w:noProof/>
          <w:u w:val="none"/>
          <w:lang w:eastAsia="sk-SK"/>
        </w:rPr>
      </w:pPr>
      <w:hyperlink w:anchor="_Toc201132416" w:history="1">
        <w:r w:rsidRPr="00925138">
          <w:rPr>
            <w:rStyle w:val="Hypertextovprepojenie"/>
            <w:noProof/>
          </w:rPr>
          <w:t>8</w:t>
        </w:r>
        <w:r>
          <w:rPr>
            <w:rFonts w:eastAsiaTheme="minorEastAsia" w:cstheme="minorBidi"/>
            <w:b w:val="0"/>
            <w:bCs w:val="0"/>
            <w:caps w:val="0"/>
            <w:noProof/>
            <w:u w:val="none"/>
            <w:lang w:eastAsia="sk-SK"/>
          </w:rPr>
          <w:tab/>
        </w:r>
        <w:r w:rsidRPr="00925138">
          <w:rPr>
            <w:rStyle w:val="Hypertextovprepojenie"/>
            <w:noProof/>
          </w:rPr>
          <w:t>MONITOROVANIE IMPLEMENTÁCIE PROJEKTU</w:t>
        </w:r>
        <w:r>
          <w:rPr>
            <w:noProof/>
            <w:webHidden/>
          </w:rPr>
          <w:tab/>
        </w:r>
        <w:r>
          <w:rPr>
            <w:noProof/>
            <w:webHidden/>
          </w:rPr>
          <w:fldChar w:fldCharType="begin"/>
        </w:r>
        <w:r>
          <w:rPr>
            <w:noProof/>
            <w:webHidden/>
          </w:rPr>
          <w:instrText xml:space="preserve"> PAGEREF _Toc201132416 \h </w:instrText>
        </w:r>
        <w:r>
          <w:rPr>
            <w:noProof/>
            <w:webHidden/>
          </w:rPr>
        </w:r>
        <w:r>
          <w:rPr>
            <w:noProof/>
            <w:webHidden/>
          </w:rPr>
          <w:fldChar w:fldCharType="separate"/>
        </w:r>
        <w:r>
          <w:rPr>
            <w:noProof/>
            <w:webHidden/>
          </w:rPr>
          <w:t>58</w:t>
        </w:r>
        <w:r>
          <w:rPr>
            <w:noProof/>
            <w:webHidden/>
          </w:rPr>
          <w:fldChar w:fldCharType="end"/>
        </w:r>
      </w:hyperlink>
    </w:p>
    <w:p w14:paraId="71573811" w14:textId="1E29CB5F" w:rsidR="00071B18" w:rsidRDefault="00071B18">
      <w:pPr>
        <w:pStyle w:val="Obsah2"/>
        <w:rPr>
          <w:rFonts w:eastAsiaTheme="minorEastAsia" w:cstheme="minorBidi"/>
          <w:b w:val="0"/>
          <w:bCs w:val="0"/>
          <w:smallCaps w:val="0"/>
          <w:noProof/>
          <w:lang w:eastAsia="sk-SK"/>
        </w:rPr>
      </w:pPr>
      <w:hyperlink w:anchor="_Toc201132417" w:history="1">
        <w:r w:rsidRPr="00925138">
          <w:rPr>
            <w:rStyle w:val="Hypertextovprepojenie"/>
            <w:noProof/>
          </w:rPr>
          <w:t>8.1</w:t>
        </w:r>
        <w:r>
          <w:rPr>
            <w:rFonts w:eastAsiaTheme="minorEastAsia" w:cstheme="minorBidi"/>
            <w:b w:val="0"/>
            <w:bCs w:val="0"/>
            <w:smallCaps w:val="0"/>
            <w:noProof/>
            <w:lang w:eastAsia="sk-SK"/>
          </w:rPr>
          <w:tab/>
        </w:r>
        <w:r w:rsidRPr="00925138">
          <w:rPr>
            <w:rStyle w:val="Hypertextovprepojenie"/>
            <w:noProof/>
          </w:rPr>
          <w:t>Monitorovacia správa projektu</w:t>
        </w:r>
        <w:r>
          <w:rPr>
            <w:noProof/>
            <w:webHidden/>
          </w:rPr>
          <w:tab/>
        </w:r>
        <w:r>
          <w:rPr>
            <w:noProof/>
            <w:webHidden/>
          </w:rPr>
          <w:fldChar w:fldCharType="begin"/>
        </w:r>
        <w:r>
          <w:rPr>
            <w:noProof/>
            <w:webHidden/>
          </w:rPr>
          <w:instrText xml:space="preserve"> PAGEREF _Toc201132417 \h </w:instrText>
        </w:r>
        <w:r>
          <w:rPr>
            <w:noProof/>
            <w:webHidden/>
          </w:rPr>
        </w:r>
        <w:r>
          <w:rPr>
            <w:noProof/>
            <w:webHidden/>
          </w:rPr>
          <w:fldChar w:fldCharType="separate"/>
        </w:r>
        <w:r>
          <w:rPr>
            <w:noProof/>
            <w:webHidden/>
          </w:rPr>
          <w:t>59</w:t>
        </w:r>
        <w:r>
          <w:rPr>
            <w:noProof/>
            <w:webHidden/>
          </w:rPr>
          <w:fldChar w:fldCharType="end"/>
        </w:r>
      </w:hyperlink>
    </w:p>
    <w:p w14:paraId="3A0ECA27" w14:textId="6E79B17A" w:rsidR="00071B18" w:rsidRDefault="00071B18">
      <w:pPr>
        <w:pStyle w:val="Obsah2"/>
        <w:rPr>
          <w:rFonts w:eastAsiaTheme="minorEastAsia" w:cstheme="minorBidi"/>
          <w:b w:val="0"/>
          <w:bCs w:val="0"/>
          <w:smallCaps w:val="0"/>
          <w:noProof/>
          <w:lang w:eastAsia="sk-SK"/>
        </w:rPr>
      </w:pPr>
      <w:hyperlink w:anchor="_Toc201132418" w:history="1">
        <w:r w:rsidRPr="00925138">
          <w:rPr>
            <w:rStyle w:val="Hypertextovprepojenie"/>
            <w:noProof/>
          </w:rPr>
          <w:t>8.2</w:t>
        </w:r>
        <w:r>
          <w:rPr>
            <w:rFonts w:eastAsiaTheme="minorEastAsia" w:cstheme="minorBidi"/>
            <w:b w:val="0"/>
            <w:bCs w:val="0"/>
            <w:smallCaps w:val="0"/>
            <w:noProof/>
            <w:lang w:eastAsia="sk-SK"/>
          </w:rPr>
          <w:tab/>
        </w:r>
        <w:r w:rsidRPr="00925138">
          <w:rPr>
            <w:rStyle w:val="Hypertextovprepojenie"/>
            <w:noProof/>
          </w:rPr>
          <w:t>Opatrenia na strane vykonávateľa na základe analýzy výsledkov monitorovania projektu</w:t>
        </w:r>
        <w:r>
          <w:rPr>
            <w:noProof/>
            <w:webHidden/>
          </w:rPr>
          <w:tab/>
        </w:r>
        <w:r>
          <w:rPr>
            <w:noProof/>
            <w:webHidden/>
          </w:rPr>
          <w:fldChar w:fldCharType="begin"/>
        </w:r>
        <w:r>
          <w:rPr>
            <w:noProof/>
            <w:webHidden/>
          </w:rPr>
          <w:instrText xml:space="preserve"> PAGEREF _Toc201132418 \h </w:instrText>
        </w:r>
        <w:r>
          <w:rPr>
            <w:noProof/>
            <w:webHidden/>
          </w:rPr>
        </w:r>
        <w:r>
          <w:rPr>
            <w:noProof/>
            <w:webHidden/>
          </w:rPr>
          <w:fldChar w:fldCharType="separate"/>
        </w:r>
        <w:r>
          <w:rPr>
            <w:noProof/>
            <w:webHidden/>
          </w:rPr>
          <w:t>60</w:t>
        </w:r>
        <w:r>
          <w:rPr>
            <w:noProof/>
            <w:webHidden/>
          </w:rPr>
          <w:fldChar w:fldCharType="end"/>
        </w:r>
      </w:hyperlink>
    </w:p>
    <w:p w14:paraId="646E1C3F" w14:textId="1724AE17" w:rsidR="00071B18" w:rsidRDefault="00071B18">
      <w:pPr>
        <w:pStyle w:val="Obsah2"/>
        <w:rPr>
          <w:rFonts w:eastAsiaTheme="minorEastAsia" w:cstheme="minorBidi"/>
          <w:b w:val="0"/>
          <w:bCs w:val="0"/>
          <w:smallCaps w:val="0"/>
          <w:noProof/>
          <w:lang w:eastAsia="sk-SK"/>
        </w:rPr>
      </w:pPr>
      <w:hyperlink w:anchor="_Toc201132419" w:history="1">
        <w:r w:rsidRPr="00925138">
          <w:rPr>
            <w:rStyle w:val="Hypertextovprepojenie"/>
            <w:noProof/>
          </w:rPr>
          <w:t>8.3</w:t>
        </w:r>
        <w:r>
          <w:rPr>
            <w:rFonts w:eastAsiaTheme="minorEastAsia" w:cstheme="minorBidi"/>
            <w:b w:val="0"/>
            <w:bCs w:val="0"/>
            <w:smallCaps w:val="0"/>
            <w:noProof/>
            <w:lang w:eastAsia="sk-SK"/>
          </w:rPr>
          <w:tab/>
        </w:r>
        <w:r w:rsidRPr="00925138">
          <w:rPr>
            <w:rStyle w:val="Hypertextovprepojenie"/>
            <w:noProof/>
          </w:rPr>
          <w:t>Usmernenie k vykazovaniu merateľných ukazovateľov</w:t>
        </w:r>
        <w:r>
          <w:rPr>
            <w:noProof/>
            <w:webHidden/>
          </w:rPr>
          <w:tab/>
        </w:r>
        <w:r>
          <w:rPr>
            <w:noProof/>
            <w:webHidden/>
          </w:rPr>
          <w:fldChar w:fldCharType="begin"/>
        </w:r>
        <w:r>
          <w:rPr>
            <w:noProof/>
            <w:webHidden/>
          </w:rPr>
          <w:instrText xml:space="preserve"> PAGEREF _Toc201132419 \h </w:instrText>
        </w:r>
        <w:r>
          <w:rPr>
            <w:noProof/>
            <w:webHidden/>
          </w:rPr>
        </w:r>
        <w:r>
          <w:rPr>
            <w:noProof/>
            <w:webHidden/>
          </w:rPr>
          <w:fldChar w:fldCharType="separate"/>
        </w:r>
        <w:r>
          <w:rPr>
            <w:noProof/>
            <w:webHidden/>
          </w:rPr>
          <w:t>62</w:t>
        </w:r>
        <w:r>
          <w:rPr>
            <w:noProof/>
            <w:webHidden/>
          </w:rPr>
          <w:fldChar w:fldCharType="end"/>
        </w:r>
      </w:hyperlink>
    </w:p>
    <w:p w14:paraId="6F3E942C" w14:textId="23A6FEC9" w:rsidR="00071B18" w:rsidRDefault="00071B18">
      <w:pPr>
        <w:pStyle w:val="Obsah1"/>
        <w:rPr>
          <w:rFonts w:eastAsiaTheme="minorEastAsia" w:cstheme="minorBidi"/>
          <w:b w:val="0"/>
          <w:bCs w:val="0"/>
          <w:caps w:val="0"/>
          <w:noProof/>
          <w:u w:val="none"/>
          <w:lang w:eastAsia="sk-SK"/>
        </w:rPr>
      </w:pPr>
      <w:hyperlink w:anchor="_Toc201132420" w:history="1">
        <w:r w:rsidRPr="00925138">
          <w:rPr>
            <w:rStyle w:val="Hypertextovprepojenie"/>
            <w:noProof/>
          </w:rPr>
          <w:t>9</w:t>
        </w:r>
        <w:r>
          <w:rPr>
            <w:rFonts w:eastAsiaTheme="minorEastAsia" w:cstheme="minorBidi"/>
            <w:b w:val="0"/>
            <w:bCs w:val="0"/>
            <w:caps w:val="0"/>
            <w:noProof/>
            <w:u w:val="none"/>
            <w:lang w:eastAsia="sk-SK"/>
          </w:rPr>
          <w:tab/>
        </w:r>
        <w:r w:rsidRPr="00925138">
          <w:rPr>
            <w:rStyle w:val="Hypertextovprepojenie"/>
            <w:noProof/>
          </w:rPr>
          <w:t>KONTROLA/AUDIT PROJEKTU</w:t>
        </w:r>
        <w:r>
          <w:rPr>
            <w:noProof/>
            <w:webHidden/>
          </w:rPr>
          <w:tab/>
        </w:r>
        <w:r>
          <w:rPr>
            <w:noProof/>
            <w:webHidden/>
          </w:rPr>
          <w:fldChar w:fldCharType="begin"/>
        </w:r>
        <w:r>
          <w:rPr>
            <w:noProof/>
            <w:webHidden/>
          </w:rPr>
          <w:instrText xml:space="preserve"> PAGEREF _Toc201132420 \h </w:instrText>
        </w:r>
        <w:r>
          <w:rPr>
            <w:noProof/>
            <w:webHidden/>
          </w:rPr>
        </w:r>
        <w:r>
          <w:rPr>
            <w:noProof/>
            <w:webHidden/>
          </w:rPr>
          <w:fldChar w:fldCharType="separate"/>
        </w:r>
        <w:r>
          <w:rPr>
            <w:noProof/>
            <w:webHidden/>
          </w:rPr>
          <w:t>62</w:t>
        </w:r>
        <w:r>
          <w:rPr>
            <w:noProof/>
            <w:webHidden/>
          </w:rPr>
          <w:fldChar w:fldCharType="end"/>
        </w:r>
      </w:hyperlink>
    </w:p>
    <w:p w14:paraId="4EC73C6B" w14:textId="42BD26D1" w:rsidR="00071B18" w:rsidRDefault="00071B18">
      <w:pPr>
        <w:pStyle w:val="Obsah2"/>
        <w:rPr>
          <w:rFonts w:eastAsiaTheme="minorEastAsia" w:cstheme="minorBidi"/>
          <w:b w:val="0"/>
          <w:bCs w:val="0"/>
          <w:smallCaps w:val="0"/>
          <w:noProof/>
          <w:lang w:eastAsia="sk-SK"/>
        </w:rPr>
      </w:pPr>
      <w:hyperlink w:anchor="_Toc201132421" w:history="1">
        <w:r w:rsidRPr="00925138">
          <w:rPr>
            <w:rStyle w:val="Hypertextovprepojenie"/>
            <w:noProof/>
          </w:rPr>
          <w:t>9.1</w:t>
        </w:r>
        <w:r>
          <w:rPr>
            <w:rFonts w:eastAsiaTheme="minorEastAsia" w:cstheme="minorBidi"/>
            <w:b w:val="0"/>
            <w:bCs w:val="0"/>
            <w:smallCaps w:val="0"/>
            <w:noProof/>
            <w:lang w:eastAsia="sk-SK"/>
          </w:rPr>
          <w:tab/>
        </w:r>
        <w:r w:rsidRPr="00925138">
          <w:rPr>
            <w:rStyle w:val="Hypertextovprepojenie"/>
            <w:noProof/>
          </w:rPr>
          <w:t>Finančná kontrola verejného obstarávania/obstarávania</w:t>
        </w:r>
        <w:r>
          <w:rPr>
            <w:noProof/>
            <w:webHidden/>
          </w:rPr>
          <w:tab/>
        </w:r>
        <w:r>
          <w:rPr>
            <w:noProof/>
            <w:webHidden/>
          </w:rPr>
          <w:fldChar w:fldCharType="begin"/>
        </w:r>
        <w:r>
          <w:rPr>
            <w:noProof/>
            <w:webHidden/>
          </w:rPr>
          <w:instrText xml:space="preserve"> PAGEREF _Toc201132421 \h </w:instrText>
        </w:r>
        <w:r>
          <w:rPr>
            <w:noProof/>
            <w:webHidden/>
          </w:rPr>
        </w:r>
        <w:r>
          <w:rPr>
            <w:noProof/>
            <w:webHidden/>
          </w:rPr>
          <w:fldChar w:fldCharType="separate"/>
        </w:r>
        <w:r>
          <w:rPr>
            <w:noProof/>
            <w:webHidden/>
          </w:rPr>
          <w:t>64</w:t>
        </w:r>
        <w:r>
          <w:rPr>
            <w:noProof/>
            <w:webHidden/>
          </w:rPr>
          <w:fldChar w:fldCharType="end"/>
        </w:r>
      </w:hyperlink>
    </w:p>
    <w:p w14:paraId="4C65A605" w14:textId="1F0F6D3C" w:rsidR="00071B18" w:rsidRDefault="00071B18">
      <w:pPr>
        <w:pStyle w:val="Obsah2"/>
        <w:rPr>
          <w:rFonts w:eastAsiaTheme="minorEastAsia" w:cstheme="minorBidi"/>
          <w:b w:val="0"/>
          <w:bCs w:val="0"/>
          <w:smallCaps w:val="0"/>
          <w:noProof/>
          <w:lang w:eastAsia="sk-SK"/>
        </w:rPr>
      </w:pPr>
      <w:hyperlink w:anchor="_Toc201132422" w:history="1">
        <w:r w:rsidRPr="00925138">
          <w:rPr>
            <w:rStyle w:val="Hypertextovprepojenie"/>
            <w:noProof/>
          </w:rPr>
          <w:t>9.2</w:t>
        </w:r>
        <w:r>
          <w:rPr>
            <w:rFonts w:eastAsiaTheme="minorEastAsia" w:cstheme="minorBidi"/>
            <w:b w:val="0"/>
            <w:bCs w:val="0"/>
            <w:smallCaps w:val="0"/>
            <w:noProof/>
            <w:lang w:eastAsia="sk-SK"/>
          </w:rPr>
          <w:tab/>
        </w:r>
        <w:r w:rsidRPr="00925138">
          <w:rPr>
            <w:rStyle w:val="Hypertextovprepojenie"/>
            <w:noProof/>
          </w:rPr>
          <w:t>Základné povinnosti a oprávnenia vykonávateľa pri výkone kontroly projektu</w:t>
        </w:r>
        <w:r>
          <w:rPr>
            <w:noProof/>
            <w:webHidden/>
          </w:rPr>
          <w:tab/>
        </w:r>
        <w:r>
          <w:rPr>
            <w:noProof/>
            <w:webHidden/>
          </w:rPr>
          <w:fldChar w:fldCharType="begin"/>
        </w:r>
        <w:r>
          <w:rPr>
            <w:noProof/>
            <w:webHidden/>
          </w:rPr>
          <w:instrText xml:space="preserve"> PAGEREF _Toc201132422 \h </w:instrText>
        </w:r>
        <w:r>
          <w:rPr>
            <w:noProof/>
            <w:webHidden/>
          </w:rPr>
        </w:r>
        <w:r>
          <w:rPr>
            <w:noProof/>
            <w:webHidden/>
          </w:rPr>
          <w:fldChar w:fldCharType="separate"/>
        </w:r>
        <w:r>
          <w:rPr>
            <w:noProof/>
            <w:webHidden/>
          </w:rPr>
          <w:t>65</w:t>
        </w:r>
        <w:r>
          <w:rPr>
            <w:noProof/>
            <w:webHidden/>
          </w:rPr>
          <w:fldChar w:fldCharType="end"/>
        </w:r>
      </w:hyperlink>
    </w:p>
    <w:p w14:paraId="729EDCCA" w14:textId="3C28B24F" w:rsidR="00071B18" w:rsidRDefault="00071B18">
      <w:pPr>
        <w:pStyle w:val="Obsah2"/>
        <w:rPr>
          <w:rFonts w:eastAsiaTheme="minorEastAsia" w:cstheme="minorBidi"/>
          <w:b w:val="0"/>
          <w:bCs w:val="0"/>
          <w:smallCaps w:val="0"/>
          <w:noProof/>
          <w:lang w:eastAsia="sk-SK"/>
        </w:rPr>
      </w:pPr>
      <w:hyperlink w:anchor="_Toc201132423" w:history="1">
        <w:r w:rsidRPr="00925138">
          <w:rPr>
            <w:rStyle w:val="Hypertextovprepojenie"/>
            <w:noProof/>
          </w:rPr>
          <w:t>9.3</w:t>
        </w:r>
        <w:r>
          <w:rPr>
            <w:rFonts w:eastAsiaTheme="minorEastAsia" w:cstheme="minorBidi"/>
            <w:b w:val="0"/>
            <w:bCs w:val="0"/>
            <w:smallCaps w:val="0"/>
            <w:noProof/>
            <w:lang w:eastAsia="sk-SK"/>
          </w:rPr>
          <w:tab/>
        </w:r>
        <w:r w:rsidRPr="00925138">
          <w:rPr>
            <w:rStyle w:val="Hypertextovprepojenie"/>
            <w:noProof/>
          </w:rPr>
          <w:t>Výstup z kontroly projektu a ukončenie kontroly projektu</w:t>
        </w:r>
        <w:r>
          <w:rPr>
            <w:noProof/>
            <w:webHidden/>
          </w:rPr>
          <w:tab/>
        </w:r>
        <w:r>
          <w:rPr>
            <w:noProof/>
            <w:webHidden/>
          </w:rPr>
          <w:fldChar w:fldCharType="begin"/>
        </w:r>
        <w:r>
          <w:rPr>
            <w:noProof/>
            <w:webHidden/>
          </w:rPr>
          <w:instrText xml:space="preserve"> PAGEREF _Toc201132423 \h </w:instrText>
        </w:r>
        <w:r>
          <w:rPr>
            <w:noProof/>
            <w:webHidden/>
          </w:rPr>
        </w:r>
        <w:r>
          <w:rPr>
            <w:noProof/>
            <w:webHidden/>
          </w:rPr>
          <w:fldChar w:fldCharType="separate"/>
        </w:r>
        <w:r>
          <w:rPr>
            <w:noProof/>
            <w:webHidden/>
          </w:rPr>
          <w:t>65</w:t>
        </w:r>
        <w:r>
          <w:rPr>
            <w:noProof/>
            <w:webHidden/>
          </w:rPr>
          <w:fldChar w:fldCharType="end"/>
        </w:r>
      </w:hyperlink>
    </w:p>
    <w:p w14:paraId="53891C74" w14:textId="37A29916" w:rsidR="00071B18" w:rsidRDefault="00071B18">
      <w:pPr>
        <w:pStyle w:val="Obsah2"/>
        <w:rPr>
          <w:rFonts w:eastAsiaTheme="minorEastAsia" w:cstheme="minorBidi"/>
          <w:b w:val="0"/>
          <w:bCs w:val="0"/>
          <w:smallCaps w:val="0"/>
          <w:noProof/>
          <w:lang w:eastAsia="sk-SK"/>
        </w:rPr>
      </w:pPr>
      <w:hyperlink w:anchor="_Toc201132424" w:history="1">
        <w:r w:rsidRPr="00925138">
          <w:rPr>
            <w:rStyle w:val="Hypertextovprepojenie"/>
            <w:noProof/>
          </w:rPr>
          <w:t>9.4</w:t>
        </w:r>
        <w:r>
          <w:rPr>
            <w:rFonts w:eastAsiaTheme="minorEastAsia" w:cstheme="minorBidi"/>
            <w:b w:val="0"/>
            <w:bCs w:val="0"/>
            <w:smallCaps w:val="0"/>
            <w:noProof/>
            <w:lang w:eastAsia="sk-SK"/>
          </w:rPr>
          <w:tab/>
        </w:r>
        <w:r w:rsidRPr="00925138">
          <w:rPr>
            <w:rStyle w:val="Hypertextovprepojenie"/>
            <w:noProof/>
          </w:rPr>
          <w:t>Výkon finančnej kontroly na mieste</w:t>
        </w:r>
        <w:r>
          <w:rPr>
            <w:noProof/>
            <w:webHidden/>
          </w:rPr>
          <w:tab/>
        </w:r>
        <w:r>
          <w:rPr>
            <w:noProof/>
            <w:webHidden/>
          </w:rPr>
          <w:fldChar w:fldCharType="begin"/>
        </w:r>
        <w:r>
          <w:rPr>
            <w:noProof/>
            <w:webHidden/>
          </w:rPr>
          <w:instrText xml:space="preserve"> PAGEREF _Toc201132424 \h </w:instrText>
        </w:r>
        <w:r>
          <w:rPr>
            <w:noProof/>
            <w:webHidden/>
          </w:rPr>
        </w:r>
        <w:r>
          <w:rPr>
            <w:noProof/>
            <w:webHidden/>
          </w:rPr>
          <w:fldChar w:fldCharType="separate"/>
        </w:r>
        <w:r>
          <w:rPr>
            <w:noProof/>
            <w:webHidden/>
          </w:rPr>
          <w:t>67</w:t>
        </w:r>
        <w:r>
          <w:rPr>
            <w:noProof/>
            <w:webHidden/>
          </w:rPr>
          <w:fldChar w:fldCharType="end"/>
        </w:r>
      </w:hyperlink>
    </w:p>
    <w:p w14:paraId="4E157DB5" w14:textId="20083342" w:rsidR="00071B18" w:rsidRDefault="00071B18">
      <w:pPr>
        <w:pStyle w:val="Obsah2"/>
        <w:rPr>
          <w:rFonts w:eastAsiaTheme="minorEastAsia" w:cstheme="minorBidi"/>
          <w:b w:val="0"/>
          <w:bCs w:val="0"/>
          <w:smallCaps w:val="0"/>
          <w:noProof/>
          <w:lang w:eastAsia="sk-SK"/>
        </w:rPr>
      </w:pPr>
      <w:hyperlink w:anchor="_Toc201132425" w:history="1">
        <w:r w:rsidRPr="00925138">
          <w:rPr>
            <w:rStyle w:val="Hypertextovprepojenie"/>
            <w:noProof/>
          </w:rPr>
          <w:t>9.5</w:t>
        </w:r>
        <w:r>
          <w:rPr>
            <w:rFonts w:eastAsiaTheme="minorEastAsia" w:cstheme="minorBidi"/>
            <w:b w:val="0"/>
            <w:bCs w:val="0"/>
            <w:smallCaps w:val="0"/>
            <w:noProof/>
            <w:lang w:eastAsia="sk-SK"/>
          </w:rPr>
          <w:tab/>
        </w:r>
        <w:r w:rsidRPr="00925138">
          <w:rPr>
            <w:rStyle w:val="Hypertextovprepojenie"/>
            <w:noProof/>
          </w:rPr>
          <w:t>Výkon kontroly žiadosti o platbu</w:t>
        </w:r>
        <w:r>
          <w:rPr>
            <w:noProof/>
            <w:webHidden/>
          </w:rPr>
          <w:tab/>
        </w:r>
        <w:r>
          <w:rPr>
            <w:noProof/>
            <w:webHidden/>
          </w:rPr>
          <w:fldChar w:fldCharType="begin"/>
        </w:r>
        <w:r>
          <w:rPr>
            <w:noProof/>
            <w:webHidden/>
          </w:rPr>
          <w:instrText xml:space="preserve"> PAGEREF _Toc201132425 \h </w:instrText>
        </w:r>
        <w:r>
          <w:rPr>
            <w:noProof/>
            <w:webHidden/>
          </w:rPr>
        </w:r>
        <w:r>
          <w:rPr>
            <w:noProof/>
            <w:webHidden/>
          </w:rPr>
          <w:fldChar w:fldCharType="separate"/>
        </w:r>
        <w:r>
          <w:rPr>
            <w:noProof/>
            <w:webHidden/>
          </w:rPr>
          <w:t>68</w:t>
        </w:r>
        <w:r>
          <w:rPr>
            <w:noProof/>
            <w:webHidden/>
          </w:rPr>
          <w:fldChar w:fldCharType="end"/>
        </w:r>
      </w:hyperlink>
    </w:p>
    <w:p w14:paraId="2984745A" w14:textId="39F0229D" w:rsidR="00071B18" w:rsidRDefault="00071B18">
      <w:pPr>
        <w:pStyle w:val="Obsah2"/>
        <w:rPr>
          <w:rFonts w:eastAsiaTheme="minorEastAsia" w:cstheme="minorBidi"/>
          <w:b w:val="0"/>
          <w:bCs w:val="0"/>
          <w:smallCaps w:val="0"/>
          <w:noProof/>
          <w:lang w:eastAsia="sk-SK"/>
        </w:rPr>
      </w:pPr>
      <w:hyperlink w:anchor="_Toc201132426" w:history="1">
        <w:r w:rsidRPr="00925138">
          <w:rPr>
            <w:rStyle w:val="Hypertextovprepojenie"/>
            <w:noProof/>
          </w:rPr>
          <w:t>9.6</w:t>
        </w:r>
        <w:r>
          <w:rPr>
            <w:rFonts w:eastAsiaTheme="minorEastAsia" w:cstheme="minorBidi"/>
            <w:b w:val="0"/>
            <w:bCs w:val="0"/>
            <w:smallCaps w:val="0"/>
            <w:noProof/>
            <w:lang w:eastAsia="sk-SK"/>
          </w:rPr>
          <w:tab/>
        </w:r>
        <w:r w:rsidRPr="00925138">
          <w:rPr>
            <w:rStyle w:val="Hypertextovprepojenie"/>
            <w:noProof/>
          </w:rPr>
          <w:t>Výkon kontroly ostatných dokumentov predkladaných prijímateľom vykonávateľovi</w:t>
        </w:r>
        <w:r>
          <w:rPr>
            <w:noProof/>
            <w:webHidden/>
          </w:rPr>
          <w:tab/>
        </w:r>
        <w:r>
          <w:rPr>
            <w:noProof/>
            <w:webHidden/>
          </w:rPr>
          <w:fldChar w:fldCharType="begin"/>
        </w:r>
        <w:r>
          <w:rPr>
            <w:noProof/>
            <w:webHidden/>
          </w:rPr>
          <w:instrText xml:space="preserve"> PAGEREF _Toc201132426 \h </w:instrText>
        </w:r>
        <w:r>
          <w:rPr>
            <w:noProof/>
            <w:webHidden/>
          </w:rPr>
        </w:r>
        <w:r>
          <w:rPr>
            <w:noProof/>
            <w:webHidden/>
          </w:rPr>
          <w:fldChar w:fldCharType="separate"/>
        </w:r>
        <w:r>
          <w:rPr>
            <w:noProof/>
            <w:webHidden/>
          </w:rPr>
          <w:t>70</w:t>
        </w:r>
        <w:r>
          <w:rPr>
            <w:noProof/>
            <w:webHidden/>
          </w:rPr>
          <w:fldChar w:fldCharType="end"/>
        </w:r>
      </w:hyperlink>
    </w:p>
    <w:p w14:paraId="5970743D" w14:textId="27DACDB9" w:rsidR="00071B18" w:rsidRDefault="00071B18">
      <w:pPr>
        <w:pStyle w:val="Obsah1"/>
        <w:rPr>
          <w:rFonts w:eastAsiaTheme="minorEastAsia" w:cstheme="minorBidi"/>
          <w:b w:val="0"/>
          <w:bCs w:val="0"/>
          <w:caps w:val="0"/>
          <w:noProof/>
          <w:u w:val="none"/>
          <w:lang w:eastAsia="sk-SK"/>
        </w:rPr>
      </w:pPr>
      <w:hyperlink w:anchor="_Toc201132427" w:history="1">
        <w:r w:rsidRPr="00925138">
          <w:rPr>
            <w:rStyle w:val="Hypertextovprepojenie"/>
            <w:noProof/>
          </w:rPr>
          <w:t>10</w:t>
        </w:r>
        <w:r>
          <w:rPr>
            <w:rFonts w:eastAsiaTheme="minorEastAsia" w:cstheme="minorBidi"/>
            <w:b w:val="0"/>
            <w:bCs w:val="0"/>
            <w:caps w:val="0"/>
            <w:noProof/>
            <w:u w:val="none"/>
            <w:lang w:eastAsia="sk-SK"/>
          </w:rPr>
          <w:tab/>
        </w:r>
        <w:r w:rsidRPr="00925138">
          <w:rPr>
            <w:rStyle w:val="Hypertextovprepojenie"/>
            <w:noProof/>
          </w:rPr>
          <w:t>Prílohy</w:t>
        </w:r>
        <w:r>
          <w:rPr>
            <w:noProof/>
            <w:webHidden/>
          </w:rPr>
          <w:tab/>
        </w:r>
        <w:r>
          <w:rPr>
            <w:noProof/>
            <w:webHidden/>
          </w:rPr>
          <w:fldChar w:fldCharType="begin"/>
        </w:r>
        <w:r>
          <w:rPr>
            <w:noProof/>
            <w:webHidden/>
          </w:rPr>
          <w:instrText xml:space="preserve"> PAGEREF _Toc201132427 \h </w:instrText>
        </w:r>
        <w:r>
          <w:rPr>
            <w:noProof/>
            <w:webHidden/>
          </w:rPr>
        </w:r>
        <w:r>
          <w:rPr>
            <w:noProof/>
            <w:webHidden/>
          </w:rPr>
          <w:fldChar w:fldCharType="separate"/>
        </w:r>
        <w:r>
          <w:rPr>
            <w:noProof/>
            <w:webHidden/>
          </w:rPr>
          <w:t>71</w:t>
        </w:r>
        <w:r>
          <w:rPr>
            <w:noProof/>
            <w:webHidden/>
          </w:rPr>
          <w:fldChar w:fldCharType="end"/>
        </w:r>
      </w:hyperlink>
    </w:p>
    <w:p w14:paraId="7C253517" w14:textId="392E55C8" w:rsidR="00E866E7" w:rsidRPr="00655D76" w:rsidRDefault="002A798E" w:rsidP="003B422C">
      <w:pPr>
        <w:rPr>
          <w:b/>
        </w:rPr>
      </w:pPr>
      <w:r w:rsidRPr="00655D76">
        <w:rPr>
          <w:rFonts w:cstheme="minorHAnsi"/>
          <w:color w:val="2A2768"/>
        </w:rPr>
        <w:fldChar w:fldCharType="end"/>
      </w:r>
    </w:p>
    <w:p w14:paraId="34F4C30F" w14:textId="77777777" w:rsidR="00E866E7" w:rsidRPr="00655D76" w:rsidRDefault="00E866E7" w:rsidP="00E866E7"/>
    <w:p w14:paraId="6E26E9D3" w14:textId="77777777" w:rsidR="00E866E7" w:rsidRPr="00655D76" w:rsidRDefault="00E866E7" w:rsidP="00E866E7"/>
    <w:p w14:paraId="26ED5FCB" w14:textId="77777777" w:rsidR="00E866E7" w:rsidRPr="00655D76" w:rsidRDefault="00E866E7" w:rsidP="00E866E7"/>
    <w:p w14:paraId="145A2E29" w14:textId="77777777" w:rsidR="00E866E7" w:rsidRPr="00655D76" w:rsidRDefault="00E866E7" w:rsidP="00E866E7"/>
    <w:p w14:paraId="21203DA6" w14:textId="77777777" w:rsidR="00E866E7" w:rsidRPr="00655D76" w:rsidRDefault="00E866E7" w:rsidP="00E866E7"/>
    <w:p w14:paraId="4558224C" w14:textId="77777777" w:rsidR="00711453" w:rsidRPr="00655D76" w:rsidRDefault="00711453" w:rsidP="00262548">
      <w:pPr>
        <w:pStyle w:val="Nadpis2"/>
        <w:spacing w:before="360" w:after="360" w:line="240" w:lineRule="auto"/>
        <w:ind w:left="567" w:hanging="578"/>
        <w:rPr>
          <w:rFonts w:asciiTheme="minorHAnsi" w:hAnsiTheme="minorHAnsi" w:cstheme="minorHAnsi"/>
        </w:rPr>
      </w:pPr>
      <w:bookmarkStart w:id="17" w:name="_Toc161141097"/>
      <w:bookmarkStart w:id="18" w:name="_Toc161142937"/>
      <w:bookmarkStart w:id="19" w:name="_Toc161144395"/>
      <w:bookmarkStart w:id="20" w:name="_Toc164324691"/>
      <w:bookmarkStart w:id="21" w:name="_Toc168474889"/>
      <w:bookmarkStart w:id="22" w:name="_Toc168484982"/>
      <w:bookmarkStart w:id="23" w:name="_Toc161141098"/>
      <w:bookmarkStart w:id="24" w:name="_Toc161142938"/>
      <w:bookmarkStart w:id="25" w:name="_Toc161144396"/>
      <w:bookmarkStart w:id="26" w:name="_Toc164324692"/>
      <w:bookmarkStart w:id="27" w:name="_Toc168474890"/>
      <w:bookmarkStart w:id="28" w:name="_Toc168484983"/>
      <w:bookmarkStart w:id="29" w:name="_Toc161141099"/>
      <w:bookmarkStart w:id="30" w:name="_Toc161142939"/>
      <w:bookmarkStart w:id="31" w:name="_Toc161144397"/>
      <w:bookmarkStart w:id="32" w:name="_Toc164324693"/>
      <w:bookmarkStart w:id="33" w:name="_Toc168474891"/>
      <w:bookmarkStart w:id="34" w:name="_Toc168484984"/>
      <w:bookmarkStart w:id="35" w:name="_Toc161141100"/>
      <w:bookmarkStart w:id="36" w:name="_Toc161142940"/>
      <w:bookmarkStart w:id="37" w:name="_Toc161144398"/>
      <w:bookmarkStart w:id="38" w:name="_Toc164324694"/>
      <w:bookmarkStart w:id="39" w:name="_Toc168474892"/>
      <w:bookmarkStart w:id="40" w:name="_Toc168484985"/>
      <w:bookmarkStart w:id="41" w:name="_Toc201132372"/>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655D76">
        <w:rPr>
          <w:rFonts w:asciiTheme="minorHAnsi" w:hAnsiTheme="minorHAnsi" w:cstheme="minorHAnsi"/>
        </w:rPr>
        <w:t>Cieľ a účel príručky</w:t>
      </w:r>
      <w:bookmarkEnd w:id="41"/>
    </w:p>
    <w:p w14:paraId="5D3E8C16" w14:textId="37EE68C8" w:rsidR="00857A56" w:rsidRPr="00655D76" w:rsidRDefault="00711453" w:rsidP="0A88C608">
      <w:pPr>
        <w:jc w:val="both"/>
      </w:pPr>
      <w:r w:rsidRPr="00655D76">
        <w:t xml:space="preserve">Príručka pre </w:t>
      </w:r>
      <w:r w:rsidR="006B48F4" w:rsidRPr="00655D76">
        <w:t>p</w:t>
      </w:r>
      <w:r w:rsidRPr="00655D76">
        <w:t xml:space="preserve">rijímateľa </w:t>
      </w:r>
      <w:r w:rsidR="00666AE9" w:rsidRPr="00655D76">
        <w:t xml:space="preserve">(ďalej </w:t>
      </w:r>
      <w:r w:rsidR="00EE08EC" w:rsidRPr="00655D76">
        <w:t>aj</w:t>
      </w:r>
      <w:r w:rsidR="00666AE9" w:rsidRPr="00655D76">
        <w:t xml:space="preserve"> „PpP“</w:t>
      </w:r>
      <w:r w:rsidR="00921264" w:rsidRPr="00655D76">
        <w:t xml:space="preserve"> alebo „</w:t>
      </w:r>
      <w:r w:rsidR="00FC702A" w:rsidRPr="00655D76">
        <w:t>P</w:t>
      </w:r>
      <w:r w:rsidR="00921264" w:rsidRPr="00655D76">
        <w:t>ríručka“</w:t>
      </w:r>
      <w:r w:rsidR="00666AE9" w:rsidRPr="00655D76">
        <w:t xml:space="preserve">) </w:t>
      </w:r>
      <w:r w:rsidR="00277412">
        <w:t xml:space="preserve">k implementácii </w:t>
      </w:r>
      <w:r w:rsidRPr="00655D76">
        <w:t>projekt</w:t>
      </w:r>
      <w:r w:rsidR="00277412">
        <w:t>ov</w:t>
      </w:r>
      <w:r w:rsidRPr="00655D76">
        <w:t xml:space="preserve"> financovan</w:t>
      </w:r>
      <w:r w:rsidR="00277412">
        <w:t>ých</w:t>
      </w:r>
      <w:r w:rsidRPr="00655D76">
        <w:t xml:space="preserve"> z Plánu </w:t>
      </w:r>
      <w:r w:rsidR="00304FF8" w:rsidRPr="00655D76">
        <w:t>obnovy a odolnosti</w:t>
      </w:r>
      <w:r w:rsidR="3209BFB0" w:rsidRPr="00655D76">
        <w:t xml:space="preserve"> SR</w:t>
      </w:r>
      <w:r w:rsidR="00304FF8" w:rsidRPr="00655D76">
        <w:t xml:space="preserve"> v gescii </w:t>
      </w:r>
      <w:r w:rsidR="00666AE9" w:rsidRPr="00655D76">
        <w:t xml:space="preserve">Ministerstva investícií, regionálneho rozvoja a informatizácie SR (ďalej len „MIRRI SR“) </w:t>
      </w:r>
      <w:r w:rsidRPr="00655D76">
        <w:t xml:space="preserve">je záväzný dokument, ktorý </w:t>
      </w:r>
      <w:r w:rsidR="00304FF8" w:rsidRPr="00655D76">
        <w:t xml:space="preserve">vydáva </w:t>
      </w:r>
      <w:r w:rsidR="00666AE9" w:rsidRPr="00655D76">
        <w:t xml:space="preserve">MIRRI SR </w:t>
      </w:r>
      <w:r w:rsidR="00304FF8" w:rsidRPr="00655D76">
        <w:t xml:space="preserve">ako </w:t>
      </w:r>
      <w:r w:rsidR="00D26F66" w:rsidRPr="00655D76">
        <w:rPr>
          <w:b/>
          <w:bCs/>
        </w:rPr>
        <w:t>v</w:t>
      </w:r>
      <w:r w:rsidRPr="00655D76">
        <w:rPr>
          <w:b/>
          <w:bCs/>
        </w:rPr>
        <w:t>ykonávateľ</w:t>
      </w:r>
      <w:r w:rsidRPr="00655D76">
        <w:t xml:space="preserve"> </w:t>
      </w:r>
      <w:r w:rsidR="00304FF8" w:rsidRPr="00655D76">
        <w:t xml:space="preserve">investícii a reforiem v rámci Plánu obnovy a odolnosti SR </w:t>
      </w:r>
      <w:r w:rsidR="00921264" w:rsidRPr="00655D76">
        <w:t xml:space="preserve">(ďalej aj „POO“) </w:t>
      </w:r>
      <w:r w:rsidR="00304FF8" w:rsidRPr="00655D76">
        <w:t xml:space="preserve">pre </w:t>
      </w:r>
      <w:r w:rsidR="00072B9D" w:rsidRPr="00655D76">
        <w:t>K</w:t>
      </w:r>
      <w:r w:rsidR="00304FF8" w:rsidRPr="00655D76">
        <w:t>omponent 17</w:t>
      </w:r>
      <w:r w:rsidR="00E422DB" w:rsidRPr="00655D76">
        <w:t>: Digitálne Slovensko</w:t>
      </w:r>
      <w:r w:rsidR="00A04957" w:rsidRPr="00655D76">
        <w:t xml:space="preserve"> v zmysle </w:t>
      </w:r>
      <w:hyperlink r:id="rId16" w:history="1">
        <w:r w:rsidR="00921264" w:rsidRPr="00655D76">
          <w:rPr>
            <w:rStyle w:val="Hypertextovprepojenie"/>
          </w:rPr>
          <w:t>https://rokovania.gov.sk/RVL/Resolution/19193/1</w:t>
        </w:r>
      </w:hyperlink>
      <w:r w:rsidRPr="00655D76">
        <w:t>. Príručka je platná a použiteľná v kontexte ďalších záväzných dokumentov, ktorými sú P</w:t>
      </w:r>
      <w:r w:rsidR="007D3D63" w:rsidRPr="00655D76">
        <w:t>lán obnovy a odolnosti SR</w:t>
      </w:r>
      <w:r w:rsidRPr="00655D76">
        <w:t xml:space="preserve">, </w:t>
      </w:r>
      <w:r w:rsidR="00CF0444" w:rsidRPr="00655D76">
        <w:t>Systém implementácie Plánu obnovy a odolnosti SR (ďalej len „</w:t>
      </w:r>
      <w:r w:rsidRPr="00655D76">
        <w:t>SIPOO</w:t>
      </w:r>
      <w:r w:rsidR="00CF0444" w:rsidRPr="00655D76">
        <w:t>“)</w:t>
      </w:r>
      <w:r w:rsidRPr="00655D76">
        <w:t>, metodické pokyny Národnej implementačnej a koordinačnej autority (ďalej len „NIKA“)</w:t>
      </w:r>
      <w:r w:rsidR="00AA451E" w:rsidRPr="00655D76">
        <w:t xml:space="preserve"> a</w:t>
      </w:r>
      <w:r w:rsidR="007F5F5B" w:rsidRPr="00655D76">
        <w:t xml:space="preserve"> metodické pokyny </w:t>
      </w:r>
      <w:r w:rsidR="000C73DE">
        <w:t xml:space="preserve">a usmernenia vydané </w:t>
      </w:r>
      <w:r w:rsidR="007F5F5B" w:rsidRPr="00655D76">
        <w:t>vykonávateľ</w:t>
      </w:r>
      <w:r w:rsidR="000C73DE">
        <w:t>om</w:t>
      </w:r>
      <w:r w:rsidR="007F5F5B" w:rsidRPr="00655D76">
        <w:t>.</w:t>
      </w:r>
      <w:r w:rsidR="00857A56" w:rsidRPr="00655D76">
        <w:t xml:space="preserve"> </w:t>
      </w:r>
    </w:p>
    <w:p w14:paraId="5728FDC8" w14:textId="23EB3B05" w:rsidR="00857A56" w:rsidRPr="00655D76" w:rsidRDefault="00857A56" w:rsidP="001F2A14">
      <w:pPr>
        <w:jc w:val="both"/>
        <w:rPr>
          <w:bCs/>
        </w:rPr>
      </w:pPr>
      <w:r w:rsidRPr="00655D76">
        <w:rPr>
          <w:rFonts w:cstheme="minorHAnsi"/>
        </w:rPr>
        <w:t xml:space="preserve">Príručka </w:t>
      </w:r>
      <w:r w:rsidR="00B27FAA" w:rsidRPr="00655D76">
        <w:rPr>
          <w:rFonts w:cstheme="minorHAnsi"/>
        </w:rPr>
        <w:t xml:space="preserve">nie </w:t>
      </w:r>
      <w:r w:rsidRPr="00655D76">
        <w:rPr>
          <w:rFonts w:cstheme="minorHAnsi"/>
        </w:rPr>
        <w:t>je platná a </w:t>
      </w:r>
      <w:r w:rsidR="0057445E" w:rsidRPr="00655D76">
        <w:rPr>
          <w:rFonts w:cstheme="minorHAnsi"/>
        </w:rPr>
        <w:t>záväzná</w:t>
      </w:r>
      <w:r w:rsidRPr="00655D76">
        <w:rPr>
          <w:rFonts w:cstheme="minorHAnsi"/>
        </w:rPr>
        <w:t xml:space="preserve"> pre priam</w:t>
      </w:r>
      <w:r w:rsidR="00B27FAA" w:rsidRPr="00655D76">
        <w:rPr>
          <w:rFonts w:cstheme="minorHAnsi"/>
        </w:rPr>
        <w:t>e</w:t>
      </w:r>
      <w:r w:rsidRPr="00655D76">
        <w:rPr>
          <w:rFonts w:cstheme="minorHAnsi"/>
        </w:rPr>
        <w:t xml:space="preserve"> vyzvan</w:t>
      </w:r>
      <w:r w:rsidR="00B27FAA" w:rsidRPr="00655D76">
        <w:rPr>
          <w:rFonts w:cstheme="minorHAnsi"/>
        </w:rPr>
        <w:t>ia</w:t>
      </w:r>
      <w:r w:rsidRPr="00655D76">
        <w:rPr>
          <w:rFonts w:cstheme="minorHAnsi"/>
        </w:rPr>
        <w:t xml:space="preserve"> a výzv</w:t>
      </w:r>
      <w:r w:rsidR="00B27FAA" w:rsidRPr="00655D76">
        <w:rPr>
          <w:rFonts w:cstheme="minorHAnsi"/>
        </w:rPr>
        <w:t>y</w:t>
      </w:r>
      <w:r w:rsidRPr="00655D76">
        <w:rPr>
          <w:rFonts w:cstheme="minorHAnsi"/>
        </w:rPr>
        <w:t xml:space="preserve"> v rámci </w:t>
      </w:r>
      <w:r w:rsidR="00921264" w:rsidRPr="00655D76">
        <w:rPr>
          <w:rFonts w:cstheme="minorHAnsi"/>
        </w:rPr>
        <w:t>POO</w:t>
      </w:r>
      <w:r w:rsidRPr="00655D76">
        <w:rPr>
          <w:rFonts w:cstheme="minorHAnsi"/>
        </w:rPr>
        <w:t xml:space="preserve"> Komponentu 17</w:t>
      </w:r>
      <w:r w:rsidR="008E4D1D" w:rsidRPr="00655D76">
        <w:rPr>
          <w:rFonts w:cstheme="minorHAnsi"/>
        </w:rPr>
        <w:t xml:space="preserve">, </w:t>
      </w:r>
      <w:r w:rsidR="00B27FAA" w:rsidRPr="00655D76">
        <w:rPr>
          <w:rFonts w:cstheme="minorHAnsi"/>
        </w:rPr>
        <w:t xml:space="preserve">v </w:t>
      </w:r>
      <w:r w:rsidRPr="00655D76">
        <w:rPr>
          <w:rFonts w:cstheme="minorHAnsi"/>
          <w:bCs/>
        </w:rPr>
        <w:t>ktor</w:t>
      </w:r>
      <w:r w:rsidR="008E4D1D" w:rsidRPr="00655D76">
        <w:rPr>
          <w:rFonts w:cstheme="minorHAnsi"/>
          <w:bCs/>
        </w:rPr>
        <w:t>ých</w:t>
      </w:r>
      <w:r w:rsidRPr="00655D76">
        <w:rPr>
          <w:rFonts w:cstheme="minorHAnsi"/>
          <w:bCs/>
        </w:rPr>
        <w:t xml:space="preserve"> ustanoveni</w:t>
      </w:r>
      <w:r w:rsidR="005B2A6E" w:rsidRPr="00655D76">
        <w:rPr>
          <w:rFonts w:cstheme="minorHAnsi"/>
          <w:bCs/>
        </w:rPr>
        <w:t>a</w:t>
      </w:r>
      <w:r w:rsidRPr="00655D76">
        <w:rPr>
          <w:rFonts w:cstheme="minorHAnsi"/>
          <w:bCs/>
        </w:rPr>
        <w:t xml:space="preserve"> sú osobitne upravené v </w:t>
      </w:r>
      <w:r w:rsidRPr="00655D76">
        <w:rPr>
          <w:bCs/>
        </w:rPr>
        <w:t xml:space="preserve">Príručke pre Žiadateľa o poskytnutie prostriedkov mechanizmu a pre </w:t>
      </w:r>
      <w:r w:rsidR="0063051A" w:rsidRPr="00655D76">
        <w:rPr>
          <w:bCs/>
        </w:rPr>
        <w:t>p</w:t>
      </w:r>
      <w:r w:rsidRPr="00655D76">
        <w:rPr>
          <w:bCs/>
        </w:rPr>
        <w:t xml:space="preserve">rijímateľa prostriedkov mechanizmu v rámci </w:t>
      </w:r>
      <w:r w:rsidR="008E4D1D" w:rsidRPr="00655D76">
        <w:rPr>
          <w:bCs/>
        </w:rPr>
        <w:t>príslušnej výzvy alebo priameho vyzvania</w:t>
      </w:r>
      <w:r w:rsidRPr="00655D76">
        <w:rPr>
          <w:bCs/>
        </w:rPr>
        <w:t>.</w:t>
      </w:r>
    </w:p>
    <w:p w14:paraId="250C5131" w14:textId="0DAC3B97" w:rsidR="00304FF8" w:rsidRPr="00655D76" w:rsidRDefault="00304FF8" w:rsidP="002523ED">
      <w:pPr>
        <w:spacing w:after="0" w:line="240" w:lineRule="auto"/>
        <w:jc w:val="both"/>
        <w:rPr>
          <w:rFonts w:cstheme="minorHAnsi"/>
          <w:b/>
          <w:bCs/>
          <w:i/>
          <w:iCs/>
        </w:rPr>
      </w:pPr>
      <w:r w:rsidRPr="00655D76">
        <w:rPr>
          <w:rFonts w:cstheme="minorHAnsi"/>
          <w:b/>
          <w:bCs/>
          <w:i/>
          <w:iCs/>
        </w:rPr>
        <w:t>Pre účely tejto Príručky sa pod pojmami „</w:t>
      </w:r>
      <w:r w:rsidR="0058569F" w:rsidRPr="00655D76">
        <w:rPr>
          <w:rFonts w:cstheme="minorHAnsi"/>
          <w:b/>
          <w:bCs/>
          <w:i/>
          <w:iCs/>
        </w:rPr>
        <w:t>v</w:t>
      </w:r>
      <w:r w:rsidRPr="00655D76">
        <w:rPr>
          <w:rFonts w:cstheme="minorHAnsi"/>
          <w:b/>
          <w:bCs/>
          <w:i/>
          <w:iCs/>
        </w:rPr>
        <w:t xml:space="preserve">ykonávateľ“ alebo „MIRRI SR“ rozumie úloha MIRRI SR ako </w:t>
      </w:r>
      <w:r w:rsidR="0058569F" w:rsidRPr="00655D76">
        <w:rPr>
          <w:rFonts w:cstheme="minorHAnsi"/>
          <w:b/>
          <w:bCs/>
          <w:i/>
          <w:iCs/>
        </w:rPr>
        <w:t>v</w:t>
      </w:r>
      <w:r w:rsidRPr="00655D76">
        <w:rPr>
          <w:rFonts w:cstheme="minorHAnsi"/>
          <w:b/>
          <w:bCs/>
          <w:i/>
          <w:iCs/>
        </w:rPr>
        <w:t xml:space="preserve">ykonávateľa pre </w:t>
      </w:r>
      <w:r w:rsidR="005430EF" w:rsidRPr="00655D76">
        <w:rPr>
          <w:rFonts w:cstheme="minorHAnsi"/>
          <w:b/>
          <w:bCs/>
          <w:i/>
          <w:iCs/>
        </w:rPr>
        <w:t>K</w:t>
      </w:r>
      <w:r w:rsidRPr="00655D76">
        <w:rPr>
          <w:rFonts w:cstheme="minorHAnsi"/>
          <w:b/>
          <w:bCs/>
          <w:i/>
          <w:iCs/>
        </w:rPr>
        <w:t>omponent 17</w:t>
      </w:r>
      <w:r w:rsidR="007F5F5B" w:rsidRPr="00655D76">
        <w:rPr>
          <w:rFonts w:cstheme="minorHAnsi"/>
          <w:b/>
          <w:bCs/>
          <w:i/>
          <w:iCs/>
        </w:rPr>
        <w:t>.</w:t>
      </w:r>
    </w:p>
    <w:p w14:paraId="6E2FBDF9" w14:textId="34249D62" w:rsidR="00711453" w:rsidRPr="00655D76" w:rsidRDefault="00711453" w:rsidP="2F27A207">
      <w:pPr>
        <w:spacing w:before="120" w:after="120" w:line="240" w:lineRule="auto"/>
        <w:jc w:val="both"/>
      </w:pPr>
      <w:r w:rsidRPr="00655D76">
        <w:t>Cieľom PpP je poskytnúť prijímateľom</w:t>
      </w:r>
      <w:r w:rsidR="00466959" w:rsidRPr="00655D76">
        <w:rPr>
          <w:rStyle w:val="Odkaznapoznmkupodiarou"/>
        </w:rPr>
        <w:footnoteReference w:id="2"/>
      </w:r>
      <w:r w:rsidRPr="00655D76">
        <w:t xml:space="preserve"> podrobné informácie týkajúce sa podmienok prijatia prostriedkov mechanizmu a procesov súvisiacich s realizáciou a ukončením projektu, informácie o spôsoboch kontroly projektov, monitorovaním a publicitou, s postupmi pri zmenách projektu v priebehu implementácie a jeho financovaním. Príručka ďalej stanovuje základné pravidlá komunikácie medzi prijímateľom a vykonávateľom a súčasne poskytuje návod na vyplnenie formulárov</w:t>
      </w:r>
      <w:r w:rsidR="000608CA">
        <w:t>/vzorov dokumentov</w:t>
      </w:r>
      <w:r w:rsidRPr="00655D76">
        <w:t>, ktoré prijímateľ predkladá vykonávateľovi.</w:t>
      </w:r>
    </w:p>
    <w:p w14:paraId="3897DE50" w14:textId="49B3C340" w:rsidR="00711453" w:rsidRPr="00655D76" w:rsidRDefault="00711453">
      <w:pPr>
        <w:spacing w:before="120" w:after="120" w:line="240" w:lineRule="auto"/>
        <w:jc w:val="both"/>
      </w:pPr>
      <w:r w:rsidRPr="00655D76">
        <w:t>Príručk</w:t>
      </w:r>
      <w:r w:rsidR="46E335AA" w:rsidRPr="00655D76">
        <w:t>a</w:t>
      </w:r>
      <w:r w:rsidRPr="00655D76">
        <w:t xml:space="preserve"> je vypracovan</w:t>
      </w:r>
      <w:r w:rsidR="00DCAC9B" w:rsidRPr="00655D76">
        <w:t>á</w:t>
      </w:r>
      <w:r w:rsidRPr="00655D76">
        <w:t xml:space="preserve"> v súlade so SIPOO, </w:t>
      </w:r>
      <w:r w:rsidR="00233011" w:rsidRPr="00655D76">
        <w:t xml:space="preserve">so </w:t>
      </w:r>
      <w:r w:rsidR="002A1821">
        <w:t>Z</w:t>
      </w:r>
      <w:r w:rsidR="00233011" w:rsidRPr="00655D76">
        <w:t xml:space="preserve">ákonom č. 368/2021 Z. z. o mechanizme na podporu obnovy a odolnosti a o zmene a doplnení niektorých zákonov v znení neskorších predpisov (ďalej </w:t>
      </w:r>
      <w:r w:rsidR="003565B1" w:rsidRPr="00655D76">
        <w:t xml:space="preserve">aj </w:t>
      </w:r>
      <w:r w:rsidR="00233011" w:rsidRPr="00655D76">
        <w:t xml:space="preserve">„zákon o mechanizme“) </w:t>
      </w:r>
      <w:r w:rsidRPr="00655D76">
        <w:t xml:space="preserve">a všeobecne platnými dokumentmi vypracovanými a schválenými na národnej úrovni - ktorých aktuálne verzie sú dostupné na webových sídlach </w:t>
      </w:r>
      <w:hyperlink r:id="rId17">
        <w:r w:rsidRPr="00655D76">
          <w:rPr>
            <w:rStyle w:val="Hypertextovprepojenie"/>
          </w:rPr>
          <w:t>www.planobnovy.sk</w:t>
        </w:r>
      </w:hyperlink>
      <w:r w:rsidRPr="00655D76">
        <w:t xml:space="preserve">, </w:t>
      </w:r>
      <w:hyperlink r:id="rId18">
        <w:r w:rsidRPr="00655D76">
          <w:rPr>
            <w:rStyle w:val="Hypertextovprepojenie"/>
          </w:rPr>
          <w:t>www.mfsr.sk</w:t>
        </w:r>
      </w:hyperlink>
      <w:r w:rsidRPr="00655D76">
        <w:t xml:space="preserve"> a </w:t>
      </w:r>
      <w:hyperlink r:id="rId19">
        <w:r w:rsidRPr="00655D76">
          <w:rPr>
            <w:rStyle w:val="Hypertextovprepojenie"/>
          </w:rPr>
          <w:t>www.mirri.gov.sk</w:t>
        </w:r>
      </w:hyperlink>
      <w:r w:rsidRPr="00655D76">
        <w:t>.</w:t>
      </w:r>
    </w:p>
    <w:p w14:paraId="50311D37" w14:textId="55A9C7EA" w:rsidR="00711453" w:rsidRPr="00655D76" w:rsidRDefault="00711453" w:rsidP="002641EB">
      <w:pPr>
        <w:pStyle w:val="Nadpis2"/>
        <w:spacing w:before="360" w:after="360" w:line="240" w:lineRule="auto"/>
        <w:ind w:left="567" w:hanging="578"/>
        <w:rPr>
          <w:rFonts w:asciiTheme="minorHAnsi" w:hAnsiTheme="minorHAnsi" w:cstheme="minorHAnsi"/>
        </w:rPr>
      </w:pPr>
      <w:bookmarkStart w:id="42" w:name="_Toc159325703"/>
      <w:bookmarkStart w:id="43" w:name="_Toc161141102"/>
      <w:bookmarkStart w:id="44" w:name="_Toc161142942"/>
      <w:bookmarkStart w:id="45" w:name="_Toc161144400"/>
      <w:bookmarkStart w:id="46" w:name="_Toc164324696"/>
      <w:bookmarkStart w:id="47" w:name="_Toc168474894"/>
      <w:bookmarkStart w:id="48" w:name="_Toc168484987"/>
      <w:bookmarkStart w:id="49" w:name="_Toc201132373"/>
      <w:bookmarkEnd w:id="42"/>
      <w:bookmarkEnd w:id="43"/>
      <w:bookmarkEnd w:id="44"/>
      <w:bookmarkEnd w:id="45"/>
      <w:bookmarkEnd w:id="46"/>
      <w:bookmarkEnd w:id="47"/>
      <w:bookmarkEnd w:id="48"/>
      <w:r w:rsidRPr="00655D76">
        <w:rPr>
          <w:rFonts w:asciiTheme="minorHAnsi" w:hAnsiTheme="minorHAnsi" w:cstheme="minorHAnsi"/>
        </w:rPr>
        <w:t>Platnosť a účinnosť príručky</w:t>
      </w:r>
      <w:bookmarkEnd w:id="49"/>
    </w:p>
    <w:p w14:paraId="073A9DAD" w14:textId="7722A543" w:rsidR="00711453" w:rsidRPr="00655D76" w:rsidRDefault="00711453" w:rsidP="002641EB">
      <w:pPr>
        <w:spacing w:before="120" w:after="120" w:line="240" w:lineRule="auto"/>
        <w:jc w:val="both"/>
        <w:rPr>
          <w:rFonts w:cstheme="minorHAnsi"/>
        </w:rPr>
      </w:pPr>
      <w:r w:rsidRPr="00655D76">
        <w:rPr>
          <w:rFonts w:cstheme="minorHAnsi"/>
        </w:rPr>
        <w:t xml:space="preserve">Príručka upravuje postupy prijímateľa po podpise a nadobudnutí účinnosti zmluvy o poskytnutí prostriedkov mechanizmu (ďalej len „zmluva o PPM“). Príručka je platná dňom jej schválenia vykonávateľom a účinná odo dňa zverejnenia na webovom sídle vykonávateľa </w:t>
      </w:r>
      <w:hyperlink r:id="rId20" w:history="1">
        <w:r w:rsidRPr="00655D76">
          <w:rPr>
            <w:rStyle w:val="Hypertextovprepojenie"/>
            <w:rFonts w:cstheme="minorHAnsi"/>
          </w:rPr>
          <w:t>www.mirri.gov.sk</w:t>
        </w:r>
      </w:hyperlink>
      <w:r w:rsidRPr="00655D76">
        <w:rPr>
          <w:rFonts w:cstheme="minorHAnsi"/>
        </w:rPr>
        <w:t>, resp. neskorší</w:t>
      </w:r>
      <w:r w:rsidR="00AA451E" w:rsidRPr="00655D76">
        <w:rPr>
          <w:rFonts w:cstheme="minorHAnsi"/>
        </w:rPr>
        <w:t>m</w:t>
      </w:r>
      <w:r w:rsidRPr="00655D76">
        <w:rPr>
          <w:rFonts w:cstheme="minorHAnsi"/>
        </w:rPr>
        <w:t xml:space="preserve"> dň</w:t>
      </w:r>
      <w:r w:rsidR="00AA451E" w:rsidRPr="00655D76">
        <w:rPr>
          <w:rFonts w:cstheme="minorHAnsi"/>
        </w:rPr>
        <w:t>om</w:t>
      </w:r>
      <w:r w:rsidRPr="00655D76">
        <w:rPr>
          <w:rFonts w:cstheme="minorHAnsi"/>
        </w:rPr>
        <w:t xml:space="preserve"> určený</w:t>
      </w:r>
      <w:r w:rsidR="00AA451E" w:rsidRPr="00655D76">
        <w:rPr>
          <w:rFonts w:cstheme="minorHAnsi"/>
        </w:rPr>
        <w:t>m</w:t>
      </w:r>
      <w:r w:rsidRPr="00655D76">
        <w:rPr>
          <w:rFonts w:cstheme="minorHAnsi"/>
        </w:rPr>
        <w:t xml:space="preserve"> na webovom sídle vykonávateľa.</w:t>
      </w:r>
    </w:p>
    <w:p w14:paraId="27AFA1DB" w14:textId="14E1C36E" w:rsidR="00FA7D48" w:rsidRPr="00655D76" w:rsidRDefault="00711453" w:rsidP="002641EB">
      <w:pPr>
        <w:spacing w:before="120" w:after="120" w:line="240" w:lineRule="auto"/>
        <w:jc w:val="both"/>
      </w:pPr>
      <w:r w:rsidRPr="00655D76">
        <w:rPr>
          <w:rFonts w:cstheme="minorHAnsi"/>
        </w:rPr>
        <w:t xml:space="preserve">Vykonávateľ si vyhradzuje právo v prípade potreby informácie v tejto Príručke upraviť, doplniť alebo aktualizovať, a to najmä podľa skúseností z implementačného procesu. O aktualizácii Príručky bude </w:t>
      </w:r>
      <w:r w:rsidRPr="00655D76">
        <w:rPr>
          <w:rFonts w:cstheme="minorHAnsi"/>
        </w:rPr>
        <w:lastRenderedPageBreak/>
        <w:t xml:space="preserve">vykonávateľ informovať prijímateľov </w:t>
      </w:r>
      <w:r w:rsidR="002A4FD3">
        <w:rPr>
          <w:rFonts w:cstheme="minorHAnsi"/>
        </w:rPr>
        <w:t>e-mailom</w:t>
      </w:r>
      <w:r w:rsidRPr="00655D76">
        <w:rPr>
          <w:rFonts w:cstheme="minorHAnsi"/>
        </w:rPr>
        <w:t xml:space="preserve"> a zároveň uverejní znenie aktualizovanej Príručky s jasným označením verzie a dátum</w:t>
      </w:r>
      <w:r w:rsidR="00D1204B">
        <w:rPr>
          <w:rFonts w:cstheme="minorHAnsi"/>
        </w:rPr>
        <w:t>om</w:t>
      </w:r>
      <w:r w:rsidRPr="00655D76">
        <w:rPr>
          <w:rFonts w:cstheme="minorHAnsi"/>
        </w:rPr>
        <w:t xml:space="preserve">, od ktorého je predmetná verzia účinná, na webovom sídle </w:t>
      </w:r>
      <w:hyperlink r:id="rId21" w:history="1">
        <w:r w:rsidRPr="00655D76">
          <w:rPr>
            <w:rStyle w:val="Hypertextovprepojenie"/>
            <w:rFonts w:cstheme="minorHAnsi"/>
          </w:rPr>
          <w:t>www.mirri.gov.sk</w:t>
        </w:r>
      </w:hyperlink>
      <w:r w:rsidRPr="00655D76">
        <w:rPr>
          <w:rFonts w:cstheme="minorHAnsi"/>
        </w:rPr>
        <w:t>.</w:t>
      </w:r>
      <w:r w:rsidR="00FA7D48" w:rsidRPr="00655D76">
        <w:t>S nadobudnutím účinnosti novej verzie Príručky pre prijímateľa sa ruší platnosť a účinnosť tej predošlej.</w:t>
      </w:r>
    </w:p>
    <w:p w14:paraId="4AB87C59" w14:textId="4B94CFF4" w:rsidR="00711453" w:rsidRPr="00655D76" w:rsidRDefault="00711453" w:rsidP="00576A1A">
      <w:pPr>
        <w:spacing w:before="120" w:after="120" w:line="240" w:lineRule="auto"/>
        <w:jc w:val="both"/>
        <w:rPr>
          <w:rFonts w:cstheme="minorHAnsi"/>
        </w:rPr>
      </w:pPr>
      <w:r w:rsidRPr="00655D76">
        <w:rPr>
          <w:rFonts w:cstheme="minorHAnsi"/>
        </w:rPr>
        <w:t>Za účelom opravy formálnych chýb/nedostatkov v platnej verzii Príručky (napr. nesprávne uvedený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nefunkčný</w:t>
      </w:r>
      <w:r w:rsidR="00AA451E" w:rsidRPr="00655D76">
        <w:rPr>
          <w:rFonts w:cstheme="minorHAnsi"/>
        </w:rPr>
        <w:t>m</w:t>
      </w:r>
      <w:r w:rsidRPr="00655D76">
        <w:rPr>
          <w:rFonts w:cstheme="minorHAnsi"/>
        </w:rPr>
        <w:t xml:space="preserve"> hypertextový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chybn</w:t>
      </w:r>
      <w:r w:rsidR="00AA451E" w:rsidRPr="00655D76">
        <w:rPr>
          <w:rFonts w:cstheme="minorHAnsi"/>
        </w:rPr>
        <w:t>ým</w:t>
      </w:r>
      <w:r w:rsidRPr="00655D76">
        <w:rPr>
          <w:rFonts w:cstheme="minorHAnsi"/>
        </w:rPr>
        <w:t xml:space="preserve"> formátovan</w:t>
      </w:r>
      <w:r w:rsidR="00AA451E" w:rsidRPr="00655D76">
        <w:rPr>
          <w:rFonts w:cstheme="minorHAnsi"/>
        </w:rPr>
        <w:t>ím</w:t>
      </w:r>
      <w:r w:rsidRPr="00655D76">
        <w:rPr>
          <w:rFonts w:cstheme="minorHAnsi"/>
        </w:rPr>
        <w:t>/číslovan</w:t>
      </w:r>
      <w:r w:rsidR="00AA451E" w:rsidRPr="00655D76">
        <w:rPr>
          <w:rFonts w:cstheme="minorHAnsi"/>
        </w:rPr>
        <w:t>ím</w:t>
      </w:r>
      <w:r w:rsidRPr="00655D76">
        <w:rPr>
          <w:rFonts w:cstheme="minorHAnsi"/>
        </w:rPr>
        <w:t>, preklep</w:t>
      </w:r>
      <w:r w:rsidR="00AA451E" w:rsidRPr="00655D76">
        <w:rPr>
          <w:rFonts w:cstheme="minorHAnsi"/>
        </w:rPr>
        <w:t>mi</w:t>
      </w:r>
      <w:r w:rsidRPr="00655D76">
        <w:rPr>
          <w:rFonts w:cstheme="minorHAnsi"/>
        </w:rPr>
        <w:t xml:space="preserve"> a pod.), ktoré nemenia pracovné postupy uvedené v Príručke, si vykonávateľ vyhradzuje právo na ich opravu, bez potreby informova</w:t>
      </w:r>
      <w:r w:rsidR="008E55A3">
        <w:rPr>
          <w:rFonts w:cstheme="minorHAnsi"/>
        </w:rPr>
        <w:t>nia</w:t>
      </w:r>
      <w:r w:rsidRPr="00655D76">
        <w:rPr>
          <w:rFonts w:cstheme="minorHAnsi"/>
        </w:rPr>
        <w:t xml:space="preserve"> prijímateľov o vykonaných opravách. Informáciu o formálnych opravách vykonávateľ zverejní na svojom webovom sídle </w:t>
      </w:r>
      <w:hyperlink r:id="rId22" w:history="1">
        <w:r w:rsidRPr="00655D76">
          <w:rPr>
            <w:rStyle w:val="Hypertextovprepojenie"/>
            <w:rFonts w:cstheme="minorHAnsi"/>
          </w:rPr>
          <w:t>www.mirri.gov.sk</w:t>
        </w:r>
      </w:hyperlink>
      <w:r w:rsidRPr="00655D76">
        <w:rPr>
          <w:rFonts w:cstheme="minorHAnsi"/>
        </w:rPr>
        <w:t>.</w:t>
      </w:r>
    </w:p>
    <w:tbl>
      <w:tblPr>
        <w:tblStyle w:val="Mriekatabuky"/>
        <w:tblW w:w="8972" w:type="dxa"/>
        <w:shd w:val="clear" w:color="auto" w:fill="F8FAFD" w:themeFill="accent1" w:themeFillTint="33"/>
        <w:tblLook w:val="04A0" w:firstRow="1" w:lastRow="0" w:firstColumn="1" w:lastColumn="0" w:noHBand="0" w:noVBand="1"/>
      </w:tblPr>
      <w:tblGrid>
        <w:gridCol w:w="8972"/>
      </w:tblGrid>
      <w:tr w:rsidR="00A06016" w:rsidRPr="00655D76" w14:paraId="65272D32" w14:textId="77777777" w:rsidTr="002641EB">
        <w:trPr>
          <w:trHeight w:val="1756"/>
        </w:trPr>
        <w:tc>
          <w:tcPr>
            <w:tcW w:w="8972" w:type="dxa"/>
            <w:shd w:val="clear" w:color="auto" w:fill="F8FAFD" w:themeFill="accent1" w:themeFillTint="33"/>
          </w:tcPr>
          <w:p w14:paraId="31031422" w14:textId="77777777" w:rsidR="002C3EF7" w:rsidRPr="002641EB" w:rsidRDefault="002C3EF7" w:rsidP="00332E43">
            <w:pPr>
              <w:tabs>
                <w:tab w:val="left" w:pos="0"/>
              </w:tabs>
              <w:jc w:val="both"/>
              <w:rPr>
                <w:rFonts w:cstheme="minorHAnsi"/>
                <w:b/>
              </w:rPr>
            </w:pPr>
            <w:r w:rsidRPr="002641EB">
              <w:rPr>
                <w:rFonts w:cstheme="minorHAnsi"/>
                <w:b/>
              </w:rPr>
              <w:t>Upozornenie:</w:t>
            </w:r>
          </w:p>
          <w:p w14:paraId="3BEF4497" w14:textId="3B814121" w:rsidR="00A06016" w:rsidRPr="00655D76" w:rsidRDefault="00A06016" w:rsidP="00332E43">
            <w:pPr>
              <w:tabs>
                <w:tab w:val="left" w:pos="0"/>
              </w:tabs>
              <w:jc w:val="both"/>
              <w:rPr>
                <w:rFonts w:cstheme="minorHAnsi"/>
              </w:rPr>
            </w:pPr>
            <w:r w:rsidRPr="00655D76">
              <w:rPr>
                <w:rFonts w:cstheme="minorHAnsi"/>
              </w:rPr>
              <w:t xml:space="preserve">Vykonávateľ si vyhradzuje právo aktualizovať informácie v Príručke. </w:t>
            </w:r>
            <w:r w:rsidRPr="00655D76">
              <w:rPr>
                <w:rFonts w:cstheme="minorHAnsi"/>
                <w:u w:val="single"/>
              </w:rPr>
              <w:t xml:space="preserve">V prípade zmien v Príručke, týkajúcich sa záväzných ustanovení, je </w:t>
            </w:r>
            <w:r w:rsidR="006B48F4" w:rsidRPr="00655D76">
              <w:rPr>
                <w:rFonts w:cstheme="minorHAnsi"/>
                <w:u w:val="single"/>
              </w:rPr>
              <w:t>p</w:t>
            </w:r>
            <w:r w:rsidRPr="00655D76">
              <w:rPr>
                <w:rFonts w:cstheme="minorHAnsi"/>
                <w:u w:val="single"/>
              </w:rPr>
              <w:t>rijímateľ povinný ďalej postupovať podľa týchto zmien.</w:t>
            </w:r>
            <w:r w:rsidRPr="00655D76">
              <w:rPr>
                <w:rFonts w:cstheme="minorHAnsi"/>
              </w:rPr>
              <w:t xml:space="preserve">  V prípade aktualizácie Príručky bude </w:t>
            </w:r>
            <w:r w:rsidR="0007126A" w:rsidRPr="00655D76">
              <w:rPr>
                <w:rFonts w:cstheme="minorHAnsi"/>
              </w:rPr>
              <w:t>v</w:t>
            </w:r>
            <w:r w:rsidRPr="00655D76">
              <w:rPr>
                <w:rFonts w:cstheme="minorHAnsi"/>
              </w:rPr>
              <w:t xml:space="preserve">ykonávateľ o tejto skutočnosti informovať </w:t>
            </w:r>
            <w:r w:rsidR="006B48F4" w:rsidRPr="00655D76">
              <w:rPr>
                <w:rFonts w:cstheme="minorHAnsi"/>
              </w:rPr>
              <w:t>p</w:t>
            </w:r>
            <w:r w:rsidRPr="00655D76">
              <w:rPr>
                <w:rFonts w:cstheme="minorHAnsi"/>
              </w:rPr>
              <w:t xml:space="preserve">rijímateľa elektronicky prostredníctvom e-mailu a zároveň zverejní aktualizáciu Príručky na webovom sídle </w:t>
            </w:r>
            <w:hyperlink r:id="rId23" w:history="1">
              <w:r w:rsidRPr="00655D76">
                <w:rPr>
                  <w:rStyle w:val="Hypertextovprepojenie"/>
                  <w:rFonts w:cstheme="minorHAnsi"/>
                </w:rPr>
                <w:t>https://www.mirri.gov.sk</w:t>
              </w:r>
            </w:hyperlink>
            <w:r w:rsidRPr="00655D76">
              <w:rPr>
                <w:rFonts w:cstheme="minorHAnsi"/>
              </w:rPr>
              <w:t xml:space="preserve">. Príručka a každá jej aktualizácia nadobúda účinnosť dňom jej zverejnenia na webovom sídle </w:t>
            </w:r>
            <w:hyperlink r:id="rId24" w:history="1">
              <w:r w:rsidRPr="00655D76">
                <w:rPr>
                  <w:rStyle w:val="Hypertextovprepojenie"/>
                  <w:rFonts w:cstheme="minorHAnsi"/>
                </w:rPr>
                <w:t>https://www.mirri.gov.sk</w:t>
              </w:r>
            </w:hyperlink>
            <w:r w:rsidRPr="00655D76">
              <w:rPr>
                <w:rFonts w:cstheme="minorHAnsi"/>
              </w:rPr>
              <w:t>, resp. dátumom uvedeným na úvodnej strane Príručky podľa toho, čo nastane neskôr.</w:t>
            </w:r>
          </w:p>
        </w:tc>
      </w:tr>
    </w:tbl>
    <w:p w14:paraId="1E5DF129" w14:textId="6C639C2E" w:rsidR="008D5D46" w:rsidRPr="00655D76" w:rsidRDefault="008D5D46" w:rsidP="002641EB">
      <w:pPr>
        <w:pStyle w:val="Nadpis2"/>
        <w:numPr>
          <w:ilvl w:val="1"/>
          <w:numId w:val="0"/>
        </w:numPr>
        <w:spacing w:before="360" w:after="360" w:line="240" w:lineRule="auto"/>
        <w:ind w:left="578" w:hanging="578"/>
        <w:rPr>
          <w:rFonts w:asciiTheme="minorHAnsi" w:hAnsiTheme="minorHAnsi" w:cstheme="minorHAnsi"/>
        </w:rPr>
      </w:pPr>
      <w:bookmarkStart w:id="50" w:name="_Toc201132374"/>
      <w:r w:rsidRPr="00655D76">
        <w:rPr>
          <w:rFonts w:asciiTheme="minorHAnsi" w:hAnsiTheme="minorHAnsi" w:cstheme="minorHAnsi"/>
        </w:rPr>
        <w:t>Zoznam skratiek</w:t>
      </w:r>
      <w:r w:rsidR="002270E7" w:rsidRPr="00655D76">
        <w:rPr>
          <w:rFonts w:asciiTheme="minorHAnsi" w:hAnsiTheme="minorHAnsi" w:cstheme="minorHAnsi"/>
        </w:rPr>
        <w:t xml:space="preserve"> a skrátených názvov</w:t>
      </w:r>
      <w:bookmarkEnd w:id="50"/>
    </w:p>
    <w:p w14:paraId="20AD869A" w14:textId="68E3571F" w:rsidR="008D5D46" w:rsidRPr="00655D76" w:rsidRDefault="008D5D46" w:rsidP="002641EB">
      <w:pPr>
        <w:spacing w:before="120" w:after="120" w:line="240" w:lineRule="auto"/>
        <w:jc w:val="both"/>
        <w:rPr>
          <w:rFonts w:cstheme="minorHAnsi"/>
        </w:rPr>
      </w:pPr>
      <w:r w:rsidRPr="00655D76">
        <w:rPr>
          <w:rFonts w:cstheme="minorHAnsi"/>
          <w:b/>
        </w:rPr>
        <w:t>AFK</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A</w:t>
      </w:r>
      <w:r w:rsidRPr="00655D76">
        <w:rPr>
          <w:rFonts w:cstheme="minorHAnsi"/>
        </w:rPr>
        <w:t>dministratívna finančná kontrola</w:t>
      </w:r>
    </w:p>
    <w:p w14:paraId="7242B6E9" w14:textId="54748159" w:rsidR="008557D4" w:rsidRPr="00655D76" w:rsidRDefault="008557D4" w:rsidP="002641EB">
      <w:pPr>
        <w:spacing w:before="120" w:after="120" w:line="240" w:lineRule="auto"/>
        <w:jc w:val="both"/>
        <w:rPr>
          <w:rFonts w:cstheme="minorHAnsi"/>
        </w:rPr>
      </w:pPr>
      <w:r w:rsidRPr="00655D76">
        <w:rPr>
          <w:rFonts w:cstheme="minorHAnsi"/>
          <w:b/>
        </w:rPr>
        <w:t>COV</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C</w:t>
      </w:r>
      <w:r w:rsidRPr="00655D76">
        <w:rPr>
          <w:rFonts w:cstheme="minorHAnsi"/>
        </w:rPr>
        <w:t>elkové oprávnené výdavky</w:t>
      </w:r>
    </w:p>
    <w:p w14:paraId="3C1198DD" w14:textId="6C0DF26A" w:rsidR="008D5D46" w:rsidRPr="00655D76" w:rsidRDefault="008D5D46" w:rsidP="002641EB">
      <w:pPr>
        <w:spacing w:before="120" w:after="120" w:line="240" w:lineRule="auto"/>
        <w:jc w:val="both"/>
        <w:rPr>
          <w:rFonts w:cstheme="minorHAnsi"/>
        </w:rPr>
      </w:pPr>
      <w:r w:rsidRPr="00655D76">
        <w:rPr>
          <w:rFonts w:cstheme="minorHAnsi"/>
          <w:b/>
        </w:rPr>
        <w:t>CRZ</w:t>
      </w:r>
      <w:r w:rsidRPr="00655D76">
        <w:rPr>
          <w:rFonts w:cstheme="minorHAnsi"/>
        </w:rPr>
        <w:tab/>
      </w:r>
      <w:r w:rsidRPr="00655D76">
        <w:rPr>
          <w:rFonts w:cstheme="minorHAnsi"/>
        </w:rPr>
        <w:tab/>
      </w:r>
      <w:r w:rsidRPr="00655D76">
        <w:rPr>
          <w:rFonts w:cstheme="minorHAnsi"/>
        </w:rPr>
        <w:tab/>
      </w:r>
      <w:r w:rsidRPr="00655D76">
        <w:rPr>
          <w:rFonts w:cstheme="minorHAnsi"/>
        </w:rPr>
        <w:tab/>
        <w:t>Centráln</w:t>
      </w:r>
      <w:r w:rsidR="00B4083A" w:rsidRPr="00655D76">
        <w:rPr>
          <w:rFonts w:cstheme="minorHAnsi"/>
        </w:rPr>
        <w:t>y</w:t>
      </w:r>
      <w:r w:rsidRPr="00655D76">
        <w:rPr>
          <w:rFonts w:cstheme="minorHAnsi"/>
        </w:rPr>
        <w:t xml:space="preserve"> regist</w:t>
      </w:r>
      <w:r w:rsidR="00B4083A" w:rsidRPr="00655D76">
        <w:rPr>
          <w:rFonts w:cstheme="minorHAnsi"/>
        </w:rPr>
        <w:t>er</w:t>
      </w:r>
      <w:r w:rsidRPr="00655D76">
        <w:rPr>
          <w:rFonts w:cstheme="minorHAnsi"/>
        </w:rPr>
        <w:t xml:space="preserve"> zmlúv </w:t>
      </w:r>
    </w:p>
    <w:p w14:paraId="488790FF" w14:textId="437A41FE" w:rsidR="008557D4" w:rsidRPr="00655D76" w:rsidRDefault="008557D4" w:rsidP="002641EB">
      <w:pPr>
        <w:spacing w:before="120" w:after="120" w:line="240" w:lineRule="auto"/>
        <w:jc w:val="both"/>
        <w:rPr>
          <w:rFonts w:cstheme="minorHAnsi"/>
        </w:rPr>
      </w:pPr>
      <w:r w:rsidRPr="00655D76">
        <w:rPr>
          <w:rFonts w:cstheme="minorHAnsi"/>
          <w:b/>
        </w:rPr>
        <w:t>EK</w:t>
      </w:r>
      <w:r w:rsidRPr="00655D76">
        <w:rPr>
          <w:rFonts w:cstheme="minorHAnsi"/>
        </w:rPr>
        <w:tab/>
      </w:r>
      <w:r w:rsidRPr="00655D76">
        <w:rPr>
          <w:rFonts w:cstheme="minorHAnsi"/>
        </w:rPr>
        <w:tab/>
      </w:r>
      <w:r w:rsidRPr="00655D76">
        <w:rPr>
          <w:rFonts w:cstheme="minorHAnsi"/>
        </w:rPr>
        <w:tab/>
      </w:r>
      <w:r w:rsidRPr="00655D76">
        <w:rPr>
          <w:rFonts w:cstheme="minorHAnsi"/>
        </w:rPr>
        <w:tab/>
        <w:t>Európska komisia</w:t>
      </w:r>
    </w:p>
    <w:p w14:paraId="444280BE" w14:textId="2DD40A6D" w:rsidR="005F1702" w:rsidRPr="00655D76" w:rsidRDefault="005F1702" w:rsidP="002641EB">
      <w:pPr>
        <w:spacing w:before="120" w:after="120" w:line="240" w:lineRule="auto"/>
        <w:jc w:val="both"/>
        <w:rPr>
          <w:rFonts w:cstheme="minorHAnsi"/>
        </w:rPr>
      </w:pPr>
      <w:r w:rsidRPr="00655D76">
        <w:rPr>
          <w:rFonts w:cstheme="minorHAnsi"/>
          <w:b/>
        </w:rPr>
        <w:t>ELÚR</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E</w:t>
      </w:r>
      <w:r w:rsidRPr="00655D76">
        <w:rPr>
          <w:rFonts w:cstheme="minorHAnsi"/>
        </w:rPr>
        <w:t>videnčný list úprav rozpočtu</w:t>
      </w:r>
    </w:p>
    <w:p w14:paraId="5404584A" w14:textId="5D51C971" w:rsidR="008557D4" w:rsidRPr="00655D76" w:rsidRDefault="008557D4" w:rsidP="002641EB">
      <w:pPr>
        <w:spacing w:before="120" w:after="120" w:line="240" w:lineRule="auto"/>
        <w:jc w:val="both"/>
        <w:rPr>
          <w:rFonts w:cstheme="minorHAnsi"/>
        </w:rPr>
      </w:pPr>
      <w:r w:rsidRPr="00655D76">
        <w:rPr>
          <w:rFonts w:cstheme="minorHAnsi"/>
          <w:b/>
        </w:rPr>
        <w:t>EÚ</w:t>
      </w:r>
      <w:r w:rsidRPr="00655D76">
        <w:rPr>
          <w:rFonts w:cstheme="minorHAnsi"/>
        </w:rPr>
        <w:tab/>
      </w:r>
      <w:r w:rsidRPr="00655D76">
        <w:rPr>
          <w:rFonts w:cstheme="minorHAnsi"/>
        </w:rPr>
        <w:tab/>
      </w:r>
      <w:r w:rsidRPr="00655D76">
        <w:rPr>
          <w:rFonts w:cstheme="minorHAnsi"/>
        </w:rPr>
        <w:tab/>
      </w:r>
      <w:r w:rsidRPr="00655D76">
        <w:rPr>
          <w:rFonts w:cstheme="minorHAnsi"/>
        </w:rPr>
        <w:tab/>
        <w:t>Európsk</w:t>
      </w:r>
      <w:r w:rsidR="00740931" w:rsidRPr="00655D76">
        <w:rPr>
          <w:rFonts w:cstheme="minorHAnsi"/>
        </w:rPr>
        <w:t>a</w:t>
      </w:r>
      <w:r w:rsidRPr="00655D76">
        <w:rPr>
          <w:rFonts w:cstheme="minorHAnsi"/>
        </w:rPr>
        <w:t xml:space="preserve"> únia</w:t>
      </w:r>
    </w:p>
    <w:p w14:paraId="41BCCE0F" w14:textId="7C029D1C" w:rsidR="009C4928" w:rsidRPr="00655D76" w:rsidRDefault="009C4928" w:rsidP="002641EB">
      <w:pPr>
        <w:spacing w:before="120" w:after="120" w:line="240" w:lineRule="auto"/>
        <w:jc w:val="both"/>
        <w:rPr>
          <w:rFonts w:cstheme="minorHAnsi"/>
        </w:rPr>
      </w:pPr>
      <w:r w:rsidRPr="00655D76">
        <w:rPr>
          <w:rFonts w:cstheme="minorHAnsi"/>
          <w:b/>
        </w:rPr>
        <w:t>FKnM</w:t>
      </w:r>
      <w:r w:rsidRPr="00655D76">
        <w:rPr>
          <w:rFonts w:cstheme="minorHAnsi"/>
          <w:b/>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na mieste</w:t>
      </w:r>
    </w:p>
    <w:p w14:paraId="185020C4" w14:textId="6873B7DB" w:rsidR="008557D4" w:rsidRPr="00655D76" w:rsidRDefault="008557D4" w:rsidP="002641EB">
      <w:pPr>
        <w:spacing w:before="120" w:after="120" w:line="240" w:lineRule="auto"/>
        <w:jc w:val="both"/>
        <w:rPr>
          <w:rFonts w:cstheme="minorHAnsi"/>
        </w:rPr>
      </w:pPr>
      <w:r w:rsidRPr="00655D76">
        <w:rPr>
          <w:rFonts w:cstheme="minorHAnsi"/>
          <w:b/>
        </w:rPr>
        <w:t>FK VO/O</w:t>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verejného obstarávania/obstarávania</w:t>
      </w:r>
    </w:p>
    <w:p w14:paraId="0A2224BD" w14:textId="414B0D9C" w:rsidR="008D5D46" w:rsidRPr="00655D76" w:rsidRDefault="008D5D46" w:rsidP="002641EB">
      <w:pPr>
        <w:spacing w:before="120" w:after="120" w:line="240" w:lineRule="auto"/>
        <w:jc w:val="both"/>
        <w:rPr>
          <w:rFonts w:cstheme="minorHAnsi"/>
        </w:rPr>
      </w:pPr>
      <w:r w:rsidRPr="00655D76">
        <w:rPr>
          <w:rFonts w:cstheme="minorHAnsi"/>
          <w:b/>
        </w:rPr>
        <w:t>ISPO</w:t>
      </w:r>
      <w:r w:rsidRPr="00655D76">
        <w:rPr>
          <w:rFonts w:cstheme="minorHAnsi"/>
        </w:rPr>
        <w:tab/>
      </w:r>
      <w:r w:rsidRPr="00655D76">
        <w:rPr>
          <w:rFonts w:cstheme="minorHAnsi"/>
        </w:rPr>
        <w:tab/>
      </w:r>
      <w:r w:rsidRPr="00655D76">
        <w:rPr>
          <w:rFonts w:cstheme="minorHAnsi"/>
        </w:rPr>
        <w:tab/>
      </w:r>
      <w:r w:rsidRPr="00655D76">
        <w:rPr>
          <w:rFonts w:cstheme="minorHAnsi"/>
        </w:rPr>
        <w:tab/>
        <w:t>Informačný systém Plánu obnovy</w:t>
      </w:r>
    </w:p>
    <w:p w14:paraId="5AE820F4" w14:textId="70781DE3" w:rsidR="008D5D46" w:rsidRPr="00655D76" w:rsidRDefault="008D5D46" w:rsidP="002641EB">
      <w:pPr>
        <w:spacing w:before="120" w:after="120" w:line="240" w:lineRule="auto"/>
        <w:jc w:val="both"/>
        <w:rPr>
          <w:rFonts w:cstheme="minorHAnsi"/>
        </w:rPr>
      </w:pPr>
      <w:r w:rsidRPr="00655D76">
        <w:rPr>
          <w:rFonts w:cstheme="minorHAnsi"/>
          <w:b/>
        </w:rPr>
        <w:t>MIRRI</w:t>
      </w:r>
      <w:r w:rsidRPr="00655D76">
        <w:rPr>
          <w:rFonts w:cstheme="minorHAnsi"/>
        </w:rPr>
        <w:t xml:space="preserve"> </w:t>
      </w:r>
      <w:r w:rsidRPr="00655D76">
        <w:rPr>
          <w:rFonts w:cstheme="minorHAnsi"/>
          <w:b/>
        </w:rPr>
        <w:t>SR</w:t>
      </w:r>
      <w:r w:rsidRPr="00655D76">
        <w:rPr>
          <w:rFonts w:cstheme="minorHAnsi"/>
        </w:rPr>
        <w:tab/>
      </w:r>
      <w:r w:rsidRPr="00655D76">
        <w:rPr>
          <w:rFonts w:cstheme="minorHAnsi"/>
        </w:rPr>
        <w:tab/>
      </w:r>
      <w:r w:rsidRPr="00655D76">
        <w:rPr>
          <w:rFonts w:cstheme="minorHAnsi"/>
        </w:rPr>
        <w:tab/>
        <w:t xml:space="preserve">Ministerstvo investícií, regionálneho rozvoja a informatizácie </w:t>
      </w:r>
      <w:r w:rsidRPr="00655D76">
        <w:rPr>
          <w:rFonts w:cstheme="minorHAnsi"/>
        </w:rPr>
        <w:tab/>
      </w:r>
      <w:r w:rsidRPr="00655D76">
        <w:rPr>
          <w:rFonts w:cstheme="minorHAnsi"/>
        </w:rPr>
        <w:tab/>
      </w:r>
      <w:r w:rsidRPr="00655D76">
        <w:rPr>
          <w:rFonts w:cstheme="minorHAnsi"/>
        </w:rPr>
        <w:tab/>
      </w:r>
      <w:r w:rsidRPr="00655D76">
        <w:rPr>
          <w:rFonts w:cstheme="minorHAnsi"/>
        </w:rPr>
        <w:tab/>
      </w:r>
      <w:r w:rsidRPr="00655D76">
        <w:rPr>
          <w:rFonts w:cstheme="minorHAnsi"/>
        </w:rPr>
        <w:tab/>
        <w:t>Slovenskej republiky</w:t>
      </w:r>
    </w:p>
    <w:p w14:paraId="1645169F" w14:textId="2210C727" w:rsidR="008D5D46" w:rsidRPr="00655D76" w:rsidRDefault="008D5D46" w:rsidP="002641EB">
      <w:pPr>
        <w:spacing w:before="120" w:after="120" w:line="240" w:lineRule="auto"/>
        <w:jc w:val="both"/>
        <w:rPr>
          <w:rFonts w:cstheme="minorHAnsi"/>
        </w:rPr>
      </w:pPr>
      <w:r w:rsidRPr="00655D76">
        <w:rPr>
          <w:rFonts w:cstheme="minorHAnsi"/>
          <w:b/>
        </w:rPr>
        <w:t>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onitorovacia správa</w:t>
      </w:r>
      <w:r w:rsidR="00FD240E" w:rsidRPr="00655D76">
        <w:rPr>
          <w:rFonts w:cstheme="minorHAnsi"/>
        </w:rPr>
        <w:t xml:space="preserve"> projektu</w:t>
      </w:r>
    </w:p>
    <w:p w14:paraId="49C95DE9" w14:textId="3AA0C97F" w:rsidR="008557D4" w:rsidRPr="00655D76" w:rsidRDefault="008557D4" w:rsidP="002641EB">
      <w:pPr>
        <w:spacing w:before="120" w:after="120" w:line="240" w:lineRule="auto"/>
        <w:jc w:val="both"/>
        <w:rPr>
          <w:rFonts w:cstheme="minorHAnsi"/>
        </w:rPr>
      </w:pPr>
      <w:r w:rsidRPr="00655D76">
        <w:rPr>
          <w:rFonts w:cstheme="minorHAnsi"/>
          <w:b/>
        </w:rPr>
        <w:t>MU</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erateľný ukazovateľ</w:t>
      </w:r>
    </w:p>
    <w:p w14:paraId="4C1A98BC" w14:textId="437D9B2D" w:rsidR="008D5D46" w:rsidRPr="00655D76" w:rsidRDefault="008D5D46" w:rsidP="002641EB">
      <w:pPr>
        <w:spacing w:before="120" w:after="120" w:line="240" w:lineRule="auto"/>
        <w:jc w:val="both"/>
        <w:rPr>
          <w:rFonts w:cstheme="minorHAnsi"/>
        </w:rPr>
      </w:pPr>
      <w:r w:rsidRPr="00655D76">
        <w:rPr>
          <w:rFonts w:cstheme="minorHAnsi"/>
          <w:b/>
        </w:rPr>
        <w:t>NIKA</w:t>
      </w:r>
      <w:r w:rsidRPr="00655D76">
        <w:rPr>
          <w:rFonts w:cstheme="minorHAnsi"/>
        </w:rPr>
        <w:tab/>
      </w:r>
      <w:r w:rsidRPr="00655D76">
        <w:rPr>
          <w:rFonts w:cstheme="minorHAnsi"/>
        </w:rPr>
        <w:tab/>
      </w:r>
      <w:r w:rsidRPr="00655D76">
        <w:rPr>
          <w:rFonts w:cstheme="minorHAnsi"/>
        </w:rPr>
        <w:tab/>
      </w:r>
      <w:r w:rsidRPr="00655D76">
        <w:rPr>
          <w:rFonts w:cstheme="minorHAnsi"/>
        </w:rPr>
        <w:tab/>
        <w:t>Národná implementačná a koordinačná autorita</w:t>
      </w:r>
    </w:p>
    <w:p w14:paraId="336248ED" w14:textId="2283BB18" w:rsidR="008D5D46" w:rsidRPr="00655D76" w:rsidRDefault="008D5D46" w:rsidP="002641EB">
      <w:pPr>
        <w:spacing w:before="120" w:after="120" w:line="240" w:lineRule="auto"/>
        <w:jc w:val="both"/>
        <w:rPr>
          <w:rFonts w:cstheme="minorHAnsi"/>
        </w:rPr>
      </w:pPr>
      <w:r w:rsidRPr="00655D76">
        <w:rPr>
          <w:rFonts w:cstheme="minorHAnsi"/>
          <w:b/>
        </w:rPr>
        <w:t>NMS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N</w:t>
      </w:r>
      <w:r w:rsidRPr="00655D76">
        <w:rPr>
          <w:rFonts w:cstheme="minorHAnsi"/>
        </w:rPr>
        <w:t>ásledná monitorovacia správa</w:t>
      </w:r>
    </w:p>
    <w:p w14:paraId="15C29165" w14:textId="2D575941" w:rsidR="008557D4" w:rsidRPr="00655D76" w:rsidRDefault="008D5D46" w:rsidP="002641EB">
      <w:pPr>
        <w:spacing w:before="120" w:after="120" w:line="240" w:lineRule="auto"/>
        <w:jc w:val="both"/>
        <w:rPr>
          <w:rFonts w:cstheme="minorHAnsi"/>
        </w:rPr>
      </w:pPr>
      <w:r w:rsidRPr="00655D76">
        <w:rPr>
          <w:rFonts w:cstheme="minorHAnsi"/>
          <w:b/>
        </w:rPr>
        <w:t>OIPOO</w:t>
      </w:r>
      <w:r w:rsidRPr="00655D76">
        <w:rPr>
          <w:rFonts w:cstheme="minorHAnsi"/>
        </w:rPr>
        <w:tab/>
      </w:r>
      <w:r w:rsidRPr="00655D76">
        <w:rPr>
          <w:rFonts w:cstheme="minorHAnsi"/>
        </w:rPr>
        <w:tab/>
      </w:r>
      <w:r w:rsidRPr="00655D76">
        <w:rPr>
          <w:rFonts w:cstheme="minorHAnsi"/>
        </w:rPr>
        <w:tab/>
      </w:r>
      <w:r w:rsidRPr="00655D76">
        <w:rPr>
          <w:rFonts w:cstheme="minorHAnsi"/>
        </w:rPr>
        <w:tab/>
        <w:t>Odbor implementácie Plánu obnovy a</w:t>
      </w:r>
      <w:r w:rsidR="006E7AD9" w:rsidRPr="00655D76">
        <w:rPr>
          <w:rFonts w:cstheme="minorHAnsi"/>
        </w:rPr>
        <w:t> </w:t>
      </w:r>
      <w:r w:rsidRPr="00655D76">
        <w:rPr>
          <w:rFonts w:cstheme="minorHAnsi"/>
        </w:rPr>
        <w:t>odolnosti</w:t>
      </w:r>
    </w:p>
    <w:p w14:paraId="2DC118C7" w14:textId="11E279AA" w:rsidR="006E7AD9" w:rsidRPr="00655D76" w:rsidRDefault="006E7AD9" w:rsidP="002641EB">
      <w:pPr>
        <w:spacing w:before="120" w:after="120" w:line="240" w:lineRule="auto"/>
        <w:jc w:val="both"/>
        <w:rPr>
          <w:rFonts w:cstheme="minorHAnsi"/>
        </w:rPr>
      </w:pPr>
      <w:r w:rsidRPr="00655D76">
        <w:rPr>
          <w:rFonts w:cstheme="minorHAnsi"/>
          <w:b/>
        </w:rPr>
        <w:t>OA</w:t>
      </w:r>
      <w:r w:rsidRPr="00655D76">
        <w:rPr>
          <w:rFonts w:cstheme="minorHAnsi"/>
        </w:rPr>
        <w:tab/>
      </w:r>
      <w:r w:rsidRPr="00655D76">
        <w:rPr>
          <w:rFonts w:cstheme="minorHAnsi"/>
        </w:rPr>
        <w:tab/>
      </w:r>
      <w:r w:rsidRPr="00655D76">
        <w:rPr>
          <w:rFonts w:cstheme="minorHAnsi"/>
        </w:rPr>
        <w:tab/>
      </w:r>
      <w:r w:rsidRPr="00655D76">
        <w:rPr>
          <w:rFonts w:cstheme="minorHAnsi"/>
        </w:rPr>
        <w:tab/>
        <w:t>Orgán Auditu</w:t>
      </w:r>
    </w:p>
    <w:p w14:paraId="38623B1C" w14:textId="455ED511" w:rsidR="005F1702" w:rsidRPr="00655D76" w:rsidRDefault="005F1702" w:rsidP="002641EB">
      <w:pPr>
        <w:spacing w:before="120" w:after="120" w:line="240" w:lineRule="auto"/>
        <w:jc w:val="both"/>
        <w:rPr>
          <w:rFonts w:cstheme="minorHAnsi"/>
          <w:b/>
        </w:rPr>
      </w:pPr>
      <w:r w:rsidRPr="00655D76">
        <w:rPr>
          <w:rFonts w:cstheme="minorHAnsi"/>
          <w:b/>
        </w:rPr>
        <w:lastRenderedPageBreak/>
        <w:t>PJ</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P</w:t>
      </w:r>
      <w:r w:rsidRPr="00655D76">
        <w:rPr>
          <w:rFonts w:cstheme="minorHAnsi"/>
        </w:rPr>
        <w:t>latobná jednotka</w:t>
      </w:r>
    </w:p>
    <w:p w14:paraId="5C9483C3" w14:textId="6220D566" w:rsidR="008D5D46" w:rsidRPr="00655D76" w:rsidRDefault="008557D4" w:rsidP="002641EB">
      <w:pPr>
        <w:spacing w:before="120" w:after="120" w:line="240" w:lineRule="auto"/>
        <w:jc w:val="both"/>
        <w:rPr>
          <w:rFonts w:cstheme="minorHAnsi"/>
        </w:rPr>
      </w:pPr>
      <w:r w:rsidRPr="00655D76">
        <w:rPr>
          <w:rFonts w:cstheme="minorHAnsi"/>
          <w:b/>
        </w:rPr>
        <w:t>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rostriedky mechanizmu</w:t>
      </w:r>
      <w:r w:rsidR="008D5D46" w:rsidRPr="00655D76">
        <w:rPr>
          <w:rFonts w:cstheme="minorHAnsi"/>
        </w:rPr>
        <w:t xml:space="preserve"> </w:t>
      </w:r>
    </w:p>
    <w:p w14:paraId="21AF3F63" w14:textId="678554DE" w:rsidR="00271AA1" w:rsidRPr="00655D76" w:rsidRDefault="00271AA1" w:rsidP="002641EB">
      <w:pPr>
        <w:spacing w:before="120" w:after="120" w:line="240" w:lineRule="auto"/>
        <w:jc w:val="both"/>
        <w:rPr>
          <w:rFonts w:cstheme="minorHAnsi"/>
        </w:rPr>
      </w:pPr>
      <w:r w:rsidRPr="00655D76">
        <w:rPr>
          <w:rFonts w:cstheme="minorHAnsi"/>
          <w:b/>
        </w:rPr>
        <w:t>PMS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riebežná monitorovacia správa</w:t>
      </w:r>
    </w:p>
    <w:p w14:paraId="0100D4E5" w14:textId="77777777" w:rsidR="00271AA1" w:rsidRPr="00655D76" w:rsidRDefault="00271AA1" w:rsidP="002641EB">
      <w:pPr>
        <w:spacing w:before="120" w:after="120" w:line="240" w:lineRule="auto"/>
        <w:jc w:val="both"/>
        <w:rPr>
          <w:rFonts w:cstheme="minorHAnsi"/>
        </w:rPr>
      </w:pPr>
      <w:r w:rsidRPr="00655D76">
        <w:rPr>
          <w:rFonts w:cstheme="minorHAnsi"/>
          <w:b/>
        </w:rPr>
        <w:t>POO</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Plán obnovy a odolnosti Slovenskej republiky </w:t>
      </w:r>
    </w:p>
    <w:p w14:paraId="285D0115" w14:textId="20A79D4C" w:rsidR="008557D4" w:rsidRPr="00655D76" w:rsidRDefault="008557D4" w:rsidP="002641EB">
      <w:pPr>
        <w:spacing w:before="120" w:after="120" w:line="240" w:lineRule="auto"/>
        <w:jc w:val="both"/>
        <w:rPr>
          <w:rFonts w:cstheme="minorHAnsi"/>
        </w:rPr>
      </w:pPr>
      <w:r w:rsidRPr="00655D76">
        <w:rPr>
          <w:rFonts w:cstheme="minorHAnsi"/>
          <w:b/>
        </w:rPr>
        <w:t>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oskytnutie prostriedkov mechanizmu</w:t>
      </w:r>
    </w:p>
    <w:p w14:paraId="707BEBF5" w14:textId="77777777" w:rsidR="00271AA1" w:rsidRPr="00655D76" w:rsidRDefault="00271AA1" w:rsidP="002641EB">
      <w:pPr>
        <w:spacing w:before="120" w:after="120" w:line="240" w:lineRule="auto"/>
        <w:jc w:val="both"/>
        <w:rPr>
          <w:rFonts w:cstheme="minorHAnsi"/>
        </w:rPr>
      </w:pPr>
      <w:r w:rsidRPr="00655D76">
        <w:rPr>
          <w:rFonts w:cstheme="minorHAnsi"/>
          <w:b/>
        </w:rPr>
        <w:t>PpP</w:t>
      </w:r>
      <w:r w:rsidRPr="00655D76">
        <w:rPr>
          <w:rFonts w:cstheme="minorHAnsi"/>
        </w:rPr>
        <w:tab/>
      </w:r>
      <w:r w:rsidRPr="00655D76">
        <w:rPr>
          <w:rFonts w:cstheme="minorHAnsi"/>
        </w:rPr>
        <w:tab/>
      </w:r>
      <w:r w:rsidRPr="00655D76">
        <w:rPr>
          <w:rFonts w:cstheme="minorHAnsi"/>
        </w:rPr>
        <w:tab/>
      </w:r>
      <w:r w:rsidRPr="00655D76">
        <w:rPr>
          <w:rFonts w:cstheme="minorHAnsi"/>
        </w:rPr>
        <w:tab/>
        <w:t>Príručka pre prijímateľa</w:t>
      </w:r>
    </w:p>
    <w:p w14:paraId="3652B10D" w14:textId="32B6DC4D" w:rsidR="008557D4" w:rsidRPr="00655D76" w:rsidRDefault="008557D4" w:rsidP="002641EB">
      <w:pPr>
        <w:spacing w:before="120" w:after="120" w:line="240" w:lineRule="auto"/>
        <w:jc w:val="both"/>
        <w:rPr>
          <w:rFonts w:cstheme="minorHAnsi"/>
        </w:rPr>
      </w:pPr>
      <w:r w:rsidRPr="00655D76">
        <w:rPr>
          <w:rFonts w:cstheme="minorHAnsi"/>
          <w:b/>
        </w:rPr>
        <w:t>PPPM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odmienky poskytnutia prostriedkov mechanizmu</w:t>
      </w:r>
    </w:p>
    <w:p w14:paraId="1DC426C8" w14:textId="40FCB0B1" w:rsidR="008557D4" w:rsidRPr="00655D76" w:rsidRDefault="008557D4" w:rsidP="002641EB">
      <w:pPr>
        <w:pStyle w:val="Default"/>
        <w:spacing w:before="120" w:after="120"/>
        <w:ind w:left="2832" w:hanging="2832"/>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Prijímateľ</w:t>
      </w:r>
      <w:r w:rsidRPr="00655D76">
        <w:rPr>
          <w:rFonts w:asciiTheme="minorHAnsi" w:hAnsiTheme="minorHAnsi" w:cstheme="minorHAnsi"/>
        </w:rPr>
        <w:tab/>
      </w:r>
      <w:r w:rsidR="00A04957" w:rsidRPr="00655D76">
        <w:rPr>
          <w:rFonts w:asciiTheme="minorHAnsi" w:hAnsiTheme="minorHAnsi" w:cstheme="minorHAnsi"/>
          <w:color w:val="auto"/>
          <w:sz w:val="22"/>
          <w:szCs w:val="22"/>
        </w:rPr>
        <w:t>O</w:t>
      </w:r>
      <w:r w:rsidRPr="00655D76">
        <w:rPr>
          <w:rFonts w:asciiTheme="minorHAnsi" w:hAnsiTheme="minorHAnsi" w:cstheme="minorHAnsi"/>
          <w:color w:val="auto"/>
          <w:sz w:val="22"/>
          <w:szCs w:val="22"/>
        </w:rPr>
        <w:t xml:space="preserve">soba, ktorej sa poskytujú prostriedky mechanizmu od nadobudnutia účinnosti </w:t>
      </w:r>
      <w:r w:rsidR="00485305">
        <w:rPr>
          <w:rFonts w:asciiTheme="minorHAnsi" w:hAnsiTheme="minorHAnsi" w:cstheme="minorHAnsi"/>
          <w:color w:val="auto"/>
          <w:sz w:val="22"/>
          <w:szCs w:val="22"/>
        </w:rPr>
        <w:t>Zmluvy o PPM</w:t>
      </w:r>
    </w:p>
    <w:p w14:paraId="6D40D1EF" w14:textId="60E6E37F" w:rsidR="008D5D46" w:rsidRPr="00655D76" w:rsidRDefault="008D5D46" w:rsidP="002641EB">
      <w:pPr>
        <w:spacing w:before="120" w:after="120" w:line="240" w:lineRule="auto"/>
        <w:jc w:val="both"/>
        <w:rPr>
          <w:rFonts w:cstheme="minorHAnsi"/>
        </w:rPr>
      </w:pPr>
      <w:r w:rsidRPr="00655D76">
        <w:rPr>
          <w:rFonts w:cstheme="minorHAnsi"/>
          <w:b/>
        </w:rPr>
        <w:t>SD</w:t>
      </w:r>
      <w:r w:rsidR="00753043" w:rsidRPr="00655D76">
        <w:rPr>
          <w:rFonts w:cstheme="minorHAnsi"/>
          <w:b/>
        </w:rPr>
        <w:t>A</w:t>
      </w:r>
      <w:r w:rsidRPr="00655D76">
        <w:rPr>
          <w:rFonts w:cstheme="minorHAnsi"/>
        </w:rPr>
        <w:tab/>
      </w:r>
      <w:r w:rsidRPr="00655D76">
        <w:rPr>
          <w:rFonts w:cstheme="minorHAnsi"/>
        </w:rPr>
        <w:tab/>
      </w:r>
      <w:r w:rsidRPr="00655D76">
        <w:rPr>
          <w:rFonts w:cstheme="minorHAnsi"/>
        </w:rPr>
        <w:tab/>
      </w:r>
      <w:r w:rsidRPr="00655D76">
        <w:rPr>
          <w:rFonts w:cstheme="minorHAnsi"/>
        </w:rPr>
        <w:tab/>
        <w:t>Sekcia digit</w:t>
      </w:r>
      <w:r w:rsidR="00753043" w:rsidRPr="00655D76">
        <w:rPr>
          <w:rFonts w:cstheme="minorHAnsi"/>
        </w:rPr>
        <w:t>álnej agendy</w:t>
      </w:r>
    </w:p>
    <w:p w14:paraId="5BEC5B7A" w14:textId="77777777" w:rsidR="00271AA1" w:rsidRPr="00655D76" w:rsidRDefault="00271AA1" w:rsidP="002641EB">
      <w:pPr>
        <w:spacing w:before="120" w:after="120" w:line="240" w:lineRule="auto"/>
        <w:jc w:val="both"/>
        <w:rPr>
          <w:rFonts w:cstheme="minorHAnsi"/>
          <w:b/>
        </w:rPr>
      </w:pPr>
      <w:r w:rsidRPr="00655D76">
        <w:rPr>
          <w:rFonts w:cstheme="minorHAnsi"/>
          <w:b/>
        </w:rPr>
        <w:t>SIPI</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Pr="00655D76">
        <w:rPr>
          <w:rFonts w:cstheme="minorHAnsi"/>
        </w:rPr>
        <w:t>Sekcia implementácie projektov informatizácie</w:t>
      </w:r>
    </w:p>
    <w:p w14:paraId="6AC2A00E" w14:textId="02FAD4AB" w:rsidR="008D5D46" w:rsidRPr="00655D76" w:rsidRDefault="008D5D46" w:rsidP="002641EB">
      <w:pPr>
        <w:spacing w:before="120" w:after="120" w:line="240" w:lineRule="auto"/>
        <w:jc w:val="both"/>
        <w:rPr>
          <w:rFonts w:cstheme="minorHAnsi"/>
        </w:rPr>
      </w:pPr>
      <w:r w:rsidRPr="00655D76">
        <w:rPr>
          <w:rFonts w:cstheme="minorHAnsi"/>
          <w:b/>
        </w:rPr>
        <w:t>SIPOO</w:t>
      </w:r>
      <w:r w:rsidRPr="00655D76">
        <w:rPr>
          <w:rFonts w:cstheme="minorHAnsi"/>
        </w:rPr>
        <w:tab/>
      </w:r>
      <w:r w:rsidRPr="00655D76">
        <w:rPr>
          <w:rFonts w:cstheme="minorHAnsi"/>
        </w:rPr>
        <w:tab/>
      </w:r>
      <w:r w:rsidRPr="00655D76">
        <w:rPr>
          <w:rFonts w:cstheme="minorHAnsi"/>
        </w:rPr>
        <w:tab/>
      </w:r>
      <w:r w:rsidRPr="00655D76">
        <w:rPr>
          <w:rFonts w:cstheme="minorHAnsi"/>
        </w:rPr>
        <w:tab/>
        <w:t>Systém implementácie Plánu obnovy a odolnosti SR</w:t>
      </w:r>
    </w:p>
    <w:p w14:paraId="47831805" w14:textId="621A919D" w:rsidR="008D5D46" w:rsidRPr="00655D76" w:rsidRDefault="008D5D46" w:rsidP="002641EB">
      <w:pPr>
        <w:spacing w:before="120" w:after="120" w:line="240" w:lineRule="auto"/>
        <w:jc w:val="both"/>
        <w:rPr>
          <w:rFonts w:cstheme="minorHAnsi"/>
        </w:rPr>
      </w:pPr>
      <w:r w:rsidRPr="00655D76">
        <w:rPr>
          <w:rFonts w:cstheme="minorHAnsi"/>
          <w:b/>
        </w:rPr>
        <w:t>SISI</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w:t>
      </w:r>
      <w:r w:rsidR="00E33265" w:rsidRPr="00655D76">
        <w:rPr>
          <w:rFonts w:cstheme="minorHAnsi"/>
        </w:rPr>
        <w:t>inovácií a strategických investícií</w:t>
      </w:r>
    </w:p>
    <w:p w14:paraId="0B3D56FB" w14:textId="5AACC12E" w:rsidR="008D5D46" w:rsidRPr="00655D76" w:rsidRDefault="008D5D46" w:rsidP="002641EB">
      <w:pPr>
        <w:spacing w:before="120" w:after="120" w:line="240" w:lineRule="auto"/>
        <w:jc w:val="both"/>
        <w:rPr>
          <w:rFonts w:cstheme="minorHAnsi"/>
        </w:rPr>
      </w:pPr>
      <w:r w:rsidRPr="00655D76">
        <w:rPr>
          <w:rFonts w:cstheme="minorHAnsi"/>
          <w:b/>
        </w:rPr>
        <w:t>SITVS</w:t>
      </w:r>
      <w:r w:rsidRPr="00655D76">
        <w:rPr>
          <w:rFonts w:cstheme="minorHAnsi"/>
        </w:rPr>
        <w:tab/>
      </w:r>
      <w:r w:rsidRPr="00655D76">
        <w:rPr>
          <w:rFonts w:cstheme="minorHAnsi"/>
        </w:rPr>
        <w:tab/>
      </w:r>
      <w:r w:rsidRPr="00655D76">
        <w:rPr>
          <w:rFonts w:cstheme="minorHAnsi"/>
        </w:rPr>
        <w:tab/>
      </w:r>
      <w:r w:rsidRPr="00655D76">
        <w:rPr>
          <w:rFonts w:cstheme="minorHAnsi"/>
        </w:rPr>
        <w:tab/>
        <w:t>Sekcia informačných technológií verejnej správy</w:t>
      </w:r>
    </w:p>
    <w:p w14:paraId="4B3E8285" w14:textId="1961B240" w:rsidR="008D5D46" w:rsidRPr="00655D76" w:rsidRDefault="008D5D46" w:rsidP="002641EB">
      <w:pPr>
        <w:spacing w:before="120" w:after="120" w:line="240" w:lineRule="auto"/>
        <w:jc w:val="both"/>
        <w:rPr>
          <w:rFonts w:cstheme="minorHAnsi"/>
        </w:rPr>
      </w:pPr>
      <w:r w:rsidRPr="00655D76">
        <w:rPr>
          <w:rFonts w:cstheme="minorHAnsi"/>
          <w:b/>
          <w:bCs/>
        </w:rPr>
        <w:t>SKB</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kybernetickej bezpečnosti </w:t>
      </w:r>
    </w:p>
    <w:p w14:paraId="53FFF4E0" w14:textId="4E6936F7" w:rsidR="00711453" w:rsidRPr="00655D76" w:rsidRDefault="00711453" w:rsidP="002641EB">
      <w:pPr>
        <w:spacing w:before="120" w:after="120" w:line="240" w:lineRule="auto"/>
        <w:jc w:val="both"/>
        <w:rPr>
          <w:rFonts w:cstheme="minorHAnsi"/>
        </w:rPr>
      </w:pPr>
      <w:r w:rsidRPr="00655D76">
        <w:rPr>
          <w:rFonts w:cstheme="minorHAnsi"/>
          <w:b/>
          <w:bCs/>
        </w:rPr>
        <w:t>ŠR</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Š</w:t>
      </w:r>
      <w:r w:rsidRPr="00655D76">
        <w:rPr>
          <w:rFonts w:cstheme="minorHAnsi"/>
        </w:rPr>
        <w:t>tátny rozpočet</w:t>
      </w:r>
    </w:p>
    <w:p w14:paraId="281A0278" w14:textId="784086E2" w:rsidR="00711453" w:rsidRPr="00655D76" w:rsidRDefault="00711453" w:rsidP="002641EB">
      <w:pPr>
        <w:spacing w:before="120" w:after="120" w:line="240" w:lineRule="auto"/>
        <w:jc w:val="both"/>
        <w:rPr>
          <w:rFonts w:cstheme="minorHAnsi"/>
        </w:rPr>
      </w:pPr>
      <w:r w:rsidRPr="00655D76">
        <w:rPr>
          <w:rFonts w:cstheme="minorHAnsi"/>
          <w:b/>
          <w:bCs/>
        </w:rPr>
        <w:t xml:space="preserve">ÚPVS </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Ú</w:t>
      </w:r>
      <w:r w:rsidRPr="00655D76">
        <w:rPr>
          <w:rFonts w:cstheme="minorHAnsi"/>
        </w:rPr>
        <w:t>stredný portál verejnej správy</w:t>
      </w:r>
    </w:p>
    <w:p w14:paraId="43337757" w14:textId="7311588F" w:rsidR="00711453" w:rsidRPr="00655D76" w:rsidRDefault="00711453" w:rsidP="002641EB">
      <w:pPr>
        <w:spacing w:before="120" w:after="120" w:line="240" w:lineRule="auto"/>
        <w:jc w:val="both"/>
        <w:rPr>
          <w:rFonts w:cstheme="minorHAnsi"/>
        </w:rPr>
      </w:pPr>
      <w:r w:rsidRPr="00655D76">
        <w:rPr>
          <w:rFonts w:cstheme="minorHAnsi"/>
          <w:b/>
          <w:bCs/>
        </w:rPr>
        <w:t>ÚVO</w:t>
      </w:r>
      <w:r w:rsidRPr="00655D76">
        <w:rPr>
          <w:rFonts w:cstheme="minorHAnsi"/>
        </w:rPr>
        <w:tab/>
      </w:r>
      <w:r w:rsidRPr="00655D76">
        <w:rPr>
          <w:rFonts w:cstheme="minorHAnsi"/>
        </w:rPr>
        <w:tab/>
      </w:r>
      <w:r w:rsidRPr="00655D76">
        <w:rPr>
          <w:rFonts w:cstheme="minorHAnsi"/>
        </w:rPr>
        <w:tab/>
      </w:r>
      <w:r w:rsidRPr="00655D76">
        <w:rPr>
          <w:rFonts w:cstheme="minorHAnsi"/>
        </w:rPr>
        <w:tab/>
        <w:t>Úrad verejného obstarávania</w:t>
      </w:r>
    </w:p>
    <w:p w14:paraId="7B7F5DE8" w14:textId="32143E41" w:rsidR="00711453" w:rsidRPr="00655D76" w:rsidRDefault="00711453" w:rsidP="002641EB">
      <w:pPr>
        <w:spacing w:before="120" w:after="120" w:line="240" w:lineRule="auto"/>
        <w:jc w:val="both"/>
        <w:rPr>
          <w:rFonts w:cstheme="minorHAnsi"/>
        </w:rPr>
      </w:pPr>
      <w:r w:rsidRPr="00655D76">
        <w:rPr>
          <w:rFonts w:cstheme="minorHAnsi"/>
          <w:b/>
          <w:bCs/>
        </w:rPr>
        <w:t>VO/O</w:t>
      </w:r>
      <w:r w:rsidRPr="00655D76">
        <w:rPr>
          <w:rFonts w:cstheme="minorHAnsi"/>
        </w:rPr>
        <w:tab/>
      </w:r>
      <w:r w:rsidRPr="00655D76">
        <w:rPr>
          <w:rFonts w:cstheme="minorHAnsi"/>
        </w:rPr>
        <w:tab/>
      </w:r>
      <w:r w:rsidRPr="00655D76">
        <w:rPr>
          <w:rFonts w:cstheme="minorHAnsi"/>
        </w:rPr>
        <w:tab/>
      </w:r>
      <w:r w:rsidRPr="00655D76">
        <w:rPr>
          <w:rFonts w:cstheme="minorHAnsi"/>
        </w:rPr>
        <w:tab/>
        <w:t>Verejné obstarávanie/obstarávanie</w:t>
      </w:r>
    </w:p>
    <w:p w14:paraId="4DA50EC4" w14:textId="6E19B5A1" w:rsidR="00711453" w:rsidRPr="00655D76" w:rsidRDefault="00711453" w:rsidP="002641EB">
      <w:pPr>
        <w:spacing w:before="120" w:after="120" w:line="240" w:lineRule="auto"/>
        <w:jc w:val="both"/>
        <w:rPr>
          <w:rFonts w:cstheme="minorHAnsi"/>
        </w:rPr>
      </w:pPr>
      <w:r w:rsidRPr="00655D76">
        <w:rPr>
          <w:rFonts w:cstheme="minorHAnsi"/>
          <w:b/>
          <w:bCs/>
        </w:rPr>
        <w:t>Vykonávateľ</w:t>
      </w:r>
      <w:r w:rsidRPr="00655D76">
        <w:rPr>
          <w:rFonts w:cstheme="minorHAnsi"/>
        </w:rPr>
        <w:tab/>
      </w:r>
      <w:r w:rsidRPr="00655D76">
        <w:rPr>
          <w:rFonts w:cstheme="minorHAnsi"/>
        </w:rPr>
        <w:tab/>
      </w:r>
      <w:r w:rsidRPr="00655D76">
        <w:rPr>
          <w:rFonts w:cstheme="minorHAnsi"/>
        </w:rPr>
        <w:tab/>
        <w:t>MIRRI SR určené na implementáciu Komponentu 17</w:t>
      </w:r>
    </w:p>
    <w:p w14:paraId="62A22E1C" w14:textId="2313097A" w:rsidR="00711453" w:rsidRPr="00655D76" w:rsidRDefault="00711453" w:rsidP="002641EB">
      <w:pPr>
        <w:spacing w:before="120" w:after="120" w:line="240" w:lineRule="auto"/>
        <w:jc w:val="both"/>
        <w:rPr>
          <w:rFonts w:cstheme="minorHAnsi"/>
        </w:rPr>
      </w:pPr>
      <w:r w:rsidRPr="00655D76">
        <w:rPr>
          <w:rFonts w:cstheme="minorHAnsi"/>
          <w:b/>
          <w:bCs/>
        </w:rPr>
        <w:t>Výzva</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ýzva na predkladanie žiadostí o PPM</w:t>
      </w:r>
    </w:p>
    <w:p w14:paraId="08E09396" w14:textId="2453E9F3" w:rsidR="00711453" w:rsidRPr="00655D76" w:rsidRDefault="00711453" w:rsidP="002641EB">
      <w:pPr>
        <w:spacing w:before="120" w:after="120" w:line="240" w:lineRule="auto"/>
        <w:jc w:val="both"/>
        <w:rPr>
          <w:rFonts w:cstheme="minorHAnsi"/>
        </w:rPr>
      </w:pPr>
      <w:r w:rsidRPr="00655D76">
        <w:rPr>
          <w:rFonts w:cstheme="minorHAnsi"/>
          <w:b/>
          <w:bCs/>
        </w:rPr>
        <w:t>VZP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 xml:space="preserve">šeobecne zmluvné podmienky – príloha č. 1 </w:t>
      </w:r>
      <w:r w:rsidR="00485305">
        <w:rPr>
          <w:rFonts w:cstheme="minorHAnsi"/>
        </w:rPr>
        <w:t>Zmluvy o PPM</w:t>
      </w:r>
    </w:p>
    <w:p w14:paraId="396EFB85" w14:textId="454F2FFF" w:rsidR="00161B8F" w:rsidRPr="00655D76" w:rsidRDefault="00161B8F" w:rsidP="002641EB">
      <w:pPr>
        <w:spacing w:before="120" w:after="120" w:line="240" w:lineRule="auto"/>
        <w:jc w:val="both"/>
        <w:rPr>
          <w:rFonts w:cstheme="minorHAnsi"/>
          <w:b/>
          <w:bCs/>
        </w:rPr>
      </w:pPr>
      <w:r w:rsidRPr="00655D76">
        <w:rPr>
          <w:rFonts w:cstheme="minorHAnsi"/>
          <w:b/>
          <w:bCs/>
        </w:rPr>
        <w:t>ZMS</w:t>
      </w:r>
      <w:r w:rsidRPr="00655D76">
        <w:rPr>
          <w:rFonts w:cstheme="minorHAnsi"/>
          <w:b/>
          <w:bCs/>
        </w:rPr>
        <w:tab/>
      </w:r>
      <w:r w:rsidRPr="00655D76">
        <w:rPr>
          <w:rFonts w:cstheme="minorHAnsi"/>
          <w:b/>
          <w:bCs/>
        </w:rPr>
        <w:tab/>
      </w:r>
      <w:r w:rsidRPr="00655D76">
        <w:rPr>
          <w:rFonts w:cstheme="minorHAnsi"/>
          <w:b/>
          <w:bCs/>
        </w:rPr>
        <w:tab/>
      </w:r>
      <w:r w:rsidRPr="00655D76">
        <w:rPr>
          <w:rFonts w:cstheme="minorHAnsi"/>
          <w:b/>
          <w:bCs/>
        </w:rPr>
        <w:tab/>
      </w:r>
      <w:r w:rsidR="00A04957" w:rsidRPr="00655D76">
        <w:rPr>
          <w:rFonts w:cstheme="minorHAnsi"/>
        </w:rPr>
        <w:t>Z</w:t>
      </w:r>
      <w:r w:rsidRPr="00655D76">
        <w:rPr>
          <w:rFonts w:cstheme="minorHAnsi"/>
        </w:rPr>
        <w:t>áverečná monitorovacia správa</w:t>
      </w:r>
    </w:p>
    <w:p w14:paraId="12AEE8FE" w14:textId="4D0DDB0C" w:rsidR="00271AA1" w:rsidRPr="00655D76" w:rsidRDefault="00271AA1" w:rsidP="002641EB">
      <w:pPr>
        <w:spacing w:before="120" w:after="120" w:line="240" w:lineRule="auto"/>
        <w:jc w:val="both"/>
        <w:rPr>
          <w:rFonts w:cstheme="minorHAnsi"/>
        </w:rPr>
      </w:pPr>
      <w:r w:rsidRPr="00655D76">
        <w:rPr>
          <w:rFonts w:cstheme="minorHAnsi"/>
          <w:b/>
        </w:rPr>
        <w:t>ZŽoP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Z</w:t>
      </w:r>
      <w:r w:rsidRPr="00655D76">
        <w:rPr>
          <w:rFonts w:cstheme="minorHAnsi"/>
        </w:rPr>
        <w:t>áverečná žiadosť o platbu</w:t>
      </w:r>
    </w:p>
    <w:p w14:paraId="44EC64C2" w14:textId="27994310" w:rsidR="00271AA1" w:rsidRPr="00655D76" w:rsidRDefault="00271AA1" w:rsidP="002641EB">
      <w:pPr>
        <w:spacing w:before="120" w:after="120" w:line="240" w:lineRule="auto"/>
        <w:jc w:val="both"/>
        <w:rPr>
          <w:rFonts w:cstheme="minorHAnsi"/>
        </w:rPr>
      </w:pPr>
      <w:r w:rsidRPr="00655D76">
        <w:rPr>
          <w:rFonts w:cstheme="minorHAnsi"/>
          <w:b/>
        </w:rPr>
        <w:t>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platbu</w:t>
      </w:r>
    </w:p>
    <w:p w14:paraId="528D2A7A" w14:textId="0E793476" w:rsidR="00711453" w:rsidRPr="00655D76" w:rsidRDefault="00711453" w:rsidP="002641EB">
      <w:pPr>
        <w:spacing w:before="120" w:after="120" w:line="240" w:lineRule="auto"/>
        <w:jc w:val="both"/>
        <w:rPr>
          <w:rFonts w:cstheme="minorHAnsi"/>
        </w:rPr>
      </w:pPr>
      <w:r w:rsidRPr="00655D76">
        <w:rPr>
          <w:rFonts w:cstheme="minorHAnsi"/>
          <w:b/>
          <w:bCs/>
        </w:rPr>
        <w:t>ŽoPPM</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poskytnutie prostriedkov mechanizmu</w:t>
      </w:r>
    </w:p>
    <w:p w14:paraId="1655830B" w14:textId="3DAE7F46" w:rsidR="00271AA1" w:rsidRPr="00655D76" w:rsidRDefault="00271AA1" w:rsidP="002641EB">
      <w:pPr>
        <w:spacing w:before="120" w:after="120" w:line="240" w:lineRule="auto"/>
        <w:jc w:val="both"/>
        <w:rPr>
          <w:rFonts w:cstheme="minorHAnsi"/>
        </w:rPr>
      </w:pPr>
      <w:r w:rsidRPr="00655D76">
        <w:rPr>
          <w:rFonts w:cstheme="minorHAnsi"/>
          <w:b/>
          <w:bCs/>
        </w:rPr>
        <w:t>ŽoVPM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vrátenie prostriedkov mechanizmu</w:t>
      </w:r>
    </w:p>
    <w:p w14:paraId="0466D3E3" w14:textId="520373C2" w:rsidR="00711453" w:rsidRPr="00655D76" w:rsidRDefault="00711453" w:rsidP="002641EB">
      <w:pPr>
        <w:spacing w:before="120" w:after="120" w:line="240" w:lineRule="auto"/>
        <w:jc w:val="both"/>
        <w:rPr>
          <w:rFonts w:cstheme="minorHAnsi"/>
        </w:rPr>
      </w:pPr>
      <w:r w:rsidRPr="00655D76">
        <w:rPr>
          <w:rFonts w:cstheme="minorHAnsi"/>
          <w:b/>
        </w:rPr>
        <w:t>ŽoZ</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zmenu</w:t>
      </w:r>
    </w:p>
    <w:p w14:paraId="6A080E23" w14:textId="7F1BACE9" w:rsidR="00711453" w:rsidRPr="00655D76" w:rsidRDefault="00711453" w:rsidP="002641EB">
      <w:pPr>
        <w:spacing w:before="120" w:after="120" w:line="240" w:lineRule="auto"/>
        <w:jc w:val="both"/>
        <w:rPr>
          <w:rFonts w:cstheme="minorHAnsi"/>
        </w:rPr>
      </w:pPr>
      <w:r w:rsidRPr="00655D76">
        <w:rPr>
          <w:rFonts w:cstheme="minorHAnsi"/>
          <w:b/>
        </w:rPr>
        <w:t>ŽoZZ/OoZ</w:t>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 xml:space="preserve">iadosť o zmenu </w:t>
      </w:r>
      <w:r w:rsidR="00485305">
        <w:rPr>
          <w:rFonts w:cstheme="minorHAnsi"/>
        </w:rPr>
        <w:t>Zmluvy o PPM</w:t>
      </w:r>
      <w:r w:rsidRPr="00655D76">
        <w:rPr>
          <w:rFonts w:cstheme="minorHAnsi"/>
        </w:rPr>
        <w:t xml:space="preserve">/oznámenie o zmene </w:t>
      </w:r>
      <w:r w:rsidR="00485305">
        <w:rPr>
          <w:rFonts w:cstheme="minorHAnsi"/>
        </w:rPr>
        <w:t>Zmluvy o PPM</w:t>
      </w:r>
    </w:p>
    <w:p w14:paraId="4D45CB5E" w14:textId="77777777" w:rsidR="00074294" w:rsidRPr="00655D76" w:rsidRDefault="00074294" w:rsidP="009525C3">
      <w:pPr>
        <w:spacing w:before="120" w:after="120" w:line="240" w:lineRule="auto"/>
        <w:jc w:val="both"/>
        <w:rPr>
          <w:rFonts w:cstheme="minorHAnsi"/>
          <w:b/>
          <w:bCs/>
        </w:rPr>
      </w:pPr>
    </w:p>
    <w:p w14:paraId="183098BC" w14:textId="77777777" w:rsidR="00074294" w:rsidRPr="00655D76" w:rsidRDefault="00074294" w:rsidP="009525C3">
      <w:pPr>
        <w:spacing w:before="120" w:after="120" w:line="240" w:lineRule="auto"/>
        <w:jc w:val="both"/>
        <w:rPr>
          <w:rFonts w:cstheme="minorHAnsi"/>
          <w:b/>
          <w:bCs/>
        </w:rPr>
      </w:pPr>
    </w:p>
    <w:p w14:paraId="62046805" w14:textId="086C5F29" w:rsidR="003B422C" w:rsidRPr="00655D76" w:rsidRDefault="179A228E" w:rsidP="002641EB">
      <w:pPr>
        <w:spacing w:before="360" w:after="360" w:line="240" w:lineRule="auto"/>
        <w:jc w:val="both"/>
        <w:rPr>
          <w:rFonts w:eastAsia="Myriad Pro" w:cstheme="minorHAnsi"/>
        </w:rPr>
      </w:pPr>
      <w:r w:rsidRPr="00655D76">
        <w:rPr>
          <w:rFonts w:eastAsiaTheme="majorEastAsia" w:cstheme="minorHAnsi"/>
          <w:b/>
          <w:color w:val="2A2768"/>
          <w:sz w:val="28"/>
          <w:szCs w:val="26"/>
        </w:rPr>
        <w:lastRenderedPageBreak/>
        <w:t>Zoznam skrátených pojmov legislatívy EÚ a</w:t>
      </w:r>
      <w:r w:rsidR="003B422C" w:rsidRPr="00655D76">
        <w:rPr>
          <w:rFonts w:eastAsiaTheme="majorEastAsia" w:cstheme="minorHAnsi"/>
          <w:b/>
          <w:color w:val="2A2768"/>
          <w:sz w:val="28"/>
          <w:szCs w:val="26"/>
        </w:rPr>
        <w:t> </w:t>
      </w:r>
      <w:r w:rsidRPr="00655D76">
        <w:rPr>
          <w:rFonts w:eastAsiaTheme="majorEastAsia" w:cstheme="minorHAnsi"/>
          <w:b/>
          <w:color w:val="2A2768"/>
          <w:sz w:val="28"/>
          <w:szCs w:val="26"/>
        </w:rPr>
        <w:t>SR</w:t>
      </w:r>
    </w:p>
    <w:p w14:paraId="33CFFA26" w14:textId="7D8885C8" w:rsidR="00AD4C38" w:rsidRPr="00655D76" w:rsidRDefault="00AD4C38"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Nariadenie o mechanizme</w:t>
      </w:r>
      <w:r w:rsidRPr="00655D76">
        <w:rPr>
          <w:rFonts w:asciiTheme="minorHAnsi" w:hAnsiTheme="minorHAnsi" w:cstheme="minorHAnsi"/>
          <w:b/>
        </w:rPr>
        <w:tab/>
      </w:r>
      <w:r w:rsidRPr="00655D76">
        <w:rPr>
          <w:rFonts w:asciiTheme="minorHAnsi" w:hAnsiTheme="minorHAnsi" w:cstheme="minorHAnsi"/>
          <w:color w:val="auto"/>
          <w:sz w:val="22"/>
          <w:szCs w:val="22"/>
        </w:rPr>
        <w:t xml:space="preserve">Nariadenie Európskeho parlamentu a Rady (EÚ) 2021/241 z 12. februára 2021, ktorým sa zriaďuje Mechanizmus na podporu obnovy a odolnosti v platnom znení </w:t>
      </w:r>
    </w:p>
    <w:p w14:paraId="40AB473F" w14:textId="2751B03B" w:rsidR="00AD4C38" w:rsidRPr="00655D76" w:rsidRDefault="00AD4C38">
      <w:pPr>
        <w:pStyle w:val="Default"/>
        <w:spacing w:before="120" w:after="120"/>
        <w:ind w:left="3540" w:hanging="3540"/>
        <w:jc w:val="both"/>
        <w:rPr>
          <w:rFonts w:asciiTheme="minorHAnsi" w:hAnsiTheme="minorHAnsi" w:cstheme="minorHAnsi"/>
          <w:sz w:val="22"/>
          <w:szCs w:val="22"/>
          <w:lang w:val="en-US"/>
        </w:rPr>
      </w:pPr>
      <w:r w:rsidRPr="00655D76">
        <w:rPr>
          <w:rFonts w:asciiTheme="minorHAnsi" w:hAnsiTheme="minorHAnsi" w:cstheme="minorHAnsi"/>
          <w:b/>
          <w:color w:val="auto"/>
          <w:sz w:val="22"/>
          <w:szCs w:val="22"/>
        </w:rPr>
        <w:t>Vykonávacie rozhodnutie Rady</w:t>
      </w:r>
      <w:r w:rsidRPr="00655D76">
        <w:rPr>
          <w:rFonts w:asciiTheme="minorHAnsi" w:hAnsiTheme="minorHAnsi" w:cstheme="minorHAnsi"/>
          <w:b/>
          <w:color w:val="auto"/>
        </w:rPr>
        <w:t xml:space="preserve"> </w:t>
      </w:r>
      <w:r w:rsidRPr="00655D76">
        <w:rPr>
          <w:rFonts w:asciiTheme="minorHAnsi" w:hAnsiTheme="minorHAnsi" w:cstheme="minorHAnsi"/>
          <w:b/>
        </w:rPr>
        <w:tab/>
      </w:r>
      <w:r w:rsidRPr="00655D76">
        <w:rPr>
          <w:rFonts w:asciiTheme="minorHAnsi" w:hAnsiTheme="minorHAnsi" w:cstheme="minorHAnsi"/>
          <w:color w:val="auto"/>
          <w:sz w:val="22"/>
          <w:szCs w:val="22"/>
        </w:rPr>
        <w:t xml:space="preserve">Vykonávacie rozhodnutie Rady o schválení posúdenia </w:t>
      </w:r>
      <w:r w:rsidR="00D1455B">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 a odolnosti Slovenska č. 10156/21</w:t>
      </w:r>
      <w:r w:rsidRPr="00655D76">
        <w:rPr>
          <w:rFonts w:asciiTheme="minorHAnsi" w:hAnsiTheme="minorHAnsi" w:cstheme="minorHAnsi"/>
          <w:sz w:val="22"/>
          <w:szCs w:val="22"/>
          <w:lang w:val="en-US"/>
        </w:rPr>
        <w:t xml:space="preserve"> </w:t>
      </w:r>
    </w:p>
    <w:p w14:paraId="6C3B7350" w14:textId="75C2D844" w:rsidR="00336F45" w:rsidRPr="00655D76" w:rsidRDefault="00336F45">
      <w:pPr>
        <w:pStyle w:val="Default"/>
        <w:spacing w:before="120" w:after="120"/>
        <w:ind w:left="3540" w:hanging="3540"/>
        <w:jc w:val="both"/>
        <w:rPr>
          <w:rFonts w:asciiTheme="minorHAnsi" w:hAnsiTheme="minorHAnsi" w:cstheme="minorHAnsi"/>
          <w:sz w:val="22"/>
          <w:szCs w:val="22"/>
        </w:rPr>
      </w:pPr>
      <w:r w:rsidRPr="00655D76">
        <w:rPr>
          <w:rFonts w:asciiTheme="minorHAnsi" w:hAnsiTheme="minorHAnsi" w:cstheme="minorHAnsi"/>
          <w:b/>
          <w:sz w:val="22"/>
          <w:szCs w:val="22"/>
        </w:rPr>
        <w:t>Nariadenie o taxonómii</w:t>
      </w:r>
      <w:r w:rsidRPr="00655D76">
        <w:rPr>
          <w:rFonts w:asciiTheme="minorHAnsi" w:hAnsiTheme="minorHAnsi" w:cstheme="minorHAnsi"/>
          <w:b/>
          <w:sz w:val="22"/>
          <w:szCs w:val="22"/>
        </w:rPr>
        <w:tab/>
      </w:r>
      <w:r w:rsidRPr="00655D76">
        <w:rPr>
          <w:rFonts w:asciiTheme="minorHAnsi" w:hAnsiTheme="minorHAnsi" w:cstheme="minorHAnsi"/>
          <w:sz w:val="22"/>
          <w:szCs w:val="22"/>
        </w:rPr>
        <w:t>Nariadenie Európskeho parlamentu a Rady (EÚ) 2020/852 z 18. júna 2020 o vytvorení rámca na uľahčenie udržateľných investícií a o zmene nariadenia (EÚ) 2019/2088 v platnom znení</w:t>
      </w:r>
    </w:p>
    <w:p w14:paraId="38221005" w14:textId="6B59DBB2" w:rsidR="008D5D46" w:rsidRPr="00655D76" w:rsidRDefault="008D5D46">
      <w:pPr>
        <w:spacing w:before="120" w:after="120" w:line="240" w:lineRule="auto"/>
        <w:ind w:left="3540" w:hanging="3540"/>
        <w:jc w:val="both"/>
        <w:rPr>
          <w:rFonts w:cstheme="minorHAnsi"/>
        </w:rPr>
      </w:pPr>
      <w:r w:rsidRPr="00655D76">
        <w:rPr>
          <w:rFonts w:cstheme="minorHAnsi"/>
          <w:b/>
        </w:rPr>
        <w:t>Trestný zákon</w:t>
      </w:r>
      <w:r w:rsidRPr="00655D76">
        <w:rPr>
          <w:rFonts w:cstheme="minorHAnsi"/>
        </w:rPr>
        <w:tab/>
      </w:r>
      <w:r w:rsidR="008B2B4E" w:rsidRPr="00655D76">
        <w:rPr>
          <w:rFonts w:cstheme="minorHAnsi"/>
        </w:rPr>
        <w:t>Z</w:t>
      </w:r>
      <w:r w:rsidRPr="00655D76">
        <w:rPr>
          <w:rFonts w:cstheme="minorHAnsi"/>
        </w:rPr>
        <w:t xml:space="preserve">ákon č. 300/2005 Z. z. Trestný zákon v znení neskorších predpisov </w:t>
      </w:r>
    </w:p>
    <w:p w14:paraId="09A47BE6" w14:textId="63C31E4F" w:rsidR="008D5D46" w:rsidRPr="00655D76" w:rsidRDefault="008D5D46">
      <w:pPr>
        <w:spacing w:before="120" w:after="120" w:line="240" w:lineRule="auto"/>
        <w:ind w:left="3540" w:hanging="3540"/>
        <w:jc w:val="both"/>
      </w:pPr>
      <w:r w:rsidRPr="00655D76">
        <w:rPr>
          <w:b/>
          <w:bCs/>
        </w:rPr>
        <w:t>zákon o finančnej kontrole</w:t>
      </w:r>
      <w:r w:rsidR="76B0AF36" w:rsidRPr="00655D76">
        <w:rPr>
          <w:b/>
          <w:bCs/>
        </w:rPr>
        <w:t xml:space="preserve"> a audite</w:t>
      </w:r>
      <w:r w:rsidRPr="00655D76">
        <w:tab/>
      </w:r>
      <w:r w:rsidR="008B2B4E" w:rsidRPr="00655D76">
        <w:t>Z</w:t>
      </w:r>
      <w:r w:rsidRPr="00655D76">
        <w:t>ákon č. 357/2015 Z. z. o finančnej kontrole a audite a o zmene a</w:t>
      </w:r>
      <w:r w:rsidR="00335998" w:rsidRPr="00655D76">
        <w:t xml:space="preserve"> </w:t>
      </w:r>
      <w:r w:rsidRPr="00655D76">
        <w:t>doplnení niektorých zákonov v znení neskorších predpisov</w:t>
      </w:r>
    </w:p>
    <w:p w14:paraId="4F031456" w14:textId="638E3B43" w:rsidR="25FB322B" w:rsidRPr="00655D76" w:rsidRDefault="25FB322B" w:rsidP="002641EB">
      <w:pPr>
        <w:spacing w:before="120" w:after="120" w:line="240" w:lineRule="auto"/>
        <w:ind w:left="3540" w:hanging="3540"/>
        <w:jc w:val="both"/>
        <w:rPr>
          <w:rFonts w:ascii="Calibri" w:eastAsia="Calibri" w:hAnsi="Calibri" w:cs="Calibri"/>
        </w:rPr>
      </w:pPr>
      <w:r w:rsidRPr="00655D76">
        <w:rPr>
          <w:rFonts w:ascii="Calibri" w:eastAsia="Calibri" w:hAnsi="Calibri" w:cs="Calibri"/>
          <w:b/>
          <w:bCs/>
        </w:rPr>
        <w:t xml:space="preserve">zákon o rozpočtových pravidlách </w:t>
      </w:r>
      <w:r w:rsidRPr="00655D76">
        <w:tab/>
      </w:r>
      <w:r w:rsidRPr="00655D76">
        <w:rPr>
          <w:rFonts w:ascii="Calibri" w:eastAsia="Calibri" w:hAnsi="Calibri" w:cs="Calibri"/>
        </w:rPr>
        <w:t>Zákon č. 523/2004 Z. z. o rozpočtových pravidlách verejnej správy a o zmene a doplnení niektorých zákonov v znení neskorších predpisov</w:t>
      </w:r>
    </w:p>
    <w:p w14:paraId="0631CC9F" w14:textId="6C7CFAF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slobode informácií</w:t>
      </w:r>
      <w:r w:rsidRPr="00655D76">
        <w:rPr>
          <w:rFonts w:cstheme="minorHAnsi"/>
        </w:rPr>
        <w:tab/>
      </w:r>
      <w:r w:rsidR="008B2B4E" w:rsidRPr="00655D76">
        <w:rPr>
          <w:rFonts w:cstheme="minorHAnsi"/>
        </w:rPr>
        <w:t>Z</w:t>
      </w:r>
      <w:r w:rsidRPr="00655D76">
        <w:rPr>
          <w:rFonts w:cstheme="minorHAnsi"/>
        </w:rPr>
        <w:t>ákon č. 211/2000 Z. z. o slobodnom prístupe k informáciám a</w:t>
      </w:r>
      <w:r w:rsidR="00335998" w:rsidRPr="00655D76">
        <w:rPr>
          <w:rFonts w:cstheme="minorHAnsi"/>
        </w:rPr>
        <w:t> </w:t>
      </w:r>
      <w:r w:rsidRPr="00655D76">
        <w:rPr>
          <w:rFonts w:cstheme="minorHAnsi"/>
        </w:rPr>
        <w:t>o</w:t>
      </w:r>
      <w:r w:rsidR="00335998" w:rsidRPr="00655D76">
        <w:rPr>
          <w:rFonts w:cstheme="minorHAnsi"/>
        </w:rPr>
        <w:t xml:space="preserve"> </w:t>
      </w:r>
      <w:r w:rsidRPr="00655D76">
        <w:rPr>
          <w:rFonts w:cstheme="minorHAnsi"/>
        </w:rPr>
        <w:t xml:space="preserve">zmene a doplnení niektorých zákonov v znení neskorších predpisov </w:t>
      </w:r>
    </w:p>
    <w:p w14:paraId="3F83ADBA" w14:textId="65599A95"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sťažnostiach</w:t>
      </w:r>
      <w:r w:rsidRPr="00655D76">
        <w:rPr>
          <w:rFonts w:cstheme="minorHAnsi"/>
        </w:rPr>
        <w:tab/>
      </w:r>
      <w:r w:rsidR="008B2B4E" w:rsidRPr="00655D76">
        <w:rPr>
          <w:rFonts w:cstheme="minorHAnsi"/>
        </w:rPr>
        <w:t>Z</w:t>
      </w:r>
      <w:r w:rsidRPr="00655D76">
        <w:rPr>
          <w:rFonts w:cstheme="minorHAnsi"/>
        </w:rPr>
        <w:t>ákon č. 9/2010 Z. z. o sťažnostiach v znení neskorších predpisov</w:t>
      </w:r>
    </w:p>
    <w:p w14:paraId="1267BD50" w14:textId="615E149F" w:rsidR="00D0674A" w:rsidRPr="00655D76" w:rsidRDefault="008D5D46"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sz w:val="22"/>
          <w:szCs w:val="22"/>
        </w:rPr>
        <w:t xml:space="preserve">zákon o verejnom </w:t>
      </w:r>
      <w:r w:rsidR="00AE2935" w:rsidRPr="00655D76">
        <w:rPr>
          <w:rFonts w:asciiTheme="minorHAnsi" w:hAnsiTheme="minorHAnsi" w:cstheme="minorHAnsi"/>
          <w:b/>
          <w:sz w:val="22"/>
          <w:szCs w:val="22"/>
        </w:rPr>
        <w:t>obstarávaní</w:t>
      </w:r>
      <w:r w:rsidR="0044184D"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00D0674A" w:rsidRPr="00655D76">
        <w:rPr>
          <w:rFonts w:asciiTheme="minorHAnsi" w:hAnsiTheme="minorHAnsi" w:cstheme="minorHAnsi"/>
          <w:color w:val="auto"/>
          <w:sz w:val="22"/>
          <w:szCs w:val="22"/>
        </w:rPr>
        <w:t>ákon č. 343/2015 Z. z. o verejnom obstarávaní a o zmene a</w:t>
      </w:r>
      <w:r w:rsidR="00271AA1" w:rsidRPr="00655D76">
        <w:rPr>
          <w:rFonts w:asciiTheme="minorHAnsi" w:hAnsiTheme="minorHAnsi" w:cstheme="minorHAnsi"/>
          <w:color w:val="auto"/>
          <w:sz w:val="22"/>
          <w:szCs w:val="22"/>
        </w:rPr>
        <w:t> </w:t>
      </w:r>
      <w:r w:rsidR="00D0674A" w:rsidRPr="00655D76">
        <w:rPr>
          <w:rFonts w:asciiTheme="minorHAnsi" w:hAnsiTheme="minorHAnsi" w:cstheme="minorHAnsi"/>
          <w:color w:val="auto"/>
          <w:sz w:val="22"/>
          <w:szCs w:val="22"/>
        </w:rPr>
        <w:t xml:space="preserve">doplnení niektorých zákonov v znení neskorších predpisov </w:t>
      </w:r>
    </w:p>
    <w:p w14:paraId="2DB8A976" w14:textId="7149FF7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mechanizme</w:t>
      </w:r>
      <w:r w:rsidRPr="00655D76">
        <w:rPr>
          <w:rFonts w:cstheme="minorHAnsi"/>
        </w:rPr>
        <w:tab/>
      </w:r>
      <w:r w:rsidR="008B2B4E" w:rsidRPr="00655D76">
        <w:rPr>
          <w:rFonts w:cstheme="minorHAnsi"/>
        </w:rPr>
        <w:t>Z</w:t>
      </w:r>
      <w:r w:rsidRPr="00655D76">
        <w:rPr>
          <w:rFonts w:cstheme="minorHAnsi"/>
        </w:rPr>
        <w:t>ákon č. 368/2021 Z. z. o mechanizme na podporu obnovy a</w:t>
      </w:r>
      <w:r w:rsidR="00271AA1" w:rsidRPr="00655D76">
        <w:rPr>
          <w:rFonts w:cstheme="minorHAnsi"/>
        </w:rPr>
        <w:t> </w:t>
      </w:r>
      <w:r w:rsidRPr="00655D76">
        <w:rPr>
          <w:rFonts w:cstheme="minorHAnsi"/>
        </w:rPr>
        <w:t>odolnosti a o zmene a doplnení niektorých zákonov</w:t>
      </w:r>
    </w:p>
    <w:p w14:paraId="2049F02E" w14:textId="6BAE0073" w:rsidR="008D5D46" w:rsidRPr="00655D76" w:rsidRDefault="008D5D46" w:rsidP="002641EB">
      <w:pPr>
        <w:spacing w:before="120" w:after="120" w:line="240" w:lineRule="auto"/>
        <w:jc w:val="both"/>
        <w:rPr>
          <w:rFonts w:cstheme="minorHAnsi"/>
        </w:rPr>
      </w:pPr>
      <w:r w:rsidRPr="00655D76">
        <w:rPr>
          <w:rFonts w:cstheme="minorHAnsi"/>
          <w:b/>
        </w:rPr>
        <w:t>Zákonník práce</w:t>
      </w:r>
      <w:r w:rsidR="009C4928" w:rsidRPr="00655D76">
        <w:rPr>
          <w:rFonts w:cstheme="minorHAnsi"/>
        </w:rPr>
        <w:tab/>
      </w:r>
      <w:r w:rsidR="009C4928" w:rsidRPr="00655D76">
        <w:rPr>
          <w:rFonts w:cstheme="minorHAnsi"/>
        </w:rPr>
        <w:tab/>
      </w:r>
      <w:r w:rsidR="00335998" w:rsidRPr="00655D76">
        <w:rPr>
          <w:rFonts w:cstheme="minorHAnsi"/>
        </w:rPr>
        <w:tab/>
      </w:r>
      <w:r w:rsidR="003F0BB9" w:rsidRPr="00655D76">
        <w:rPr>
          <w:rFonts w:cstheme="minorHAnsi"/>
        </w:rPr>
        <w:tab/>
      </w:r>
      <w:r w:rsidR="008B2B4E" w:rsidRPr="00655D76">
        <w:rPr>
          <w:rFonts w:cstheme="minorHAnsi"/>
        </w:rPr>
        <w:t>Z</w:t>
      </w:r>
      <w:r w:rsidRPr="00655D76">
        <w:rPr>
          <w:rFonts w:cstheme="minorHAnsi"/>
        </w:rPr>
        <w:t xml:space="preserve">ákon č. 311/2001 Z. z. Zákonník práce v platnom znení </w:t>
      </w:r>
    </w:p>
    <w:p w14:paraId="2438F243" w14:textId="0D5436AA" w:rsidR="00AE2935" w:rsidRPr="00655D76" w:rsidRDefault="00AE2935">
      <w:pPr>
        <w:pStyle w:val="Default"/>
        <w:spacing w:before="120" w:after="120"/>
        <w:ind w:left="3538" w:hanging="3538"/>
        <w:jc w:val="both"/>
        <w:rPr>
          <w:rFonts w:asciiTheme="minorHAnsi" w:hAnsiTheme="minorHAnsi" w:cstheme="minorHAnsi"/>
          <w:sz w:val="22"/>
          <w:szCs w:val="22"/>
          <w:lang w:val="en-US"/>
        </w:rPr>
      </w:pPr>
      <w:r w:rsidRPr="00655D76">
        <w:rPr>
          <w:rFonts w:asciiTheme="minorHAnsi" w:hAnsiTheme="minorHAnsi" w:cstheme="minorHAnsi"/>
          <w:b/>
          <w:color w:val="auto"/>
          <w:sz w:val="22"/>
          <w:szCs w:val="22"/>
        </w:rPr>
        <w:t>Správny poriadok</w:t>
      </w:r>
      <w:r w:rsidRPr="00655D76">
        <w:rPr>
          <w:rFonts w:asciiTheme="minorHAnsi" w:hAnsiTheme="minorHAnsi" w:cstheme="minorHAnsi"/>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ákon č. 71/1967 Zb. o správnom konaní (správny poriadok) v</w:t>
      </w:r>
      <w:r w:rsidRPr="00655D76">
        <w:rPr>
          <w:rFonts w:asciiTheme="minorHAnsi" w:hAnsiTheme="minorHAnsi" w:cstheme="minorHAnsi"/>
          <w:sz w:val="22"/>
          <w:szCs w:val="22"/>
          <w:lang w:val="en-US"/>
        </w:rPr>
        <w:t xml:space="preserve"> </w:t>
      </w:r>
      <w:r w:rsidRPr="00655D76">
        <w:rPr>
          <w:rFonts w:asciiTheme="minorHAnsi" w:hAnsiTheme="minorHAnsi" w:cstheme="minorHAnsi"/>
          <w:color w:val="auto"/>
          <w:sz w:val="22"/>
          <w:szCs w:val="22"/>
        </w:rPr>
        <w:t>znení neskorších predpisov</w:t>
      </w:r>
      <w:r w:rsidRPr="00655D76">
        <w:rPr>
          <w:rFonts w:asciiTheme="minorHAnsi" w:hAnsiTheme="minorHAnsi" w:cstheme="minorHAnsi"/>
          <w:sz w:val="22"/>
          <w:szCs w:val="22"/>
          <w:lang w:val="en-US"/>
        </w:rPr>
        <w:t xml:space="preserve"> </w:t>
      </w:r>
    </w:p>
    <w:p w14:paraId="5551713C" w14:textId="1B1139CD"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DPH</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222/2004 Z. z. o dani z pridanej hodnoty v znení neskorších predpisov </w:t>
      </w:r>
    </w:p>
    <w:p w14:paraId="3A3804CA" w14:textId="764E8572" w:rsidR="00336F45" w:rsidRDefault="00336F45" w:rsidP="002641EB">
      <w:pPr>
        <w:pStyle w:val="Default"/>
        <w:spacing w:before="120" w:after="120"/>
        <w:ind w:left="3538" w:hanging="3538"/>
        <w:jc w:val="both"/>
        <w:rPr>
          <w:rFonts w:asciiTheme="minorHAnsi" w:hAnsiTheme="minorHAnsi" w:cstheme="minorHAnsi"/>
          <w:sz w:val="22"/>
          <w:szCs w:val="22"/>
        </w:rPr>
      </w:pPr>
      <w:r w:rsidRPr="00655D76">
        <w:rPr>
          <w:rFonts w:asciiTheme="minorHAnsi" w:hAnsiTheme="minorHAnsi" w:cstheme="minorHAnsi"/>
          <w:b/>
          <w:color w:val="auto"/>
          <w:sz w:val="22"/>
          <w:szCs w:val="22"/>
        </w:rPr>
        <w:t>zákon o dani z príjmov</w:t>
      </w:r>
      <w:r w:rsidRPr="00655D76">
        <w:rPr>
          <w:rFonts w:asciiTheme="minorHAnsi" w:hAnsiTheme="minorHAnsi" w:cstheme="minorHAnsi"/>
          <w:color w:val="auto"/>
          <w:sz w:val="22"/>
          <w:szCs w:val="22"/>
        </w:rPr>
        <w:t xml:space="preserve"> </w:t>
      </w:r>
      <w:r w:rsidRPr="00655D76">
        <w:rPr>
          <w:rFonts w:asciiTheme="minorHAnsi" w:hAnsiTheme="minorHAnsi" w:cstheme="minorHAnsi"/>
          <w:color w:val="auto"/>
          <w:sz w:val="22"/>
          <w:szCs w:val="22"/>
        </w:rPr>
        <w:tab/>
      </w:r>
      <w:r w:rsidRPr="00655D76">
        <w:rPr>
          <w:rFonts w:asciiTheme="minorHAnsi" w:hAnsiTheme="minorHAnsi" w:cstheme="minorHAnsi"/>
          <w:color w:val="auto"/>
          <w:sz w:val="22"/>
          <w:szCs w:val="22"/>
        </w:rPr>
        <w:tab/>
      </w:r>
      <w:r w:rsidRPr="00655D76">
        <w:rPr>
          <w:rFonts w:asciiTheme="minorHAnsi" w:hAnsiTheme="minorHAnsi" w:cstheme="minorHAnsi"/>
          <w:sz w:val="22"/>
          <w:szCs w:val="22"/>
        </w:rPr>
        <w:t>zákon č. 595/2003 Z. z. o dani z príjmov v znení neskorších predpisov</w:t>
      </w:r>
    </w:p>
    <w:p w14:paraId="3D624BDE" w14:textId="71AD458C" w:rsidR="00965F92" w:rsidRPr="00655D76" w:rsidRDefault="00965F92" w:rsidP="002641EB">
      <w:pPr>
        <w:pStyle w:val="Default"/>
        <w:spacing w:before="120" w:after="120"/>
        <w:ind w:left="3538" w:hanging="3538"/>
        <w:jc w:val="both"/>
        <w:rPr>
          <w:rFonts w:asciiTheme="minorHAnsi" w:hAnsiTheme="minorHAnsi" w:cstheme="minorHAnsi"/>
          <w:color w:val="auto"/>
          <w:sz w:val="22"/>
          <w:szCs w:val="22"/>
        </w:rPr>
      </w:pPr>
      <w:r w:rsidRPr="00C83862">
        <w:rPr>
          <w:rFonts w:asciiTheme="minorHAnsi" w:hAnsiTheme="minorHAnsi" w:cstheme="minorHAnsi"/>
          <w:b/>
          <w:color w:val="auto"/>
          <w:sz w:val="22"/>
          <w:szCs w:val="22"/>
        </w:rPr>
        <w:t>zákon o</w:t>
      </w:r>
      <w:r w:rsidR="00E02171" w:rsidRPr="00C83862">
        <w:rPr>
          <w:rFonts w:asciiTheme="minorHAnsi" w:hAnsiTheme="minorHAnsi" w:cstheme="minorHAnsi"/>
          <w:b/>
          <w:color w:val="auto"/>
          <w:sz w:val="22"/>
          <w:szCs w:val="22"/>
        </w:rPr>
        <w:t> dôveryhodných službách</w:t>
      </w:r>
      <w:r>
        <w:rPr>
          <w:rFonts w:asciiTheme="minorHAnsi" w:hAnsiTheme="minorHAnsi" w:cstheme="minorHAnsi"/>
          <w:color w:val="auto"/>
          <w:sz w:val="22"/>
          <w:szCs w:val="22"/>
        </w:rPr>
        <w:tab/>
      </w:r>
      <w:r w:rsidRPr="00965F92">
        <w:rPr>
          <w:rFonts w:asciiTheme="minorHAnsi" w:hAnsiTheme="minorHAnsi" w:cstheme="minorHAnsi"/>
          <w:color w:val="auto"/>
          <w:sz w:val="22"/>
          <w:szCs w:val="22"/>
        </w:rPr>
        <w:t xml:space="preserve">zákon č. 272/2016 Z. z. o dôveryhodných službách pre elektronické transakcie na vnútornom trhu a o zmene a doplnení niektorých zákonov (zákon o dôveryhodných službách) v znení neskorších predpisov </w:t>
      </w:r>
    </w:p>
    <w:p w14:paraId="6C15C56D" w14:textId="41B78279"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lastRenderedPageBreak/>
        <w:t>zákon o e-Governmente</w:t>
      </w:r>
      <w:r w:rsidRPr="00655D76">
        <w:rPr>
          <w:rFonts w:asciiTheme="minorHAnsi" w:hAnsiTheme="minorHAnsi" w:cstheme="minorHAnsi"/>
          <w:b/>
        </w:rPr>
        <w:tab/>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305/2013 Z. z. o elektronickej podobe výkonu pôsobnosti orgánov verejnej moci a o zmene a doplnení niektorých zákonov (zákon o e-Governmente) v znení neskorších predpisov </w:t>
      </w:r>
    </w:p>
    <w:p w14:paraId="30DAAE27" w14:textId="2A838E7F" w:rsidR="00D0674A" w:rsidRPr="00655D76" w:rsidRDefault="00D0674A">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štátnej pomoci</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358/2015 Z. z. o úprave niektorých vzťahov v oblasti štátnej pomoci a minimálnej pomoci a o zmene a doplnení niektorých zákonov </w:t>
      </w:r>
    </w:p>
    <w:p w14:paraId="18052FE3" w14:textId="3EDA3AB1" w:rsidR="00D0674A" w:rsidRPr="00655D76" w:rsidRDefault="454163C3">
      <w:pPr>
        <w:pStyle w:val="Default"/>
        <w:spacing w:before="120" w:after="120"/>
        <w:ind w:left="3538" w:hanging="3538"/>
        <w:jc w:val="both"/>
        <w:rPr>
          <w:rFonts w:asciiTheme="minorHAnsi" w:hAnsiTheme="minorHAnsi" w:cstheme="minorBidi"/>
          <w:color w:val="auto"/>
          <w:sz w:val="22"/>
          <w:szCs w:val="22"/>
        </w:rPr>
      </w:pPr>
      <w:r w:rsidRPr="00655D76">
        <w:rPr>
          <w:rFonts w:asciiTheme="minorHAnsi" w:hAnsiTheme="minorHAnsi" w:cstheme="minorBidi"/>
          <w:b/>
          <w:bCs/>
          <w:color w:val="auto"/>
          <w:sz w:val="22"/>
          <w:szCs w:val="22"/>
        </w:rPr>
        <w:t>z</w:t>
      </w:r>
      <w:r w:rsidR="00D0674A" w:rsidRPr="00655D76">
        <w:rPr>
          <w:rFonts w:asciiTheme="minorHAnsi" w:hAnsiTheme="minorHAnsi" w:cstheme="minorBidi"/>
          <w:b/>
          <w:bCs/>
          <w:color w:val="auto"/>
          <w:sz w:val="22"/>
          <w:szCs w:val="22"/>
        </w:rPr>
        <w:t>ákon o účtovníctve</w:t>
      </w:r>
      <w:r w:rsidR="00D0674A" w:rsidRPr="00655D76">
        <w:tab/>
      </w:r>
      <w:r w:rsidR="00D0674A" w:rsidRPr="00655D76">
        <w:tab/>
      </w:r>
      <w:r w:rsidR="008B2B4E" w:rsidRPr="00655D76">
        <w:rPr>
          <w:rFonts w:asciiTheme="minorHAnsi" w:hAnsiTheme="minorHAnsi" w:cstheme="minorBidi"/>
          <w:color w:val="auto"/>
          <w:sz w:val="22"/>
          <w:szCs w:val="22"/>
        </w:rPr>
        <w:t>Z</w:t>
      </w:r>
      <w:r w:rsidR="00D0674A" w:rsidRPr="00655D76">
        <w:rPr>
          <w:rFonts w:asciiTheme="minorHAnsi" w:hAnsiTheme="minorHAnsi" w:cstheme="minorBidi"/>
          <w:color w:val="auto"/>
          <w:sz w:val="22"/>
          <w:szCs w:val="22"/>
        </w:rPr>
        <w:t xml:space="preserve">ákon č. 431/2002 Z. z. o účtovníctve v znení neskorších predpisov </w:t>
      </w:r>
    </w:p>
    <w:p w14:paraId="2CE4F45B" w14:textId="110C9F10" w:rsidR="00D0674A" w:rsidRPr="00655D76" w:rsidRDefault="6E95171B" w:rsidP="002641EB">
      <w:pPr>
        <w:spacing w:before="120" w:after="120" w:line="240" w:lineRule="auto"/>
        <w:ind w:left="3538" w:hanging="3538"/>
        <w:jc w:val="both"/>
        <w:rPr>
          <w:rFonts w:ascii="Calibri" w:eastAsia="Calibri" w:hAnsi="Calibri" w:cs="Calibri"/>
          <w:color w:val="000000" w:themeColor="text1"/>
        </w:rPr>
      </w:pPr>
      <w:r w:rsidRPr="00655D76">
        <w:rPr>
          <w:rFonts w:ascii="Calibri" w:eastAsia="Calibri" w:hAnsi="Calibri" w:cs="Calibri"/>
          <w:b/>
          <w:color w:val="000000" w:themeColor="text1"/>
        </w:rPr>
        <w:t>zákon o ochrane osobných údajov</w:t>
      </w:r>
      <w:r w:rsidRPr="00655D76">
        <w:rPr>
          <w:rFonts w:ascii="Calibri" w:eastAsia="Calibri" w:hAnsi="Calibri" w:cs="Calibri"/>
          <w:color w:val="000000" w:themeColor="text1"/>
        </w:rPr>
        <w:t xml:space="preserve"> </w:t>
      </w:r>
      <w:r w:rsidR="00D0674A" w:rsidRPr="00655D76">
        <w:tab/>
      </w:r>
      <w:r w:rsidR="00D0674A" w:rsidRPr="00655D76">
        <w:tab/>
      </w:r>
      <w:r w:rsidRPr="00655D76">
        <w:rPr>
          <w:rFonts w:ascii="Calibri" w:eastAsia="Calibri" w:hAnsi="Calibri" w:cs="Calibri"/>
          <w:color w:val="000000" w:themeColor="text1"/>
        </w:rPr>
        <w:t>Zákon č. 18/2018 Z. z. o ochrane osobných údajov a o zmene a doplnení niektorých zákonov v znení neskorších predpisov</w:t>
      </w:r>
    </w:p>
    <w:p w14:paraId="086F4C6A" w14:textId="3BF49092" w:rsidR="00893B99" w:rsidRPr="00655D76" w:rsidRDefault="00893B99">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t>vyhláška o riadení projektov</w:t>
      </w:r>
      <w:r w:rsidRPr="00655D76">
        <w:rPr>
          <w:rFonts w:asciiTheme="minorHAnsi" w:hAnsiTheme="minorHAnsi" w:cstheme="minorHAnsi"/>
          <w:b/>
          <w:sz w:val="22"/>
          <w:szCs w:val="22"/>
        </w:rPr>
        <w:tab/>
      </w:r>
      <w:r w:rsidRPr="002641EB">
        <w:rPr>
          <w:rFonts w:asciiTheme="minorHAnsi" w:hAnsiTheme="minorHAnsi" w:cstheme="minorHAnsi"/>
          <w:sz w:val="22"/>
          <w:szCs w:val="22"/>
        </w:rPr>
        <w:t>Vyhláška č. 401/2023 Z. z. o riadení projektov a zmenových požiadaviek v prevádzke informačných technológií verejnej správy</w:t>
      </w:r>
    </w:p>
    <w:p w14:paraId="42B7DD94" w14:textId="77777777" w:rsidR="0006733B" w:rsidRPr="00655D76" w:rsidRDefault="185D6BE2" w:rsidP="002641EB">
      <w:pPr>
        <w:pStyle w:val="Nadpis1"/>
        <w:spacing w:before="360" w:line="240" w:lineRule="auto"/>
        <w:rPr>
          <w:rFonts w:asciiTheme="minorHAnsi" w:hAnsiTheme="minorHAnsi" w:cstheme="minorHAnsi"/>
        </w:rPr>
      </w:pPr>
      <w:bookmarkStart w:id="51" w:name="_Toc168474897"/>
      <w:bookmarkStart w:id="52" w:name="_Toc168484990"/>
      <w:bookmarkStart w:id="53" w:name="_Toc168474898"/>
      <w:bookmarkStart w:id="54" w:name="_Toc168484991"/>
      <w:bookmarkStart w:id="55" w:name="_Toc201132375"/>
      <w:bookmarkEnd w:id="51"/>
      <w:bookmarkEnd w:id="52"/>
      <w:bookmarkEnd w:id="53"/>
      <w:bookmarkEnd w:id="54"/>
      <w:r w:rsidRPr="00655D76">
        <w:rPr>
          <w:rFonts w:asciiTheme="minorHAnsi" w:hAnsiTheme="minorHAnsi" w:cstheme="minorHAnsi"/>
        </w:rPr>
        <w:t>VŠEOBECNÁ ČASŤ</w:t>
      </w:r>
      <w:bookmarkEnd w:id="55"/>
    </w:p>
    <w:p w14:paraId="5DD9E7AA" w14:textId="77777777" w:rsidR="00AF5C41" w:rsidRPr="00655D76" w:rsidRDefault="00934498">
      <w:pPr>
        <w:spacing w:before="120" w:after="120" w:line="240" w:lineRule="auto"/>
        <w:jc w:val="both"/>
        <w:rPr>
          <w:rFonts w:cstheme="minorHAnsi"/>
        </w:rPr>
      </w:pPr>
      <w:r w:rsidRPr="00655D76">
        <w:rPr>
          <w:rFonts w:cstheme="minorHAnsi"/>
        </w:rPr>
        <w:t>Plán obnovy a odolnosti Slovenskej republiky bol schválený Radou pre hospodárske a finančné záležitosti dňa 13.</w:t>
      </w:r>
      <w:r w:rsidR="00B62A61" w:rsidRPr="00655D76">
        <w:rPr>
          <w:rFonts w:cstheme="minorHAnsi"/>
        </w:rPr>
        <w:t xml:space="preserve"> 0</w:t>
      </w:r>
      <w:r w:rsidRPr="00655D76">
        <w:rPr>
          <w:rFonts w:cstheme="minorHAnsi"/>
        </w:rPr>
        <w:t>7.</w:t>
      </w:r>
      <w:r w:rsidR="00B62A61" w:rsidRPr="00655D76">
        <w:rPr>
          <w:rFonts w:cstheme="minorHAnsi"/>
        </w:rPr>
        <w:t xml:space="preserve"> </w:t>
      </w:r>
      <w:r w:rsidRPr="00655D76">
        <w:rPr>
          <w:rFonts w:cstheme="minorHAnsi"/>
        </w:rPr>
        <w:t xml:space="preserve">2021. </w:t>
      </w:r>
      <w:r w:rsidR="002A33BB" w:rsidRPr="00655D76">
        <w:rPr>
          <w:rFonts w:cstheme="minorHAnsi"/>
        </w:rPr>
        <w:t>Ide o ucelený balík reforiem a investícií, ktoré sa budú realizovať do roku 2026 a ktoré budú podporené z Mechanizmu na podporu obnovy a odolnosti.</w:t>
      </w:r>
      <w:r w:rsidR="00AF5C41" w:rsidRPr="00655D76">
        <w:rPr>
          <w:rFonts w:cstheme="minorHAnsi"/>
        </w:rPr>
        <w:t xml:space="preserve"> </w:t>
      </w:r>
    </w:p>
    <w:p w14:paraId="2DA0D9A7" w14:textId="4F09DD97" w:rsidR="002A33BB" w:rsidRPr="00655D76" w:rsidRDefault="002A33BB">
      <w:pPr>
        <w:spacing w:before="120" w:after="120" w:line="240" w:lineRule="auto"/>
        <w:jc w:val="both"/>
        <w:rPr>
          <w:rFonts w:cstheme="minorHAnsi"/>
          <w:bCs/>
        </w:rPr>
      </w:pPr>
      <w:r w:rsidRPr="00655D76">
        <w:rPr>
          <w:rFonts w:cstheme="minorHAnsi"/>
        </w:rPr>
        <w:t xml:space="preserve">Cieľom </w:t>
      </w:r>
      <w:r w:rsidR="00255772" w:rsidRPr="00655D76">
        <w:rPr>
          <w:rFonts w:cstheme="minorHAnsi"/>
        </w:rPr>
        <w:t>POO</w:t>
      </w:r>
      <w:r w:rsidRPr="00655D76">
        <w:rPr>
          <w:rFonts w:cstheme="minorHAnsi"/>
        </w:rPr>
        <w:t xml:space="preserve"> je podporiť reformy a investície, ktoré </w:t>
      </w:r>
      <w:r w:rsidRPr="00655D76">
        <w:rPr>
          <w:rFonts w:cstheme="minorHAnsi"/>
          <w:bCs/>
        </w:rPr>
        <w:t xml:space="preserve">Slovensku umožnia dobiehať životnú úroveň priemeru EÚ. Očakáva sa, že realizácia </w:t>
      </w:r>
      <w:r w:rsidR="007577C6" w:rsidRPr="00655D76">
        <w:rPr>
          <w:rFonts w:cstheme="minorHAnsi"/>
          <w:bCs/>
        </w:rPr>
        <w:t>P</w:t>
      </w:r>
      <w:r w:rsidR="00255772" w:rsidRPr="00655D76">
        <w:rPr>
          <w:rFonts w:cstheme="minorHAnsi"/>
          <w:bCs/>
        </w:rPr>
        <w:t>OO</w:t>
      </w:r>
      <w:r w:rsidRPr="00655D76">
        <w:rPr>
          <w:rFonts w:cstheme="minorHAnsi"/>
          <w:bCs/>
        </w:rPr>
        <w:t xml:space="preserve"> s celkovými odhadovanými nákladmi v hodnote 6</w:t>
      </w:r>
      <w:r w:rsidR="001A5FEB" w:rsidRPr="00655D76">
        <w:rPr>
          <w:rFonts w:cstheme="minorHAnsi"/>
          <w:bCs/>
        </w:rPr>
        <w:t> </w:t>
      </w:r>
      <w:r w:rsidRPr="00655D76">
        <w:rPr>
          <w:rFonts w:cstheme="minorHAnsi"/>
          <w:bCs/>
        </w:rPr>
        <w:t>575</w:t>
      </w:r>
      <w:r w:rsidR="001A5FEB" w:rsidRPr="00655D76">
        <w:rPr>
          <w:rFonts w:cstheme="minorHAnsi"/>
          <w:bCs/>
        </w:rPr>
        <w:t> </w:t>
      </w:r>
      <w:r w:rsidRPr="00655D76">
        <w:rPr>
          <w:rFonts w:cstheme="minorHAnsi"/>
          <w:bCs/>
        </w:rPr>
        <w:t>000</w:t>
      </w:r>
      <w:r w:rsidR="001A5FEB" w:rsidRPr="00655D76">
        <w:rPr>
          <w:rFonts w:cstheme="minorHAnsi"/>
          <w:bCs/>
        </w:rPr>
        <w:t> </w:t>
      </w:r>
      <w:r w:rsidRPr="00655D76">
        <w:rPr>
          <w:rFonts w:cstheme="minorHAnsi"/>
          <w:bCs/>
        </w:rPr>
        <w:t>000 EUR významne prispeje k zotaveniu z krízy spôsobenej ochorením COVID-19 a</w:t>
      </w:r>
      <w:r w:rsidR="00D109AD" w:rsidRPr="00655D76">
        <w:rPr>
          <w:rFonts w:cstheme="minorHAnsi"/>
          <w:bCs/>
        </w:rPr>
        <w:t> </w:t>
      </w:r>
      <w:r w:rsidRPr="00655D76">
        <w:rPr>
          <w:rFonts w:cstheme="minorHAnsi"/>
          <w:bCs/>
        </w:rPr>
        <w:t>k</w:t>
      </w:r>
      <w:r w:rsidR="00D109AD" w:rsidRPr="00655D76">
        <w:rPr>
          <w:rFonts w:cstheme="minorHAnsi"/>
          <w:bCs/>
        </w:rPr>
        <w:t> </w:t>
      </w:r>
      <w:r w:rsidRPr="00655D76">
        <w:rPr>
          <w:rFonts w:cstheme="minorHAnsi"/>
          <w:bCs/>
        </w:rPr>
        <w:t>hospodárskej, sociálnej a územnej súdržnosti.</w:t>
      </w:r>
    </w:p>
    <w:p w14:paraId="0ECAB79C" w14:textId="39D498F3" w:rsidR="00F853EE" w:rsidRPr="00655D76" w:rsidRDefault="00255772" w:rsidP="002641EB">
      <w:pPr>
        <w:spacing w:before="120" w:after="120" w:line="240" w:lineRule="auto"/>
        <w:jc w:val="both"/>
        <w:rPr>
          <w:rFonts w:cstheme="minorHAnsi"/>
          <w:bCs/>
        </w:rPr>
      </w:pPr>
      <w:r w:rsidRPr="00655D76">
        <w:rPr>
          <w:rFonts w:cstheme="minorHAnsi"/>
          <w:bCs/>
        </w:rPr>
        <w:t>POO</w:t>
      </w:r>
      <w:r w:rsidR="00F853EE" w:rsidRPr="00655D76">
        <w:rPr>
          <w:rFonts w:cstheme="minorHAnsi"/>
          <w:bCs/>
        </w:rPr>
        <w:t xml:space="preserve"> sa realizuje v kontexte dočasného nástroja Next</w:t>
      </w:r>
      <w:r w:rsidR="006F090D" w:rsidRPr="00655D76">
        <w:rPr>
          <w:rFonts w:cstheme="minorHAnsi"/>
          <w:bCs/>
        </w:rPr>
        <w:t xml:space="preserve"> </w:t>
      </w:r>
      <w:r w:rsidR="00F853EE" w:rsidRPr="00655D76">
        <w:rPr>
          <w:rFonts w:cstheme="minorHAnsi"/>
          <w:bCs/>
        </w:rPr>
        <w:t>Generation</w:t>
      </w:r>
      <w:r w:rsidR="006F090D" w:rsidRPr="00655D76">
        <w:rPr>
          <w:rFonts w:cstheme="minorHAnsi"/>
          <w:bCs/>
        </w:rPr>
        <w:t xml:space="preserve"> </w:t>
      </w:r>
      <w:r w:rsidR="00F853EE" w:rsidRPr="00655D76">
        <w:rPr>
          <w:rFonts w:cstheme="minorHAnsi"/>
          <w:bCs/>
        </w:rPr>
        <w:t>EU, z ktorého sa poskytujú úvery</w:t>
      </w:r>
      <w:r w:rsidR="006F090D" w:rsidRPr="00655D76">
        <w:rPr>
          <w:rFonts w:cstheme="minorHAnsi"/>
          <w:bCs/>
        </w:rPr>
        <w:t xml:space="preserve"> </w:t>
      </w:r>
      <w:r w:rsidR="00F853EE" w:rsidRPr="00655D76">
        <w:rPr>
          <w:rFonts w:cstheme="minorHAnsi"/>
          <w:bCs/>
        </w:rPr>
        <w:t>a</w:t>
      </w:r>
      <w:r w:rsidR="00D109AD" w:rsidRPr="00655D76">
        <w:rPr>
          <w:rFonts w:cstheme="minorHAnsi"/>
          <w:bCs/>
        </w:rPr>
        <w:t> </w:t>
      </w:r>
      <w:r w:rsidR="00F853EE" w:rsidRPr="00655D76">
        <w:rPr>
          <w:rFonts w:cstheme="minorHAnsi"/>
          <w:bCs/>
        </w:rPr>
        <w:t>granty na podporu reforiem a investícií realizovaných krajinami EÚ:</w:t>
      </w:r>
    </w:p>
    <w:p w14:paraId="11F28A48" w14:textId="2BFC75AD"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výskum a inovácie prostredníctvom programu Horizont Európa</w:t>
      </w:r>
      <w:r w:rsidR="00E32601" w:rsidRPr="00655D76">
        <w:rPr>
          <w:rFonts w:cstheme="minorHAnsi"/>
          <w:bCs/>
        </w:rPr>
        <w:t>,</w:t>
      </w:r>
    </w:p>
    <w:p w14:paraId="20AF9EE3" w14:textId="33E544A1"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spravodlivá klimatická a digitálna transformácia prostredníctvom Fondu na spravodlivú transformáciu a</w:t>
      </w:r>
      <w:r w:rsidR="006F090D" w:rsidRPr="00655D76">
        <w:rPr>
          <w:rFonts w:cstheme="minorHAnsi"/>
          <w:bCs/>
        </w:rPr>
        <w:t xml:space="preserve"> programu Digitálna Európa,</w:t>
      </w:r>
    </w:p>
    <w:p w14:paraId="0C6F1CD2" w14:textId="374BB116"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pripravenosť, obnova a odolnosť prostredníctvom Mechanizmu na podporu obnovy a odolnosti a programu rescEU a nového zd</w:t>
      </w:r>
      <w:r w:rsidR="006F090D" w:rsidRPr="00655D76">
        <w:rPr>
          <w:rFonts w:cstheme="minorHAnsi"/>
          <w:bCs/>
        </w:rPr>
        <w:t>ravotníckeho programu EU4Health,</w:t>
      </w:r>
    </w:p>
    <w:p w14:paraId="1DB15A2A" w14:textId="21414FDE"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modernizácia tradičných politík, ako je politika súdržnosti a spoločná poľnohospodárska politika, s cieľom maximalizo</w:t>
      </w:r>
      <w:r w:rsidR="006F090D" w:rsidRPr="00655D76">
        <w:rPr>
          <w:rFonts w:cstheme="minorHAnsi"/>
          <w:bCs/>
        </w:rPr>
        <w:t>vať ich prínos k prioritám Únie,</w:t>
      </w:r>
    </w:p>
    <w:p w14:paraId="37DCC7BD" w14:textId="5C8B2DD5" w:rsidR="00F853EE" w:rsidRPr="00655D76" w:rsidRDefault="00F853EE" w:rsidP="002641EB">
      <w:pPr>
        <w:pStyle w:val="Odsekzoznamu"/>
        <w:numPr>
          <w:ilvl w:val="1"/>
          <w:numId w:val="10"/>
        </w:numPr>
        <w:spacing w:before="120" w:after="120" w:line="240" w:lineRule="auto"/>
        <w:ind w:left="567"/>
        <w:contextualSpacing w:val="0"/>
        <w:jc w:val="both"/>
        <w:rPr>
          <w:rFonts w:cstheme="minorHAnsi"/>
          <w:bCs/>
        </w:rPr>
      </w:pPr>
      <w:r w:rsidRPr="00655D76">
        <w:rPr>
          <w:rFonts w:cstheme="minorHAnsi"/>
          <w:bCs/>
        </w:rPr>
        <w:t>boj proti zmene klímy, na ktorý je určených 30 % finančných prostriedkov EÚ, čo je doposiaľ najväčší podiel z európskeho rozpočtu</w:t>
      </w:r>
      <w:r w:rsidR="003F0BB9" w:rsidRPr="00655D76">
        <w:rPr>
          <w:rFonts w:cstheme="minorHAnsi"/>
          <w:bCs/>
        </w:rPr>
        <w:t>.</w:t>
      </w:r>
    </w:p>
    <w:p w14:paraId="2BE76644" w14:textId="6C8BBE08" w:rsidR="00F853EE" w:rsidRPr="00655D76" w:rsidRDefault="00F853EE" w:rsidP="002641EB">
      <w:pPr>
        <w:spacing w:before="120" w:after="120" w:line="240" w:lineRule="auto"/>
        <w:jc w:val="both"/>
        <w:rPr>
          <w:rFonts w:cstheme="minorHAnsi"/>
          <w:bCs/>
        </w:rPr>
      </w:pPr>
      <w:r w:rsidRPr="00655D76">
        <w:rPr>
          <w:rFonts w:cstheme="minorHAnsi"/>
          <w:bCs/>
        </w:rPr>
        <w:t>Základným právnym predpisom pre používanie a poskytovanie prostriedkov mechanizmu určených na realizáciu reforiem a investícií, ku ktorým sa SR zaviazala v</w:t>
      </w:r>
      <w:r w:rsidR="00255772" w:rsidRPr="00655D76">
        <w:rPr>
          <w:rFonts w:cstheme="minorHAnsi"/>
          <w:bCs/>
        </w:rPr>
        <w:t> POO</w:t>
      </w:r>
      <w:r w:rsidRPr="00655D76">
        <w:rPr>
          <w:rFonts w:cstheme="minorHAnsi"/>
          <w:bCs/>
        </w:rPr>
        <w:t xml:space="preserve">, je </w:t>
      </w:r>
      <w:r w:rsidR="00B85C20" w:rsidRPr="00655D76">
        <w:rPr>
          <w:rFonts w:cstheme="minorHAnsi"/>
          <w:bCs/>
        </w:rPr>
        <w:t>Zákon</w:t>
      </w:r>
      <w:r w:rsidR="00B85C20" w:rsidRPr="00655D76" w:rsidDel="00B85C20">
        <w:rPr>
          <w:rFonts w:cstheme="minorHAnsi"/>
          <w:bCs/>
        </w:rPr>
        <w:t xml:space="preserve"> </w:t>
      </w:r>
      <w:r w:rsidR="00B85C20">
        <w:rPr>
          <w:rFonts w:cstheme="minorHAnsi"/>
          <w:bCs/>
        </w:rPr>
        <w:t xml:space="preserve">č. </w:t>
      </w:r>
      <w:r w:rsidRPr="00655D76">
        <w:rPr>
          <w:rFonts w:cstheme="minorHAnsi"/>
          <w:bCs/>
        </w:rPr>
        <w:t>368/2021 Z. z. o mechanizme na podporu obnovy a odolnosti a o zmene a doplnení niektorých zákonov. Pravidlá pre realizáciu investícií a reforiem zahrnutých v</w:t>
      </w:r>
      <w:r w:rsidR="00255772" w:rsidRPr="00655D76">
        <w:rPr>
          <w:rFonts w:cstheme="minorHAnsi"/>
          <w:bCs/>
        </w:rPr>
        <w:t> POO</w:t>
      </w:r>
      <w:r w:rsidRPr="00655D76">
        <w:rPr>
          <w:rFonts w:cstheme="minorHAnsi"/>
          <w:bCs/>
        </w:rPr>
        <w:t xml:space="preserve"> a základný implementačný rámec, rešpektujúc platné </w:t>
      </w:r>
      <w:r w:rsidRPr="00655D76">
        <w:rPr>
          <w:rFonts w:cstheme="minorHAnsi"/>
          <w:bCs/>
        </w:rPr>
        <w:lastRenderedPageBreak/>
        <w:t>právne predpisy EÚ a SR a dohody uzatvorené medzi SR a EÚ, tvorí Systém implementácie Plánu obnovy a odolnosti SR</w:t>
      </w:r>
      <w:r w:rsidRPr="00655D76">
        <w:rPr>
          <w:rStyle w:val="Odkaznapoznmkupodiarou"/>
          <w:rFonts w:cstheme="minorHAnsi"/>
          <w:bCs/>
        </w:rPr>
        <w:footnoteReference w:id="3"/>
      </w:r>
      <w:r w:rsidRPr="00655D76">
        <w:rPr>
          <w:rFonts w:cstheme="minorHAnsi"/>
          <w:bCs/>
        </w:rPr>
        <w:t xml:space="preserve">. </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73FA8" w:rsidRPr="00655D76" w14:paraId="745A3D85" w14:textId="77777777" w:rsidTr="002641EB">
        <w:tc>
          <w:tcPr>
            <w:tcW w:w="9072" w:type="dxa"/>
            <w:shd w:val="clear" w:color="auto" w:fill="F8FAFD" w:themeFill="accent1" w:themeFillTint="33"/>
          </w:tcPr>
          <w:p w14:paraId="777C34CA" w14:textId="0F3B27B2" w:rsidR="002C3EF7" w:rsidRPr="00655D76" w:rsidRDefault="002C3EF7" w:rsidP="00126233">
            <w:pPr>
              <w:ind w:left="-15"/>
              <w:jc w:val="both"/>
              <w:rPr>
                <w:rFonts w:cstheme="minorHAnsi"/>
              </w:rPr>
            </w:pPr>
            <w:r w:rsidRPr="00655D76">
              <w:rPr>
                <w:rFonts w:cstheme="minorHAnsi"/>
                <w:b/>
              </w:rPr>
              <w:t>Upozornenie</w:t>
            </w:r>
            <w:r w:rsidR="00C73FA8" w:rsidRPr="00655D76">
              <w:rPr>
                <w:rFonts w:cstheme="minorHAnsi"/>
              </w:rPr>
              <w:t>:</w:t>
            </w:r>
          </w:p>
          <w:p w14:paraId="5B8A8768" w14:textId="1F520013" w:rsidR="00126233" w:rsidRPr="00655D76" w:rsidRDefault="00126233" w:rsidP="00126233">
            <w:pPr>
              <w:ind w:left="-15"/>
              <w:jc w:val="both"/>
            </w:pPr>
            <w:r w:rsidRPr="00655D76">
              <w:t xml:space="preserve">Vzájomná komunikácia medzi </w:t>
            </w:r>
            <w:r w:rsidR="006B48F4" w:rsidRPr="00655D76">
              <w:t>p</w:t>
            </w:r>
            <w:r w:rsidRPr="00655D76">
              <w:t xml:space="preserve">rijímateľom a </w:t>
            </w:r>
            <w:r w:rsidR="0007126A" w:rsidRPr="00655D76">
              <w:t>v</w:t>
            </w:r>
            <w:r w:rsidRPr="00655D76">
              <w:t xml:space="preserve">ykonávateľom vo vzťahu k povinnostiam a postupom vyplývajúcim zo </w:t>
            </w:r>
            <w:r w:rsidR="00F73C46">
              <w:t>z</w:t>
            </w:r>
            <w:r w:rsidR="00485305">
              <w:t>mluvy o PPM</w:t>
            </w:r>
            <w:r w:rsidRPr="00655D76">
              <w:t xml:space="preserve"> bude prebiehať písomnou formou, v rámci ktorej sú zmluvné strany povinné uvádzať kód Projektu a názov Projektu podľa článku 2 odsek 2.3. Zmluvy o PPM. </w:t>
            </w:r>
          </w:p>
          <w:p w14:paraId="463F8791" w14:textId="27D9A841" w:rsidR="00126233" w:rsidRPr="00655D76" w:rsidRDefault="00126233" w:rsidP="00126233">
            <w:pPr>
              <w:ind w:left="-15"/>
              <w:jc w:val="both"/>
            </w:pPr>
            <w:r w:rsidRPr="00655D76">
              <w:t xml:space="preserve">Písomná forma komunikácie prebieha: </w:t>
            </w:r>
          </w:p>
          <w:p w14:paraId="7A8B4C85" w14:textId="77777777" w:rsidR="00126233" w:rsidRPr="00655D76" w:rsidRDefault="00126233" w:rsidP="00126233">
            <w:pPr>
              <w:ind w:left="-15"/>
              <w:jc w:val="both"/>
            </w:pPr>
            <w:r w:rsidRPr="00655D76">
              <w:rPr>
                <w:rFonts w:ascii="Symbol" w:eastAsia="Symbol" w:hAnsi="Symbol" w:cs="Symbol"/>
              </w:rPr>
              <w:t></w:t>
            </w:r>
            <w:r w:rsidRPr="00655D76">
              <w:t xml:space="preserve"> v elektronickej forme, alebo </w:t>
            </w:r>
          </w:p>
          <w:p w14:paraId="4DD9E5AC" w14:textId="77777777" w:rsidR="00126233" w:rsidRPr="00655D76" w:rsidRDefault="00126233" w:rsidP="00126233">
            <w:pPr>
              <w:ind w:left="-15"/>
              <w:jc w:val="both"/>
            </w:pPr>
            <w:r w:rsidRPr="00655D76">
              <w:rPr>
                <w:rFonts w:ascii="Symbol" w:eastAsia="Symbol" w:hAnsi="Symbol" w:cs="Symbol"/>
              </w:rPr>
              <w:t></w:t>
            </w:r>
            <w:r w:rsidRPr="00655D76">
              <w:t xml:space="preserve"> v listinnej forme, </w:t>
            </w:r>
          </w:p>
          <w:p w14:paraId="420BC3EF" w14:textId="77777777" w:rsidR="00126233" w:rsidRPr="00655D76" w:rsidRDefault="00126233" w:rsidP="00126233">
            <w:pPr>
              <w:ind w:left="-15"/>
              <w:jc w:val="both"/>
            </w:pPr>
            <w:r w:rsidRPr="00655D76">
              <w:t xml:space="preserve">pričom zároveň zmluvné strany využívajú </w:t>
            </w:r>
            <w:r w:rsidRPr="00655D76">
              <w:rPr>
                <w:b/>
              </w:rPr>
              <w:t xml:space="preserve">prednostne </w:t>
            </w:r>
            <w:r w:rsidRPr="00655D76">
              <w:t xml:space="preserve">pre svoju komunikáciu </w:t>
            </w:r>
            <w:r w:rsidRPr="00655D76">
              <w:rPr>
                <w:b/>
                <w:u w:val="single"/>
              </w:rPr>
              <w:t>elektronickú formu komunikácie</w:t>
            </w:r>
            <w:r w:rsidRPr="00655D76">
              <w:t xml:space="preserve">. </w:t>
            </w:r>
          </w:p>
          <w:p w14:paraId="4032B518" w14:textId="1A24C68A" w:rsidR="003D00D8" w:rsidRPr="00655D76" w:rsidRDefault="00126233" w:rsidP="00477A78">
            <w:pPr>
              <w:ind w:left="-15"/>
              <w:jc w:val="both"/>
              <w:rPr>
                <w:rFonts w:cstheme="minorHAnsi"/>
              </w:rPr>
            </w:pPr>
            <w:r w:rsidRPr="00655D76">
              <w:t xml:space="preserve">Elektronická komunikácia </w:t>
            </w:r>
            <w:r w:rsidR="0062220F">
              <w:t xml:space="preserve">je realizovaná </w:t>
            </w:r>
            <w:r w:rsidRPr="00655D76">
              <w:t>prostredníctvom modulu elektronických schránok Ústredného portálu verejnej správy (ďalej len „ÚPVS“), zriadených každ</w:t>
            </w:r>
            <w:r w:rsidR="0062220F">
              <w:t>ou</w:t>
            </w:r>
            <w:r w:rsidRPr="00655D76">
              <w:t xml:space="preserve"> zmluvn</w:t>
            </w:r>
            <w:r w:rsidR="0062220F">
              <w:t>ou</w:t>
            </w:r>
            <w:r w:rsidRPr="00655D76">
              <w:t xml:space="preserve"> stran</w:t>
            </w:r>
            <w:r w:rsidR="0062220F">
              <w:t>ou</w:t>
            </w:r>
            <w:r w:rsidRPr="00655D76">
              <w:t xml:space="preserve"> v súlade so zákonom </w:t>
            </w:r>
            <w:r w:rsidR="006F5795" w:rsidRPr="006F5795">
              <w:t>o</w:t>
            </w:r>
            <w:r w:rsidR="0062220F">
              <w:t> </w:t>
            </w:r>
            <w:r w:rsidR="0062220F" w:rsidRPr="0062220F">
              <w:t>e-Governmente</w:t>
            </w:r>
            <w:r w:rsidR="0062220F">
              <w:t xml:space="preserve"> </w:t>
            </w:r>
            <w:r w:rsidR="00A9042C">
              <w:t xml:space="preserve">a </w:t>
            </w:r>
            <w:r w:rsidR="00F73C46">
              <w:t>zákon</w:t>
            </w:r>
            <w:r w:rsidR="00D06252">
              <w:t>om</w:t>
            </w:r>
            <w:r w:rsidR="00F73C46">
              <w:t xml:space="preserve"> o dôveryhodných službách</w:t>
            </w:r>
            <w:r w:rsidR="0062220F">
              <w:t xml:space="preserve"> </w:t>
            </w:r>
            <w:r w:rsidRPr="00655D76">
              <w:t>a prostredníctvom Informačného systému pre Plán obnovy a odolnosti</w:t>
            </w:r>
            <w:r w:rsidRPr="00655D76">
              <w:rPr>
                <w:rStyle w:val="Odkaznapoznmkupodiarou"/>
              </w:rPr>
              <w:footnoteReference w:id="4"/>
            </w:r>
            <w:r w:rsidRPr="00655D76">
              <w:t xml:space="preserve"> (ďalej len „ISPO“). </w:t>
            </w:r>
          </w:p>
        </w:tc>
      </w:tr>
    </w:tbl>
    <w:p w14:paraId="48F754DB" w14:textId="77777777" w:rsidR="00636054" w:rsidRPr="00655D76" w:rsidRDefault="704132CB" w:rsidP="002641EB">
      <w:pPr>
        <w:pStyle w:val="Nadpis1"/>
        <w:spacing w:before="360" w:line="240" w:lineRule="auto"/>
        <w:rPr>
          <w:rFonts w:asciiTheme="minorHAnsi" w:hAnsiTheme="minorHAnsi" w:cstheme="minorHAnsi"/>
        </w:rPr>
      </w:pPr>
      <w:bookmarkStart w:id="56" w:name="_Toc168474900"/>
      <w:bookmarkStart w:id="57" w:name="_Toc168484993"/>
      <w:bookmarkStart w:id="58" w:name="_Toc139885151"/>
      <w:bookmarkStart w:id="59" w:name="_Toc139885152"/>
      <w:bookmarkStart w:id="60" w:name="_Toc139885153"/>
      <w:bookmarkStart w:id="61" w:name="_Toc139885154"/>
      <w:bookmarkStart w:id="62" w:name="_Toc139885155"/>
      <w:bookmarkStart w:id="63" w:name="_Toc201132376"/>
      <w:bookmarkEnd w:id="56"/>
      <w:bookmarkEnd w:id="57"/>
      <w:bookmarkEnd w:id="58"/>
      <w:bookmarkEnd w:id="59"/>
      <w:bookmarkEnd w:id="60"/>
      <w:bookmarkEnd w:id="61"/>
      <w:bookmarkEnd w:id="62"/>
      <w:r w:rsidRPr="00655D76">
        <w:rPr>
          <w:rFonts w:asciiTheme="minorHAnsi" w:hAnsiTheme="minorHAnsi" w:cstheme="minorHAnsi"/>
        </w:rPr>
        <w:t>REALIZÁCIA PROJEKTU</w:t>
      </w:r>
      <w:bookmarkEnd w:id="63"/>
    </w:p>
    <w:p w14:paraId="537F34A4" w14:textId="480620FB" w:rsidR="0006733B" w:rsidRPr="00655D76" w:rsidRDefault="00636054" w:rsidP="002641EB">
      <w:pPr>
        <w:spacing w:before="120" w:after="120" w:line="240" w:lineRule="auto"/>
        <w:jc w:val="both"/>
      </w:pPr>
      <w:r w:rsidRPr="00655D76">
        <w:t xml:space="preserve">Základný právny rámec pre poskytovanie príspevku prijímateľom predstavuje zmluva o </w:t>
      </w:r>
      <w:r w:rsidR="00E03FE9" w:rsidRPr="00655D76">
        <w:t>PPM</w:t>
      </w:r>
      <w:r w:rsidRPr="00655D76">
        <w:t xml:space="preserve">. Zmluva o </w:t>
      </w:r>
      <w:r w:rsidR="00E03FE9" w:rsidRPr="00655D76">
        <w:t>PPM</w:t>
      </w:r>
      <w:r w:rsidRPr="00655D76">
        <w:t xml:space="preserve"> nadobúda platnosť </w:t>
      </w:r>
      <w:r w:rsidR="2A5E40E1" w:rsidRPr="00655D76">
        <w:t xml:space="preserve">podpisom oboch </w:t>
      </w:r>
      <w:r w:rsidRPr="00655D76">
        <w:t>zmluvných strán a účinnosť dňom nasledujúcim po dni jej zverejnenia v Centrálnom registri zmlúv (ďalej len „CRZ“).</w:t>
      </w:r>
      <w:r w:rsidR="009B0BAC" w:rsidRPr="00655D76">
        <w:t xml:space="preserve"> Po nadobudnutí účinnosti Zmluvy sa zo </w:t>
      </w:r>
      <w:r w:rsidR="0095676F">
        <w:t>ž</w:t>
      </w:r>
      <w:r w:rsidR="009B0BAC" w:rsidRPr="00655D76">
        <w:t xml:space="preserve">iadateľa o poskytnutie prostriedkov mechanizmu stáva </w:t>
      </w:r>
      <w:r w:rsidR="15F9AE20" w:rsidRPr="00655D76">
        <w:t>p</w:t>
      </w:r>
      <w:r w:rsidR="009B0BAC" w:rsidRPr="00655D76">
        <w:t>rijímateľ PPM.</w:t>
      </w:r>
    </w:p>
    <w:p w14:paraId="521364AC" w14:textId="01FA7843" w:rsidR="00A24A20" w:rsidRPr="00655D76" w:rsidRDefault="00A24A20" w:rsidP="002641EB">
      <w:pPr>
        <w:spacing w:before="120" w:after="120" w:line="240" w:lineRule="auto"/>
        <w:jc w:val="both"/>
        <w:rPr>
          <w:rFonts w:cstheme="minorHAnsi"/>
        </w:rPr>
      </w:pPr>
      <w:r w:rsidRPr="00655D76">
        <w:rPr>
          <w:rFonts w:cstheme="minorHAnsi"/>
        </w:rPr>
        <w:t xml:space="preserve">Neoddeliteľnou súčasťou </w:t>
      </w:r>
      <w:r w:rsidR="00615563">
        <w:rPr>
          <w:rFonts w:cstheme="minorHAnsi"/>
        </w:rPr>
        <w:t>z</w:t>
      </w:r>
      <w:r w:rsidR="00485305">
        <w:rPr>
          <w:rFonts w:cstheme="minorHAnsi"/>
        </w:rPr>
        <w:t>mluvy o PPM</w:t>
      </w:r>
      <w:r w:rsidRPr="00655D76">
        <w:rPr>
          <w:rFonts w:cstheme="minorHAnsi"/>
        </w:rPr>
        <w:t xml:space="preserve"> sú nasledujúce prílohy</w:t>
      </w:r>
      <w:r w:rsidR="0007727C" w:rsidRPr="00655D76">
        <w:rPr>
          <w:rFonts w:cstheme="minorHAnsi"/>
        </w:rPr>
        <w:t>:</w:t>
      </w:r>
      <w:r w:rsidRPr="00655D76">
        <w:rPr>
          <w:rFonts w:cstheme="minorHAnsi"/>
        </w:rPr>
        <w:t xml:space="preserve"> </w:t>
      </w:r>
    </w:p>
    <w:p w14:paraId="4D0A064E" w14:textId="77777777" w:rsidR="00A24A20" w:rsidRPr="00655D76" w:rsidRDefault="00A24A20" w:rsidP="002641EB">
      <w:pPr>
        <w:pStyle w:val="Odsekzoznamu"/>
        <w:numPr>
          <w:ilvl w:val="0"/>
          <w:numId w:val="81"/>
        </w:numPr>
        <w:spacing w:before="120" w:after="120" w:line="240" w:lineRule="auto"/>
        <w:ind w:left="709" w:hanging="567"/>
        <w:jc w:val="both"/>
        <w:rPr>
          <w:rFonts w:cstheme="minorHAnsi"/>
        </w:rPr>
      </w:pPr>
      <w:r w:rsidRPr="00655D76">
        <w:rPr>
          <w:rFonts w:cstheme="minorHAnsi"/>
        </w:rPr>
        <w:t xml:space="preserve">Všeobecné zmluvné podmienky (VZP), </w:t>
      </w:r>
    </w:p>
    <w:p w14:paraId="14A0C6CA" w14:textId="77777777" w:rsidR="00A24A20" w:rsidRPr="00655D76" w:rsidRDefault="00E03FE9" w:rsidP="002641EB">
      <w:pPr>
        <w:pStyle w:val="Odsekzoznamu"/>
        <w:numPr>
          <w:ilvl w:val="0"/>
          <w:numId w:val="81"/>
        </w:numPr>
        <w:spacing w:before="120" w:after="120" w:line="240" w:lineRule="auto"/>
        <w:ind w:left="709" w:hanging="567"/>
        <w:jc w:val="both"/>
        <w:rPr>
          <w:rFonts w:cstheme="minorHAnsi"/>
        </w:rPr>
      </w:pPr>
      <w:r w:rsidRPr="00655D76">
        <w:rPr>
          <w:rFonts w:cstheme="minorHAnsi"/>
        </w:rPr>
        <w:t>Opis projektu</w:t>
      </w:r>
      <w:r w:rsidR="00A24A20" w:rsidRPr="00655D76">
        <w:rPr>
          <w:rFonts w:cstheme="minorHAnsi"/>
        </w:rPr>
        <w:t xml:space="preserve">, </w:t>
      </w:r>
    </w:p>
    <w:p w14:paraId="5AC5C9C2" w14:textId="3FF9156F" w:rsidR="00A24A20" w:rsidRPr="00655D76" w:rsidRDefault="00E03FE9" w:rsidP="002641EB">
      <w:pPr>
        <w:pStyle w:val="Odsekzoznamu"/>
        <w:numPr>
          <w:ilvl w:val="0"/>
          <w:numId w:val="81"/>
        </w:numPr>
        <w:spacing w:before="120" w:after="120" w:line="240" w:lineRule="auto"/>
        <w:ind w:left="709" w:hanging="567"/>
        <w:jc w:val="both"/>
      </w:pPr>
      <w:r w:rsidRPr="00655D76">
        <w:t>Rozpočet projektu</w:t>
      </w:r>
      <w:r w:rsidR="007F42A4">
        <w:t>,</w:t>
      </w:r>
      <w:r w:rsidR="001E12DF">
        <w:t xml:space="preserve"> </w:t>
      </w:r>
      <w:r w:rsidR="754C20B8" w:rsidRPr="00655D76">
        <w:t xml:space="preserve"> </w:t>
      </w:r>
    </w:p>
    <w:p w14:paraId="7436CAD7" w14:textId="2F1302A0" w:rsidR="00D41E4A" w:rsidRDefault="002A635F" w:rsidP="002641EB">
      <w:pPr>
        <w:pStyle w:val="Odsekzoznamu"/>
        <w:numPr>
          <w:ilvl w:val="0"/>
          <w:numId w:val="81"/>
        </w:numPr>
        <w:spacing w:before="120" w:after="120" w:line="240" w:lineRule="auto"/>
        <w:ind w:left="709" w:hanging="567"/>
        <w:jc w:val="both"/>
      </w:pPr>
      <w:r w:rsidRPr="00655D76">
        <w:t>Protikorupčná doložka</w:t>
      </w:r>
      <w:r w:rsidRPr="00655D76">
        <w:rPr>
          <w:rStyle w:val="Odkaznapoznmkupodiarou"/>
        </w:rPr>
        <w:footnoteReference w:id="5"/>
      </w:r>
      <w:r w:rsidR="00A851F5" w:rsidRPr="00655D76">
        <w:t>.</w:t>
      </w:r>
      <w:r w:rsidRPr="00655D76">
        <w:t xml:space="preserve"> </w:t>
      </w:r>
    </w:p>
    <w:p w14:paraId="7A03B1EB" w14:textId="77777777" w:rsidR="007632B5" w:rsidRDefault="007632B5" w:rsidP="00C83862">
      <w:pPr>
        <w:spacing w:before="120" w:after="120" w:line="240" w:lineRule="auto"/>
        <w:jc w:val="both"/>
        <w:rPr>
          <w:rFonts w:cstheme="minorHAnsi"/>
        </w:rPr>
      </w:pPr>
    </w:p>
    <w:p w14:paraId="07588AAC" w14:textId="6CE09E04" w:rsidR="00791A3D" w:rsidRPr="00F1691D" w:rsidRDefault="005674FE" w:rsidP="00C83862">
      <w:pPr>
        <w:spacing w:before="120" w:after="120" w:line="240" w:lineRule="auto"/>
        <w:jc w:val="both"/>
        <w:rPr>
          <w:rFonts w:cstheme="minorHAnsi"/>
        </w:rPr>
      </w:pPr>
      <w:r w:rsidRPr="00C83862">
        <w:rPr>
          <w:rFonts w:cstheme="minorHAnsi"/>
        </w:rPr>
        <w:t xml:space="preserve">Po nadobudnutí účinnosti </w:t>
      </w:r>
      <w:r w:rsidR="00B96F03">
        <w:rPr>
          <w:rFonts w:cstheme="minorHAnsi"/>
        </w:rPr>
        <w:t>z</w:t>
      </w:r>
      <w:r w:rsidR="00485305">
        <w:rPr>
          <w:rFonts w:cstheme="minorHAnsi"/>
        </w:rPr>
        <w:t>mluvy o PPM</w:t>
      </w:r>
      <w:r w:rsidRPr="00C83862">
        <w:rPr>
          <w:rFonts w:cstheme="minorHAnsi"/>
        </w:rPr>
        <w:t xml:space="preserve"> </w:t>
      </w:r>
      <w:r w:rsidR="006E3963">
        <w:rPr>
          <w:rFonts w:cstheme="minorHAnsi"/>
        </w:rPr>
        <w:t xml:space="preserve">je </w:t>
      </w:r>
      <w:r w:rsidRPr="00C83862">
        <w:rPr>
          <w:rFonts w:cstheme="minorHAnsi"/>
        </w:rPr>
        <w:t xml:space="preserve">prijímateľ/partner, </w:t>
      </w:r>
      <w:r w:rsidRPr="00C83862">
        <w:rPr>
          <w:rFonts w:cstheme="minorHAnsi"/>
          <w:bCs/>
        </w:rPr>
        <w:t xml:space="preserve">na ktorého/ktorých sa vzťahujú podmienky a pravidlá štátnej pomoci </w:t>
      </w:r>
      <w:r w:rsidRPr="00C83862">
        <w:rPr>
          <w:rFonts w:cstheme="minorHAnsi"/>
        </w:rPr>
        <w:t xml:space="preserve">vyzvaný/í, aby </w:t>
      </w:r>
      <w:r w:rsidR="009F49C0">
        <w:rPr>
          <w:rFonts w:cstheme="minorHAnsi"/>
        </w:rPr>
        <w:t>v</w:t>
      </w:r>
      <w:r w:rsidRPr="00C83862">
        <w:rPr>
          <w:rFonts w:cstheme="minorHAnsi"/>
        </w:rPr>
        <w:t xml:space="preserve">ykonávateľovi predložil/i najneskôr do 10 dní od nadobudnutia účinnosti </w:t>
      </w:r>
      <w:r w:rsidR="00B96F03">
        <w:rPr>
          <w:rFonts w:cstheme="minorHAnsi"/>
        </w:rPr>
        <w:t>z</w:t>
      </w:r>
      <w:r w:rsidR="00485305">
        <w:rPr>
          <w:rFonts w:cstheme="minorHAnsi"/>
        </w:rPr>
        <w:t>mluvy o PPM</w:t>
      </w:r>
      <w:r w:rsidRPr="00C83862">
        <w:rPr>
          <w:rFonts w:cstheme="minorHAnsi"/>
        </w:rPr>
        <w:t xml:space="preserve"> tzv. </w:t>
      </w:r>
      <w:r w:rsidRPr="00C83862">
        <w:rPr>
          <w:rFonts w:cstheme="minorHAnsi"/>
          <w:b/>
          <w:u w:val="single"/>
        </w:rPr>
        <w:t>Test podniku v ťažkostiach</w:t>
      </w:r>
      <w:r w:rsidR="008601EF">
        <w:rPr>
          <w:rStyle w:val="Odkaznapoznmkupodiarou"/>
          <w:rFonts w:cstheme="minorHAnsi"/>
        </w:rPr>
        <w:footnoteReference w:id="6"/>
      </w:r>
      <w:r w:rsidRPr="00C83862">
        <w:rPr>
          <w:rFonts w:cstheme="minorHAnsi"/>
        </w:rPr>
        <w:t xml:space="preserve"> </w:t>
      </w:r>
      <w:r w:rsidR="00A67CAC" w:rsidRPr="00C83862">
        <w:rPr>
          <w:rFonts w:cstheme="minorHAnsi"/>
          <w:b/>
        </w:rPr>
        <w:t>(príloha č.</w:t>
      </w:r>
      <w:r w:rsidR="00CD5B19">
        <w:rPr>
          <w:rFonts w:cstheme="minorHAnsi"/>
          <w:b/>
        </w:rPr>
        <w:t xml:space="preserve"> 13</w:t>
      </w:r>
      <w:r w:rsidR="002A370E">
        <w:rPr>
          <w:rFonts w:cstheme="minorHAnsi"/>
          <w:b/>
        </w:rPr>
        <w:t>a</w:t>
      </w:r>
      <w:r w:rsidR="00F45C1A">
        <w:rPr>
          <w:rFonts w:cstheme="minorHAnsi"/>
          <w:b/>
        </w:rPr>
        <w:t xml:space="preserve"> – verzia pre skupinu 5 podnikov</w:t>
      </w:r>
      <w:r w:rsidR="002A370E">
        <w:rPr>
          <w:rFonts w:cstheme="minorHAnsi"/>
          <w:b/>
        </w:rPr>
        <w:t xml:space="preserve">, </w:t>
      </w:r>
      <w:r w:rsidR="00F45C1A">
        <w:rPr>
          <w:rFonts w:cstheme="minorHAnsi"/>
          <w:b/>
        </w:rPr>
        <w:t xml:space="preserve">príloha č. </w:t>
      </w:r>
      <w:r w:rsidR="004F3A45">
        <w:rPr>
          <w:rFonts w:cstheme="minorHAnsi"/>
          <w:b/>
        </w:rPr>
        <w:t>1</w:t>
      </w:r>
      <w:r w:rsidR="002A370E">
        <w:rPr>
          <w:rFonts w:cstheme="minorHAnsi"/>
          <w:b/>
        </w:rPr>
        <w:t>3b</w:t>
      </w:r>
      <w:r w:rsidR="00F45C1A">
        <w:rPr>
          <w:rFonts w:cstheme="minorHAnsi"/>
          <w:b/>
        </w:rPr>
        <w:t xml:space="preserve"> – verzia pre skupinu viac podnikov</w:t>
      </w:r>
      <w:r w:rsidR="00CD5B19">
        <w:rPr>
          <w:rFonts w:cstheme="minorHAnsi"/>
        </w:rPr>
        <w:t>)</w:t>
      </w:r>
      <w:r w:rsidRPr="00C83862">
        <w:rPr>
          <w:rFonts w:cstheme="minorHAnsi"/>
        </w:rPr>
        <w:t>.</w:t>
      </w:r>
      <w:r w:rsidR="0062664F">
        <w:rPr>
          <w:rFonts w:cstheme="minorHAnsi"/>
        </w:rPr>
        <w:t xml:space="preserve"> </w:t>
      </w:r>
      <w:r w:rsidRPr="00632FE5">
        <w:rPr>
          <w:rFonts w:cstheme="minorHAnsi"/>
          <w:bCs/>
        </w:rPr>
        <w:t>Intenzita pomoci</w:t>
      </w:r>
      <w:r w:rsidRPr="00C83862">
        <w:rPr>
          <w:rFonts w:cstheme="minorHAnsi"/>
        </w:rPr>
        <w:t xml:space="preserve"> sa určuje podľa veľkostnej kategórie podniku a typu aktivít a je v rozsahu </w:t>
      </w:r>
      <w:r w:rsidRPr="00632FE5">
        <w:rPr>
          <w:rFonts w:cstheme="minorHAnsi"/>
          <w:bCs/>
        </w:rPr>
        <w:t>od 25% do maximálne 80%</w:t>
      </w:r>
      <w:r w:rsidR="00BB05BE">
        <w:rPr>
          <w:rStyle w:val="Odkaznapoznmkupodiarou"/>
          <w:rFonts w:cstheme="minorHAnsi"/>
          <w:bCs/>
        </w:rPr>
        <w:footnoteReference w:id="7"/>
      </w:r>
      <w:r>
        <w:rPr>
          <w:rFonts w:cstheme="minorHAnsi"/>
          <w:bCs/>
        </w:rPr>
        <w:t xml:space="preserve">. </w:t>
      </w:r>
    </w:p>
    <w:p w14:paraId="7AAA7883" w14:textId="001AF34C" w:rsidR="007F5F5B" w:rsidRDefault="00A24A20" w:rsidP="002641EB">
      <w:pPr>
        <w:spacing w:before="120" w:after="120" w:line="240" w:lineRule="auto"/>
        <w:jc w:val="both"/>
        <w:rPr>
          <w:rFonts w:cstheme="minorHAnsi"/>
        </w:rPr>
      </w:pPr>
      <w:r w:rsidRPr="00655D76">
        <w:rPr>
          <w:rFonts w:cstheme="minorHAnsi"/>
        </w:rPr>
        <w:t>Realizácia hlavných aktivít projektu zodpovedá obdobiu tzv. fyzickej realizácie projektu, t.</w:t>
      </w:r>
      <w:r w:rsidR="00374CF8" w:rsidRPr="00655D76">
        <w:rPr>
          <w:rFonts w:cstheme="minorHAnsi"/>
        </w:rPr>
        <w:t xml:space="preserve"> </w:t>
      </w:r>
      <w:r w:rsidRPr="00655D76">
        <w:rPr>
          <w:rFonts w:cstheme="minorHAnsi"/>
        </w:rPr>
        <w:t xml:space="preserve">j. obdobiu, v rámci ktorého prijímateľ realizuje jednotlivé hlavné aktivity od začatia realizácie hlavných aktivít </w:t>
      </w:r>
      <w:r w:rsidRPr="00655D76">
        <w:rPr>
          <w:rFonts w:cstheme="minorHAnsi"/>
        </w:rPr>
        <w:lastRenderedPageBreak/>
        <w:t xml:space="preserve">projektu, najskôr však od termínu definovanom v </w:t>
      </w:r>
      <w:r w:rsidR="00401F82">
        <w:rPr>
          <w:rFonts w:cstheme="minorHAnsi"/>
        </w:rPr>
        <w:t xml:space="preserve">priamom </w:t>
      </w:r>
      <w:r w:rsidRPr="00655D76">
        <w:rPr>
          <w:rFonts w:cstheme="minorHAnsi"/>
        </w:rPr>
        <w:t xml:space="preserve">vyzvaní/výzve na predkladanie </w:t>
      </w:r>
      <w:r w:rsidR="00CD5438" w:rsidRPr="00655D76">
        <w:rPr>
          <w:rFonts w:cstheme="minorHAnsi"/>
        </w:rPr>
        <w:t>žiadostí</w:t>
      </w:r>
      <w:r w:rsidRPr="00655D76">
        <w:rPr>
          <w:rFonts w:cstheme="minorHAnsi"/>
        </w:rPr>
        <w:t xml:space="preserve"> o</w:t>
      </w:r>
      <w:r w:rsidR="00CD5438" w:rsidRPr="00655D76">
        <w:rPr>
          <w:rFonts w:cstheme="minorHAnsi"/>
        </w:rPr>
        <w:t> poskytnutie prostriedkov mechanizmu (ďalej len „ŽoPPM“)</w:t>
      </w:r>
      <w:r w:rsidRPr="00655D76">
        <w:rPr>
          <w:rFonts w:cstheme="minorHAnsi"/>
        </w:rPr>
        <w:t>, do ukončenia realizácie hlavných aktivít projektu.</w:t>
      </w:r>
    </w:p>
    <w:p w14:paraId="560C5BC1" w14:textId="36C51634" w:rsidR="002C3EF7" w:rsidRPr="002641EB" w:rsidRDefault="002C3EF7"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rPr>
          <w:b/>
        </w:rPr>
      </w:pPr>
      <w:r w:rsidRPr="002641EB">
        <w:rPr>
          <w:b/>
        </w:rPr>
        <w:t>Upozornenie:</w:t>
      </w:r>
    </w:p>
    <w:p w14:paraId="6850DF03" w14:textId="13113B13" w:rsidR="004746FA" w:rsidRPr="00655D76" w:rsidRDefault="004746FA"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pPr>
      <w:r w:rsidRPr="00655D76">
        <w:t xml:space="preserve">Vykonávateľ upozorňuje </w:t>
      </w:r>
      <w:r w:rsidR="006B48F4" w:rsidRPr="00655D76">
        <w:t>p</w:t>
      </w:r>
      <w:r w:rsidRPr="00655D76">
        <w:t xml:space="preserve">rijímateľov na dôsledné plnenie všetkých zmluvných podmienok, ktoré sú </w:t>
      </w:r>
      <w:r w:rsidR="00FB7C6C" w:rsidRPr="00655D76">
        <w:t>v</w:t>
      </w:r>
      <w:r w:rsidRPr="00655D76">
        <w:t xml:space="preserve">ykonávateľom overované v čase platnosti a účinnosti </w:t>
      </w:r>
      <w:r w:rsidR="00615563">
        <w:t>z</w:t>
      </w:r>
      <w:r w:rsidR="00485305">
        <w:t>mluvy o PPM</w:t>
      </w:r>
      <w:r w:rsidRPr="00655D76">
        <w:t>, s cieľom uistiť sa, že prostriedky mechanizmu nie sú vynakladané v rozpore s podmienkami stanovenými v</w:t>
      </w:r>
      <w:r w:rsidR="00401F82">
        <w:t xml:space="preserve"> priamom</w:t>
      </w:r>
      <w:r w:rsidRPr="00655D76">
        <w:t xml:space="preserve"> </w:t>
      </w:r>
      <w:r w:rsidR="00401F82">
        <w:t>v</w:t>
      </w:r>
      <w:r w:rsidR="00DF79E6" w:rsidRPr="00655D76">
        <w:t>yzvaní/</w:t>
      </w:r>
      <w:r w:rsidR="00401F82">
        <w:t>v</w:t>
      </w:r>
      <w:r w:rsidRPr="00655D76">
        <w:t>ýzve na predkladanie ŽoPPM</w:t>
      </w:r>
      <w:r w:rsidR="00A235D6" w:rsidRPr="00655D76">
        <w:t>.</w:t>
      </w:r>
    </w:p>
    <w:p w14:paraId="524CB3AC" w14:textId="4244AA98" w:rsidR="00F91250" w:rsidRPr="00655D76" w:rsidRDefault="00F91250" w:rsidP="002641EB">
      <w:pPr>
        <w:shd w:val="clear" w:color="auto" w:fill="DEEBF6" w:themeFill="background1"/>
        <w:spacing w:before="120" w:after="120" w:line="240" w:lineRule="auto"/>
        <w:jc w:val="both"/>
        <w:rPr>
          <w:b/>
          <w:color w:val="000000" w:themeColor="text1"/>
        </w:rPr>
      </w:pPr>
      <w:r w:rsidRPr="00655D76">
        <w:rPr>
          <w:color w:val="000000" w:themeColor="text1"/>
        </w:rPr>
        <w:t xml:space="preserve">Osoby oprávnené konať v mene prijímateľa sú štatutárny orgán, resp. v prípade udelenia plnej moci aj ním poverená osoba. </w:t>
      </w:r>
      <w:r w:rsidR="00924D9C">
        <w:rPr>
          <w:color w:val="000000" w:themeColor="text1"/>
        </w:rPr>
        <w:t>Vykonávateľ</w:t>
      </w:r>
      <w:r w:rsidRPr="00655D76">
        <w:rPr>
          <w:color w:val="000000" w:themeColor="text1"/>
        </w:rPr>
        <w:t xml:space="preserve"> overuje, či štatutárny orgán má za prijímateľa oprávnenie uzatvoriť zmluvu o </w:t>
      </w:r>
      <w:r w:rsidR="00B27FAA" w:rsidRPr="00655D76">
        <w:rPr>
          <w:color w:val="000000" w:themeColor="text1"/>
        </w:rPr>
        <w:t>PPM</w:t>
      </w:r>
      <w:r w:rsidR="00816F9F">
        <w:rPr>
          <w:color w:val="000000" w:themeColor="text1"/>
        </w:rPr>
        <w:t>.</w:t>
      </w:r>
      <w:r w:rsidRPr="00655D76">
        <w:rPr>
          <w:color w:val="000000" w:themeColor="text1"/>
        </w:rPr>
        <w:t xml:space="preserve"> </w:t>
      </w:r>
      <w:r w:rsidR="00816F9F">
        <w:rPr>
          <w:color w:val="000000" w:themeColor="text1"/>
        </w:rPr>
        <w:t>N</w:t>
      </w:r>
      <w:r w:rsidRPr="00655D76">
        <w:rPr>
          <w:color w:val="000000" w:themeColor="text1"/>
        </w:rPr>
        <w:t>a základe uvedeného</w:t>
      </w:r>
      <w:r w:rsidR="00816F9F">
        <w:rPr>
          <w:color w:val="000000" w:themeColor="text1"/>
        </w:rPr>
        <w:t>,</w:t>
      </w:r>
      <w:r w:rsidRPr="00655D76">
        <w:rPr>
          <w:color w:val="000000" w:themeColor="text1"/>
        </w:rPr>
        <w:t xml:space="preserve"> ak sa prijímateľ rozhodne využiť inštitút udelenia plnej moci, je povinný bezodkladne zaslať </w:t>
      </w:r>
      <w:r w:rsidR="00924D9C">
        <w:rPr>
          <w:color w:val="000000" w:themeColor="text1"/>
        </w:rPr>
        <w:t>vykonávateľovi</w:t>
      </w:r>
      <w:r w:rsidRPr="00655D76">
        <w:rPr>
          <w:color w:val="000000" w:themeColor="text1"/>
        </w:rPr>
        <w:t xml:space="preserve"> </w:t>
      </w:r>
      <w:r w:rsidRPr="00C83862">
        <w:rPr>
          <w:b/>
          <w:color w:val="000000" w:themeColor="text1"/>
        </w:rPr>
        <w:t>Splnomocnenie</w:t>
      </w:r>
      <w:r w:rsidRPr="00655D76">
        <w:rPr>
          <w:color w:val="000000" w:themeColor="text1"/>
        </w:rPr>
        <w:t xml:space="preserve"> s uvedením úkonov, ktoré môže poverená osoba vykonávať v mene štatutárneho orgánu. Prijímateľ je taktiež povinný bezodkladne písomne oznámiť </w:t>
      </w:r>
      <w:r w:rsidR="00924D9C">
        <w:rPr>
          <w:color w:val="000000" w:themeColor="text1"/>
        </w:rPr>
        <w:t>vykonávateľovi</w:t>
      </w:r>
      <w:r w:rsidRPr="00655D76">
        <w:rPr>
          <w:color w:val="000000" w:themeColor="text1"/>
        </w:rPr>
        <w:t xml:space="preserve"> zmenu alebo doplnenie osôb oprávnených konať v mene prijímateľa a doručiť aj nové Splnomocnenia. V prípade zmeny štatutára je prijímateľ taktiež povinný doručiť </w:t>
      </w:r>
      <w:r w:rsidR="00924D9C">
        <w:rPr>
          <w:color w:val="000000" w:themeColor="text1"/>
        </w:rPr>
        <w:t>vykonávateľovi</w:t>
      </w:r>
      <w:r w:rsidRPr="00655D76">
        <w:rPr>
          <w:color w:val="000000" w:themeColor="text1"/>
        </w:rPr>
        <w:t xml:space="preserve"> menovací dekrét alebo iný dokument potvrdzujúci vykonanie zmeny v osobe štatutára, resp. v prípade zmeny poverenej osoby alebo výpoveď splnomocnenia na predchádzajúcu poverenú osobu. Pôvodné </w:t>
      </w:r>
      <w:r w:rsidR="008A1E52">
        <w:rPr>
          <w:color w:val="000000" w:themeColor="text1"/>
        </w:rPr>
        <w:t>S</w:t>
      </w:r>
      <w:r w:rsidRPr="00655D76">
        <w:rPr>
          <w:color w:val="000000" w:themeColor="text1"/>
        </w:rPr>
        <w:t xml:space="preserve">plnomocnenia ostávajú v platnosti, ak nebudú odvolané novým štatutárom. </w:t>
      </w:r>
      <w:r w:rsidRPr="00655D76">
        <w:rPr>
          <w:b/>
          <w:color w:val="000000" w:themeColor="text1"/>
        </w:rPr>
        <w:t>Splnomocnenie musí jednoznačne definovať, v akých prípadoch môže poverená osoba za štatutárny orgán konať.</w:t>
      </w:r>
    </w:p>
    <w:p w14:paraId="6395A05A" w14:textId="73A7F896" w:rsidR="00F91250" w:rsidRPr="00655D76" w:rsidRDefault="00F91250" w:rsidP="002641EB">
      <w:pPr>
        <w:shd w:val="clear" w:color="auto" w:fill="DEEBF6" w:themeFill="background1"/>
        <w:spacing w:before="120" w:after="120" w:line="240" w:lineRule="auto"/>
        <w:jc w:val="both"/>
        <w:rPr>
          <w:color w:val="000000" w:themeColor="text1"/>
        </w:rPr>
      </w:pPr>
      <w:r w:rsidRPr="00655D76">
        <w:rPr>
          <w:color w:val="000000" w:themeColor="text1"/>
        </w:rPr>
        <w:t>V</w:t>
      </w:r>
      <w:r w:rsidR="00F26AC8" w:rsidRPr="00655D76">
        <w:rPr>
          <w:color w:val="000000" w:themeColor="text1"/>
        </w:rPr>
        <w:t> </w:t>
      </w:r>
      <w:r w:rsidRPr="00655D76">
        <w:rPr>
          <w:color w:val="000000" w:themeColor="text1"/>
        </w:rPr>
        <w:t>prípade</w:t>
      </w:r>
      <w:r w:rsidR="00F26AC8" w:rsidRPr="00655D76">
        <w:rPr>
          <w:color w:val="000000" w:themeColor="text1"/>
        </w:rPr>
        <w:t>,</w:t>
      </w:r>
      <w:r w:rsidRPr="00655D76">
        <w:rPr>
          <w:color w:val="000000" w:themeColor="text1"/>
        </w:rPr>
        <w:t xml:space="preserve"> ak podpisový poriadok organizácie, resp. iný relevantný vnútorný organizačný predpis organizácie upravuje oprávnenie vykonávať úkony spojené s realizáciou projektu v mene štatutárneho orgánu organizácie, môže prijímateľ predložiť </w:t>
      </w:r>
      <w:r w:rsidR="00924D9C">
        <w:rPr>
          <w:color w:val="000000" w:themeColor="text1"/>
        </w:rPr>
        <w:t>vykonávateľovi</w:t>
      </w:r>
      <w:r w:rsidRPr="00655D76">
        <w:rPr>
          <w:color w:val="000000" w:themeColor="text1"/>
        </w:rPr>
        <w:t xml:space="preserve"> namiesto uvedeného Splnomocnenia aktuálny podpisový poriadok/vnútorný predpis danej organizácie, ktorý upravuje podpisovanie relevantného úkonu k projektu inou osobou. Prijímateľ je povinný akúkoľvek zmenu vnútorných predpisov organizácie upravujúcich túto skutočnosť bezodkladne písomne oznámiť </w:t>
      </w:r>
      <w:r w:rsidR="00924D9C">
        <w:rPr>
          <w:color w:val="000000" w:themeColor="text1"/>
        </w:rPr>
        <w:t>vykonávateľovi</w:t>
      </w:r>
      <w:r w:rsidRPr="00655D76">
        <w:rPr>
          <w:color w:val="000000" w:themeColor="text1"/>
        </w:rPr>
        <w:t xml:space="preserve">.  </w:t>
      </w:r>
    </w:p>
    <w:p w14:paraId="0B2E6CDE" w14:textId="5F51568B" w:rsidR="007F5F5B" w:rsidRPr="00655D76" w:rsidRDefault="000C20D4" w:rsidP="002641EB">
      <w:pPr>
        <w:spacing w:before="160" w:line="240" w:lineRule="auto"/>
        <w:jc w:val="both"/>
        <w:rPr>
          <w:rFonts w:cstheme="minorHAnsi"/>
        </w:rPr>
      </w:pPr>
      <w:r w:rsidRPr="00655D76">
        <w:rPr>
          <w:rFonts w:cstheme="minorHAnsi"/>
        </w:rPr>
        <w:t xml:space="preserve">Prijímateľ je povinný informovať vykonávateľa o </w:t>
      </w:r>
      <w:r w:rsidRPr="00655D76">
        <w:rPr>
          <w:rFonts w:cstheme="minorHAnsi"/>
          <w:b/>
        </w:rPr>
        <w:t>začatí realizácie aktivít</w:t>
      </w:r>
      <w:r w:rsidRPr="00655D76">
        <w:rPr>
          <w:rFonts w:cstheme="minorHAnsi"/>
        </w:rPr>
        <w:t xml:space="preserve"> projektu </w:t>
      </w:r>
      <w:r w:rsidRPr="002641EB">
        <w:rPr>
          <w:rFonts w:cstheme="minorHAnsi"/>
          <w:b/>
          <w:u w:val="single"/>
        </w:rPr>
        <w:t>Hlásením o realizácii aktivít projektu</w:t>
      </w:r>
      <w:r w:rsidRPr="00655D76">
        <w:rPr>
          <w:rFonts w:cstheme="minorHAnsi"/>
        </w:rPr>
        <w:t xml:space="preserve"> </w:t>
      </w:r>
      <w:r w:rsidRPr="00655D76">
        <w:rPr>
          <w:rFonts w:cstheme="minorHAnsi"/>
          <w:b/>
        </w:rPr>
        <w:t>do 20 pracovných dní</w:t>
      </w:r>
      <w:r w:rsidRPr="00655D76">
        <w:rPr>
          <w:rFonts w:cstheme="minorHAnsi"/>
        </w:rPr>
        <w:t xml:space="preserve"> od začatia prvej hlavnej aktivity projektu</w:t>
      </w:r>
      <w:r w:rsidR="00CD5438" w:rsidRPr="00655D76">
        <w:rPr>
          <w:rFonts w:cstheme="minorHAnsi"/>
        </w:rPr>
        <w:t xml:space="preserve">. </w:t>
      </w:r>
      <w:r w:rsidRPr="00655D76">
        <w:rPr>
          <w:rFonts w:cstheme="minorHAnsi"/>
        </w:rPr>
        <w:t>V hlásení prijímateľ vyznačí skutočný deň začatia realizácie hlavných aktivít projektu a uvedie presný názov hlavnej aktivity/aktivít, ktorou/ktorými projekt začal realizovať.</w:t>
      </w:r>
      <w:r w:rsidR="002D0991" w:rsidRPr="00655D76">
        <w:rPr>
          <w:rFonts w:cstheme="minorHAnsi"/>
        </w:rPr>
        <w:t xml:space="preserve"> Začatie realizácie hlavných aktivít projektu je rozhodujúce pre určenie obdobia vznik</w:t>
      </w:r>
      <w:r w:rsidR="001275EB">
        <w:rPr>
          <w:rFonts w:cstheme="minorHAnsi"/>
        </w:rPr>
        <w:t>u</w:t>
      </w:r>
      <w:r w:rsidR="002D0991" w:rsidRPr="00655D76">
        <w:rPr>
          <w:rFonts w:cstheme="minorHAnsi"/>
        </w:rPr>
        <w:t xml:space="preserve"> oprávnených výdavkov.</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3EE5594B" w14:textId="77777777" w:rsidTr="002641EB">
        <w:tc>
          <w:tcPr>
            <w:tcW w:w="9072" w:type="dxa"/>
            <w:shd w:val="clear" w:color="auto" w:fill="F8FAFD" w:themeFill="accent1" w:themeFillTint="33"/>
          </w:tcPr>
          <w:p w14:paraId="0D5F70CC" w14:textId="1B1B76D8" w:rsidR="002C3EF7" w:rsidRPr="00655D76" w:rsidRDefault="004B5AC8" w:rsidP="002523ED">
            <w:pPr>
              <w:ind w:left="-15"/>
              <w:jc w:val="both"/>
              <w:rPr>
                <w:rFonts w:cstheme="minorHAnsi"/>
              </w:rPr>
            </w:pPr>
            <w:r w:rsidRPr="002641EB">
              <w:rPr>
                <w:rFonts w:cstheme="minorHAnsi"/>
                <w:b/>
              </w:rPr>
              <w:t>Upozornenie</w:t>
            </w:r>
            <w:r w:rsidR="006F04A7" w:rsidRPr="00655D76">
              <w:rPr>
                <w:rFonts w:cstheme="minorHAnsi"/>
              </w:rPr>
              <w:t xml:space="preserve">: </w:t>
            </w:r>
          </w:p>
          <w:p w14:paraId="0248D378" w14:textId="60288411" w:rsidR="006F04A7" w:rsidRPr="00655D76" w:rsidRDefault="006F04A7" w:rsidP="002523ED">
            <w:pPr>
              <w:ind w:left="-15"/>
              <w:jc w:val="both"/>
              <w:rPr>
                <w:rFonts w:cstheme="minorHAnsi"/>
              </w:rPr>
            </w:pPr>
            <w:r w:rsidRPr="00655D76">
              <w:rPr>
                <w:rFonts w:cstheme="minorHAnsi"/>
              </w:rPr>
              <w:t>Vykonanie úkonov spojených s realizáciou verejného obstarávania nie je realizáciou hlavných aktivít projektu a preto vo vzťahu k začatiu realizácie hlavných aktivít projektu nevyvoláva právne dôsledky.</w:t>
            </w:r>
          </w:p>
        </w:tc>
      </w:tr>
    </w:tbl>
    <w:p w14:paraId="15FFEB0C" w14:textId="6D58B007" w:rsidR="000C20D4" w:rsidRPr="00655D76" w:rsidRDefault="000C20D4" w:rsidP="006862B6">
      <w:pPr>
        <w:spacing w:before="120" w:after="120" w:line="240" w:lineRule="auto"/>
        <w:jc w:val="both"/>
        <w:rPr>
          <w:rFonts w:cstheme="minorHAnsi"/>
        </w:rPr>
      </w:pPr>
      <w:r w:rsidRPr="00655D76">
        <w:rPr>
          <w:rFonts w:cstheme="minorHAnsi"/>
        </w:rPr>
        <w:t xml:space="preserve">Ak </w:t>
      </w:r>
      <w:r w:rsidR="00401F82">
        <w:rPr>
          <w:rFonts w:cstheme="minorHAnsi"/>
        </w:rPr>
        <w:t xml:space="preserve">priame </w:t>
      </w:r>
      <w:r w:rsidRPr="00655D76">
        <w:rPr>
          <w:rFonts w:cstheme="minorHAnsi"/>
        </w:rPr>
        <w:t xml:space="preserve">vyzvanie/výzva na predkladanie </w:t>
      </w:r>
      <w:r w:rsidR="00CD5438" w:rsidRPr="00655D76">
        <w:rPr>
          <w:rFonts w:cstheme="minorHAnsi"/>
        </w:rPr>
        <w:t xml:space="preserve">ŽoPPM </w:t>
      </w:r>
      <w:r w:rsidRPr="00655D76">
        <w:rPr>
          <w:rFonts w:cstheme="minorHAnsi"/>
        </w:rPr>
        <w:t xml:space="preserve">umožňuje začatie realizácie hlavných aktivít projektu v čase predchádzajúcom účinnosti zmluvy o </w:t>
      </w:r>
      <w:r w:rsidR="001768CA" w:rsidRPr="00655D76">
        <w:rPr>
          <w:rFonts w:cstheme="minorHAnsi"/>
        </w:rPr>
        <w:t>PPM</w:t>
      </w:r>
      <w:r w:rsidRPr="00655D76">
        <w:rPr>
          <w:rFonts w:cstheme="minorHAnsi"/>
        </w:rPr>
        <w:t xml:space="preserve"> a prijímateľ skutočne začal s realizáciou hlavných aktivít projektu pred účinnosťou zmluvy o </w:t>
      </w:r>
      <w:r w:rsidR="00515333" w:rsidRPr="00655D76">
        <w:rPr>
          <w:rFonts w:cstheme="minorHAnsi"/>
        </w:rPr>
        <w:t>PPM</w:t>
      </w:r>
      <w:r w:rsidRPr="00655D76">
        <w:rPr>
          <w:rFonts w:cstheme="minorHAnsi"/>
        </w:rPr>
        <w:t xml:space="preserve">, je povinný zaslať vykonávateľovi </w:t>
      </w:r>
      <w:r w:rsidRPr="00655D76">
        <w:rPr>
          <w:rFonts w:cstheme="minorHAnsi"/>
          <w:b/>
          <w:u w:val="single"/>
        </w:rPr>
        <w:t>Hlásenie o realizácii aktivít projektu</w:t>
      </w:r>
      <w:r w:rsidRPr="00655D76">
        <w:rPr>
          <w:rFonts w:cstheme="minorHAnsi"/>
        </w:rPr>
        <w:t xml:space="preserve"> do </w:t>
      </w:r>
      <w:r w:rsidRPr="00655D76">
        <w:rPr>
          <w:rFonts w:cstheme="minorHAnsi"/>
          <w:b/>
        </w:rPr>
        <w:t>20 pracovných dní</w:t>
      </w:r>
      <w:r w:rsidRPr="00655D76">
        <w:rPr>
          <w:rFonts w:cstheme="minorHAnsi"/>
        </w:rPr>
        <w:t xml:space="preserve"> odo dňa nadobudnutia účinnosti zmluvy o</w:t>
      </w:r>
      <w:r w:rsidR="00CD5438" w:rsidRPr="00655D76">
        <w:rPr>
          <w:rFonts w:cstheme="minorHAnsi"/>
        </w:rPr>
        <w:t xml:space="preserve"> PPM. </w:t>
      </w:r>
      <w:r w:rsidRPr="00655D76">
        <w:rPr>
          <w:rFonts w:cstheme="minorHAnsi"/>
        </w:rPr>
        <w:t xml:space="preserve">Spôsob komunikácie a doručovania je </w:t>
      </w:r>
      <w:r w:rsidR="00C544FF" w:rsidRPr="00655D76">
        <w:rPr>
          <w:rFonts w:cstheme="minorHAnsi"/>
        </w:rPr>
        <w:t xml:space="preserve">definovaný v </w:t>
      </w:r>
      <w:r w:rsidRPr="00655D76">
        <w:rPr>
          <w:rFonts w:cstheme="minorHAnsi"/>
        </w:rPr>
        <w:t>zmluv</w:t>
      </w:r>
      <w:r w:rsidR="001954B6" w:rsidRPr="00655D76">
        <w:rPr>
          <w:rFonts w:cstheme="minorHAnsi"/>
        </w:rPr>
        <w:t>e</w:t>
      </w:r>
      <w:r w:rsidRPr="00655D76">
        <w:rPr>
          <w:rFonts w:cstheme="minorHAnsi"/>
        </w:rPr>
        <w:t xml:space="preserve"> o</w:t>
      </w:r>
      <w:r w:rsidR="001954B6" w:rsidRPr="00655D76">
        <w:rPr>
          <w:rFonts w:cstheme="minorHAnsi"/>
        </w:rPr>
        <w:t> </w:t>
      </w:r>
      <w:r w:rsidR="00FD1C08" w:rsidRPr="00655D76">
        <w:rPr>
          <w:rFonts w:cstheme="minorHAnsi"/>
        </w:rPr>
        <w:t>PPM</w:t>
      </w:r>
      <w:r w:rsidR="001954B6" w:rsidRPr="00655D76">
        <w:rPr>
          <w:rFonts w:cstheme="minorHAnsi"/>
        </w:rPr>
        <w:t xml:space="preserve"> v článku</w:t>
      </w:r>
      <w:r w:rsidRPr="00655D76">
        <w:rPr>
          <w:rFonts w:cstheme="minorHAnsi"/>
        </w:rPr>
        <w:t xml:space="preserve"> </w:t>
      </w:r>
      <w:r w:rsidR="009F35A8" w:rsidRPr="00655D76">
        <w:rPr>
          <w:rFonts w:cstheme="minorHAnsi"/>
        </w:rPr>
        <w:t>„KOMUNIKÁCIA A DORUČOVANIE</w:t>
      </w:r>
      <w:r w:rsidR="00FF20A9" w:rsidRPr="00655D76">
        <w:rPr>
          <w:rFonts w:cstheme="minorHAnsi"/>
        </w:rPr>
        <w:t>“</w:t>
      </w:r>
      <w:r w:rsidR="009F35A8" w:rsidRPr="00655D76">
        <w:rPr>
          <w:rFonts w:cstheme="minorHAnsi"/>
        </w:rPr>
        <w:t xml:space="preserve"> </w:t>
      </w:r>
      <w:r w:rsidRPr="00655D76">
        <w:rPr>
          <w:rFonts w:cstheme="minorHAnsi"/>
        </w:rPr>
        <w:t xml:space="preserve">a v </w:t>
      </w:r>
      <w:r w:rsidR="003F6C11" w:rsidRPr="00655D76">
        <w:rPr>
          <w:rFonts w:cstheme="minorHAnsi"/>
        </w:rPr>
        <w:t>časti</w:t>
      </w:r>
      <w:r w:rsidRPr="00655D76">
        <w:rPr>
          <w:rFonts w:cstheme="minorHAnsi"/>
        </w:rPr>
        <w:t xml:space="preserve"> </w:t>
      </w:r>
      <w:r w:rsidR="003F6C11" w:rsidRPr="00655D76">
        <w:rPr>
          <w:rFonts w:cstheme="minorHAnsi"/>
        </w:rPr>
        <w:t>4 PpP.</w:t>
      </w:r>
      <w:r w:rsidR="00515333" w:rsidRPr="00655D76">
        <w:rPr>
          <w:rFonts w:cstheme="minorHAnsi"/>
        </w:rPr>
        <w:t xml:space="preserve"> </w:t>
      </w:r>
      <w:r w:rsidR="00392A0A" w:rsidRPr="00655D76">
        <w:rPr>
          <w:rFonts w:cstheme="minorHAnsi"/>
        </w:rPr>
        <w:t xml:space="preserve">V prípade, ak prijímateľ nezašle </w:t>
      </w:r>
      <w:r w:rsidR="00392A0A" w:rsidRPr="002641EB">
        <w:rPr>
          <w:rFonts w:cstheme="minorHAnsi"/>
          <w:b/>
          <w:u w:val="single"/>
        </w:rPr>
        <w:t>Hlásenie o realizácii aktivít projektu</w:t>
      </w:r>
      <w:r w:rsidR="00392A0A" w:rsidRPr="00655D76">
        <w:rPr>
          <w:rFonts w:cstheme="minorHAnsi"/>
        </w:rPr>
        <w:t xml:space="preserve"> vykonávateľovi, za začatie realizácie hlavných aktivít projektu sa považuje deň, ktorý je uvedený v príloh</w:t>
      </w:r>
      <w:r w:rsidR="00FD12EF" w:rsidRPr="00655D76">
        <w:rPr>
          <w:rFonts w:cstheme="minorHAnsi"/>
        </w:rPr>
        <w:t>e</w:t>
      </w:r>
      <w:r w:rsidR="00392A0A" w:rsidRPr="00655D76">
        <w:rPr>
          <w:rFonts w:cstheme="minorHAnsi"/>
        </w:rPr>
        <w:t xml:space="preserve"> č. 2 </w:t>
      </w:r>
      <w:r w:rsidR="002D0991" w:rsidRPr="00655D76">
        <w:rPr>
          <w:rFonts w:cstheme="minorHAnsi"/>
        </w:rPr>
        <w:t xml:space="preserve">Opis projektu </w:t>
      </w:r>
      <w:r w:rsidR="00392A0A" w:rsidRPr="00655D76">
        <w:rPr>
          <w:rFonts w:cstheme="minorHAnsi"/>
        </w:rPr>
        <w:t xml:space="preserve">zmluvy o </w:t>
      </w:r>
      <w:r w:rsidR="002D0991" w:rsidRPr="00655D76">
        <w:rPr>
          <w:rFonts w:cstheme="minorHAnsi"/>
        </w:rPr>
        <w:t>PPM</w:t>
      </w:r>
      <w:r w:rsidR="00392A0A" w:rsidRPr="00655D76">
        <w:rPr>
          <w:rFonts w:cstheme="minorHAnsi"/>
        </w:rPr>
        <w:t xml:space="preserve"> ako plánovaný deň začatia realizácie hlavných aktivít projektu </w:t>
      </w:r>
      <w:r w:rsidR="00392A0A" w:rsidRPr="00655D76">
        <w:rPr>
          <w:rFonts w:cstheme="minorHAnsi"/>
        </w:rPr>
        <w:lastRenderedPageBreak/>
        <w:t xml:space="preserve">(prvý deň kalendárneho mesiaca) a to bez ohľadu na to, kedy s realizáciou hlavných aktivít projektu </w:t>
      </w:r>
      <w:r w:rsidR="00C8222D" w:rsidRPr="00655D76">
        <w:rPr>
          <w:rFonts w:cstheme="minorHAnsi"/>
        </w:rPr>
        <w:t>p</w:t>
      </w:r>
      <w:r w:rsidR="00392A0A" w:rsidRPr="00655D76">
        <w:rPr>
          <w:rFonts w:cstheme="minorHAnsi"/>
        </w:rPr>
        <w:t>rijímateľ skutočne začal.</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2834EA39" w14:textId="77777777" w:rsidTr="002641EB">
        <w:tc>
          <w:tcPr>
            <w:tcW w:w="9072" w:type="dxa"/>
            <w:shd w:val="clear" w:color="auto" w:fill="F8FAFD" w:themeFill="accent1" w:themeFillTint="33"/>
          </w:tcPr>
          <w:p w14:paraId="0B82A7DC" w14:textId="77777777" w:rsidR="004B5AC8" w:rsidRPr="00655D76" w:rsidRDefault="006F04A7" w:rsidP="002523ED">
            <w:pPr>
              <w:jc w:val="both"/>
              <w:rPr>
                <w:rFonts w:cstheme="minorHAnsi"/>
              </w:rPr>
            </w:pPr>
            <w:r w:rsidRPr="002641EB">
              <w:rPr>
                <w:rFonts w:cstheme="minorHAnsi"/>
                <w:b/>
              </w:rPr>
              <w:t>Upozornenie</w:t>
            </w:r>
            <w:r w:rsidRPr="00655D76">
              <w:rPr>
                <w:rFonts w:cstheme="minorHAnsi"/>
              </w:rPr>
              <w:t xml:space="preserve">: </w:t>
            </w:r>
          </w:p>
          <w:p w14:paraId="15E8DA91" w14:textId="4E71FDB8" w:rsidR="006F04A7" w:rsidRPr="00655D76" w:rsidRDefault="006F04A7" w:rsidP="002523ED">
            <w:pPr>
              <w:jc w:val="both"/>
              <w:rPr>
                <w:rFonts w:cstheme="minorHAnsi"/>
              </w:rPr>
            </w:pPr>
            <w:r w:rsidRPr="00655D76">
              <w:rPr>
                <w:rFonts w:cstheme="minorHAnsi"/>
              </w:rPr>
              <w:t xml:space="preserve">Ak prijímateľ nezačne s realizáciou hlavných aktivít projektu </w:t>
            </w:r>
            <w:r w:rsidRPr="00655D76">
              <w:rPr>
                <w:rFonts w:cstheme="minorHAnsi"/>
                <w:b/>
              </w:rPr>
              <w:t>do 3 mesiacov</w:t>
            </w:r>
            <w:r w:rsidRPr="00655D76">
              <w:rPr>
                <w:rFonts w:cstheme="minorHAnsi"/>
              </w:rPr>
              <w:t xml:space="preserve"> od dátumu uvedeného v príloh</w:t>
            </w:r>
            <w:r w:rsidR="007A13B9" w:rsidRPr="00655D76">
              <w:rPr>
                <w:rFonts w:cstheme="minorHAnsi"/>
              </w:rPr>
              <w:t>e</w:t>
            </w:r>
            <w:r w:rsidRPr="00655D76">
              <w:rPr>
                <w:rFonts w:cstheme="minorHAnsi"/>
              </w:rPr>
              <w:t xml:space="preserve"> č. 2 Opis projektu zmluvy o PPM, je povinný požiadať vykonávateľa o zmenu zmluvy o poskytnutí prostriedkov mechanizmu spôsobom uvedeným v časti </w:t>
            </w:r>
            <w:r w:rsidR="007303DB" w:rsidRPr="00655D76">
              <w:rPr>
                <w:rFonts w:cstheme="minorHAnsi"/>
              </w:rPr>
              <w:t xml:space="preserve">3.2 </w:t>
            </w:r>
            <w:r w:rsidR="003421FA" w:rsidRPr="00655D76">
              <w:rPr>
                <w:rFonts w:cstheme="minorHAnsi"/>
              </w:rPr>
              <w:t>PpP</w:t>
            </w:r>
            <w:r w:rsidRPr="00655D76">
              <w:rPr>
                <w:rFonts w:cstheme="minorHAnsi"/>
              </w:rPr>
              <w:t xml:space="preserve">, formou </w:t>
            </w:r>
            <w:r w:rsidRPr="00655D76">
              <w:rPr>
                <w:rFonts w:cstheme="minorHAnsi"/>
                <w:b/>
                <w:u w:val="single"/>
              </w:rPr>
              <w:t>Žiadosti o povolenie vykonania zmeny v zmluve o poskytnutí prostriedkov mechanizmu</w:t>
            </w:r>
            <w:r w:rsidRPr="00655D76">
              <w:rPr>
                <w:rFonts w:cstheme="minorHAnsi"/>
                <w:b/>
              </w:rPr>
              <w:t xml:space="preserve"> (významnejšia zmena projektu)</w:t>
            </w:r>
            <w:r w:rsidR="0014185B" w:rsidRPr="00655D76">
              <w:rPr>
                <w:rFonts w:cstheme="minorHAnsi"/>
                <w:b/>
              </w:rPr>
              <w:t xml:space="preserve"> (príloha č. 8)</w:t>
            </w:r>
            <w:r w:rsidRPr="00655D76">
              <w:rPr>
                <w:rFonts w:cstheme="minorHAnsi"/>
              </w:rPr>
              <w:t>. V prípade, ak prijímateľ vo vzťahu k povinnosti požiada</w:t>
            </w:r>
            <w:r w:rsidR="00A41A48">
              <w:rPr>
                <w:rFonts w:cstheme="minorHAnsi"/>
              </w:rPr>
              <w:t>l</w:t>
            </w:r>
            <w:r w:rsidRPr="00655D76">
              <w:rPr>
                <w:rFonts w:cstheme="minorHAnsi"/>
              </w:rPr>
              <w:t xml:space="preserve"> o zmenu zmluvy o poskytnutí prostriedkov mechanizmu pred uplynutím 3 mesiacov od termínu začatia realizácie hlavných aktivít projektu:</w:t>
            </w:r>
          </w:p>
          <w:p w14:paraId="2115B0CA" w14:textId="061F52EA" w:rsidR="006F04A7" w:rsidRPr="00655D76" w:rsidRDefault="006F04A7" w:rsidP="002523ED">
            <w:pPr>
              <w:pStyle w:val="Odsekzoznamu"/>
              <w:numPr>
                <w:ilvl w:val="0"/>
                <w:numId w:val="6"/>
              </w:numPr>
              <w:jc w:val="both"/>
              <w:rPr>
                <w:rFonts w:cstheme="minorHAnsi"/>
              </w:rPr>
            </w:pPr>
            <w:r w:rsidRPr="00655D76">
              <w:rPr>
                <w:rFonts w:cstheme="minorHAnsi"/>
              </w:rPr>
              <w:t>porušil uvedenú povinnosť, t</w:t>
            </w:r>
            <w:r w:rsidR="0069415B">
              <w:rPr>
                <w:rFonts w:cstheme="minorHAnsi"/>
              </w:rPr>
              <w:t>. j.</w:t>
            </w:r>
            <w:r w:rsidRPr="00655D76">
              <w:rPr>
                <w:rFonts w:cstheme="minorHAnsi"/>
              </w:rPr>
              <w:t xml:space="preserve"> nepožiadal v stanovenej dobe o zmenu zmluvy o poskytnutí prostriedkov mechanizmu, ide o podstatné porušenie zmluvy o poskytnutí prostriedkov mechanizmu. Definovanie podstatnej zmeny je popísané v kapitole </w:t>
            </w:r>
            <w:r w:rsidR="007303DB" w:rsidRPr="00655D76">
              <w:rPr>
                <w:rFonts w:cstheme="minorHAnsi"/>
              </w:rPr>
              <w:t>3.2.2 Postup pri zmenách, ktoré si vyžadujú zmenu zmluvy o PPM (zmenové konanie)</w:t>
            </w:r>
            <w:r w:rsidR="00EE28F7" w:rsidRPr="00655D76">
              <w:rPr>
                <w:rFonts w:cstheme="minorHAnsi"/>
              </w:rPr>
              <w:t>,</w:t>
            </w:r>
          </w:p>
          <w:p w14:paraId="582BED21" w14:textId="689B7EE6" w:rsidR="006F04A7" w:rsidRPr="00655D76" w:rsidRDefault="006F04A7" w:rsidP="002523ED">
            <w:pPr>
              <w:pStyle w:val="Odsekzoznamu"/>
              <w:numPr>
                <w:ilvl w:val="0"/>
                <w:numId w:val="6"/>
              </w:numPr>
              <w:jc w:val="both"/>
              <w:rPr>
                <w:rFonts w:cstheme="minorHAnsi"/>
              </w:rPr>
            </w:pPr>
            <w:r w:rsidRPr="00655D76">
              <w:rPr>
                <w:rFonts w:cstheme="minorHAnsi"/>
              </w:rPr>
              <w:t xml:space="preserve">neporušil uvedenú povinnosť, vykonávateľ mu poskytne dodatočnú lehotu nie kratšiu ako 20 pracovných dní na začatie realizácie hlavných aktivít projektu. Ak v dodatočnej lehote nie je vykonávateľovi doručené </w:t>
            </w:r>
            <w:r w:rsidRPr="002641EB">
              <w:rPr>
                <w:rFonts w:cstheme="minorHAnsi"/>
                <w:b/>
                <w:u w:val="single"/>
              </w:rPr>
              <w:t>Hlásenie o realizácii aktivít projektu</w:t>
            </w:r>
            <w:r w:rsidRPr="00655D76">
              <w:rPr>
                <w:rFonts w:cstheme="minorHAnsi"/>
              </w:rPr>
              <w:t xml:space="preserve">, z ktorého nepochybne vyplýva, že prijímateľ začal realizáciu hlavných aktivít projektu, takéto opomenutie prijímateľa predstavuje podstatné porušenie jeho povinností vyplývajúcich pre neho zo zmluvy o PPM. Definovanie podstatnej zmeny je popísané v kapitole </w:t>
            </w:r>
            <w:r w:rsidR="380C2058" w:rsidRPr="00655D76">
              <w:rPr>
                <w:rFonts w:cstheme="minorHAnsi"/>
              </w:rPr>
              <w:t>3.2.2 Postup pri zmenách, ktoré si vyžadujú zmenu zmluvy o PPM (zmenové konanie)</w:t>
            </w:r>
            <w:r w:rsidR="00EE28F7" w:rsidRPr="00655D76">
              <w:rPr>
                <w:rFonts w:cstheme="minorHAnsi"/>
              </w:rPr>
              <w:t>.</w:t>
            </w:r>
          </w:p>
        </w:tc>
      </w:tr>
    </w:tbl>
    <w:p w14:paraId="6A2DE256" w14:textId="77777777" w:rsidR="00C52F65" w:rsidRPr="00655D76" w:rsidRDefault="59F9EBFD" w:rsidP="002641EB">
      <w:pPr>
        <w:pStyle w:val="Nadpis2"/>
        <w:spacing w:before="360" w:after="360" w:line="240" w:lineRule="auto"/>
        <w:ind w:left="567" w:hanging="578"/>
        <w:rPr>
          <w:rFonts w:asciiTheme="minorHAnsi" w:hAnsiTheme="minorHAnsi" w:cstheme="minorHAnsi"/>
        </w:rPr>
      </w:pPr>
      <w:bookmarkStart w:id="64" w:name="_Toc168474902"/>
      <w:bookmarkStart w:id="65" w:name="_Toc168484995"/>
      <w:bookmarkStart w:id="66" w:name="_Toc201132377"/>
      <w:bookmarkEnd w:id="64"/>
      <w:bookmarkEnd w:id="65"/>
      <w:r w:rsidRPr="00655D76">
        <w:rPr>
          <w:rFonts w:asciiTheme="minorHAnsi" w:hAnsiTheme="minorHAnsi" w:cstheme="minorHAnsi"/>
        </w:rPr>
        <w:t>Postupy realizácie projektov</w:t>
      </w:r>
      <w:bookmarkEnd w:id="66"/>
    </w:p>
    <w:p w14:paraId="7D50FE57" w14:textId="62B91214" w:rsidR="00C52F65" w:rsidRPr="00655D76" w:rsidRDefault="00C52F65">
      <w:pPr>
        <w:spacing w:before="120" w:after="120" w:line="240" w:lineRule="auto"/>
        <w:jc w:val="both"/>
        <w:rPr>
          <w:rFonts w:cstheme="minorHAnsi"/>
        </w:rPr>
      </w:pPr>
      <w:r w:rsidRPr="00655D76">
        <w:rPr>
          <w:rFonts w:cstheme="minorHAnsi"/>
          <w:b/>
        </w:rPr>
        <w:t>Obsahom projektu</w:t>
      </w:r>
      <w:r w:rsidRPr="00655D76">
        <w:rPr>
          <w:rFonts w:cstheme="minorHAnsi"/>
        </w:rPr>
        <w:t xml:space="preserve"> je plnenie predmetu zmluvy o </w:t>
      </w:r>
      <w:r w:rsidR="006F04A7" w:rsidRPr="00655D76">
        <w:rPr>
          <w:rFonts w:cstheme="minorHAnsi"/>
        </w:rPr>
        <w:t>PPM</w:t>
      </w:r>
      <w:r w:rsidRPr="00655D76">
        <w:rPr>
          <w:rFonts w:cstheme="minorHAnsi"/>
        </w:rPr>
        <w:t xml:space="preserve"> na strane </w:t>
      </w:r>
      <w:r w:rsidR="006B48F4" w:rsidRPr="00655D76">
        <w:rPr>
          <w:rFonts w:cstheme="minorHAnsi"/>
        </w:rPr>
        <w:t>p</w:t>
      </w:r>
      <w:r w:rsidRPr="00655D76">
        <w:rPr>
          <w:rFonts w:cstheme="minorHAnsi"/>
        </w:rPr>
        <w:t>rijímateľa</w:t>
      </w:r>
      <w:r w:rsidR="00C710A7" w:rsidRPr="00655D76">
        <w:rPr>
          <w:rFonts w:cstheme="minorHAnsi"/>
        </w:rPr>
        <w:t>,</w:t>
      </w:r>
      <w:r w:rsidRPr="00655D76">
        <w:rPr>
          <w:rFonts w:cstheme="minorHAnsi"/>
        </w:rPr>
        <w:t xml:space="preserve"> ako aj </w:t>
      </w:r>
      <w:r w:rsidR="006F04A7" w:rsidRPr="00655D76">
        <w:rPr>
          <w:rFonts w:cstheme="minorHAnsi"/>
        </w:rPr>
        <w:t>vykonávateľa</w:t>
      </w:r>
      <w:r w:rsidRPr="00655D76">
        <w:rPr>
          <w:rFonts w:cstheme="minorHAnsi"/>
        </w:rPr>
        <w:t xml:space="preserve">. Prijímateľ je povinný zabezpečiť predovšetkým výsledky a výstupy projektu tak, ako boli stanovené v zmluve o </w:t>
      </w:r>
      <w:r w:rsidR="006F04A7" w:rsidRPr="00655D76">
        <w:rPr>
          <w:rFonts w:cstheme="minorHAnsi"/>
        </w:rPr>
        <w:t>PPM</w:t>
      </w:r>
      <w:r w:rsidRPr="00655D76">
        <w:rPr>
          <w:rFonts w:cstheme="minorHAnsi"/>
        </w:rPr>
        <w:t xml:space="preserve">. </w:t>
      </w:r>
      <w:r w:rsidR="006F04A7" w:rsidRPr="00655D76">
        <w:rPr>
          <w:rFonts w:cstheme="minorHAnsi"/>
        </w:rPr>
        <w:t>Vykonávateľ</w:t>
      </w:r>
      <w:r w:rsidRPr="00655D76">
        <w:rPr>
          <w:rFonts w:cstheme="minorHAnsi"/>
        </w:rPr>
        <w:t xml:space="preserve"> je povinný </w:t>
      </w:r>
      <w:r w:rsidR="006B48F4" w:rsidRPr="00655D76">
        <w:rPr>
          <w:rFonts w:cstheme="minorHAnsi"/>
        </w:rPr>
        <w:t>p</w:t>
      </w:r>
      <w:r w:rsidRPr="00655D76">
        <w:rPr>
          <w:rFonts w:cstheme="minorHAnsi"/>
        </w:rPr>
        <w:t>rijímateľovi poskytnúť finančné prostriedky na realizáciu aktivít projektu v zmysle splnenia podmienok zmluvy o</w:t>
      </w:r>
      <w:r w:rsidR="006F04A7" w:rsidRPr="00655D76">
        <w:rPr>
          <w:rFonts w:cstheme="minorHAnsi"/>
        </w:rPr>
        <w:t> PPM.</w:t>
      </w:r>
    </w:p>
    <w:p w14:paraId="273A4E89" w14:textId="0DF88C7B" w:rsidR="00C52F65" w:rsidRPr="00655D76" w:rsidRDefault="00C52F65">
      <w:pPr>
        <w:spacing w:before="120" w:after="120" w:line="240" w:lineRule="auto"/>
        <w:jc w:val="both"/>
      </w:pPr>
      <w:r w:rsidRPr="00655D76">
        <w:t>Odporúčan</w:t>
      </w:r>
      <w:r w:rsidR="6BD2C73E" w:rsidRPr="00655D76">
        <w:t>á</w:t>
      </w:r>
      <w:r w:rsidRPr="00655D76">
        <w:t xml:space="preserve"> meto</w:t>
      </w:r>
      <w:r w:rsidR="2AA40635" w:rsidRPr="00655D76">
        <w:t>dika</w:t>
      </w:r>
      <w:r w:rsidRPr="00655D76">
        <w:t xml:space="preserve"> pre riadenie projektu, riadenie IT, vývoj SW sú definované v</w:t>
      </w:r>
      <w:r w:rsidR="00401F82">
        <w:t xml:space="preserve"> priamom</w:t>
      </w:r>
      <w:r w:rsidRPr="00655D76">
        <w:t xml:space="preserve"> vyzvaní/výzve na predkladanie </w:t>
      </w:r>
      <w:r w:rsidR="006F04A7" w:rsidRPr="00655D76">
        <w:t>ŽoPPM</w:t>
      </w:r>
      <w:r w:rsidRPr="00655D76">
        <w:t xml:space="preserve">. Prijímateľ je povinný pri realizácii projektu postupovať v súlade s metodickými dokumentmi definovanými </w:t>
      </w:r>
      <w:r w:rsidR="00401F82">
        <w:t xml:space="preserve">priamym </w:t>
      </w:r>
      <w:r w:rsidRPr="00655D76">
        <w:t>vyzvaním/výzvou. Prijímateľovi sú poskytované platby (predfinancovanie, zálohové platby, refundácia alebo ich kombinácia)</w:t>
      </w:r>
      <w:r w:rsidRPr="00655D76">
        <w:rPr>
          <w:rStyle w:val="Odkaznapoznmkupodiarou"/>
        </w:rPr>
        <w:footnoteReference w:id="8"/>
      </w:r>
      <w:r w:rsidRPr="00655D76">
        <w:t xml:space="preserve"> na realizáciu aktivít projektu a úhradu faktúr dodávateľovi na základe žiadostí o platbu (ďalej aj „ŽoP“) v sú</w:t>
      </w:r>
      <w:r w:rsidR="005F7994" w:rsidRPr="00655D76">
        <w:t xml:space="preserve">lade so zmluvou o </w:t>
      </w:r>
      <w:r w:rsidR="00091304" w:rsidRPr="00655D76">
        <w:t>PPM</w:t>
      </w:r>
      <w:r w:rsidR="005F7994" w:rsidRPr="00655D76">
        <w:t>.</w:t>
      </w:r>
    </w:p>
    <w:p w14:paraId="02E3AC39" w14:textId="6FD6E20C" w:rsidR="00334AE5" w:rsidRPr="00655D76" w:rsidRDefault="00334AE5" w:rsidP="002641EB">
      <w:pPr>
        <w:spacing w:before="120" w:after="120" w:line="240" w:lineRule="auto"/>
        <w:jc w:val="both"/>
        <w:rPr>
          <w:rFonts w:cstheme="minorHAnsi"/>
        </w:rPr>
      </w:pPr>
      <w:r w:rsidRPr="00655D76">
        <w:t xml:space="preserve">Ak samotný prijímateľ alebo partner zistí akékoľvek porušenie práva Európskej únie alebo vnútroštátneho práva SR týkajúceho sa jeho uplatňovania, bez ohľadu na to, či právna povinnosť bola </w:t>
      </w:r>
      <w:r w:rsidRPr="00655D76">
        <w:lastRenderedPageBreak/>
        <w:t>premie</w:t>
      </w:r>
      <w:r w:rsidR="0027604B" w:rsidRPr="00655D76">
        <w:t xml:space="preserve">tnutá do zmluvy o </w:t>
      </w:r>
      <w:r w:rsidR="0029635D" w:rsidRPr="00655D76">
        <w:t>PPM</w:t>
      </w:r>
      <w:r w:rsidRPr="00655D76">
        <w:t xml:space="preserve"> (ďalej l</w:t>
      </w:r>
      <w:r w:rsidR="0027604B" w:rsidRPr="00655D76">
        <w:t>en „nezrovnalosť“), bezodkladne</w:t>
      </w:r>
      <w:r w:rsidR="0027604B" w:rsidRPr="00655D76">
        <w:rPr>
          <w:rStyle w:val="Odkaznapoznmkupodiarou"/>
        </w:rPr>
        <w:footnoteReference w:id="9"/>
      </w:r>
      <w:r w:rsidRPr="00655D76">
        <w:t xml:space="preserve"> oznámi zistenú nezrovnalosť a predloží dokumenty preukazujúce zistenú nezrovnalosť </w:t>
      </w:r>
      <w:r w:rsidR="0027604B" w:rsidRPr="00655D76">
        <w:t>vykonávateľovi</w:t>
      </w:r>
      <w:r w:rsidRPr="00655D76">
        <w:t xml:space="preserve">. </w:t>
      </w:r>
    </w:p>
    <w:p w14:paraId="48C302FB" w14:textId="77777777" w:rsidR="004244E2" w:rsidRPr="00655D76" w:rsidRDefault="0CB39DEF" w:rsidP="002641EB">
      <w:pPr>
        <w:pStyle w:val="Nadpis3"/>
        <w:spacing w:before="120" w:line="240" w:lineRule="auto"/>
        <w:ind w:left="709"/>
        <w:rPr>
          <w:rFonts w:asciiTheme="minorHAnsi" w:hAnsiTheme="minorHAnsi" w:cstheme="minorHAnsi"/>
        </w:rPr>
      </w:pPr>
      <w:bookmarkStart w:id="67" w:name="_Toc168474904"/>
      <w:bookmarkStart w:id="68" w:name="_Toc168484997"/>
      <w:bookmarkStart w:id="69" w:name="_Toc201132378"/>
      <w:bookmarkEnd w:id="67"/>
      <w:bookmarkEnd w:id="68"/>
      <w:r w:rsidRPr="00655D76">
        <w:rPr>
          <w:rFonts w:asciiTheme="minorHAnsi" w:hAnsiTheme="minorHAnsi" w:cstheme="minorHAnsi"/>
        </w:rPr>
        <w:t>Ukončenie projektu</w:t>
      </w:r>
      <w:bookmarkEnd w:id="69"/>
    </w:p>
    <w:p w14:paraId="7C5629D3" w14:textId="033202BB" w:rsidR="004244E2" w:rsidRPr="00655D76" w:rsidRDefault="004244E2" w:rsidP="00E937CE">
      <w:pPr>
        <w:spacing w:before="120" w:after="120" w:line="240" w:lineRule="auto"/>
        <w:jc w:val="both"/>
        <w:rPr>
          <w:rFonts w:cstheme="minorHAnsi"/>
        </w:rPr>
      </w:pPr>
      <w:r w:rsidRPr="00655D76">
        <w:rPr>
          <w:rFonts w:cstheme="minorHAnsi"/>
        </w:rPr>
        <w:t xml:space="preserve">Zmluva o </w:t>
      </w:r>
      <w:r w:rsidR="00F06F87" w:rsidRPr="00655D76">
        <w:rPr>
          <w:rFonts w:cstheme="minorHAnsi"/>
        </w:rPr>
        <w:t>PPM</w:t>
      </w:r>
      <w:r w:rsidRPr="00655D76">
        <w:rPr>
          <w:rFonts w:cstheme="minorHAnsi"/>
        </w:rPr>
        <w:t xml:space="preserve"> sa uzatvára na dobu určitú a jej platnosť a účinnosť končí schválením </w:t>
      </w:r>
      <w:r w:rsidR="00F06F87" w:rsidRPr="00655D76">
        <w:rPr>
          <w:rFonts w:cstheme="minorHAnsi"/>
        </w:rPr>
        <w:t xml:space="preserve">záverečnej </w:t>
      </w:r>
      <w:r w:rsidRPr="00655D76">
        <w:rPr>
          <w:rFonts w:cstheme="minorHAnsi"/>
        </w:rPr>
        <w:t>monitorovacej správy projektu (ďalej aj „</w:t>
      </w:r>
      <w:r w:rsidR="00F06F87" w:rsidRPr="00655D76">
        <w:rPr>
          <w:rFonts w:cstheme="minorHAnsi"/>
        </w:rPr>
        <w:t>Z</w:t>
      </w:r>
      <w:r w:rsidRPr="00655D76">
        <w:rPr>
          <w:rFonts w:cstheme="minorHAnsi"/>
        </w:rPr>
        <w:t xml:space="preserve">MS“), ktorú je prijímateľ povinný predložiť vykonávateľovi v súlade s kapitolou </w:t>
      </w:r>
      <w:r w:rsidR="00C544FF" w:rsidRPr="00655D76">
        <w:rPr>
          <w:rFonts w:cstheme="minorHAnsi"/>
        </w:rPr>
        <w:t xml:space="preserve">4 </w:t>
      </w:r>
      <w:r w:rsidR="00415525" w:rsidRPr="00655D76">
        <w:rPr>
          <w:rFonts w:cstheme="minorHAnsi"/>
        </w:rPr>
        <w:t xml:space="preserve">Zmluvy o PPM </w:t>
      </w:r>
      <w:r w:rsidR="00C544FF" w:rsidRPr="00655D76">
        <w:rPr>
          <w:rFonts w:cstheme="minorHAnsi"/>
        </w:rPr>
        <w:t>a čl. 5 VZP</w:t>
      </w:r>
      <w:r w:rsidRPr="00655D76">
        <w:rPr>
          <w:rFonts w:cstheme="minorHAnsi"/>
        </w:rPr>
        <w:t>.</w:t>
      </w:r>
    </w:p>
    <w:p w14:paraId="108F9145" w14:textId="77777777" w:rsidR="00953CB3" w:rsidRPr="00655D76" w:rsidRDefault="00953CB3" w:rsidP="00E937CE">
      <w:pPr>
        <w:spacing w:before="120" w:after="120" w:line="240" w:lineRule="auto"/>
        <w:jc w:val="both"/>
        <w:rPr>
          <w:rFonts w:cstheme="minorHAnsi"/>
        </w:rPr>
      </w:pPr>
      <w:r w:rsidRPr="00655D76">
        <w:rPr>
          <w:rFonts w:cstheme="minorHAnsi"/>
        </w:rPr>
        <w:t xml:space="preserve">Ukončenie projektu sa sleduje na nasledovných úrovniach: </w:t>
      </w:r>
    </w:p>
    <w:p w14:paraId="6EC4C33A" w14:textId="77777777" w:rsidR="00953CB3" w:rsidRPr="00655D76" w:rsidRDefault="00953CB3" w:rsidP="00190ADC">
      <w:pPr>
        <w:pStyle w:val="Odsekzoznamu"/>
        <w:numPr>
          <w:ilvl w:val="0"/>
          <w:numId w:val="13"/>
        </w:numPr>
        <w:spacing w:line="240" w:lineRule="auto"/>
        <w:ind w:hanging="421"/>
        <w:jc w:val="both"/>
        <w:rPr>
          <w:rFonts w:cstheme="minorHAnsi"/>
        </w:rPr>
      </w:pPr>
      <w:r w:rsidRPr="00655D76">
        <w:rPr>
          <w:rFonts w:cstheme="minorHAnsi"/>
        </w:rPr>
        <w:t xml:space="preserve">ukončenie realizácie hlavných aktivít projektu; </w:t>
      </w:r>
    </w:p>
    <w:p w14:paraId="0D828CFF" w14:textId="77777777" w:rsidR="00953CB3" w:rsidRPr="00655D76" w:rsidRDefault="00953CB3" w:rsidP="00190ADC">
      <w:pPr>
        <w:pStyle w:val="Odsekzoznamu"/>
        <w:numPr>
          <w:ilvl w:val="0"/>
          <w:numId w:val="13"/>
        </w:numPr>
        <w:spacing w:line="240" w:lineRule="auto"/>
        <w:ind w:hanging="421"/>
        <w:contextualSpacing w:val="0"/>
        <w:jc w:val="both"/>
        <w:rPr>
          <w:rFonts w:cstheme="minorHAnsi"/>
        </w:rPr>
      </w:pPr>
      <w:r w:rsidRPr="00655D76">
        <w:rPr>
          <w:rFonts w:cstheme="minorHAnsi"/>
        </w:rPr>
        <w:t>finančné ukončenie projektu.</w:t>
      </w:r>
    </w:p>
    <w:p w14:paraId="6467CF1A" w14:textId="77777777" w:rsidR="00953CB3" w:rsidRPr="00655D76" w:rsidRDefault="00953CB3" w:rsidP="002523ED">
      <w:pPr>
        <w:spacing w:line="240" w:lineRule="auto"/>
        <w:jc w:val="both"/>
        <w:rPr>
          <w:rFonts w:cstheme="minorHAnsi"/>
        </w:rPr>
      </w:pPr>
      <w:r w:rsidRPr="00655D76">
        <w:rPr>
          <w:rFonts w:cstheme="minorHAnsi"/>
        </w:rPr>
        <w:t xml:space="preserve">Ukončenie realizácie hlavných aktivít projektu predstavuje ukončenie tzv. fyzickej realizácie projektu. Realizácia </w:t>
      </w:r>
      <w:r w:rsidRPr="00655D76">
        <w:rPr>
          <w:rFonts w:cstheme="minorHAnsi"/>
          <w:b/>
        </w:rPr>
        <w:t>hlavných aktivít</w:t>
      </w:r>
      <w:r w:rsidRPr="00655D76">
        <w:rPr>
          <w:rFonts w:cstheme="minorHAnsi"/>
        </w:rPr>
        <w:t xml:space="preserve"> projektu sa považuje za ukončenú v kalendárny deň, kedy prijímateľ kumulatívne splní nižšie uvedené podmienky: </w:t>
      </w:r>
    </w:p>
    <w:p w14:paraId="7D8108AF" w14:textId="77777777" w:rsidR="00953CB3" w:rsidRPr="00655D76" w:rsidRDefault="00953CB3" w:rsidP="00190ADC">
      <w:pPr>
        <w:pStyle w:val="Odsekzoznamu"/>
        <w:numPr>
          <w:ilvl w:val="0"/>
          <w:numId w:val="14"/>
        </w:numPr>
        <w:spacing w:after="0" w:line="240" w:lineRule="auto"/>
        <w:ind w:hanging="421"/>
        <w:contextualSpacing w:val="0"/>
        <w:jc w:val="both"/>
        <w:rPr>
          <w:rFonts w:cstheme="minorHAnsi"/>
        </w:rPr>
      </w:pPr>
      <w:r w:rsidRPr="00655D76">
        <w:rPr>
          <w:rFonts w:cstheme="minorHAnsi"/>
        </w:rPr>
        <w:t>fyzicky sa zrealizovali všetky hlavné aktivity projektu,</w:t>
      </w:r>
    </w:p>
    <w:p w14:paraId="5A372586" w14:textId="1A6A363C" w:rsidR="00953CB3" w:rsidRPr="00655D76" w:rsidRDefault="00953CB3" w:rsidP="00190ADC">
      <w:pPr>
        <w:pStyle w:val="Odsekzoznamu"/>
        <w:numPr>
          <w:ilvl w:val="0"/>
          <w:numId w:val="14"/>
        </w:numPr>
        <w:spacing w:after="0" w:line="240" w:lineRule="auto"/>
        <w:ind w:hanging="421"/>
        <w:contextualSpacing w:val="0"/>
        <w:jc w:val="both"/>
        <w:rPr>
          <w:rFonts w:cstheme="minorHAnsi"/>
        </w:rPr>
      </w:pPr>
      <w:r w:rsidRPr="00655D76">
        <w:rPr>
          <w:rFonts w:cstheme="minorHAnsi"/>
        </w:rPr>
        <w:t>predmet projektu bol riadne dodaný prijímateľovi, prijímateľ ho prevzal</w:t>
      </w:r>
      <w:r w:rsidR="007A3E9E" w:rsidRPr="00655D76">
        <w:rPr>
          <w:rFonts w:cstheme="minorHAnsi"/>
        </w:rPr>
        <w:t>,</w:t>
      </w:r>
      <w:r w:rsidRPr="00655D76">
        <w:rPr>
          <w:rFonts w:cstheme="minorHAnsi"/>
        </w:rPr>
        <w:t xml:space="preserve"> a ak to vyplýva z charakteru plnenia, aj ho uviedol do užívania. </w:t>
      </w:r>
    </w:p>
    <w:p w14:paraId="10A75A94" w14:textId="5386B8C1" w:rsidR="004657C6" w:rsidRPr="00655D76" w:rsidRDefault="004657C6" w:rsidP="002641EB">
      <w:pPr>
        <w:spacing w:before="160" w:line="240" w:lineRule="auto"/>
        <w:jc w:val="both"/>
        <w:rPr>
          <w:rFonts w:cstheme="minorHAnsi"/>
        </w:rPr>
      </w:pPr>
      <w:r w:rsidRPr="00655D76">
        <w:rPr>
          <w:rFonts w:cstheme="minorHAnsi"/>
        </w:rPr>
        <w:t xml:space="preserve">Ak má projekt viacero predmetov projektu, podmienka pre účely ukončenia realizácie hlavných aktivít projektu </w:t>
      </w:r>
      <w:r w:rsidR="0069415B">
        <w:rPr>
          <w:rFonts w:cstheme="minorHAnsi"/>
        </w:rPr>
        <w:t xml:space="preserve">sa </w:t>
      </w:r>
      <w:r w:rsidRPr="00655D76">
        <w:rPr>
          <w:rFonts w:cstheme="minorHAnsi"/>
        </w:rPr>
        <w:t xml:space="preserve">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w:t>
      </w:r>
      <w:r w:rsidR="00F06F87" w:rsidRPr="00655D76">
        <w:rPr>
          <w:rFonts w:cstheme="minorHAnsi"/>
        </w:rPr>
        <w:t xml:space="preserve">Opis projektu </w:t>
      </w:r>
      <w:r w:rsidRPr="00655D76">
        <w:rPr>
          <w:rFonts w:cstheme="minorHAnsi"/>
        </w:rPr>
        <w:t xml:space="preserve">zmluvy o </w:t>
      </w:r>
      <w:r w:rsidR="00F06F87" w:rsidRPr="00655D76">
        <w:rPr>
          <w:rFonts w:cstheme="minorHAnsi"/>
        </w:rPr>
        <w:t>PPM</w:t>
      </w:r>
      <w:r w:rsidRPr="00655D76">
        <w:rPr>
          <w:rFonts w:cstheme="minorHAnsi"/>
        </w:rPr>
        <w:t>.</w:t>
      </w:r>
    </w:p>
    <w:p w14:paraId="7F4A8B85" w14:textId="77777777" w:rsidR="001A1194" w:rsidRPr="00655D76" w:rsidRDefault="004657C6" w:rsidP="002641EB">
      <w:pPr>
        <w:spacing w:before="160" w:line="240" w:lineRule="auto"/>
        <w:jc w:val="both"/>
        <w:rPr>
          <w:rFonts w:cstheme="minorHAnsi"/>
        </w:rPr>
      </w:pPr>
      <w:r w:rsidRPr="00655D76">
        <w:rPr>
          <w:rFonts w:cstheme="minorHAnsi"/>
          <w:b/>
        </w:rPr>
        <w:t>Finančné ukončenie projektu</w:t>
      </w:r>
      <w:r w:rsidRPr="00655D76">
        <w:rPr>
          <w:rFonts w:cstheme="minorHAnsi"/>
        </w:rPr>
        <w:t xml:space="preserve"> zodpovedá pojmu „ukončenie realizácie projektu“. Finančné ukončenie projektu nastane dňom, kedy po zrealizovaní všetkých aktivít v rámci realizácie aktivít projektu došlo k splneniu o</w:t>
      </w:r>
      <w:r w:rsidR="001A1194" w:rsidRPr="00655D76">
        <w:rPr>
          <w:rFonts w:cstheme="minorHAnsi"/>
        </w:rPr>
        <w:t xml:space="preserve">boch nasledovných podmienok: </w:t>
      </w:r>
    </w:p>
    <w:p w14:paraId="69D77083" w14:textId="7ABC9107" w:rsidR="0029635D" w:rsidRPr="00655D76" w:rsidRDefault="004657C6" w:rsidP="00190ADC">
      <w:pPr>
        <w:pStyle w:val="Odsekzoznamu"/>
        <w:numPr>
          <w:ilvl w:val="0"/>
          <w:numId w:val="12"/>
        </w:numPr>
        <w:spacing w:line="240" w:lineRule="auto"/>
        <w:ind w:hanging="421"/>
        <w:jc w:val="both"/>
        <w:rPr>
          <w:rFonts w:cstheme="minorHAnsi"/>
        </w:rPr>
      </w:pPr>
      <w:r w:rsidRPr="00655D76">
        <w:rPr>
          <w:rFonts w:cstheme="minorHAnsi"/>
        </w:rPr>
        <w:t>prijímateľ uhradil všetky oprávnené výdavky všetkým dodávateľom, voči ktorým mal právne záväznú povinnosť úhrady výdavkov a tieto sú premietnuté do účtovníctva prijímateľa v zmysle príslušných právnych predpisov SR a podmienok stano</w:t>
      </w:r>
      <w:r w:rsidR="001A1194" w:rsidRPr="00655D76">
        <w:rPr>
          <w:rFonts w:cstheme="minorHAnsi"/>
        </w:rPr>
        <w:t>vených v zmluve o poskytnutí prostriedkov mechanizmu a</w:t>
      </w:r>
    </w:p>
    <w:p w14:paraId="090453E5" w14:textId="77777777" w:rsidR="0029635D" w:rsidRPr="00655D76" w:rsidRDefault="004657C6" w:rsidP="00190ADC">
      <w:pPr>
        <w:pStyle w:val="Odsekzoznamu"/>
        <w:numPr>
          <w:ilvl w:val="0"/>
          <w:numId w:val="12"/>
        </w:numPr>
        <w:spacing w:line="240" w:lineRule="auto"/>
        <w:ind w:hanging="421"/>
        <w:contextualSpacing w:val="0"/>
        <w:jc w:val="both"/>
        <w:rPr>
          <w:rFonts w:cstheme="minorHAnsi"/>
        </w:rPr>
      </w:pPr>
      <w:r w:rsidRPr="00655D76">
        <w:rPr>
          <w:rFonts w:cstheme="minorHAnsi"/>
        </w:rPr>
        <w:t>prijímateľovi bol</w:t>
      </w:r>
      <w:r w:rsidR="001A1194" w:rsidRPr="00655D76">
        <w:rPr>
          <w:rFonts w:cstheme="minorHAnsi"/>
        </w:rPr>
        <w:t>i</w:t>
      </w:r>
      <w:r w:rsidRPr="00655D76">
        <w:rPr>
          <w:rFonts w:cstheme="minorHAnsi"/>
        </w:rPr>
        <w:t xml:space="preserve"> uhra</w:t>
      </w:r>
      <w:r w:rsidR="001A1194" w:rsidRPr="00655D76">
        <w:rPr>
          <w:rFonts w:cstheme="minorHAnsi"/>
        </w:rPr>
        <w:t>dené/zúčtované zodpovedajúce prostriedky mechanizmu</w:t>
      </w:r>
      <w:r w:rsidR="0029635D" w:rsidRPr="00655D76">
        <w:rPr>
          <w:rFonts w:cstheme="minorHAnsi"/>
        </w:rPr>
        <w:t xml:space="preserve">. </w:t>
      </w:r>
    </w:p>
    <w:p w14:paraId="061326CD" w14:textId="76F4C47C" w:rsidR="001A1194" w:rsidRPr="00655D76" w:rsidRDefault="001A1194" w:rsidP="28289778">
      <w:pPr>
        <w:spacing w:line="240" w:lineRule="auto"/>
        <w:jc w:val="both"/>
      </w:pPr>
      <w:r w:rsidRPr="00655D76">
        <w:t xml:space="preserve">Dňom, ktorý bezprostredne nasleduje po kalendárnom dni, v ktorom došlo k finančnému ukončeniu projektu, začína </w:t>
      </w:r>
      <w:r w:rsidRPr="00655D76">
        <w:rPr>
          <w:b/>
          <w:bCs/>
        </w:rPr>
        <w:t>obdobie udržateľnosti projektu.</w:t>
      </w:r>
      <w:r w:rsidRPr="00655D76">
        <w:t xml:space="preserve"> V rámci tohto obdobia je prijímateľ povinný zachovať (udržať) výsledky realizovaného projektu počas obdobia stanoveného v zmluve o </w:t>
      </w:r>
      <w:r w:rsidR="00F06F87" w:rsidRPr="00655D76">
        <w:t>PPM</w:t>
      </w:r>
      <w:r w:rsidRPr="00655D76">
        <w:t>.</w:t>
      </w:r>
    </w:p>
    <w:p w14:paraId="27C43933" w14:textId="77777777" w:rsidR="001A1194" w:rsidRPr="00655D76" w:rsidRDefault="001A1194" w:rsidP="002641EB">
      <w:pPr>
        <w:spacing w:after="0" w:line="240" w:lineRule="auto"/>
        <w:jc w:val="both"/>
        <w:rPr>
          <w:rFonts w:cstheme="minorHAnsi"/>
        </w:rPr>
      </w:pPr>
      <w:r w:rsidRPr="00655D76">
        <w:rPr>
          <w:rFonts w:cstheme="minorHAnsi"/>
        </w:rPr>
        <w:t xml:space="preserve">Prijímateľ je v súvislosti s ukončovaním projektu povinný najmä: </w:t>
      </w:r>
    </w:p>
    <w:p w14:paraId="2DD3323E" w14:textId="1283629A" w:rsidR="000875D7" w:rsidRPr="00655D76" w:rsidRDefault="001A1194" w:rsidP="002641EB">
      <w:pPr>
        <w:pStyle w:val="Odsekzoznamu"/>
        <w:numPr>
          <w:ilvl w:val="0"/>
          <w:numId w:val="15"/>
        </w:numPr>
        <w:spacing w:after="0" w:line="240" w:lineRule="auto"/>
        <w:ind w:left="704" w:hanging="420"/>
        <w:jc w:val="both"/>
        <w:rPr>
          <w:rFonts w:cstheme="minorHAnsi"/>
        </w:rPr>
      </w:pPr>
      <w:r w:rsidRPr="00655D76">
        <w:rPr>
          <w:rFonts w:cstheme="minorHAnsi"/>
        </w:rPr>
        <w:t xml:space="preserve">ukončiť fyzickú a finančnú realizáciu projektu a splniť podmienky vyplývajúce zo zmluvy o </w:t>
      </w:r>
      <w:r w:rsidR="00F06F87" w:rsidRPr="00655D76">
        <w:rPr>
          <w:rFonts w:cstheme="minorHAnsi"/>
        </w:rPr>
        <w:t>PPM</w:t>
      </w:r>
      <w:r w:rsidR="000875D7" w:rsidRPr="00655D76">
        <w:rPr>
          <w:rStyle w:val="Odkaznapoznmkupodiarou"/>
          <w:rFonts w:cstheme="minorHAnsi"/>
        </w:rPr>
        <w:footnoteReference w:id="10"/>
      </w:r>
      <w:r w:rsidR="00544B81" w:rsidRPr="00655D76">
        <w:rPr>
          <w:rFonts w:cstheme="minorHAnsi"/>
        </w:rPr>
        <w:t xml:space="preserve">, </w:t>
      </w:r>
      <w:r w:rsidR="00C8222D" w:rsidRPr="00655D76">
        <w:rPr>
          <w:rFonts w:cstheme="minorHAnsi"/>
        </w:rPr>
        <w:t>p</w:t>
      </w:r>
      <w:r w:rsidR="00544B81" w:rsidRPr="00655D76">
        <w:rPr>
          <w:rFonts w:cstheme="minorHAnsi"/>
        </w:rPr>
        <w:t>rijímateľ je povinný bezodkladne informovať vykonávateľa o kalendárnom dni ukončenia realizácie hlavných aktivít projektu a kalendárnom dni ukončenia aktivít projektu</w:t>
      </w:r>
      <w:r w:rsidR="000875D7" w:rsidRPr="00655D76">
        <w:rPr>
          <w:rFonts w:cstheme="minorHAnsi"/>
        </w:rPr>
        <w:t xml:space="preserve">; </w:t>
      </w:r>
    </w:p>
    <w:p w14:paraId="1A3B50C3" w14:textId="3AF3D10C" w:rsidR="00056010" w:rsidRPr="00655D76" w:rsidRDefault="00F06F87" w:rsidP="00190ADC">
      <w:pPr>
        <w:pStyle w:val="Odsekzoznamu"/>
        <w:numPr>
          <w:ilvl w:val="0"/>
          <w:numId w:val="15"/>
        </w:numPr>
        <w:spacing w:line="240" w:lineRule="auto"/>
        <w:ind w:hanging="421"/>
        <w:jc w:val="both"/>
        <w:rPr>
          <w:rFonts w:cstheme="minorHAnsi"/>
        </w:rPr>
      </w:pPr>
      <w:r w:rsidRPr="00655D76">
        <w:rPr>
          <w:rFonts w:cstheme="minorHAnsi"/>
        </w:rPr>
        <w:lastRenderedPageBreak/>
        <w:t>predložiť záverečnú ŽoP</w:t>
      </w:r>
      <w:r w:rsidR="00DA16E7" w:rsidRPr="00655D76">
        <w:rPr>
          <w:rStyle w:val="Odkaznapoznmkupodiarou"/>
          <w:rFonts w:cstheme="minorHAnsi"/>
        </w:rPr>
        <w:footnoteReference w:id="11"/>
      </w:r>
      <w:r w:rsidRPr="00655D76">
        <w:rPr>
          <w:rFonts w:cstheme="minorHAnsi"/>
        </w:rPr>
        <w:t xml:space="preserve"> </w:t>
      </w:r>
      <w:r w:rsidR="001A1194" w:rsidRPr="00655D76">
        <w:rPr>
          <w:rFonts w:cstheme="minorHAnsi"/>
        </w:rPr>
        <w:t>vráta</w:t>
      </w:r>
      <w:r w:rsidR="00A05ADB" w:rsidRPr="00655D76">
        <w:rPr>
          <w:rFonts w:cstheme="minorHAnsi"/>
        </w:rPr>
        <w:t>ne požadovanej dokumentácie,</w:t>
      </w:r>
    </w:p>
    <w:p w14:paraId="70961351" w14:textId="18082C0A" w:rsidR="00056010" w:rsidRPr="00655D76" w:rsidRDefault="001A1194" w:rsidP="00190ADC">
      <w:pPr>
        <w:pStyle w:val="Odsekzoznamu"/>
        <w:numPr>
          <w:ilvl w:val="0"/>
          <w:numId w:val="15"/>
        </w:numPr>
        <w:spacing w:line="240" w:lineRule="auto"/>
        <w:ind w:hanging="421"/>
        <w:jc w:val="both"/>
        <w:rPr>
          <w:rFonts w:cstheme="minorHAnsi"/>
        </w:rPr>
      </w:pPr>
      <w:r w:rsidRPr="00655D76">
        <w:rPr>
          <w:rFonts w:cstheme="minorHAnsi"/>
        </w:rPr>
        <w:t xml:space="preserve">vrátiť finančné prostriedky </w:t>
      </w:r>
      <w:r w:rsidR="00C544FF" w:rsidRPr="00655D76">
        <w:rPr>
          <w:rFonts w:cstheme="minorHAnsi"/>
        </w:rPr>
        <w:t>podľa čl. 14</w:t>
      </w:r>
      <w:r w:rsidRPr="00655D76">
        <w:rPr>
          <w:rFonts w:cstheme="minorHAnsi"/>
        </w:rPr>
        <w:t>, ods. 1 VZP</w:t>
      </w:r>
      <w:r w:rsidR="00056010" w:rsidRPr="00655D76">
        <w:rPr>
          <w:rFonts w:cstheme="minorHAnsi"/>
        </w:rPr>
        <w:t xml:space="preserve"> (ak</w:t>
      </w:r>
      <w:r w:rsidR="00A05ADB" w:rsidRPr="00655D76">
        <w:rPr>
          <w:rFonts w:cstheme="minorHAnsi"/>
        </w:rPr>
        <w:t xml:space="preserve"> relevantné),</w:t>
      </w:r>
    </w:p>
    <w:p w14:paraId="486FF965" w14:textId="1331F313" w:rsidR="00056010" w:rsidRPr="00655D76" w:rsidRDefault="00F06F87" w:rsidP="00190ADC">
      <w:pPr>
        <w:pStyle w:val="Odsekzoznamu"/>
        <w:numPr>
          <w:ilvl w:val="0"/>
          <w:numId w:val="15"/>
        </w:numPr>
        <w:spacing w:line="240" w:lineRule="auto"/>
        <w:ind w:hanging="421"/>
        <w:jc w:val="both"/>
        <w:rPr>
          <w:rFonts w:cstheme="minorHAnsi"/>
        </w:rPr>
      </w:pPr>
      <w:r w:rsidRPr="00655D76">
        <w:rPr>
          <w:rFonts w:cstheme="minorHAnsi"/>
        </w:rPr>
        <w:t>najneskô</w:t>
      </w:r>
      <w:r w:rsidR="00B47B97" w:rsidRPr="00655D76">
        <w:rPr>
          <w:rFonts w:cstheme="minorHAnsi"/>
        </w:rPr>
        <w:t>r</w:t>
      </w:r>
      <w:r w:rsidRPr="00655D76">
        <w:rPr>
          <w:rFonts w:cstheme="minorHAnsi"/>
        </w:rPr>
        <w:t xml:space="preserve"> spolu so záverečnou ŽoP</w:t>
      </w:r>
      <w:r w:rsidR="001A1194" w:rsidRPr="00655D76">
        <w:rPr>
          <w:rFonts w:cstheme="minorHAnsi"/>
        </w:rPr>
        <w:t xml:space="preserve"> predložiť </w:t>
      </w:r>
      <w:r w:rsidRPr="00655D76">
        <w:rPr>
          <w:rFonts w:cstheme="minorHAnsi"/>
        </w:rPr>
        <w:t xml:space="preserve">ZMS </w:t>
      </w:r>
      <w:r w:rsidR="001A1194" w:rsidRPr="00655D76">
        <w:rPr>
          <w:rFonts w:cstheme="minorHAnsi"/>
        </w:rPr>
        <w:t>v súlade s</w:t>
      </w:r>
      <w:r w:rsidR="00B47B97" w:rsidRPr="00655D76">
        <w:rPr>
          <w:rFonts w:cstheme="minorHAnsi"/>
        </w:rPr>
        <w:t xml:space="preserve"> časťou </w:t>
      </w:r>
      <w:r w:rsidR="001D48B3">
        <w:rPr>
          <w:rFonts w:cstheme="minorHAnsi"/>
        </w:rPr>
        <w:t>8</w:t>
      </w:r>
      <w:r w:rsidR="00B47B97" w:rsidRPr="00655D76">
        <w:rPr>
          <w:rFonts w:cstheme="minorHAnsi"/>
        </w:rPr>
        <w:t xml:space="preserve"> </w:t>
      </w:r>
      <w:r w:rsidR="004F7C31" w:rsidRPr="00655D76">
        <w:rPr>
          <w:rFonts w:cstheme="minorHAnsi"/>
        </w:rPr>
        <w:t xml:space="preserve">PpP - </w:t>
      </w:r>
      <w:r w:rsidR="00B47B97" w:rsidRPr="00655D76">
        <w:rPr>
          <w:rFonts w:cstheme="minorHAnsi"/>
        </w:rPr>
        <w:t>Monitorovanie projektu</w:t>
      </w:r>
      <w:r w:rsidR="00D90D38" w:rsidRPr="00655D76">
        <w:rPr>
          <w:rFonts w:cstheme="minorHAnsi"/>
        </w:rPr>
        <w:t>,</w:t>
      </w:r>
    </w:p>
    <w:p w14:paraId="4CA0D0A2" w14:textId="4463DC77" w:rsidR="002A635F" w:rsidRPr="00C83862" w:rsidRDefault="001A1194" w:rsidP="00C83862">
      <w:pPr>
        <w:pStyle w:val="Odsekzoznamu"/>
        <w:numPr>
          <w:ilvl w:val="0"/>
          <w:numId w:val="15"/>
        </w:numPr>
        <w:spacing w:line="240" w:lineRule="auto"/>
        <w:ind w:hanging="421"/>
        <w:jc w:val="both"/>
        <w:rPr>
          <w:rFonts w:cstheme="minorHAnsi"/>
        </w:rPr>
      </w:pPr>
      <w:r w:rsidRPr="00023E52">
        <w:rPr>
          <w:rFonts w:cstheme="minorHAnsi"/>
        </w:rPr>
        <w:t xml:space="preserve">predkladať </w:t>
      </w:r>
      <w:r w:rsidR="00056010" w:rsidRPr="00023E52">
        <w:rPr>
          <w:rFonts w:cstheme="minorHAnsi"/>
        </w:rPr>
        <w:t>vykonávateľovi</w:t>
      </w:r>
      <w:r w:rsidRPr="00023E52">
        <w:rPr>
          <w:rFonts w:cstheme="minorHAnsi"/>
        </w:rPr>
        <w:t xml:space="preserve"> následné monitorovacie správy projektu </w:t>
      </w:r>
      <w:r w:rsidR="00F06F87" w:rsidRPr="00023E52">
        <w:rPr>
          <w:rFonts w:cstheme="minorHAnsi"/>
        </w:rPr>
        <w:t xml:space="preserve">(ďalej len „NMS“) </w:t>
      </w:r>
      <w:r w:rsidRPr="00023E52">
        <w:rPr>
          <w:rFonts w:cstheme="minorHAnsi"/>
        </w:rPr>
        <w:t xml:space="preserve">počas </w:t>
      </w:r>
      <w:r w:rsidR="00056010" w:rsidRPr="00023E52">
        <w:rPr>
          <w:rFonts w:cstheme="minorHAnsi"/>
        </w:rPr>
        <w:t>obdobia udržateľnosti počnúc od</w:t>
      </w:r>
      <w:r w:rsidRPr="00023E52">
        <w:rPr>
          <w:rFonts w:cstheme="minorHAnsi"/>
        </w:rPr>
        <w:t xml:space="preserve"> finančného ukončenia projektu </w:t>
      </w:r>
      <w:r w:rsidR="003421FA" w:rsidRPr="000B3669">
        <w:rPr>
          <w:rFonts w:cstheme="minorHAnsi"/>
        </w:rPr>
        <w:t xml:space="preserve">v súlade s časťou </w:t>
      </w:r>
      <w:r w:rsidR="00023E52" w:rsidRPr="003C7739">
        <w:rPr>
          <w:rFonts w:cstheme="minorHAnsi"/>
        </w:rPr>
        <w:t>8</w:t>
      </w:r>
      <w:r w:rsidR="003421FA" w:rsidRPr="003C7739">
        <w:rPr>
          <w:rFonts w:cstheme="minorHAnsi"/>
        </w:rPr>
        <w:t xml:space="preserve"> </w:t>
      </w:r>
      <w:r w:rsidR="004F7C31" w:rsidRPr="003C7739">
        <w:rPr>
          <w:rFonts w:cstheme="minorHAnsi"/>
        </w:rPr>
        <w:t xml:space="preserve">PpP - </w:t>
      </w:r>
      <w:r w:rsidR="003421FA" w:rsidRPr="00C36C24">
        <w:rPr>
          <w:rFonts w:cstheme="minorHAnsi"/>
        </w:rPr>
        <w:t xml:space="preserve">Monitorovanie </w:t>
      </w:r>
      <w:r w:rsidR="00A05ADB" w:rsidRPr="00C36C24">
        <w:rPr>
          <w:rFonts w:cstheme="minorHAnsi"/>
        </w:rPr>
        <w:t>projektu</w:t>
      </w:r>
      <w:r w:rsidR="002A635F" w:rsidRPr="00C36C24">
        <w:rPr>
          <w:rFonts w:cstheme="minorHAnsi"/>
        </w:rPr>
        <w:t xml:space="preserve"> </w:t>
      </w:r>
      <w:r w:rsidRPr="00F91204">
        <w:rPr>
          <w:rFonts w:cstheme="minorHAnsi"/>
        </w:rPr>
        <w:t>zabezpečiť uchovanie účtovnej a inej podpornej dokumentácie súvisiacej s projektom v súlade s určenými zmluvnými podmie</w:t>
      </w:r>
      <w:r w:rsidR="00056010" w:rsidRPr="00F91204">
        <w:rPr>
          <w:rFonts w:cstheme="minorHAnsi"/>
        </w:rPr>
        <w:t>nkami a národnými predpismi</w:t>
      </w:r>
      <w:r w:rsidR="00F06F87" w:rsidRPr="00C83862">
        <w:rPr>
          <w:rFonts w:cstheme="minorHAnsi"/>
        </w:rPr>
        <w:footnoteReference w:id="12"/>
      </w:r>
      <w:r w:rsidR="292F65C8" w:rsidRPr="00F91204">
        <w:rPr>
          <w:rFonts w:cstheme="minorHAnsi"/>
        </w:rPr>
        <w:t>.</w:t>
      </w:r>
      <w:r w:rsidR="544A4BA5" w:rsidRPr="00F91204">
        <w:rPr>
          <w:rFonts w:cstheme="minorHAnsi"/>
        </w:rPr>
        <w:t xml:space="preserve"> </w:t>
      </w:r>
      <w:r w:rsidR="544A4BA5" w:rsidRPr="00C83862">
        <w:rPr>
          <w:rFonts w:cstheme="minorHAnsi"/>
        </w:rPr>
        <w:t>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dôveryhodné na účely auditu a</w:t>
      </w:r>
      <w:r w:rsidR="003C7739" w:rsidRPr="00C83862">
        <w:rPr>
          <w:rFonts w:cstheme="minorHAnsi"/>
        </w:rPr>
        <w:t> </w:t>
      </w:r>
      <w:r w:rsidR="544A4BA5" w:rsidRPr="00C83862">
        <w:rPr>
          <w:rFonts w:cstheme="minorHAnsi"/>
        </w:rPr>
        <w:t>kontroly</w:t>
      </w:r>
      <w:r w:rsidR="003C7739" w:rsidRPr="00C83862">
        <w:rPr>
          <w:rFonts w:cstheme="minorHAnsi"/>
        </w:rPr>
        <w:t>,</w:t>
      </w:r>
    </w:p>
    <w:p w14:paraId="484BAED4" w14:textId="77777777" w:rsidR="00071F9F" w:rsidRPr="00655D76" w:rsidRDefault="001A1194" w:rsidP="00071F9F">
      <w:pPr>
        <w:pStyle w:val="Odsekzoznamu"/>
        <w:numPr>
          <w:ilvl w:val="0"/>
          <w:numId w:val="15"/>
        </w:numPr>
        <w:spacing w:line="240" w:lineRule="auto"/>
        <w:ind w:hanging="421"/>
        <w:jc w:val="both"/>
        <w:rPr>
          <w:rFonts w:cstheme="minorHAnsi"/>
        </w:rPr>
      </w:pPr>
      <w:r w:rsidRPr="00655D76">
        <w:t xml:space="preserve">poskytovať súčinnosť všetkým relevantným zainteresovaným subjektom v súvislosti so zabezpečením procesu ukončenia </w:t>
      </w:r>
      <w:r w:rsidR="00A05ADB" w:rsidRPr="00655D76">
        <w:t>projektov.</w:t>
      </w:r>
    </w:p>
    <w:p w14:paraId="12D0FA8C" w14:textId="77777777" w:rsidR="004B5AC8"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rPr>
          <w:b/>
        </w:rPr>
        <w:t>Upozornenie:</w:t>
      </w:r>
      <w:r w:rsidRPr="00655D76">
        <w:t xml:space="preserve"> </w:t>
      </w:r>
    </w:p>
    <w:p w14:paraId="6D6B4897" w14:textId="48F00884" w:rsidR="00071F9F"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 xml:space="preserve">Po predložení Záverečnej ŽoP dôjde zo strany </w:t>
      </w:r>
      <w:r w:rsidR="002672A0" w:rsidRPr="00655D76">
        <w:t>v</w:t>
      </w:r>
      <w:r w:rsidRPr="00655D76">
        <w:t>ykonávateľa okrem iného aj ku kontrole plnenia tzv. dlžníckych podmienok (podmienka nebyť dlžníkom na daniach, na sociálnom poistení a na poistnom na zdravotné poistenie). Ak overením dôjde k identifikácii nesplnenia ni</w:t>
      </w:r>
      <w:r w:rsidR="006B48F4" w:rsidRPr="00655D76">
        <w:t>ektorej z daných podmienok, je p</w:t>
      </w:r>
      <w:r w:rsidRPr="00655D76">
        <w:t>rijímateľ vyzvaný na zabezpečenie splnenia relevantnej podmienky v st</w:t>
      </w:r>
      <w:r w:rsidR="006B48F4" w:rsidRPr="00655D76">
        <w:t>anovenom termíne. Upozorňujeme p</w:t>
      </w:r>
      <w:r w:rsidRPr="00655D76">
        <w:t>rijímateľov, že v takom prípade je pozastavený výkon kontroly a k úhrade PM môže dôjsť až po zabezpečení opätovného plnenia r</w:t>
      </w:r>
      <w:r w:rsidR="006B48F4" w:rsidRPr="00655D76">
        <w:t>elevantnej podmienky zo strany p</w:t>
      </w:r>
      <w:r w:rsidRPr="00655D76">
        <w:t>rijímateľa. Ak ani po opakovanom vyzvaní na zabezpečenie plnenia relevant</w:t>
      </w:r>
      <w:r w:rsidR="006B48F4" w:rsidRPr="00655D76">
        <w:t>nej podmienky nie je zo strany p</w:t>
      </w:r>
      <w:r w:rsidRPr="00655D76">
        <w:t xml:space="preserve">rijímateľa zabezpečené plnenie relevantnej podmienky, </w:t>
      </w:r>
      <w:r w:rsidR="00B55268" w:rsidRPr="00655D76">
        <w:t>v</w:t>
      </w:r>
      <w:r w:rsidRPr="00655D76">
        <w:t xml:space="preserve">ykonávateľ aplikuje ustanovenia </w:t>
      </w:r>
      <w:r w:rsidR="00B96F03">
        <w:t>z</w:t>
      </w:r>
      <w:r w:rsidRPr="00655D76">
        <w:t xml:space="preserve">mluvy o PPM o podstatnom porušení </w:t>
      </w:r>
      <w:r w:rsidR="00B96F03">
        <w:t>z</w:t>
      </w:r>
      <w:r w:rsidRPr="00655D76">
        <w:t xml:space="preserve">mluvy o PPM v súvislosti s týmito zmluvnými podmienkami, resp. uplatní iné postupy, ktoré pre prípad nesplnenia týchto zmluvných podmienok upravuje </w:t>
      </w:r>
      <w:r w:rsidR="00B9628D">
        <w:t>z</w:t>
      </w:r>
      <w:r w:rsidRPr="00655D76">
        <w:t xml:space="preserve">mluva o PPM, zákon o mechanizme alebo iné uplatniteľné právne predpisy SR alebo právne akty EÚ. </w:t>
      </w:r>
    </w:p>
    <w:p w14:paraId="1A092BB5" w14:textId="3B838AEB" w:rsidR="00F26AC8" w:rsidRPr="00655D76" w:rsidRDefault="006B48F4" w:rsidP="00071F9F">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Odporúčame p</w:t>
      </w:r>
      <w:r w:rsidR="00071F9F" w:rsidRPr="00655D76">
        <w:t>rijímateľom venovať zvýšenú pozornosť plneniu daných podmienok a</w:t>
      </w:r>
      <w:r w:rsidR="003C7739">
        <w:t xml:space="preserve"> overiť si </w:t>
      </w:r>
      <w:r w:rsidR="00071F9F" w:rsidRPr="00655D76">
        <w:t>pred predložením záverečnej ŽoP plnenie prostredníctvom elektronických verejných registrov.</w:t>
      </w:r>
    </w:p>
    <w:p w14:paraId="4A15A2D0" w14:textId="77777777" w:rsidR="00F24D09" w:rsidRPr="00655D76" w:rsidRDefault="2DDDFD4D" w:rsidP="002641EB">
      <w:pPr>
        <w:pStyle w:val="Nadpis2"/>
        <w:spacing w:before="360" w:after="360" w:line="240" w:lineRule="auto"/>
        <w:ind w:left="567" w:hanging="578"/>
        <w:rPr>
          <w:rFonts w:asciiTheme="minorHAnsi" w:hAnsiTheme="minorHAnsi" w:cstheme="minorHAnsi"/>
        </w:rPr>
      </w:pPr>
      <w:bookmarkStart w:id="70" w:name="_Toc201132379"/>
      <w:r w:rsidRPr="00655D76">
        <w:rPr>
          <w:rFonts w:asciiTheme="minorHAnsi" w:hAnsiTheme="minorHAnsi" w:cstheme="minorHAnsi"/>
        </w:rPr>
        <w:t>Zmena zmluvy o</w:t>
      </w:r>
      <w:r w:rsidR="41973601" w:rsidRPr="00655D76">
        <w:rPr>
          <w:rFonts w:asciiTheme="minorHAnsi" w:hAnsiTheme="minorHAnsi" w:cstheme="minorHAnsi"/>
        </w:rPr>
        <w:t> poskytnutí prostriedkov mechanizmu</w:t>
      </w:r>
      <w:bookmarkEnd w:id="70"/>
    </w:p>
    <w:p w14:paraId="3B13EB3E" w14:textId="391A0C33" w:rsidR="00F24D09" w:rsidRPr="00655D76" w:rsidRDefault="00F24D09" w:rsidP="002641EB">
      <w:pPr>
        <w:spacing w:before="120" w:after="120" w:line="240" w:lineRule="auto"/>
        <w:jc w:val="both"/>
        <w:rPr>
          <w:rFonts w:cstheme="minorHAnsi"/>
        </w:rPr>
      </w:pPr>
      <w:r w:rsidRPr="00655D76">
        <w:rPr>
          <w:rFonts w:cstheme="minorHAnsi"/>
        </w:rPr>
        <w:t xml:space="preserve">Zmluvu o </w:t>
      </w:r>
      <w:r w:rsidR="001455E3" w:rsidRPr="00655D76">
        <w:rPr>
          <w:rFonts w:cstheme="minorHAnsi"/>
        </w:rPr>
        <w:t>PPM</w:t>
      </w:r>
      <w:r w:rsidRPr="00655D76">
        <w:rPr>
          <w:rFonts w:cstheme="minorHAnsi"/>
        </w:rPr>
        <w:t xml:space="preserve"> je možné meniť alebo dopĺňať len na základe vzájomnej dohody oboch zmluvných strán, pričom akékoľvek zmeny a doplnky musia byť vykonané vo forme písomného a očíslovaného dodatku k zmluve o </w:t>
      </w:r>
      <w:r w:rsidR="001455E3" w:rsidRPr="00655D76">
        <w:rPr>
          <w:rFonts w:cstheme="minorHAnsi"/>
        </w:rPr>
        <w:t>PPM</w:t>
      </w:r>
      <w:r w:rsidRPr="00655D76">
        <w:rPr>
          <w:rFonts w:cstheme="minorHAnsi"/>
        </w:rPr>
        <w:t xml:space="preserve">, pokiaľ v zmluve o </w:t>
      </w:r>
      <w:r w:rsidR="001455E3" w:rsidRPr="00655D76">
        <w:rPr>
          <w:rFonts w:cstheme="minorHAnsi"/>
        </w:rPr>
        <w:t>PPM</w:t>
      </w:r>
      <w:r w:rsidRPr="00655D76">
        <w:rPr>
          <w:rFonts w:cstheme="minorHAnsi"/>
        </w:rPr>
        <w:t xml:space="preserve"> nie je uvedené inak. Zmenová procedúra môže byť zo strany prijímateľa realizovaná </w:t>
      </w:r>
      <w:r w:rsidRPr="00655D76">
        <w:rPr>
          <w:rFonts w:cstheme="minorHAnsi"/>
          <w:b/>
        </w:rPr>
        <w:t>len dvakrát do roka, v poslednom roku implementácie maximálne trikrát</w:t>
      </w:r>
      <w:r w:rsidRPr="00655D76">
        <w:rPr>
          <w:rFonts w:cstheme="minorHAnsi"/>
        </w:rPr>
        <w:t xml:space="preserve"> (vykonávateľ si vyhradzuje právo umožniť prijímateľovi vykonanie zmeny viac ako dvakrát do roka). </w:t>
      </w:r>
      <w:r w:rsidRPr="00655D76">
        <w:rPr>
          <w:rFonts w:cstheme="minorHAnsi"/>
        </w:rPr>
        <w:lastRenderedPageBreak/>
        <w:t xml:space="preserve">Uvedené nevylučuje možnosť iniciovať zmenu zmluvy o </w:t>
      </w:r>
      <w:r w:rsidR="001455E3" w:rsidRPr="00655D76">
        <w:rPr>
          <w:rFonts w:cstheme="minorHAnsi"/>
        </w:rPr>
        <w:t>PPM</w:t>
      </w:r>
      <w:r w:rsidRPr="00655D76">
        <w:rPr>
          <w:rFonts w:cstheme="minorHAnsi"/>
        </w:rPr>
        <w:t xml:space="preserve"> zo strany vykonávateľa v prípade, ak je zmena nevyhnutná </w:t>
      </w:r>
      <w:r w:rsidR="00C544FF" w:rsidRPr="00655D76">
        <w:rPr>
          <w:rFonts w:cstheme="minorHAnsi"/>
        </w:rPr>
        <w:t>v súlade s čl. 10</w:t>
      </w:r>
      <w:r w:rsidRPr="00655D76">
        <w:rPr>
          <w:rFonts w:cstheme="minorHAnsi"/>
        </w:rPr>
        <w:t xml:space="preserve"> </w:t>
      </w:r>
      <w:r w:rsidR="00C544FF" w:rsidRPr="00655D76">
        <w:rPr>
          <w:rFonts w:cstheme="minorHAnsi"/>
        </w:rPr>
        <w:t>VZP</w:t>
      </w:r>
      <w:r w:rsidRPr="00655D76">
        <w:rPr>
          <w:rFonts w:cstheme="minorHAnsi"/>
        </w:rPr>
        <w:t>.</w:t>
      </w:r>
    </w:p>
    <w:p w14:paraId="06346FA9" w14:textId="1FF843D4" w:rsidR="00F24D09" w:rsidRPr="00655D76" w:rsidRDefault="00F24D09">
      <w:pPr>
        <w:spacing w:before="120" w:after="120" w:line="240" w:lineRule="auto"/>
        <w:jc w:val="both"/>
        <w:rPr>
          <w:rFonts w:cstheme="minorHAnsi"/>
        </w:rPr>
      </w:pPr>
      <w:r w:rsidRPr="00655D76">
        <w:rPr>
          <w:rFonts w:cstheme="minorHAnsi"/>
        </w:rPr>
        <w:t xml:space="preserve">Prijímateľ je povinný oznámiť vykonávateľovi všetky zmeny a skutočnosti, ktoré majú vplyv na plnenie zmluvy o </w:t>
      </w:r>
      <w:r w:rsidR="001455E3" w:rsidRPr="00655D76">
        <w:rPr>
          <w:rFonts w:cstheme="minorHAnsi"/>
        </w:rPr>
        <w:t>PPM</w:t>
      </w:r>
      <w:r w:rsidRPr="00655D76">
        <w:rPr>
          <w:rFonts w:cstheme="minorHAnsi"/>
        </w:rPr>
        <w:t xml:space="preserve"> alebo dosiahnutie/udržanie cieľa projektu alebo sa akýmkoľvek spôsobom týkajú alebo</w:t>
      </w:r>
      <w:r w:rsidR="004F7C31" w:rsidRPr="00655D76">
        <w:rPr>
          <w:rFonts w:cstheme="minorHAnsi"/>
        </w:rPr>
        <w:t xml:space="preserve"> sa</w:t>
      </w:r>
      <w:r w:rsidRPr="00655D76">
        <w:rPr>
          <w:rFonts w:cstheme="minorHAnsi"/>
        </w:rPr>
        <w:t xml:space="preserve"> môžu týkať neplnenia povinnosti prijímateľa zo zmluvy o </w:t>
      </w:r>
      <w:r w:rsidR="001455E3" w:rsidRPr="00655D76">
        <w:rPr>
          <w:rFonts w:cstheme="minorHAnsi"/>
        </w:rPr>
        <w:t>PPM</w:t>
      </w:r>
      <w:r w:rsidRPr="00655D76">
        <w:rPr>
          <w:rFonts w:cstheme="minorHAnsi"/>
        </w:rPr>
        <w:t xml:space="preserve"> vo vzťahu k cieľu projektu v zmysle </w:t>
      </w:r>
      <w:r w:rsidR="00A1151B" w:rsidRPr="00655D76">
        <w:rPr>
          <w:rFonts w:cstheme="minorHAnsi"/>
        </w:rPr>
        <w:t>prílohy č. 2 zmluvy o PPM - Opis projektu</w:t>
      </w:r>
      <w:r w:rsidR="00C544FF" w:rsidRPr="00655D76">
        <w:rPr>
          <w:rFonts w:cstheme="minorHAnsi"/>
        </w:rPr>
        <w:t>, a to bezodkladne (do 5</w:t>
      </w:r>
      <w:r w:rsidRPr="00655D76">
        <w:rPr>
          <w:rFonts w:cstheme="minorHAnsi"/>
        </w:rPr>
        <w:t xml:space="preserve"> pracovných dní) od ich vzniku (bližšie viď </w:t>
      </w:r>
      <w:r w:rsidR="00A1151B" w:rsidRPr="00655D76">
        <w:rPr>
          <w:rFonts w:cstheme="minorHAnsi"/>
        </w:rPr>
        <w:t>čl. 10 VZP</w:t>
      </w:r>
      <w:r w:rsidRPr="00655D76">
        <w:rPr>
          <w:rFonts w:cstheme="minorHAnsi"/>
        </w:rPr>
        <w:t xml:space="preserve">). Spôsob, resp. forma oznámenia zmien je popísaná nižšie v Tabuľke č. </w:t>
      </w:r>
      <w:r w:rsidR="00665B11" w:rsidRPr="00655D76">
        <w:rPr>
          <w:rFonts w:cstheme="minorHAnsi"/>
        </w:rPr>
        <w:t>2</w:t>
      </w:r>
      <w:r w:rsidRPr="00655D76">
        <w:rPr>
          <w:rFonts w:cstheme="minorHAnsi"/>
        </w:rPr>
        <w:t>, stĺpec Spôsob vykonania zmeny. Vykonávateľ nie je povinný navrhovanej žiadosti o zmenu podanej prijímateľom vyhovieť.</w:t>
      </w:r>
    </w:p>
    <w:p w14:paraId="24AC5A79" w14:textId="53AAB3E5" w:rsidR="00F24D09" w:rsidRPr="00655D76" w:rsidRDefault="00F24D09" w:rsidP="008343C6">
      <w:pPr>
        <w:spacing w:before="120" w:after="120" w:line="240" w:lineRule="auto"/>
        <w:jc w:val="both"/>
        <w:rPr>
          <w:rFonts w:cstheme="minorHAnsi"/>
        </w:rPr>
      </w:pPr>
      <w:r w:rsidRPr="00655D76">
        <w:rPr>
          <w:rFonts w:cstheme="minorHAnsi"/>
        </w:rPr>
        <w:t>Súčasne je vykonávateľ oprávnený požadovať od prijímateľa poskytnutie vysvetlení, informácií, dokumentácie alebo iného druhu súčinnosti, ktoré odôvodnene považuje za potrebné pre preskúmanie akejkoľvek záležitosti</w:t>
      </w:r>
      <w:r w:rsidR="00191703" w:rsidRPr="00655D76">
        <w:rPr>
          <w:rFonts w:cstheme="minorHAnsi"/>
        </w:rPr>
        <w:t xml:space="preserve"> súvisiacej s projektom, ak má vplyv na oprávnené výdavky projektu, realizáciu aktivít projektu alebo súvisí s dosiahnutím/udržaním cieľa projektu.</w:t>
      </w:r>
    </w:p>
    <w:p w14:paraId="031790A7" w14:textId="417058AA" w:rsidR="00F24D09" w:rsidRPr="00655D76" w:rsidRDefault="00191703" w:rsidP="002523ED">
      <w:pPr>
        <w:spacing w:after="0" w:line="240" w:lineRule="auto"/>
        <w:jc w:val="both"/>
        <w:rPr>
          <w:rFonts w:cstheme="minorHAnsi"/>
        </w:rPr>
      </w:pPr>
      <w:r w:rsidRPr="00655D76">
        <w:rPr>
          <w:rFonts w:cstheme="minorHAnsi"/>
        </w:rPr>
        <w:t xml:space="preserve">Prijímateľ je povinný v procese prípravy projektov realizovať také opatrenia, ktorými bude predchádzať vzniku dodatočných výdavkov. Ak pri implementácii projektu napriek tomu dôjde k vzniku </w:t>
      </w:r>
      <w:r w:rsidRPr="00655D76">
        <w:rPr>
          <w:rFonts w:cstheme="minorHAnsi"/>
          <w:b/>
        </w:rPr>
        <w:t>dodatočných výdavkov</w:t>
      </w:r>
      <w:r w:rsidRPr="00655D76">
        <w:rPr>
          <w:rFonts w:cstheme="minorHAnsi"/>
        </w:rPr>
        <w:t xml:space="preserve">, tieto budú posudzované zo strany vykonávateľa prostredníctvom </w:t>
      </w:r>
      <w:r w:rsidRPr="00655D76">
        <w:rPr>
          <w:rFonts w:cstheme="minorHAnsi"/>
          <w:b/>
        </w:rPr>
        <w:t>zmenovej komisie (pracovnej skupiny)</w:t>
      </w:r>
      <w:r w:rsidR="00F65E1D" w:rsidRPr="00655D76">
        <w:rPr>
          <w:rFonts w:cstheme="minorHAnsi"/>
        </w:rPr>
        <w:t xml:space="preserve"> a v súlade s touto kapitolou PpP</w:t>
      </w:r>
      <w:r w:rsidRPr="00655D76">
        <w:rPr>
          <w:rFonts w:cstheme="minorHAnsi"/>
        </w:rPr>
        <w:t xml:space="preserve"> za predpokladu, že nedôjde k prekročeniu sumy prostriedkov mechanizmu uvedenej v</w:t>
      </w:r>
      <w:r w:rsidR="00F65E1D" w:rsidRPr="00655D76">
        <w:rPr>
          <w:rFonts w:cstheme="minorHAnsi"/>
        </w:rPr>
        <w:t> oznámení o splnení podmienok PPM</w:t>
      </w:r>
      <w:r w:rsidRPr="00655D76">
        <w:rPr>
          <w:rFonts w:cstheme="minorHAnsi"/>
        </w:rPr>
        <w:t xml:space="preserve">. Dodatočné výdavky nad rámec prostriedkov mechanizmu v </w:t>
      </w:r>
      <w:r w:rsidR="00F65E1D" w:rsidRPr="00655D76">
        <w:rPr>
          <w:rFonts w:cstheme="minorHAnsi"/>
        </w:rPr>
        <w:t>oznámení o splnení podmienok PPM</w:t>
      </w:r>
      <w:r w:rsidRPr="00655D76">
        <w:rPr>
          <w:rFonts w:cstheme="minorHAnsi"/>
        </w:rPr>
        <w:t xml:space="preserve"> budú považované za neoprávnené a vykonávateľ ich nebude posudzovať. Prijímateľ je povinný výdavky nad sumu uvedenú v </w:t>
      </w:r>
      <w:r w:rsidR="00F65E1D" w:rsidRPr="00655D76">
        <w:rPr>
          <w:rFonts w:cstheme="minorHAnsi"/>
        </w:rPr>
        <w:t xml:space="preserve">oznámení o splnení podmienok PPM </w:t>
      </w:r>
      <w:r w:rsidRPr="00655D76">
        <w:rPr>
          <w:rFonts w:cstheme="minorHAnsi"/>
        </w:rPr>
        <w:t>realizovať z vlastných zdrojov.</w:t>
      </w:r>
    </w:p>
    <w:p w14:paraId="3A150F17" w14:textId="4075207A" w:rsidR="00191703" w:rsidRPr="00655D76" w:rsidRDefault="00A46CB7" w:rsidP="002641EB">
      <w:pPr>
        <w:spacing w:before="120" w:after="120" w:line="240" w:lineRule="auto"/>
        <w:ind w:left="-17"/>
        <w:jc w:val="both"/>
        <w:rPr>
          <w:rFonts w:cstheme="minorHAnsi"/>
        </w:rPr>
      </w:pPr>
      <w:r w:rsidRPr="00655D76">
        <w:rPr>
          <w:rFonts w:cstheme="minorHAnsi"/>
        </w:rPr>
        <w:t>Tab</w:t>
      </w:r>
      <w:r w:rsidR="00A05612">
        <w:rPr>
          <w:rFonts w:cstheme="minorHAnsi"/>
        </w:rPr>
        <w:t>uľka</w:t>
      </w:r>
      <w:r w:rsidRPr="00655D76">
        <w:rPr>
          <w:rFonts w:cstheme="minorHAnsi"/>
        </w:rPr>
        <w:t xml:space="preserve"> č. 2</w:t>
      </w:r>
      <w:r w:rsidR="00191703" w:rsidRPr="00655D76">
        <w:rPr>
          <w:rFonts w:cstheme="minorHAnsi"/>
        </w:rPr>
        <w:t xml:space="preserve">: </w:t>
      </w:r>
      <w:r w:rsidR="00191703" w:rsidRPr="00655D76">
        <w:rPr>
          <w:rFonts w:cstheme="minorHAnsi"/>
          <w:b/>
        </w:rPr>
        <w:t>Kategorizácia zmien v zmluve o poskytnutí prostriedkov mechanizmu</w:t>
      </w:r>
    </w:p>
    <w:tbl>
      <w:tblPr>
        <w:tblStyle w:val="Mriekatabuky"/>
        <w:tblW w:w="9072" w:type="dxa"/>
        <w:tblInd w:w="-5" w:type="dxa"/>
        <w:tblLayout w:type="fixed"/>
        <w:tblLook w:val="04A0" w:firstRow="1" w:lastRow="0" w:firstColumn="1" w:lastColumn="0" w:noHBand="0" w:noVBand="1"/>
      </w:tblPr>
      <w:tblGrid>
        <w:gridCol w:w="2410"/>
        <w:gridCol w:w="3260"/>
        <w:gridCol w:w="3402"/>
      </w:tblGrid>
      <w:tr w:rsidR="001455E3" w:rsidRPr="00655D76" w14:paraId="459EFCB1" w14:textId="77777777" w:rsidTr="6A5C623F">
        <w:trPr>
          <w:trHeight w:val="410"/>
        </w:trPr>
        <w:tc>
          <w:tcPr>
            <w:tcW w:w="2410" w:type="dxa"/>
            <w:shd w:val="clear" w:color="auto" w:fill="EBF2F9" w:themeFill="accent1" w:themeFillTint="99"/>
          </w:tcPr>
          <w:p w14:paraId="54F0B694" w14:textId="65F17615"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Typ zmeny</w:t>
            </w:r>
          </w:p>
        </w:tc>
        <w:tc>
          <w:tcPr>
            <w:tcW w:w="3260" w:type="dxa"/>
            <w:shd w:val="clear" w:color="auto" w:fill="EBF2F9" w:themeFill="accent1" w:themeFillTint="99"/>
          </w:tcPr>
          <w:p w14:paraId="319938B6" w14:textId="7B4BDFA3"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Vymedzenie zmeny</w:t>
            </w:r>
          </w:p>
        </w:tc>
        <w:tc>
          <w:tcPr>
            <w:tcW w:w="3402" w:type="dxa"/>
            <w:shd w:val="clear" w:color="auto" w:fill="EBF2F9" w:themeFill="accent1" w:themeFillTint="99"/>
          </w:tcPr>
          <w:p w14:paraId="5E217C00" w14:textId="28CF7284"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Spôsob vykonania zmeny</w:t>
            </w:r>
          </w:p>
        </w:tc>
      </w:tr>
      <w:tr w:rsidR="001455E3" w:rsidRPr="00655D76" w14:paraId="6E551553" w14:textId="77777777" w:rsidTr="6A5C623F">
        <w:trPr>
          <w:trHeight w:val="1300"/>
        </w:trPr>
        <w:tc>
          <w:tcPr>
            <w:tcW w:w="2410" w:type="dxa"/>
          </w:tcPr>
          <w:p w14:paraId="7F50F354" w14:textId="18BCC472"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u w:val="single"/>
              </w:rPr>
              <w:t>Zmena zmluvy o</w:t>
            </w:r>
            <w:r w:rsidR="00D91F56" w:rsidRPr="00655D76">
              <w:rPr>
                <w:rFonts w:cstheme="minorHAnsi"/>
                <w:b/>
                <w:bCs/>
                <w:color w:val="000000"/>
                <w:u w:val="single"/>
              </w:rPr>
              <w:t xml:space="preserve"> PPM </w:t>
            </w:r>
            <w:r w:rsidRPr="00655D76">
              <w:rPr>
                <w:rFonts w:cstheme="minorHAnsi"/>
                <w:b/>
                <w:bCs/>
                <w:color w:val="000000"/>
                <w:u w:val="single"/>
              </w:rPr>
              <w:t>a jej príloh</w:t>
            </w:r>
            <w:r w:rsidRPr="00655D76">
              <w:rPr>
                <w:rFonts w:cstheme="minorHAnsi"/>
                <w:b/>
                <w:bCs/>
                <w:color w:val="000000"/>
              </w:rPr>
              <w:t xml:space="preserve"> </w:t>
            </w:r>
            <w:r w:rsidR="0009273A" w:rsidRPr="00655D76">
              <w:rPr>
                <w:rFonts w:cstheme="minorHAnsi"/>
                <w:bCs/>
                <w:color w:val="000000"/>
              </w:rPr>
              <w:t xml:space="preserve">z </w:t>
            </w:r>
            <w:r w:rsidR="0009273A" w:rsidRPr="00655D76">
              <w:rPr>
                <w:rFonts w:cstheme="minorHAnsi"/>
                <w:color w:val="000000"/>
              </w:rPr>
              <w:t>dôvodu jej zosúladenia s platným znením Právneho rámca alebo Záväznej dokumentácie</w:t>
            </w:r>
            <w:r w:rsidRPr="00655D76">
              <w:rPr>
                <w:rFonts w:cstheme="minorHAnsi"/>
                <w:color w:val="000000"/>
              </w:rPr>
              <w:t xml:space="preserve"> </w:t>
            </w:r>
          </w:p>
          <w:p w14:paraId="5F93E655"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b) VZP</w:t>
            </w:r>
            <w:r w:rsidR="001455E3" w:rsidRPr="00655D76">
              <w:rPr>
                <w:rFonts w:cstheme="minorHAnsi"/>
                <w:b/>
                <w:bCs/>
                <w:color w:val="000000"/>
              </w:rPr>
              <w:t xml:space="preserve">) </w:t>
            </w:r>
          </w:p>
        </w:tc>
        <w:tc>
          <w:tcPr>
            <w:tcW w:w="3260" w:type="dxa"/>
          </w:tcPr>
          <w:p w14:paraId="47F83ECB" w14:textId="66866107" w:rsidR="00F65E1D" w:rsidRPr="00655D76" w:rsidRDefault="4EE4C1C0" w:rsidP="002523ED">
            <w:pPr>
              <w:pStyle w:val="Default"/>
              <w:jc w:val="both"/>
              <w:rPr>
                <w:rFonts w:asciiTheme="minorHAnsi" w:hAnsiTheme="minorHAnsi" w:cstheme="minorHAnsi"/>
                <w:sz w:val="22"/>
                <w:szCs w:val="22"/>
              </w:rPr>
            </w:pPr>
            <w:r w:rsidRPr="00655D76">
              <w:rPr>
                <w:rFonts w:asciiTheme="minorHAnsi" w:hAnsiTheme="minorHAnsi" w:cstheme="minorHAnsi"/>
                <w:sz w:val="22"/>
                <w:szCs w:val="22"/>
              </w:rPr>
              <w:t xml:space="preserve">Zosúladenie zmluvy o poskytnutí PPM s platným znením </w:t>
            </w:r>
          </w:p>
          <w:p w14:paraId="198DCB83" w14:textId="77777777" w:rsidR="001455E3" w:rsidRPr="00655D76" w:rsidRDefault="00F65E1D" w:rsidP="002523ED">
            <w:pPr>
              <w:autoSpaceDE w:val="0"/>
              <w:autoSpaceDN w:val="0"/>
              <w:adjustRightInd w:val="0"/>
              <w:jc w:val="both"/>
              <w:rPr>
                <w:rFonts w:cstheme="minorHAnsi"/>
                <w:color w:val="000000"/>
              </w:rPr>
            </w:pPr>
            <w:r w:rsidRPr="00655D76">
              <w:rPr>
                <w:rFonts w:cstheme="minorHAnsi"/>
                <w:color w:val="000000"/>
              </w:rPr>
              <w:t>nariadenia Európskeho parlamentu a Rady (EÚ)</w:t>
            </w:r>
            <w:r w:rsidRPr="00655D76">
              <w:rPr>
                <w:rFonts w:cstheme="minorHAnsi"/>
                <w:b/>
                <w:bCs/>
                <w:color w:val="000000"/>
              </w:rPr>
              <w:t xml:space="preserve"> </w:t>
            </w:r>
            <w:r w:rsidRPr="00655D76">
              <w:rPr>
                <w:rFonts w:cstheme="minorHAnsi"/>
                <w:color w:val="000000"/>
              </w:rPr>
              <w:t>2021/241</w:t>
            </w:r>
            <w:r w:rsidRPr="00655D76">
              <w:rPr>
                <w:rFonts w:cstheme="minorHAnsi"/>
                <w:b/>
                <w:bCs/>
                <w:color w:val="000000"/>
              </w:rPr>
              <w:t xml:space="preserve"> </w:t>
            </w:r>
            <w:r w:rsidR="001455E3" w:rsidRPr="00655D76">
              <w:rPr>
                <w:rFonts w:cstheme="minorHAnsi"/>
                <w:color w:val="000000"/>
              </w:rPr>
              <w:t xml:space="preserve">(ďalej „všeobecné nariadenie“), Implementačných nariadení, právnych predpisov SR a právnych aktov EÚ, </w:t>
            </w:r>
            <w:r w:rsidR="00D91F56" w:rsidRPr="00655D76">
              <w:rPr>
                <w:rFonts w:cstheme="minorHAnsi"/>
                <w:color w:val="000000"/>
              </w:rPr>
              <w:t>SIPOO</w:t>
            </w:r>
            <w:r w:rsidR="001455E3" w:rsidRPr="00655D76">
              <w:rPr>
                <w:rFonts w:cstheme="minorHAnsi"/>
                <w:color w:val="000000"/>
              </w:rPr>
              <w:t xml:space="preserve"> </w:t>
            </w:r>
          </w:p>
        </w:tc>
        <w:tc>
          <w:tcPr>
            <w:tcW w:w="3402" w:type="dxa"/>
          </w:tcPr>
          <w:p w14:paraId="6FC52B4A" w14:textId="2EED1DED" w:rsidR="001455E3" w:rsidRPr="00655D76" w:rsidRDefault="4EE4C1C0" w:rsidP="002523ED">
            <w:pPr>
              <w:autoSpaceDE w:val="0"/>
              <w:autoSpaceDN w:val="0"/>
              <w:adjustRightInd w:val="0"/>
              <w:jc w:val="both"/>
              <w:rPr>
                <w:rFonts w:cstheme="minorHAnsi"/>
                <w:color w:val="000000"/>
              </w:rPr>
            </w:pPr>
            <w:r w:rsidRPr="00655D76">
              <w:rPr>
                <w:rFonts w:cstheme="minorHAnsi"/>
                <w:color w:val="000000" w:themeColor="text1"/>
              </w:rPr>
              <w:t xml:space="preserve">Po vykonaní zmeny v zmluve o </w:t>
            </w:r>
            <w:r w:rsidR="554B5824" w:rsidRPr="00655D76">
              <w:rPr>
                <w:rFonts w:cstheme="minorHAnsi"/>
                <w:color w:val="000000" w:themeColor="text1"/>
              </w:rPr>
              <w:t>PPM</w:t>
            </w:r>
            <w:r w:rsidRPr="00655D76">
              <w:rPr>
                <w:rFonts w:cstheme="minorHAnsi"/>
                <w:color w:val="000000" w:themeColor="text1"/>
              </w:rPr>
              <w:t xml:space="preserve"> a jej príloh </w:t>
            </w:r>
            <w:r w:rsidR="554B5824" w:rsidRPr="00655D76">
              <w:rPr>
                <w:rFonts w:cstheme="minorHAnsi"/>
                <w:color w:val="000000" w:themeColor="text1"/>
              </w:rPr>
              <w:t>vykonávateľ</w:t>
            </w:r>
            <w:r w:rsidRPr="00655D76">
              <w:rPr>
                <w:rFonts w:cstheme="minorHAnsi"/>
                <w:color w:val="000000" w:themeColor="text1"/>
              </w:rPr>
              <w:t xml:space="preserve"> zasiela elektronicky informáciu o vykonaní zmeny, spolu s odkazom na webové sídlo </w:t>
            </w:r>
            <w:hyperlink r:id="rId25" w:history="1">
              <w:r w:rsidRPr="00655D76">
                <w:rPr>
                  <w:rStyle w:val="Hypertextovprepojenie"/>
                  <w:rFonts w:cstheme="minorHAnsi"/>
                </w:rPr>
                <w:t>www.mirri.gov.sk</w:t>
              </w:r>
            </w:hyperlink>
            <w:r w:rsidRPr="00655D76">
              <w:rPr>
                <w:rFonts w:cstheme="minorHAnsi"/>
                <w:color w:val="000000" w:themeColor="text1"/>
              </w:rPr>
              <w:t xml:space="preserve">.  </w:t>
            </w:r>
          </w:p>
          <w:p w14:paraId="7A1AB9C1" w14:textId="36BDF3F2"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sa vykoná vo forme </w:t>
            </w:r>
            <w:r w:rsidR="00B52A50">
              <w:rPr>
                <w:rFonts w:cstheme="minorHAnsi"/>
                <w:color w:val="000000"/>
              </w:rPr>
              <w:t xml:space="preserve">uzatvorenia </w:t>
            </w:r>
            <w:r w:rsidRPr="00655D76">
              <w:rPr>
                <w:rFonts w:cstheme="minorHAnsi"/>
                <w:color w:val="000000"/>
              </w:rPr>
              <w:t xml:space="preserve">písomného a očíslovaného dodatku k zmluve o </w:t>
            </w:r>
            <w:r w:rsidR="00D91F56" w:rsidRPr="00655D76">
              <w:rPr>
                <w:rFonts w:cstheme="minorHAnsi"/>
                <w:color w:val="000000"/>
              </w:rPr>
              <w:t>PPM</w:t>
            </w:r>
            <w:r w:rsidRPr="00655D76">
              <w:rPr>
                <w:rFonts w:cstheme="minorHAnsi"/>
                <w:color w:val="000000"/>
              </w:rPr>
              <w:t xml:space="preserve">. </w:t>
            </w:r>
          </w:p>
        </w:tc>
      </w:tr>
      <w:tr w:rsidR="001455E3" w:rsidRPr="00655D76" w14:paraId="2762D76B" w14:textId="77777777" w:rsidTr="00C04B28">
        <w:trPr>
          <w:trHeight w:val="1427"/>
        </w:trPr>
        <w:tc>
          <w:tcPr>
            <w:tcW w:w="2410" w:type="dxa"/>
          </w:tcPr>
          <w:p w14:paraId="512006DD" w14:textId="77777777"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t>Zmena Projektu</w:t>
            </w:r>
            <w:r w:rsidRPr="00655D76">
              <w:rPr>
                <w:rFonts w:cstheme="minorHAnsi"/>
                <w:b/>
                <w:bCs/>
                <w:color w:val="000000"/>
              </w:rPr>
              <w:t xml:space="preserve">, </w:t>
            </w:r>
            <w:r w:rsidRPr="00655D76">
              <w:rPr>
                <w:rFonts w:cstheme="minorHAnsi"/>
                <w:bCs/>
                <w:color w:val="000000"/>
              </w:rPr>
              <w:t>v dôsledku ktorej nebude Projekt v súlade s Výzvou, vrátane pravidiel týkajúcich sa štátnej pomoci/pomoci de minimis</w:t>
            </w:r>
            <w:r w:rsidRPr="00655D76">
              <w:rPr>
                <w:rFonts w:cstheme="minorHAnsi"/>
                <w:b/>
                <w:bCs/>
                <w:color w:val="000000"/>
              </w:rPr>
              <w:t xml:space="preserve"> </w:t>
            </w:r>
          </w:p>
          <w:p w14:paraId="54B433E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w:t>
            </w:r>
            <w:r w:rsidR="0009273A" w:rsidRPr="00655D76">
              <w:rPr>
                <w:rFonts w:cstheme="minorHAnsi"/>
                <w:b/>
                <w:bCs/>
                <w:color w:val="000000"/>
              </w:rPr>
              <w:t>článok 10., odsek 9. VZP</w:t>
            </w:r>
            <w:r w:rsidRPr="00655D76">
              <w:rPr>
                <w:rFonts w:cstheme="minorHAnsi"/>
                <w:b/>
                <w:bCs/>
                <w:color w:val="000000"/>
              </w:rPr>
              <w:t xml:space="preserve">) </w:t>
            </w:r>
          </w:p>
        </w:tc>
        <w:tc>
          <w:tcPr>
            <w:tcW w:w="3260" w:type="dxa"/>
          </w:tcPr>
          <w:p w14:paraId="20385381" w14:textId="44310290" w:rsidR="001455E3" w:rsidRPr="00655D76" w:rsidRDefault="0009273A" w:rsidP="002523ED">
            <w:pPr>
              <w:autoSpaceDE w:val="0"/>
              <w:autoSpaceDN w:val="0"/>
              <w:adjustRightInd w:val="0"/>
              <w:jc w:val="both"/>
              <w:rPr>
                <w:rFonts w:cstheme="minorHAnsi"/>
                <w:color w:val="000000"/>
              </w:rPr>
            </w:pPr>
            <w:r w:rsidRPr="00655D76">
              <w:rPr>
                <w:rFonts w:cstheme="minorHAnsi"/>
                <w:color w:val="000000"/>
              </w:rPr>
              <w:t>Takáto</w:t>
            </w:r>
            <w:r w:rsidR="001455E3" w:rsidRPr="00655D76">
              <w:rPr>
                <w:rFonts w:cstheme="minorHAnsi"/>
                <w:color w:val="000000"/>
              </w:rPr>
              <w:t xml:space="preserve"> zmena projektu je spojená s podstatným porušením zmluvy o </w:t>
            </w:r>
            <w:r w:rsidR="00D91F56" w:rsidRPr="00655D76">
              <w:rPr>
                <w:rFonts w:cstheme="minorHAnsi"/>
                <w:color w:val="000000"/>
              </w:rPr>
              <w:t>PPM</w:t>
            </w:r>
            <w:r w:rsidR="001455E3" w:rsidRPr="00655D76">
              <w:rPr>
                <w:rFonts w:cstheme="minorHAnsi"/>
                <w:color w:val="000000"/>
              </w:rPr>
              <w:t xml:space="preserve"> a súčasne je vznik podstatnej zmeny projektu vždy spojený s povinnosťou prijímateľa vrátiť príspevok alebo jeho časť. </w:t>
            </w:r>
          </w:p>
        </w:tc>
        <w:tc>
          <w:tcPr>
            <w:tcW w:w="3402" w:type="dxa"/>
          </w:tcPr>
          <w:p w14:paraId="2BE837E2"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Prijímateľ je povinn</w:t>
            </w:r>
            <w:r w:rsidR="00D91F56" w:rsidRPr="00655D76">
              <w:rPr>
                <w:rFonts w:cstheme="minorHAnsi"/>
                <w:color w:val="000000"/>
              </w:rPr>
              <w:t>ý bezodkladne písomne oznámiť vykonávateľovi</w:t>
            </w:r>
            <w:r w:rsidRPr="00655D76">
              <w:rPr>
                <w:rFonts w:cstheme="minorHAnsi"/>
                <w:color w:val="000000"/>
              </w:rPr>
              <w:t xml:space="preserve"> podstatnú zmenu projektu. </w:t>
            </w:r>
          </w:p>
          <w:p w14:paraId="06B49F8A" w14:textId="273C3770"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 xml:space="preserve">Ak v rámci realizácie projektu nastala podstatná zmena v zmysle zmluvy o </w:t>
            </w:r>
            <w:r w:rsidR="00D91F56" w:rsidRPr="00655D76">
              <w:rPr>
                <w:rFonts w:cstheme="minorHAnsi"/>
                <w:b/>
                <w:bCs/>
                <w:color w:val="000000"/>
              </w:rPr>
              <w:t>PPM</w:t>
            </w:r>
            <w:r w:rsidRPr="00655D76">
              <w:rPr>
                <w:rFonts w:cstheme="minorHAnsi"/>
                <w:b/>
                <w:bCs/>
                <w:color w:val="000000"/>
              </w:rPr>
              <w:t>, ide o dôsledok podstatného porušenia povinností prijí</w:t>
            </w:r>
            <w:r w:rsidR="00D91F56" w:rsidRPr="00655D76">
              <w:rPr>
                <w:rFonts w:cstheme="minorHAnsi"/>
                <w:b/>
                <w:bCs/>
                <w:color w:val="000000"/>
              </w:rPr>
              <w:t>mateľom a takúto zmenu nemôže vykonávateľ</w:t>
            </w:r>
            <w:r w:rsidRPr="00655D76">
              <w:rPr>
                <w:rFonts w:cstheme="minorHAnsi"/>
                <w:b/>
                <w:bCs/>
                <w:color w:val="000000"/>
              </w:rPr>
              <w:t xml:space="preserve"> schváliť. </w:t>
            </w:r>
          </w:p>
          <w:p w14:paraId="5A591AB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Vznik podstatnej zmeny projektu je vždy spojený s povinnosťou </w:t>
            </w:r>
            <w:r w:rsidRPr="00655D76">
              <w:rPr>
                <w:rFonts w:cstheme="minorHAnsi"/>
                <w:color w:val="000000"/>
              </w:rPr>
              <w:lastRenderedPageBreak/>
              <w:t xml:space="preserve">prijímateľa vrátiť príspevok alebo jeho časť vo výške, ktorá je úmerná obdobiu, počas ktorého došlo k porušeniu podmienok v dôsledku vzniku podstatnej zmeny projektu. </w:t>
            </w:r>
          </w:p>
        </w:tc>
      </w:tr>
      <w:tr w:rsidR="001455E3" w:rsidRPr="00655D76" w14:paraId="7FC06617" w14:textId="77777777" w:rsidTr="6A5C623F">
        <w:trPr>
          <w:trHeight w:val="694"/>
        </w:trPr>
        <w:tc>
          <w:tcPr>
            <w:tcW w:w="2410" w:type="dxa"/>
          </w:tcPr>
          <w:p w14:paraId="15EEDDCB" w14:textId="38CC7F18"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lastRenderedPageBreak/>
              <w:t>Zmena zmluvy o PPM z dôvodu významnej zmeny projektu</w:t>
            </w:r>
            <w:r w:rsidRPr="00655D76">
              <w:rPr>
                <w:rFonts w:cstheme="minorHAnsi"/>
                <w:b/>
                <w:bCs/>
                <w:color w:val="000000"/>
              </w:rPr>
              <w:t xml:space="preserve"> </w:t>
            </w:r>
          </w:p>
          <w:p w14:paraId="07BF77E3"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d) VZP)</w:t>
            </w:r>
          </w:p>
        </w:tc>
        <w:tc>
          <w:tcPr>
            <w:tcW w:w="3260" w:type="dxa"/>
          </w:tcPr>
          <w:p w14:paraId="5766E95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nutné schválenie takejto zmeny zo strany </w:t>
            </w:r>
            <w:r w:rsidR="00D91F56" w:rsidRPr="00655D76">
              <w:rPr>
                <w:rFonts w:cstheme="minorHAnsi"/>
                <w:color w:val="000000"/>
              </w:rPr>
              <w:t>vykonávateľa</w:t>
            </w:r>
            <w:r w:rsidRPr="00655D76">
              <w:rPr>
                <w:rFonts w:cstheme="minorHAnsi"/>
                <w:color w:val="000000"/>
              </w:rPr>
              <w:t xml:space="preserve">. </w:t>
            </w:r>
          </w:p>
          <w:p w14:paraId="2212E9C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Významnejšie zmeny sú </w:t>
            </w:r>
            <w:r w:rsidR="0009273A" w:rsidRPr="00655D76">
              <w:rPr>
                <w:rFonts w:cstheme="minorHAnsi"/>
                <w:color w:val="000000"/>
              </w:rPr>
              <w:t>bližšie špecifikované v čl. 10. VZP.</w:t>
            </w:r>
          </w:p>
        </w:tc>
        <w:tc>
          <w:tcPr>
            <w:tcW w:w="3402" w:type="dxa"/>
          </w:tcPr>
          <w:p w14:paraId="4A9F4717" w14:textId="183497A9" w:rsidR="001455E3" w:rsidRPr="00655D76" w:rsidRDefault="0E257470" w:rsidP="6A5C623F">
            <w:pPr>
              <w:autoSpaceDE w:val="0"/>
              <w:autoSpaceDN w:val="0"/>
              <w:adjustRightInd w:val="0"/>
              <w:jc w:val="both"/>
              <w:rPr>
                <w:color w:val="000000"/>
              </w:rPr>
            </w:pPr>
            <w:r w:rsidRPr="00655D76">
              <w:rPr>
                <w:color w:val="000000" w:themeColor="text1"/>
              </w:rPr>
              <w:t>Pri významne</w:t>
            </w:r>
            <w:r w:rsidR="00306E6D" w:rsidRPr="00655D76">
              <w:rPr>
                <w:color w:val="000000" w:themeColor="text1"/>
              </w:rPr>
              <w:t xml:space="preserve">j </w:t>
            </w:r>
            <w:r w:rsidRPr="00655D76">
              <w:rPr>
                <w:color w:val="000000" w:themeColor="text1"/>
              </w:rPr>
              <w:t xml:space="preserve"> zmene projektu má prijímateľ povinnosť požiadať </w:t>
            </w:r>
            <w:r w:rsidR="38BDD176" w:rsidRPr="00655D76">
              <w:rPr>
                <w:color w:val="000000" w:themeColor="text1"/>
              </w:rPr>
              <w:t xml:space="preserve">vykonávateľa </w:t>
            </w:r>
            <w:r w:rsidR="38F24841" w:rsidRPr="00655D76">
              <w:rPr>
                <w:color w:val="000000" w:themeColor="text1"/>
              </w:rPr>
              <w:t xml:space="preserve">o vykonanie zmeny </w:t>
            </w:r>
            <w:r w:rsidRPr="00655D76">
              <w:rPr>
                <w:color w:val="000000" w:themeColor="text1"/>
              </w:rPr>
              <w:t xml:space="preserve">formou </w:t>
            </w:r>
            <w:r w:rsidRPr="00655D76">
              <w:rPr>
                <w:b/>
                <w:bCs/>
                <w:color w:val="000000" w:themeColor="text1"/>
              </w:rPr>
              <w:t xml:space="preserve">Žiadosti o povolenie vykonania zmeny v zmluve o </w:t>
            </w:r>
            <w:r w:rsidR="38BDD176" w:rsidRPr="00655D76">
              <w:rPr>
                <w:b/>
                <w:bCs/>
                <w:color w:val="000000" w:themeColor="text1"/>
              </w:rPr>
              <w:t>PPM</w:t>
            </w:r>
            <w:r w:rsidRPr="00655D76">
              <w:rPr>
                <w:b/>
                <w:bCs/>
                <w:color w:val="000000" w:themeColor="text1"/>
              </w:rPr>
              <w:t xml:space="preserve"> (významn</w:t>
            </w:r>
            <w:r w:rsidR="7FD47496" w:rsidRPr="00655D76">
              <w:rPr>
                <w:b/>
                <w:bCs/>
                <w:color w:val="000000" w:themeColor="text1"/>
              </w:rPr>
              <w:t>á</w:t>
            </w:r>
            <w:r w:rsidRPr="00655D76">
              <w:rPr>
                <w:b/>
                <w:bCs/>
                <w:color w:val="000000" w:themeColor="text1"/>
              </w:rPr>
              <w:t xml:space="preserve"> zmena projektu)</w:t>
            </w:r>
            <w:r w:rsidR="4378B0B1" w:rsidRPr="00655D76">
              <w:rPr>
                <w:color w:val="000000" w:themeColor="text1"/>
              </w:rPr>
              <w:t xml:space="preserve"> </w:t>
            </w:r>
            <w:r w:rsidR="7D9C0901" w:rsidRPr="00655D76">
              <w:rPr>
                <w:b/>
                <w:color w:val="000000" w:themeColor="text1"/>
              </w:rPr>
              <w:t>(</w:t>
            </w:r>
            <w:r w:rsidR="3582E17C" w:rsidRPr="00655D76">
              <w:rPr>
                <w:b/>
                <w:color w:val="000000" w:themeColor="text1"/>
              </w:rPr>
              <w:t>p</w:t>
            </w:r>
            <w:r w:rsidR="7D9C0901" w:rsidRPr="00655D76">
              <w:rPr>
                <w:b/>
                <w:color w:val="000000" w:themeColor="text1"/>
              </w:rPr>
              <w:t>ríloha č. 8)</w:t>
            </w:r>
            <w:r w:rsidR="3582E17C" w:rsidRPr="00655D76">
              <w:rPr>
                <w:color w:val="000000" w:themeColor="text1"/>
              </w:rPr>
              <w:t xml:space="preserve"> </w:t>
            </w:r>
            <w:r w:rsidRPr="00655D76">
              <w:rPr>
                <w:color w:val="000000" w:themeColor="text1"/>
              </w:rPr>
              <w:t>(ďalej len „žiadosť o zmenu“). Prijímateľ podáva žiadosť o zmenu v</w:t>
            </w:r>
            <w:r w:rsidR="24B3591C" w:rsidRPr="00655D76">
              <w:rPr>
                <w:color w:val="000000" w:themeColor="text1"/>
              </w:rPr>
              <w:t> </w:t>
            </w:r>
            <w:r w:rsidRPr="00655D76">
              <w:rPr>
                <w:color w:val="000000" w:themeColor="text1"/>
              </w:rPr>
              <w:t>zmysle</w:t>
            </w:r>
            <w:r w:rsidR="24B3591C" w:rsidRPr="00655D76">
              <w:rPr>
                <w:color w:val="000000" w:themeColor="text1"/>
              </w:rPr>
              <w:t xml:space="preserve"> zmluvy o PPM v súlade s </w:t>
            </w:r>
            <w:r w:rsidR="47E87C79" w:rsidRPr="00655D76">
              <w:rPr>
                <w:color w:val="000000" w:themeColor="text1"/>
              </w:rPr>
              <w:t>článk</w:t>
            </w:r>
            <w:r w:rsidR="24B3591C" w:rsidRPr="00655D76">
              <w:rPr>
                <w:color w:val="000000" w:themeColor="text1"/>
              </w:rPr>
              <w:t>om</w:t>
            </w:r>
            <w:r w:rsidR="47E87C79" w:rsidRPr="00655D76">
              <w:rPr>
                <w:color w:val="000000" w:themeColor="text1"/>
              </w:rPr>
              <w:t xml:space="preserve"> 10., odsek </w:t>
            </w:r>
            <w:r w:rsidR="24B3591C" w:rsidRPr="00655D76">
              <w:rPr>
                <w:color w:val="000000" w:themeColor="text1"/>
              </w:rPr>
              <w:t>5</w:t>
            </w:r>
            <w:r w:rsidRPr="00655D76">
              <w:rPr>
                <w:color w:val="000000" w:themeColor="text1"/>
              </w:rPr>
              <w:t xml:space="preserve">. </w:t>
            </w:r>
            <w:r w:rsidR="47E87C79" w:rsidRPr="00655D76">
              <w:rPr>
                <w:color w:val="000000" w:themeColor="text1"/>
              </w:rPr>
              <w:t>VZP.</w:t>
            </w:r>
          </w:p>
          <w:p w14:paraId="5B77285A"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Významnejšie zmeny je možné vykonať len na základe vzájomnej dohody oboch zmluvných strán vo forme písomného a vzostupne očíslovaného dodatku k zmluve o</w:t>
            </w:r>
            <w:r w:rsidR="00E337F3" w:rsidRPr="00655D76">
              <w:rPr>
                <w:rFonts w:cstheme="minorHAnsi"/>
                <w:color w:val="000000"/>
              </w:rPr>
              <w:t> PPM</w:t>
            </w:r>
            <w:r w:rsidRPr="00655D76">
              <w:rPr>
                <w:rFonts w:cstheme="minorHAnsi"/>
                <w:color w:val="000000"/>
              </w:rPr>
              <w:t xml:space="preserve">. </w:t>
            </w:r>
          </w:p>
          <w:p w14:paraId="0553ED39" w14:textId="34AADD00"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 prípade, ak schválená zmena nemá vplyv na znenie ustanovení zmluvy o </w:t>
            </w:r>
            <w:r w:rsidR="00E337F3" w:rsidRPr="00655D76">
              <w:rPr>
                <w:rFonts w:cstheme="minorHAnsi"/>
                <w:color w:val="000000"/>
              </w:rPr>
              <w:t>PPM</w:t>
            </w:r>
            <w:r w:rsidRPr="00655D76">
              <w:rPr>
                <w:rFonts w:cstheme="minorHAnsi"/>
                <w:color w:val="000000"/>
              </w:rPr>
              <w:t xml:space="preserve"> dodatok k zmluve o poskytnutí </w:t>
            </w:r>
            <w:r w:rsidR="0014284C" w:rsidRPr="00655D76">
              <w:rPr>
                <w:rFonts w:cstheme="minorHAnsi"/>
                <w:color w:val="000000"/>
              </w:rPr>
              <w:t>PM</w:t>
            </w:r>
            <w:r w:rsidRPr="00655D76">
              <w:rPr>
                <w:rFonts w:cstheme="minorHAnsi"/>
                <w:color w:val="000000"/>
              </w:rPr>
              <w:t xml:space="preserve"> sa nevyhotovuje. </w:t>
            </w:r>
          </w:p>
        </w:tc>
      </w:tr>
      <w:tr w:rsidR="001455E3" w:rsidRPr="00655D76" w14:paraId="6FB483DD" w14:textId="77777777" w:rsidTr="6A5C623F">
        <w:trPr>
          <w:trHeight w:val="694"/>
        </w:trPr>
        <w:tc>
          <w:tcPr>
            <w:tcW w:w="2410" w:type="dxa"/>
          </w:tcPr>
          <w:p w14:paraId="13197E03" w14:textId="285CF35C"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u w:val="single"/>
              </w:rPr>
              <w:t>Zmena zmluvy o PPM z dôvodu menej významnej zmeny projektu</w:t>
            </w:r>
            <w:r w:rsidRPr="00655D76">
              <w:rPr>
                <w:rFonts w:cstheme="minorHAnsi"/>
                <w:b/>
                <w:bCs/>
                <w:color w:val="000000"/>
              </w:rPr>
              <w:t xml:space="preserve"> (článok 10., odsek 3, písmeno c) VZP)</w:t>
            </w:r>
          </w:p>
        </w:tc>
        <w:tc>
          <w:tcPr>
            <w:tcW w:w="3260" w:type="dxa"/>
          </w:tcPr>
          <w:p w14:paraId="54040418"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postačujúce oznámenie zo strany prijímateľa. Takúto zmenu oznámi prijímateľ </w:t>
            </w:r>
            <w:r w:rsidR="00E337F3" w:rsidRPr="00655D76">
              <w:rPr>
                <w:rFonts w:cstheme="minorHAnsi"/>
                <w:color w:val="000000"/>
              </w:rPr>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391DDFBD"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Menej významné zmeny sú bližšie špecifikované v</w:t>
            </w:r>
            <w:r w:rsidR="0009273A" w:rsidRPr="00655D76">
              <w:rPr>
                <w:rFonts w:cstheme="minorHAnsi"/>
                <w:color w:val="000000"/>
              </w:rPr>
              <w:t> čl. 10. VZP.</w:t>
            </w:r>
          </w:p>
        </w:tc>
        <w:tc>
          <w:tcPr>
            <w:tcW w:w="3402" w:type="dxa"/>
          </w:tcPr>
          <w:p w14:paraId="4A1D3964" w14:textId="10F0E8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Prijímateľ je povinný </w:t>
            </w:r>
            <w:r w:rsidRPr="002641EB">
              <w:rPr>
                <w:rFonts w:cstheme="minorHAnsi"/>
                <w:b/>
                <w:color w:val="000000"/>
              </w:rPr>
              <w:t xml:space="preserve">bezodkladne </w:t>
            </w:r>
            <w:r w:rsidRPr="00655D76">
              <w:rPr>
                <w:rFonts w:cstheme="minorHAnsi"/>
                <w:color w:val="000000"/>
              </w:rPr>
              <w:t xml:space="preserve">elektronicky prostredníctvom e-mailu oznámiť </w:t>
            </w:r>
            <w:r w:rsidR="00E337F3" w:rsidRPr="00655D76">
              <w:rPr>
                <w:rFonts w:cstheme="minorHAnsi"/>
                <w:color w:val="000000"/>
              </w:rPr>
              <w:t>vykonávateľovi</w:t>
            </w:r>
            <w:r w:rsidRPr="00655D76">
              <w:rPr>
                <w:rFonts w:cstheme="minorHAnsi"/>
                <w:color w:val="000000"/>
              </w:rPr>
              <w:t xml:space="preserve">, že nastala takáto zmena, avšak nie je povinný požiadať o zmenu zmluvy o </w:t>
            </w:r>
            <w:r w:rsidR="00E337F3" w:rsidRPr="00655D76">
              <w:rPr>
                <w:rFonts w:cstheme="minorHAnsi"/>
                <w:color w:val="000000"/>
              </w:rPr>
              <w:t>PPM</w:t>
            </w:r>
            <w:r w:rsidRPr="00655D76">
              <w:rPr>
                <w:rFonts w:cstheme="minorHAnsi"/>
                <w:color w:val="000000"/>
              </w:rPr>
              <w:t xml:space="preserve"> formou </w:t>
            </w:r>
            <w:r w:rsidRPr="00655D76">
              <w:rPr>
                <w:rFonts w:cstheme="minorHAnsi"/>
                <w:b/>
                <w:bCs/>
                <w:color w:val="000000"/>
              </w:rPr>
              <w:t>Žiadosti o</w:t>
            </w:r>
            <w:r w:rsidR="00E337F3" w:rsidRPr="00655D76">
              <w:rPr>
                <w:rFonts w:cstheme="minorHAnsi"/>
                <w:b/>
                <w:bCs/>
                <w:color w:val="000000"/>
              </w:rPr>
              <w:t> zmenu.</w:t>
            </w:r>
          </w:p>
          <w:p w14:paraId="5E2F8219" w14:textId="75151131"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Podľa </w:t>
            </w:r>
            <w:r w:rsidR="004F39CD" w:rsidRPr="00655D76">
              <w:rPr>
                <w:rFonts w:cstheme="minorHAnsi"/>
                <w:color w:val="000000"/>
              </w:rPr>
              <w:t xml:space="preserve">článku 10., odsek 3, písmeno c) VZP </w:t>
            </w:r>
            <w:r w:rsidRPr="00655D76">
              <w:rPr>
                <w:rFonts w:cstheme="minorHAnsi"/>
                <w:color w:val="000000"/>
              </w:rPr>
              <w:t xml:space="preserve">sa postupuje aj v prípade zmien v rozpočte projektu, ktoré boli identifikované </w:t>
            </w:r>
            <w:r w:rsidR="00E337F3" w:rsidRPr="00655D76">
              <w:rPr>
                <w:rFonts w:cstheme="minorHAnsi"/>
                <w:color w:val="000000"/>
              </w:rPr>
              <w:t xml:space="preserve">vykonávateľom </w:t>
            </w:r>
            <w:r w:rsidRPr="00655D76">
              <w:rPr>
                <w:rFonts w:cstheme="minorHAnsi"/>
                <w:color w:val="000000"/>
              </w:rPr>
              <w:t xml:space="preserve">v rámci ním vykonávaných kontrol a overovaní v projekte, a to za podmienok vzťahujúcich sa k príslušnej zmene podľa tohto písmena </w:t>
            </w:r>
            <w:r w:rsidR="004F39CD" w:rsidRPr="00655D76">
              <w:rPr>
                <w:rFonts w:cstheme="minorHAnsi"/>
                <w:color w:val="000000"/>
              </w:rPr>
              <w:t>c)</w:t>
            </w:r>
            <w:r w:rsidRPr="00655D76">
              <w:rPr>
                <w:rFonts w:cstheme="minorHAnsi"/>
                <w:color w:val="000000"/>
              </w:rPr>
              <w:t xml:space="preserve">. </w:t>
            </w:r>
          </w:p>
          <w:p w14:paraId="5F9EF1F1" w14:textId="1051844E" w:rsidR="001455E3" w:rsidRPr="00655D76" w:rsidRDefault="001455E3" w:rsidP="004528E4">
            <w:pPr>
              <w:autoSpaceDE w:val="0"/>
              <w:autoSpaceDN w:val="0"/>
              <w:adjustRightInd w:val="0"/>
              <w:jc w:val="both"/>
              <w:rPr>
                <w:rFonts w:cstheme="minorHAnsi"/>
                <w:color w:val="000000"/>
              </w:rPr>
            </w:pPr>
            <w:r w:rsidRPr="00655D76">
              <w:rPr>
                <w:rFonts w:cstheme="minorHAnsi"/>
                <w:color w:val="000000"/>
              </w:rPr>
              <w:t xml:space="preserve">V prípade, ak </w:t>
            </w:r>
            <w:r w:rsidR="00E337F3" w:rsidRPr="00655D76">
              <w:rPr>
                <w:rFonts w:cstheme="minorHAnsi"/>
                <w:color w:val="000000"/>
              </w:rPr>
              <w:t>vykonávateľ</w:t>
            </w:r>
            <w:r w:rsidRPr="00655D76">
              <w:rPr>
                <w:rFonts w:cstheme="minorHAnsi"/>
                <w:color w:val="000000"/>
              </w:rPr>
              <w:t xml:space="preserve"> neakceptuje oznámenie prijímateľa </w:t>
            </w:r>
            <w:r w:rsidR="004F39CD" w:rsidRPr="00655D76">
              <w:rPr>
                <w:rFonts w:cstheme="minorHAnsi"/>
                <w:bCs/>
                <w:color w:val="000000"/>
              </w:rPr>
              <w:t>(článok 10., odsek 3, písmeno c) VZP)</w:t>
            </w:r>
            <w:r w:rsidR="004F39CD" w:rsidRPr="00655D76">
              <w:rPr>
                <w:rFonts w:cstheme="minorHAnsi"/>
                <w:color w:val="000000"/>
              </w:rPr>
              <w:t xml:space="preserve"> </w:t>
            </w:r>
            <w:r w:rsidRPr="00655D76">
              <w:rPr>
                <w:rFonts w:cstheme="minorHAnsi"/>
                <w:color w:val="000000"/>
              </w:rPr>
              <w:t xml:space="preserve">a má za to, že ide o zmenu, pri </w:t>
            </w:r>
            <w:r w:rsidRPr="00655D76">
              <w:rPr>
                <w:rFonts w:cstheme="minorHAnsi"/>
                <w:color w:val="000000"/>
              </w:rPr>
              <w:lastRenderedPageBreak/>
              <w:t xml:space="preserve">ktorej sa má postupovať inak, je </w:t>
            </w:r>
            <w:r w:rsidR="00E337F3" w:rsidRPr="00655D76">
              <w:rPr>
                <w:rFonts w:cstheme="minorHAnsi"/>
                <w:color w:val="000000"/>
              </w:rPr>
              <w:t>vykonávateľ</w:t>
            </w:r>
            <w:r w:rsidRPr="00655D76">
              <w:rPr>
                <w:rFonts w:cstheme="minorHAnsi"/>
                <w:color w:val="000000"/>
              </w:rPr>
              <w:t xml:space="preserve"> oprávnený zmenu posúdiť ako iný druh zmeny, resp. ako podstatnú zmenu projektu, a ďalej postupovať podľa príslušného odseku článku </w:t>
            </w:r>
            <w:r w:rsidR="004F39CD" w:rsidRPr="00655D76">
              <w:rPr>
                <w:rFonts w:cstheme="minorHAnsi"/>
                <w:color w:val="000000"/>
              </w:rPr>
              <w:t>10. VZP</w:t>
            </w:r>
            <w:r w:rsidRPr="00655D76">
              <w:rPr>
                <w:rFonts w:cstheme="minorHAnsi"/>
                <w:color w:val="000000"/>
              </w:rPr>
              <w:t xml:space="preserve">. V ostatných prípadoch </w:t>
            </w:r>
            <w:r w:rsidR="00E337F3" w:rsidRPr="00655D76">
              <w:rPr>
                <w:rFonts w:cstheme="minorHAnsi"/>
                <w:color w:val="000000"/>
              </w:rPr>
              <w:t>vykonávateľ</w:t>
            </w:r>
            <w:r w:rsidR="004528E4" w:rsidRPr="00655D76">
              <w:rPr>
                <w:rFonts w:cstheme="minorHAnsi"/>
                <w:color w:val="000000"/>
              </w:rPr>
              <w:t xml:space="preserve"> </w:t>
            </w:r>
            <w:r w:rsidRPr="00655D76">
              <w:rPr>
                <w:rFonts w:cstheme="minorHAnsi"/>
                <w:color w:val="000000"/>
              </w:rPr>
              <w:t>informuje prijímateľa o výsledku zmenového konania formou oznámenia, v ktorom konštatuje, že vzal zmenu projektu na vedomie, čím dochádza k akceptovaniu tejto menej významnej zmeny.</w:t>
            </w:r>
          </w:p>
        </w:tc>
      </w:tr>
      <w:tr w:rsidR="001455E3" w:rsidRPr="00655D76" w14:paraId="724C2F40" w14:textId="77777777" w:rsidTr="6A5C623F">
        <w:trPr>
          <w:trHeight w:val="552"/>
        </w:trPr>
        <w:tc>
          <w:tcPr>
            <w:tcW w:w="2410" w:type="dxa"/>
          </w:tcPr>
          <w:p w14:paraId="7B33A2E7" w14:textId="77777777" w:rsidR="001455E3" w:rsidRPr="00655D76" w:rsidRDefault="001455E3" w:rsidP="00AD3B01">
            <w:pPr>
              <w:autoSpaceDE w:val="0"/>
              <w:autoSpaceDN w:val="0"/>
              <w:adjustRightInd w:val="0"/>
              <w:jc w:val="both"/>
              <w:rPr>
                <w:rFonts w:cstheme="minorHAnsi"/>
                <w:color w:val="000000"/>
              </w:rPr>
            </w:pPr>
            <w:r w:rsidRPr="00655D76">
              <w:rPr>
                <w:rFonts w:cstheme="minorHAnsi"/>
                <w:b/>
                <w:bCs/>
                <w:color w:val="000000"/>
              </w:rPr>
              <w:lastRenderedPageBreak/>
              <w:t xml:space="preserve">Formálna zmena </w:t>
            </w:r>
          </w:p>
          <w:p w14:paraId="06FD6E3C" w14:textId="2DF6C3CD" w:rsidR="001455E3" w:rsidRPr="00655D76" w:rsidRDefault="00126FE8" w:rsidP="00AD3B01">
            <w:pPr>
              <w:autoSpaceDE w:val="0"/>
              <w:autoSpaceDN w:val="0"/>
              <w:adjustRightInd w:val="0"/>
              <w:jc w:val="both"/>
              <w:rPr>
                <w:rFonts w:cstheme="minorHAnsi"/>
                <w:color w:val="000000"/>
              </w:rPr>
            </w:pPr>
            <w:r w:rsidRPr="00655D76">
              <w:rPr>
                <w:rFonts w:cstheme="minorHAnsi"/>
                <w:b/>
                <w:bCs/>
                <w:color w:val="000000"/>
              </w:rPr>
              <w:t>(článok 10., odsek 3, písmeno a) VZP)</w:t>
            </w:r>
          </w:p>
        </w:tc>
        <w:tc>
          <w:tcPr>
            <w:tcW w:w="3260" w:type="dxa"/>
          </w:tcPr>
          <w:p w14:paraId="437AA014"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Zmena, ktorá nemá potenciál vecne ovplyvniť realizáciu aktivít projektu, či dosahovanie, resp. udržanie dosiahnutých cieľov, výstupov a výsledkov projektu. Takúto zmenu oznámi prijímateľ </w:t>
            </w:r>
            <w:r w:rsidR="00E337F3" w:rsidRPr="00655D76">
              <w:rPr>
                <w:rFonts w:cstheme="minorHAnsi"/>
                <w:color w:val="000000"/>
              </w:rPr>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525C0684" w14:textId="59627F3A"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Formálne zmeny sú bližšie špecifikované v</w:t>
            </w:r>
            <w:r w:rsidR="00126FE8" w:rsidRPr="00655D76">
              <w:rPr>
                <w:rFonts w:cstheme="minorHAnsi"/>
                <w:color w:val="000000"/>
              </w:rPr>
              <w:t> čl. 10. VZP.</w:t>
            </w:r>
          </w:p>
        </w:tc>
        <w:tc>
          <w:tcPr>
            <w:tcW w:w="3402" w:type="dxa"/>
          </w:tcPr>
          <w:p w14:paraId="2F72DB55"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Formálna zmena predstavuje zmenu, ktorú </w:t>
            </w:r>
            <w:r w:rsidR="00E337F3" w:rsidRPr="00655D76">
              <w:rPr>
                <w:rFonts w:cstheme="minorHAnsi"/>
                <w:color w:val="000000"/>
              </w:rPr>
              <w:t>vykonávateľ</w:t>
            </w:r>
            <w:r w:rsidRPr="00655D76">
              <w:rPr>
                <w:rFonts w:cstheme="minorHAnsi"/>
                <w:color w:val="000000"/>
              </w:rPr>
              <w:t xml:space="preserve"> berie na vedomie, tzn. </w:t>
            </w:r>
            <w:r w:rsidR="00E337F3" w:rsidRPr="00655D76">
              <w:rPr>
                <w:rFonts w:cstheme="minorHAnsi"/>
                <w:color w:val="000000"/>
              </w:rPr>
              <w:t>vykonávateľ</w:t>
            </w:r>
            <w:r w:rsidRPr="00655D76">
              <w:rPr>
                <w:rFonts w:cstheme="minorHAnsi"/>
                <w:color w:val="000000"/>
              </w:rPr>
              <w:t xml:space="preserve"> zmenu neschvaľuje. </w:t>
            </w:r>
          </w:p>
          <w:p w14:paraId="64551C80" w14:textId="3A4F22DF"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Formálna zmena nevyžaduje zmenu zmluvy o </w:t>
            </w:r>
            <w:r w:rsidR="00E337F3" w:rsidRPr="00655D76">
              <w:rPr>
                <w:rFonts w:cstheme="minorHAnsi"/>
                <w:color w:val="000000"/>
              </w:rPr>
              <w:t>PPM</w:t>
            </w:r>
            <w:r w:rsidRPr="00655D76">
              <w:rPr>
                <w:rFonts w:cstheme="minorHAnsi"/>
                <w:color w:val="000000"/>
              </w:rPr>
              <w:t xml:space="preserve">. </w:t>
            </w:r>
          </w:p>
          <w:p w14:paraId="3033456D" w14:textId="08F989E0" w:rsidR="001455E3" w:rsidRPr="00655D76" w:rsidRDefault="059C3400" w:rsidP="6A5C623F">
            <w:pPr>
              <w:autoSpaceDE w:val="0"/>
              <w:autoSpaceDN w:val="0"/>
              <w:adjustRightInd w:val="0"/>
              <w:jc w:val="both"/>
              <w:rPr>
                <w:color w:val="000000"/>
              </w:rPr>
            </w:pPr>
            <w:r w:rsidRPr="00655D76">
              <w:rPr>
                <w:color w:val="000000" w:themeColor="text1"/>
              </w:rPr>
              <w:t xml:space="preserve">Formálnu zmenu oznámi elektronicky prostredníctvom e-mailu jedna zmluvná strana druhej zmluvnej strane a zmena sa premietne do zmluvy o </w:t>
            </w:r>
            <w:r w:rsidR="2919AE11" w:rsidRPr="00655D76">
              <w:rPr>
                <w:color w:val="000000" w:themeColor="text1"/>
              </w:rPr>
              <w:t>PPM</w:t>
            </w:r>
            <w:r w:rsidRPr="00655D76">
              <w:rPr>
                <w:color w:val="000000" w:themeColor="text1"/>
              </w:rPr>
              <w:t xml:space="preserve"> pri najbližšom </w:t>
            </w:r>
            <w:r w:rsidR="6B26FC95" w:rsidRPr="00655D76">
              <w:rPr>
                <w:color w:val="000000" w:themeColor="text1"/>
              </w:rPr>
              <w:t xml:space="preserve">jej </w:t>
            </w:r>
            <w:r w:rsidRPr="00655D76">
              <w:rPr>
                <w:color w:val="000000" w:themeColor="text1"/>
              </w:rPr>
              <w:t xml:space="preserve">písomnom dodatku. </w:t>
            </w:r>
          </w:p>
          <w:p w14:paraId="39FB21CB"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Súčasťou oznámenia sú doklady, z ktorých zmena jednoznačne vyplýva (napr. rozhodnutie prijímateľa, odkaz na príslušný právny predpis a pod.). </w:t>
            </w:r>
          </w:p>
        </w:tc>
      </w:tr>
    </w:tbl>
    <w:p w14:paraId="6FBDA787" w14:textId="77777777" w:rsidR="00DB581E" w:rsidRPr="00655D76" w:rsidRDefault="00DB581E" w:rsidP="00DB5756">
      <w:pPr>
        <w:jc w:val="both"/>
        <w:rPr>
          <w:rFonts w:cstheme="minorHAnsi"/>
        </w:rPr>
      </w:pP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F8372D" w:rsidRPr="00655D76" w14:paraId="3C68E44B" w14:textId="77777777" w:rsidTr="002641EB">
        <w:tc>
          <w:tcPr>
            <w:tcW w:w="9072" w:type="dxa"/>
            <w:shd w:val="clear" w:color="auto" w:fill="F8FAFD" w:themeFill="accent1" w:themeFillTint="33"/>
          </w:tcPr>
          <w:p w14:paraId="61BDC91E" w14:textId="77777777" w:rsidR="004B5AC8" w:rsidRPr="00655D76" w:rsidRDefault="00F8372D" w:rsidP="002523ED">
            <w:pPr>
              <w:jc w:val="both"/>
              <w:rPr>
                <w:rFonts w:cstheme="minorHAnsi"/>
              </w:rPr>
            </w:pPr>
            <w:r w:rsidRPr="002641EB">
              <w:rPr>
                <w:rFonts w:cstheme="minorHAnsi"/>
                <w:b/>
              </w:rPr>
              <w:t>Upozornenie</w:t>
            </w:r>
            <w:r w:rsidRPr="00655D76">
              <w:rPr>
                <w:rFonts w:cstheme="minorHAnsi"/>
                <w:b/>
              </w:rPr>
              <w:t>:</w:t>
            </w:r>
            <w:r w:rsidRPr="00655D76">
              <w:rPr>
                <w:rFonts w:cstheme="minorHAnsi"/>
              </w:rPr>
              <w:t xml:space="preserve"> </w:t>
            </w:r>
          </w:p>
          <w:p w14:paraId="01D90BFB" w14:textId="77777777" w:rsidR="00F8372D" w:rsidRDefault="00F8372D" w:rsidP="002523ED">
            <w:pPr>
              <w:jc w:val="both"/>
              <w:rPr>
                <w:rFonts w:cstheme="minorHAnsi"/>
              </w:rPr>
            </w:pPr>
            <w:r w:rsidRPr="00655D76">
              <w:rPr>
                <w:rFonts w:cstheme="minorHAnsi"/>
              </w:rPr>
              <w:t>V prípade, ak má prijímateľ pochybnosti, či ide o významnejšiu alebo menej významnú, resp. formálnu zmenu projektu, príp. pochybnosti o iných skutočnostiach týkajúcich sa predmetnej zmeny projektu, je odporúčané, aby bezodkladne kontaktoval (písomne alebo elektronicky e-mailom) vykonávateľa a odkonzultoval ďalší postup.</w:t>
            </w:r>
            <w:r w:rsidR="00BA652B">
              <w:rPr>
                <w:rFonts w:cstheme="minorHAnsi"/>
              </w:rPr>
              <w:t xml:space="preserve"> </w:t>
            </w:r>
          </w:p>
          <w:p w14:paraId="59D0DADB" w14:textId="1D859A1E" w:rsidR="00BA652B" w:rsidRPr="00655D76" w:rsidRDefault="00BA652B" w:rsidP="002523ED">
            <w:pPr>
              <w:jc w:val="both"/>
              <w:rPr>
                <w:rFonts w:cstheme="minorHAnsi"/>
              </w:rPr>
            </w:pPr>
          </w:p>
        </w:tc>
      </w:tr>
    </w:tbl>
    <w:p w14:paraId="7E06BDE6" w14:textId="78520386" w:rsidR="00DB581E" w:rsidRPr="00655D76" w:rsidRDefault="6E8A8312" w:rsidP="002641EB">
      <w:pPr>
        <w:pStyle w:val="Nadpis3"/>
        <w:spacing w:before="360" w:after="360" w:line="240" w:lineRule="auto"/>
        <w:ind w:left="709"/>
        <w:rPr>
          <w:rFonts w:asciiTheme="minorHAnsi" w:hAnsiTheme="minorHAnsi" w:cstheme="minorHAnsi"/>
        </w:rPr>
      </w:pPr>
      <w:bookmarkStart w:id="71" w:name="_Toc168474907"/>
      <w:bookmarkStart w:id="72" w:name="_Toc168485000"/>
      <w:bookmarkStart w:id="73" w:name="_Toc201132380"/>
      <w:bookmarkEnd w:id="71"/>
      <w:bookmarkEnd w:id="72"/>
      <w:r w:rsidRPr="00655D76">
        <w:rPr>
          <w:rFonts w:asciiTheme="minorHAnsi" w:hAnsiTheme="minorHAnsi" w:cstheme="minorHAnsi"/>
        </w:rPr>
        <w:t>Postup pri zmenách, ktoré si nevyžadujú zmenu zmluvy o PPM</w:t>
      </w:r>
      <w:bookmarkEnd w:id="73"/>
    </w:p>
    <w:p w14:paraId="63B0113F" w14:textId="03642CDC" w:rsidR="00F94F7B" w:rsidRPr="00655D76" w:rsidRDefault="00F94F7B">
      <w:pPr>
        <w:spacing w:before="120" w:after="120" w:line="240" w:lineRule="auto"/>
        <w:jc w:val="both"/>
        <w:rPr>
          <w:rFonts w:cstheme="minorHAnsi"/>
        </w:rPr>
      </w:pPr>
      <w:r w:rsidRPr="00655D76">
        <w:rPr>
          <w:rFonts w:cstheme="minorHAnsi"/>
        </w:rPr>
        <w:t xml:space="preserve">Formálne zmeny a menej významné zmeny projektu, ktoré nemajú vplyv na zmenu zmluvy o PPM, ale ich vykonanie je potrebné na zabezpečenie úspešnej realizácie projektu, prijímateľ </w:t>
      </w:r>
      <w:r w:rsidRPr="00655D76">
        <w:rPr>
          <w:rFonts w:cstheme="minorHAnsi"/>
          <w:b/>
        </w:rPr>
        <w:t xml:space="preserve">bezodkladne </w:t>
      </w:r>
      <w:r w:rsidRPr="00655D76">
        <w:rPr>
          <w:rFonts w:cstheme="minorHAnsi"/>
        </w:rPr>
        <w:t>oznámi vykonávateľovi elektronicky prostredníctvom e-mailu.</w:t>
      </w:r>
    </w:p>
    <w:p w14:paraId="74927EEA" w14:textId="77777777" w:rsidR="00F94F7B" w:rsidRPr="00655D76" w:rsidRDefault="00F94F7B">
      <w:pPr>
        <w:spacing w:before="120" w:after="120" w:line="240" w:lineRule="auto"/>
        <w:jc w:val="both"/>
        <w:rPr>
          <w:rFonts w:cstheme="minorHAnsi"/>
        </w:rPr>
      </w:pPr>
      <w:r w:rsidRPr="00655D76">
        <w:rPr>
          <w:rFonts w:cstheme="minorHAnsi"/>
        </w:rPr>
        <w:lastRenderedPageBreak/>
        <w:t xml:space="preserve">Oznámenie zmeny musí obsahovať minimálne: </w:t>
      </w:r>
    </w:p>
    <w:p w14:paraId="331BDFD4"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 xml:space="preserve">stručný popis; </w:t>
      </w:r>
    </w:p>
    <w:p w14:paraId="4F669591"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zdôvodnenie navrhovanej zmeny projektu;</w:t>
      </w:r>
    </w:p>
    <w:p w14:paraId="2D84B571"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 xml:space="preserve">dopad navrhovanej zmeny na dosiahnutie cieľov projektu; </w:t>
      </w:r>
    </w:p>
    <w:p w14:paraId="57317AC1" w14:textId="77777777" w:rsidR="00F94F7B" w:rsidRPr="00655D76" w:rsidRDefault="00F94F7B" w:rsidP="000300BB">
      <w:pPr>
        <w:pStyle w:val="Odsekzoznamu"/>
        <w:numPr>
          <w:ilvl w:val="1"/>
          <w:numId w:val="7"/>
        </w:numPr>
        <w:spacing w:line="240" w:lineRule="auto"/>
        <w:ind w:left="709" w:hanging="425"/>
        <w:jc w:val="both"/>
        <w:rPr>
          <w:rFonts w:cstheme="minorHAnsi"/>
        </w:rPr>
      </w:pPr>
      <w:r w:rsidRPr="00655D76">
        <w:rPr>
          <w:rFonts w:cstheme="minorHAnsi"/>
        </w:rPr>
        <w:t xml:space="preserve">dopad navrhovanej zmeny na merateľné ukazovatele projektu; </w:t>
      </w:r>
    </w:p>
    <w:p w14:paraId="203F1BA0" w14:textId="77777777" w:rsidR="00F94F7B" w:rsidRPr="00655D76" w:rsidRDefault="00F94F7B" w:rsidP="000300BB">
      <w:pPr>
        <w:pStyle w:val="Odsekzoznamu"/>
        <w:numPr>
          <w:ilvl w:val="1"/>
          <w:numId w:val="7"/>
        </w:numPr>
        <w:spacing w:line="240" w:lineRule="auto"/>
        <w:ind w:left="709" w:hanging="425"/>
        <w:jc w:val="both"/>
        <w:rPr>
          <w:rFonts w:cstheme="minorHAnsi"/>
        </w:rPr>
      </w:pPr>
      <w:r w:rsidRPr="00655D76">
        <w:rPr>
          <w:rFonts w:cstheme="minorHAnsi"/>
        </w:rPr>
        <w:t>dopad navrhovanej zmeny na rozpočet projektu.</w:t>
      </w:r>
    </w:p>
    <w:p w14:paraId="301396FA" w14:textId="52C67DF0" w:rsidR="00F94F7B" w:rsidRPr="00655D76" w:rsidRDefault="00F94F7B" w:rsidP="008343C6">
      <w:pPr>
        <w:spacing w:before="120" w:after="120" w:line="240" w:lineRule="auto"/>
        <w:jc w:val="both"/>
        <w:rPr>
          <w:rFonts w:cstheme="minorHAnsi"/>
        </w:rPr>
      </w:pPr>
      <w:r w:rsidRPr="00655D76">
        <w:rPr>
          <w:rFonts w:cstheme="minorHAnsi"/>
        </w:rPr>
        <w:t>Právne účinky súvisiace s formálnymi a menej významnými zmenami projektu, ktoré vykonávateľ akceptuje, nastanú v kalendárny deň, kedy zmena skutočne nastala (napr. v</w:t>
      </w:r>
      <w:r w:rsidR="003C1D3E" w:rsidRPr="00655D76">
        <w:rPr>
          <w:rFonts w:cstheme="minorHAnsi"/>
        </w:rPr>
        <w:t> </w:t>
      </w:r>
      <w:r w:rsidRPr="00655D76">
        <w:rPr>
          <w:rFonts w:cstheme="minorHAnsi"/>
        </w:rPr>
        <w:t>deň</w:t>
      </w:r>
      <w:r w:rsidR="003C1D3E" w:rsidRPr="00655D76">
        <w:rPr>
          <w:rFonts w:cstheme="minorHAnsi"/>
        </w:rPr>
        <w:t>,</w:t>
      </w:r>
      <w:r w:rsidRPr="00655D76">
        <w:rPr>
          <w:rFonts w:cstheme="minorHAnsi"/>
        </w:rPr>
        <w:t xml:space="preserve"> kedy došlo k zmene štatutárneho zástupcu prijímateľa – podľa obchodného vestníka/obchodného registra).</w:t>
      </w:r>
    </w:p>
    <w:p w14:paraId="73C3420E" w14:textId="25A3A35C" w:rsidR="00F94F7B" w:rsidRPr="00655D76" w:rsidRDefault="00F94F7B" w:rsidP="008343C6">
      <w:pPr>
        <w:spacing w:before="120" w:after="120" w:line="240" w:lineRule="auto"/>
        <w:jc w:val="both"/>
        <w:rPr>
          <w:rFonts w:cstheme="minorHAnsi"/>
        </w:rPr>
      </w:pPr>
      <w:r w:rsidRPr="00655D76">
        <w:rPr>
          <w:rFonts w:cstheme="minorHAnsi"/>
        </w:rPr>
        <w:t>V prípade zmeny osoby (vymenovanie/doplnenie novej, odvolanie/zmena pôvodnej)</w:t>
      </w:r>
      <w:r w:rsidR="004F2C77" w:rsidRPr="00655D76">
        <w:rPr>
          <w:rFonts w:cstheme="minorHAnsi"/>
        </w:rPr>
        <w:t>,</w:t>
      </w:r>
      <w:r w:rsidRPr="00655D76">
        <w:rPr>
          <w:rFonts w:cstheme="minorHAnsi"/>
        </w:rPr>
        <w:t xml:space="preserve"> oprávnenej konať v mene prijímateľa (štatutárny orgán a v prípade udelenia plnej moci aj zástupca)</w:t>
      </w:r>
      <w:r w:rsidR="004F2C77" w:rsidRPr="00655D76">
        <w:rPr>
          <w:rFonts w:cstheme="minorHAnsi"/>
        </w:rPr>
        <w:t>,</w:t>
      </w:r>
      <w:r w:rsidRPr="00655D76">
        <w:rPr>
          <w:rFonts w:cstheme="minorHAnsi"/>
        </w:rPr>
        <w:t xml:space="preserve"> je prijímateľ povinný doručiť vykonávateľovi okrem písomného oznámenia aj novú plnú moc, resp. zmenenú plnú moc (všetko v troch vyhotoveniach postačujúci sken podpísaného originálu).</w:t>
      </w:r>
      <w:r w:rsidR="006D7C66" w:rsidRPr="00655D76">
        <w:rPr>
          <w:rFonts w:cstheme="minorHAnsi"/>
        </w:rPr>
        <w:t xml:space="preserve"> </w:t>
      </w:r>
      <w:r w:rsidRPr="00655D76">
        <w:rPr>
          <w:rFonts w:cstheme="minorHAnsi"/>
        </w:rPr>
        <w:t>Prijímateľ je taktiež povinný oznámiť vykonávateľovi elektronicky e-mailom aj zmenu kontaktnej osoby (minimálne v rozsahu formulára žiadosti o</w:t>
      </w:r>
      <w:r w:rsidR="00BB35CE" w:rsidRPr="00655D76">
        <w:rPr>
          <w:rFonts w:cstheme="minorHAnsi"/>
        </w:rPr>
        <w:t> </w:t>
      </w:r>
      <w:r w:rsidRPr="00655D76">
        <w:rPr>
          <w:rFonts w:cstheme="minorHAnsi"/>
        </w:rPr>
        <w:t>PPM</w:t>
      </w:r>
      <w:r w:rsidR="00BB35CE" w:rsidRPr="00655D76">
        <w:rPr>
          <w:rFonts w:cstheme="minorHAnsi"/>
        </w:rPr>
        <w:t>, zmluvy o PPM</w:t>
      </w:r>
      <w:r w:rsidRPr="00655D76">
        <w:rPr>
          <w:rFonts w:cstheme="minorHAnsi"/>
        </w:rPr>
        <w:t>).</w:t>
      </w:r>
      <w:r w:rsidR="006D7C66" w:rsidRPr="00655D76">
        <w:rPr>
          <w:rFonts w:cstheme="minorHAnsi"/>
        </w:rPr>
        <w:t xml:space="preserve"> </w:t>
      </w:r>
      <w:r w:rsidRPr="00655D76">
        <w:rPr>
          <w:rFonts w:cstheme="minorHAnsi"/>
        </w:rPr>
        <w:t>Za menej významnú zmenu projektu sa považuje aj skoršie ukončenie realizácie hlavných aktivít projektu oproti termínu uvedenému v prílohe č. 2 zmluvy o PPM (</w:t>
      </w:r>
      <w:r w:rsidR="00D034BA" w:rsidRPr="00655D76">
        <w:rPr>
          <w:rFonts w:cstheme="minorHAnsi"/>
        </w:rPr>
        <w:t>Opis projektu</w:t>
      </w:r>
      <w:r w:rsidRPr="00655D76">
        <w:rPr>
          <w:rFonts w:cstheme="minorHAnsi"/>
        </w:rPr>
        <w:t>).</w:t>
      </w:r>
    </w:p>
    <w:p w14:paraId="7475D088" w14:textId="6D40AC2A" w:rsidR="00F94F7B" w:rsidRPr="00655D76" w:rsidRDefault="6E8A8312" w:rsidP="002641EB">
      <w:pPr>
        <w:pStyle w:val="Nadpis3"/>
        <w:spacing w:before="360" w:after="360" w:line="240" w:lineRule="auto"/>
        <w:ind w:left="709"/>
        <w:rPr>
          <w:rFonts w:asciiTheme="minorHAnsi" w:hAnsiTheme="minorHAnsi" w:cstheme="minorHAnsi"/>
        </w:rPr>
      </w:pPr>
      <w:bookmarkStart w:id="74" w:name="_Toc201132381"/>
      <w:r w:rsidRPr="00655D76">
        <w:rPr>
          <w:rFonts w:asciiTheme="minorHAnsi" w:hAnsiTheme="minorHAnsi" w:cstheme="minorHAnsi"/>
        </w:rPr>
        <w:t>Postup pri zmenách, ktoré si vyžadujú zmenu zmluvy o PPM (zmenové konanie)</w:t>
      </w:r>
      <w:bookmarkEnd w:id="74"/>
    </w:p>
    <w:p w14:paraId="66CDD9DB" w14:textId="4090252F" w:rsidR="004657C6" w:rsidRPr="00655D76" w:rsidRDefault="00F94F7B">
      <w:pPr>
        <w:spacing w:before="120" w:after="120" w:line="240" w:lineRule="auto"/>
        <w:jc w:val="both"/>
        <w:rPr>
          <w:rFonts w:cstheme="minorHAnsi"/>
        </w:rPr>
      </w:pPr>
      <w:r w:rsidRPr="00655D76">
        <w:rPr>
          <w:rFonts w:cstheme="minorHAnsi"/>
        </w:rPr>
        <w:t xml:space="preserve">Za významnejšie zmeny, ktoré si vyžadujú zmenu zmluvy o PPM sú považované zmeny, ktoré spočívajú najmä v zmene definovanej v zmluve o PPM, </w:t>
      </w:r>
      <w:r w:rsidR="00126FE8" w:rsidRPr="00655D76">
        <w:rPr>
          <w:rFonts w:cstheme="minorHAnsi"/>
          <w:bCs/>
          <w:color w:val="000000"/>
        </w:rPr>
        <w:t>článk</w:t>
      </w:r>
      <w:r w:rsidR="00437737">
        <w:rPr>
          <w:rFonts w:cstheme="minorHAnsi"/>
          <w:bCs/>
          <w:color w:val="000000"/>
        </w:rPr>
        <w:t>u</w:t>
      </w:r>
      <w:r w:rsidR="00126FE8" w:rsidRPr="00655D76">
        <w:rPr>
          <w:rFonts w:cstheme="minorHAnsi"/>
          <w:bCs/>
          <w:color w:val="000000"/>
        </w:rPr>
        <w:t xml:space="preserve"> 10., odsek</w:t>
      </w:r>
      <w:r w:rsidR="00437737">
        <w:rPr>
          <w:rFonts w:cstheme="minorHAnsi"/>
          <w:bCs/>
          <w:color w:val="000000"/>
        </w:rPr>
        <w:t>u</w:t>
      </w:r>
      <w:r w:rsidR="00126FE8" w:rsidRPr="00655D76">
        <w:rPr>
          <w:rFonts w:cstheme="minorHAnsi"/>
          <w:bCs/>
          <w:color w:val="000000"/>
        </w:rPr>
        <w:t xml:space="preserve"> 3, písmen</w:t>
      </w:r>
      <w:r w:rsidR="00437737">
        <w:rPr>
          <w:rFonts w:cstheme="minorHAnsi"/>
          <w:bCs/>
          <w:color w:val="000000"/>
        </w:rPr>
        <w:t>a</w:t>
      </w:r>
      <w:r w:rsidR="00126FE8" w:rsidRPr="00655D76">
        <w:rPr>
          <w:rFonts w:cstheme="minorHAnsi"/>
          <w:bCs/>
          <w:color w:val="000000"/>
        </w:rPr>
        <w:t xml:space="preserve"> d) VZP</w:t>
      </w:r>
      <w:r w:rsidRPr="00655D76">
        <w:rPr>
          <w:rFonts w:cstheme="minorHAnsi"/>
        </w:rPr>
        <w:t>.</w:t>
      </w:r>
    </w:p>
    <w:p w14:paraId="022B887E" w14:textId="11D718B6" w:rsidR="00F94F7B" w:rsidRPr="00655D76" w:rsidRDefault="00F94F7B">
      <w:pPr>
        <w:spacing w:before="120" w:after="120" w:line="240" w:lineRule="auto"/>
        <w:jc w:val="both"/>
        <w:rPr>
          <w:rFonts w:cstheme="minorHAnsi"/>
        </w:rPr>
      </w:pPr>
      <w:r w:rsidRPr="00655D76">
        <w:rPr>
          <w:rFonts w:cstheme="minorHAnsi"/>
        </w:rPr>
        <w:t>V prípade významnejších zmien projektu (</w:t>
      </w:r>
      <w:r w:rsidR="00C23C48" w:rsidRPr="00655D76">
        <w:rPr>
          <w:rFonts w:cstheme="minorHAnsi"/>
        </w:rPr>
        <w:t>článok 10., odsek 3, písmeno d) VZP</w:t>
      </w:r>
      <w:r w:rsidRPr="00655D76">
        <w:rPr>
          <w:rFonts w:cstheme="minorHAnsi"/>
        </w:rPr>
        <w:t>) zmluvy o PPM je prijímateľ povinný požiadať o zmenu zmluvy o PPM pred vykonaním samotnej zmeny alebo pred uplynutím doby, ku ktorej sa požadovaná zmena viaže, alebo pred vznikom, prípadne zánikom skutočnosti, ktorá sa má prostredníctvom vykonania zmeny odvrátiť.</w:t>
      </w:r>
    </w:p>
    <w:p w14:paraId="5B200CC2" w14:textId="6334E8FB" w:rsidR="00F94F7B" w:rsidRPr="00655D76" w:rsidRDefault="00F94F7B" w:rsidP="002523ED">
      <w:pPr>
        <w:spacing w:line="240" w:lineRule="auto"/>
        <w:jc w:val="both"/>
        <w:rPr>
          <w:rFonts w:cstheme="minorHAnsi"/>
        </w:rPr>
      </w:pPr>
      <w:r w:rsidRPr="00655D76">
        <w:rPr>
          <w:rFonts w:cstheme="minorHAnsi"/>
        </w:rPr>
        <w:t xml:space="preserve">Prijímateľ predkladá žiadosť o zmenu na formulári </w:t>
      </w:r>
      <w:r w:rsidRPr="00655D76">
        <w:rPr>
          <w:rFonts w:cstheme="minorHAnsi"/>
          <w:b/>
        </w:rPr>
        <w:t>Žiadosť o povolenie vykonania zmeny v zmluve o PPM</w:t>
      </w:r>
      <w:r w:rsidRPr="00655D76">
        <w:rPr>
          <w:rFonts w:cstheme="minorHAnsi"/>
        </w:rPr>
        <w:t xml:space="preserve"> </w:t>
      </w:r>
      <w:r w:rsidRPr="00655D76">
        <w:rPr>
          <w:rFonts w:cstheme="minorHAnsi"/>
          <w:b/>
        </w:rPr>
        <w:t>(významnejšia zmena projektu</w:t>
      </w:r>
      <w:r w:rsidR="004614DF" w:rsidRPr="00655D76">
        <w:rPr>
          <w:rFonts w:cstheme="minorHAnsi"/>
          <w:b/>
        </w:rPr>
        <w:t xml:space="preserve">, </w:t>
      </w:r>
      <w:r w:rsidR="00B945EF" w:rsidRPr="00655D76">
        <w:rPr>
          <w:rFonts w:cstheme="minorHAnsi"/>
          <w:b/>
        </w:rPr>
        <w:t>príloha č. 8)</w:t>
      </w:r>
      <w:r w:rsidRPr="00655D76">
        <w:rPr>
          <w:rFonts w:cstheme="minorHAnsi"/>
        </w:rPr>
        <w:t xml:space="preserve">, elektronicky prostredníctvom Ústredného portálu verejnej správy </w:t>
      </w:r>
      <w:r w:rsidR="004571B6" w:rsidRPr="00655D76">
        <w:rPr>
          <w:rFonts w:cstheme="minorHAnsi"/>
        </w:rPr>
        <w:t xml:space="preserve">(ďalej len „ÚPVS“) </w:t>
      </w:r>
      <w:r w:rsidRPr="00655D76">
        <w:rPr>
          <w:rFonts w:cstheme="minorHAnsi"/>
        </w:rPr>
        <w:t>alebo v listinnej podobe. Žiadosť o zmenu musí byť riadne odôvodnená a musí obsahovať charakter zmeny, nevyhnutnosť dodatku a všetky požadované informácie a</w:t>
      </w:r>
      <w:r w:rsidR="007647D1" w:rsidRPr="00655D76">
        <w:rPr>
          <w:rFonts w:cstheme="minorHAnsi"/>
        </w:rPr>
        <w:t> </w:t>
      </w:r>
      <w:r w:rsidRPr="00655D76">
        <w:rPr>
          <w:rFonts w:cstheme="minorHAnsi"/>
        </w:rPr>
        <w:t>údaje</w:t>
      </w:r>
      <w:r w:rsidR="007647D1" w:rsidRPr="00655D76">
        <w:rPr>
          <w:rFonts w:cstheme="minorHAnsi"/>
        </w:rPr>
        <w:t>.</w:t>
      </w:r>
      <w:r w:rsidR="008F2B63" w:rsidRPr="00655D76">
        <w:rPr>
          <w:rStyle w:val="Odkaznapoznmkupodiarou"/>
          <w:rFonts w:cstheme="minorHAnsi"/>
        </w:rPr>
        <w:footnoteReference w:id="13"/>
      </w:r>
    </w:p>
    <w:p w14:paraId="77965727" w14:textId="77777777" w:rsidR="004E130C" w:rsidRPr="00655D76" w:rsidRDefault="00F94F7B" w:rsidP="002523ED">
      <w:pPr>
        <w:spacing w:line="240" w:lineRule="auto"/>
        <w:jc w:val="both"/>
        <w:rPr>
          <w:rFonts w:cstheme="minorHAnsi"/>
        </w:rPr>
      </w:pPr>
      <w:r w:rsidRPr="00655D76">
        <w:rPr>
          <w:rFonts w:cstheme="minorHAnsi"/>
        </w:rPr>
        <w:t xml:space="preserve">Žiadosť o zmenu musí byť podpísaná štatutárom, resp. štatutárnym zástupcom prijímateľa a jej súčasťou je: </w:t>
      </w:r>
    </w:p>
    <w:p w14:paraId="5D9A5A7E"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 xml:space="preserve">popis a zdôvodnenie navrhovanej zmeny; </w:t>
      </w:r>
    </w:p>
    <w:p w14:paraId="058E8033"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v prípade relevantnosti odborné stanovisko relevantnej inštitúcie/osoby (napr. dodávateľa tovarov/prác alebo služieb) potvrdzujúce opodst</w:t>
      </w:r>
      <w:r w:rsidR="004E130C" w:rsidRPr="00655D76">
        <w:rPr>
          <w:rFonts w:cstheme="minorHAnsi"/>
        </w:rPr>
        <w:t>atnenosť návrhu zmeny projektu;</w:t>
      </w:r>
    </w:p>
    <w:p w14:paraId="46D8D1A2" w14:textId="003C0AB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lastRenderedPageBreak/>
        <w:t>upravená časť zmluvy o</w:t>
      </w:r>
      <w:r w:rsidR="004E130C" w:rsidRPr="00655D76">
        <w:rPr>
          <w:rFonts w:cstheme="minorHAnsi"/>
        </w:rPr>
        <w:t xml:space="preserve"> PPM </w:t>
      </w:r>
      <w:r w:rsidRPr="00655D76">
        <w:rPr>
          <w:rFonts w:cstheme="minorHAnsi"/>
        </w:rPr>
        <w:t xml:space="preserve">(napr. rozpočet realizácie jednotlivých aktivít, aktivity a príspevok aktivít k výsledkom projektu a pod.); </w:t>
      </w:r>
    </w:p>
    <w:p w14:paraId="06EF1B08"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dopad navrhovanej zmeny na dosiahnutie cieľov projektu, merateľné ukazovatele projektu a rozpočet projektu (v prípade relevantno</w:t>
      </w:r>
      <w:r w:rsidR="004E130C" w:rsidRPr="00655D76">
        <w:rPr>
          <w:rFonts w:cstheme="minorHAnsi"/>
        </w:rPr>
        <w:t xml:space="preserve">sti zmenený rozpočet projektu); </w:t>
      </w:r>
    </w:p>
    <w:p w14:paraId="1DECB9F4"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 xml:space="preserve">ďalšia požadovaná dokumentácia podľa charakteru zmeny (napr. dokumentácia pri schvaľovaní žiadosti o zmenu v zmluve so zhotoviteľom) – ak relevantné; </w:t>
      </w:r>
    </w:p>
    <w:p w14:paraId="1DA69A63" w14:textId="77777777" w:rsidR="00F94F7B" w:rsidRPr="00655D76" w:rsidRDefault="00F94F7B" w:rsidP="00190ADC">
      <w:pPr>
        <w:pStyle w:val="Odsekzoznamu"/>
        <w:numPr>
          <w:ilvl w:val="1"/>
          <w:numId w:val="8"/>
        </w:numPr>
        <w:spacing w:line="240" w:lineRule="auto"/>
        <w:ind w:left="709" w:hanging="425"/>
        <w:contextualSpacing w:val="0"/>
        <w:jc w:val="both"/>
        <w:rPr>
          <w:rFonts w:cstheme="minorHAnsi"/>
        </w:rPr>
      </w:pPr>
      <w:r w:rsidRPr="00655D76">
        <w:rPr>
          <w:rFonts w:cstheme="minorHAnsi"/>
        </w:rPr>
        <w:t xml:space="preserve">prílohy </w:t>
      </w:r>
      <w:r w:rsidR="004E130C" w:rsidRPr="00655D76">
        <w:rPr>
          <w:rFonts w:cstheme="minorHAnsi"/>
        </w:rPr>
        <w:t xml:space="preserve">– </w:t>
      </w:r>
      <w:r w:rsidRPr="00655D76">
        <w:rPr>
          <w:rFonts w:cstheme="minorHAnsi"/>
        </w:rPr>
        <w:t>ak relevantné.</w:t>
      </w:r>
    </w:p>
    <w:p w14:paraId="1B7D8C27" w14:textId="1374EF82" w:rsidR="004E130C" w:rsidRPr="00655D76" w:rsidRDefault="004E130C" w:rsidP="008343C6">
      <w:pPr>
        <w:spacing w:before="120" w:after="120" w:line="240" w:lineRule="auto"/>
        <w:jc w:val="both"/>
        <w:rPr>
          <w:rFonts w:cstheme="minorHAnsi"/>
        </w:rPr>
      </w:pPr>
      <w:r w:rsidRPr="00655D76">
        <w:rPr>
          <w:rFonts w:cstheme="minorHAnsi"/>
        </w:rPr>
        <w:t>Ak je predmetom žiadosti o zmenu zmena verejného obstarávania, prijímateľ predloží dokumentáciu k verejnému obstarávaniu v požadovanej forme vykonávateľovi</w:t>
      </w:r>
      <w:r w:rsidR="007647D1" w:rsidRPr="00655D76">
        <w:rPr>
          <w:rFonts w:cstheme="minorHAnsi"/>
        </w:rPr>
        <w:t>.</w:t>
      </w:r>
    </w:p>
    <w:p w14:paraId="3A7672E2" w14:textId="503B9825" w:rsidR="004E130C" w:rsidRPr="00655D76" w:rsidRDefault="007250F8" w:rsidP="008343C6">
      <w:pPr>
        <w:spacing w:before="120" w:after="120" w:line="240" w:lineRule="auto"/>
        <w:jc w:val="both"/>
        <w:rPr>
          <w:rFonts w:cstheme="minorHAnsi"/>
        </w:rPr>
      </w:pPr>
      <w:r w:rsidRPr="00655D76">
        <w:rPr>
          <w:rFonts w:cstheme="minorHAnsi"/>
          <w:b/>
        </w:rPr>
        <w:t>V prípade zistenia formálnych alebo vecných nedostatkov v žiadosti o zmenu vykonávateľ vyzve prijímateľa</w:t>
      </w:r>
      <w:r w:rsidRPr="00655D76">
        <w:rPr>
          <w:rFonts w:cstheme="minorHAnsi"/>
        </w:rPr>
        <w:t xml:space="preserve"> (písomne listom alebo elektronicky e-mailom), aby v stanovenej lehote (ktorá </w:t>
      </w:r>
      <w:r w:rsidRPr="00655D76">
        <w:rPr>
          <w:rFonts w:cstheme="minorHAnsi"/>
          <w:b/>
        </w:rPr>
        <w:t xml:space="preserve">nesmie byť kratšia ako 5 pracovných dní </w:t>
      </w:r>
      <w:r w:rsidRPr="00655D76">
        <w:rPr>
          <w:rFonts w:cstheme="minorHAnsi"/>
        </w:rPr>
        <w:t xml:space="preserve">odo dňa doručenia tejto výzvy na doplnenie žiadosti o zmenu), </w:t>
      </w:r>
      <w:r w:rsidRPr="00655D76">
        <w:rPr>
          <w:rFonts w:cstheme="minorHAnsi"/>
          <w:b/>
        </w:rPr>
        <w:t>predloženú žiadosť o zmenu doplnil alebo upravil</w:t>
      </w:r>
      <w:r w:rsidRPr="00655D76">
        <w:rPr>
          <w:rFonts w:cstheme="minorHAnsi"/>
        </w:rPr>
        <w:t>.</w:t>
      </w:r>
    </w:p>
    <w:p w14:paraId="6D222336" w14:textId="51951C7E" w:rsidR="007250F8" w:rsidRPr="00655D76" w:rsidRDefault="007250F8" w:rsidP="008343C6">
      <w:pPr>
        <w:spacing w:before="120" w:after="120" w:line="240" w:lineRule="auto"/>
        <w:jc w:val="both"/>
        <w:rPr>
          <w:rFonts w:cstheme="minorHAnsi"/>
        </w:rPr>
      </w:pPr>
      <w:r w:rsidRPr="00655D76">
        <w:rPr>
          <w:rFonts w:cstheme="minorHAnsi"/>
        </w:rPr>
        <w:t>Predloženú aktualizovanú žiadosť o zmenu vykonávateľ opätovne posúdi. V prípade neodstránenia nedostatkov alebo nedoplnenia požadovaných údajov/dokumentov v stanovenej lehote zo strany prijímateľa vykonávateľ žiadosť o zmenu neschváli. Neschválenie žiadosti o zmenu z dôvodu neodstránenia formálnych nedostatkov nemá vplyv na právo prijímateľa opätovne predložiť upravenú žiadosť o zmenu.</w:t>
      </w:r>
    </w:p>
    <w:p w14:paraId="7F94251D" w14:textId="06350A5F" w:rsidR="006D7C66" w:rsidRPr="00655D76" w:rsidRDefault="007250F8" w:rsidP="008343C6">
      <w:pPr>
        <w:spacing w:before="120" w:after="120" w:line="240" w:lineRule="auto"/>
        <w:jc w:val="both"/>
        <w:rPr>
          <w:rFonts w:cstheme="minorHAnsi"/>
        </w:rPr>
      </w:pPr>
      <w:r w:rsidRPr="00655D76">
        <w:rPr>
          <w:rFonts w:cstheme="minorHAnsi"/>
        </w:rPr>
        <w:t xml:space="preserve">Vykonávateľ posudzuje oprávnenosť zmeny vzhľadom na predmet projektu a vplyv zmeny na definované ciele, merateľné ukazovatele, aktivity, harmonogram, rozpočet a obdobie udržateľnosti projektu a taktiež posudzuje oprávnenosť v súlade s podmienkami zmluvy o PPM, usmerneniami vykonávateľa a platnou legislatívou (napr. </w:t>
      </w:r>
      <w:r w:rsidR="00491C24">
        <w:rPr>
          <w:rFonts w:cstheme="minorHAnsi"/>
        </w:rPr>
        <w:t>Z</w:t>
      </w:r>
      <w:r w:rsidRPr="00655D76">
        <w:rPr>
          <w:rFonts w:cstheme="minorHAnsi"/>
        </w:rPr>
        <w:t xml:space="preserve">ákon č. 357/2015 Z. z. o finančnej kontrole a audite a o zmene a doplnení niektorých zákonov v znení neskorších predpisov (ďalej len „zákon o finančnej kontrole“) v lehote </w:t>
      </w:r>
      <w:r w:rsidRPr="00655D76">
        <w:rPr>
          <w:rFonts w:cstheme="minorHAnsi"/>
          <w:b/>
        </w:rPr>
        <w:t>do 15 pracovných dní</w:t>
      </w:r>
      <w:r w:rsidRPr="00655D76">
        <w:rPr>
          <w:rFonts w:cstheme="minorHAnsi"/>
        </w:rPr>
        <w:t xml:space="preserve"> od doručenia kompletnej žiadosti o zmenu, pričom proces je ukončený zaslaním </w:t>
      </w:r>
      <w:r w:rsidR="005337E7" w:rsidRPr="00655D76">
        <w:rPr>
          <w:rFonts w:cstheme="minorHAnsi"/>
          <w:b/>
        </w:rPr>
        <w:t>Správy</w:t>
      </w:r>
      <w:r w:rsidR="008514FD" w:rsidRPr="00655D76">
        <w:rPr>
          <w:rFonts w:cstheme="minorHAnsi"/>
          <w:b/>
        </w:rPr>
        <w:t xml:space="preserve"> o</w:t>
      </w:r>
      <w:r w:rsidR="005337E7" w:rsidRPr="00655D76">
        <w:rPr>
          <w:rFonts w:cstheme="minorHAnsi"/>
          <w:b/>
        </w:rPr>
        <w:t xml:space="preserve"> schválení / neschválení zmeny zmluvy o PPM</w:t>
      </w:r>
      <w:r w:rsidR="005337E7" w:rsidRPr="00655D76">
        <w:rPr>
          <w:rFonts w:cstheme="minorHAnsi"/>
        </w:rPr>
        <w:t>.</w:t>
      </w:r>
      <w:r w:rsidRPr="00655D76">
        <w:rPr>
          <w:rFonts w:cstheme="minorHAnsi"/>
        </w:rPr>
        <w:t xml:space="preserve"> </w:t>
      </w:r>
    </w:p>
    <w:p w14:paraId="51ADCA06" w14:textId="57724CB0" w:rsidR="007250F8" w:rsidRPr="00655D76" w:rsidRDefault="007250F8" w:rsidP="004160F1">
      <w:pPr>
        <w:spacing w:before="120" w:after="120" w:line="240" w:lineRule="auto"/>
        <w:jc w:val="both"/>
        <w:rPr>
          <w:rFonts w:cstheme="minorHAnsi"/>
        </w:rPr>
      </w:pPr>
      <w:r w:rsidRPr="00655D76">
        <w:rPr>
          <w:rFonts w:cstheme="minorHAnsi"/>
        </w:rPr>
        <w:t>V prípade technicky a odborne náročných zmien alebo nutnosti zabezpečenia odborného stanoviska zo strany externého experta, alebo v relevantných prípadoch</w:t>
      </w:r>
      <w:r w:rsidR="007647D1" w:rsidRPr="00655D76">
        <w:rPr>
          <w:rFonts w:cstheme="minorHAnsi"/>
        </w:rPr>
        <w:t>,</w:t>
      </w:r>
      <w:r w:rsidRPr="00655D76">
        <w:rPr>
          <w:rFonts w:cstheme="minorHAnsi"/>
        </w:rPr>
        <w:t xml:space="preserve"> je vykonávateľ oprávnený zvolať </w:t>
      </w:r>
      <w:r w:rsidRPr="00655D76">
        <w:rPr>
          <w:rFonts w:cstheme="minorHAnsi"/>
          <w:b/>
        </w:rPr>
        <w:t>zmenovú komisiu</w:t>
      </w:r>
      <w:r w:rsidRPr="00655D76">
        <w:rPr>
          <w:rFonts w:cstheme="minorHAnsi"/>
        </w:rPr>
        <w:t xml:space="preserve"> (pracovnú skupinu/podporný tím</w:t>
      </w:r>
      <w:r w:rsidRPr="00655D76">
        <w:rPr>
          <w:rStyle w:val="Odkaznapoznmkupodiarou"/>
          <w:rFonts w:cstheme="minorHAnsi"/>
        </w:rPr>
        <w:footnoteReference w:id="14"/>
      </w:r>
      <w:r w:rsidRPr="00655D76">
        <w:rPr>
          <w:rFonts w:cstheme="minorHAnsi"/>
        </w:rPr>
        <w:t xml:space="preserve">) na posúdenie zmeny, pričom lehotu na administráciu zmenového konania </w:t>
      </w:r>
      <w:r w:rsidR="00F84B60" w:rsidRPr="00655D76">
        <w:rPr>
          <w:rFonts w:cstheme="minorHAnsi"/>
        </w:rPr>
        <w:t>vykonávateľ</w:t>
      </w:r>
      <w:r w:rsidRPr="00655D76">
        <w:rPr>
          <w:rFonts w:cstheme="minorHAnsi"/>
        </w:rPr>
        <w:t xml:space="preserve"> primerane predĺži. O predĺžení lehoty na administráciu zmenového konania </w:t>
      </w:r>
      <w:r w:rsidR="00F84B60" w:rsidRPr="00655D76">
        <w:rPr>
          <w:rFonts w:cstheme="minorHAnsi"/>
        </w:rPr>
        <w:t>vykonávateľ</w:t>
      </w:r>
      <w:r w:rsidRPr="00655D76">
        <w:rPr>
          <w:rFonts w:cstheme="minorHAnsi"/>
        </w:rPr>
        <w:t xml:space="preserve"> elektronicky (e-mailom) informuje prijímateľa. Zmenová komisia (pracovná skupina) bude zvolaná taktiež v prípade uvedenom v kapitole </w:t>
      </w:r>
      <w:r w:rsidR="00C318C1" w:rsidRPr="00655D76">
        <w:rPr>
          <w:rFonts w:cstheme="minorHAnsi"/>
        </w:rPr>
        <w:t>10 VZP</w:t>
      </w:r>
      <w:r w:rsidR="00C84EFB" w:rsidRPr="00655D76">
        <w:rPr>
          <w:rFonts w:cstheme="minorHAnsi"/>
        </w:rPr>
        <w:t xml:space="preserve"> </w:t>
      </w:r>
      <w:r w:rsidR="005A0055" w:rsidRPr="00655D76">
        <w:rPr>
          <w:rFonts w:cstheme="minorHAnsi"/>
        </w:rPr>
        <w:t>Zmena zmluvy</w:t>
      </w:r>
      <w:r w:rsidRPr="00655D76">
        <w:rPr>
          <w:rFonts w:cstheme="minorHAnsi"/>
        </w:rPr>
        <w:t>, t. j. pre účely posúdenia dodatočných výdavkov.</w:t>
      </w:r>
    </w:p>
    <w:p w14:paraId="132C2851" w14:textId="20266B0E" w:rsidR="00F84B60" w:rsidRPr="00655D76" w:rsidRDefault="00F84B60">
      <w:pPr>
        <w:spacing w:before="120" w:after="120" w:line="240" w:lineRule="auto"/>
        <w:jc w:val="both"/>
        <w:rPr>
          <w:rFonts w:cstheme="minorHAnsi"/>
        </w:rPr>
      </w:pPr>
      <w:r w:rsidRPr="00655D76">
        <w:rPr>
          <w:rFonts w:cstheme="minorHAnsi"/>
        </w:rPr>
        <w:t>V prípade, ak predmetom žiadosti o zmenu je omeškanie prijímateľa so začatím realizácie hlavných aktivít projektu o viac ako 3 mesiace od termínu uvedeného v prílohe č. 2 zmluvy o PPM (</w:t>
      </w:r>
      <w:r w:rsidR="00C23C48" w:rsidRPr="00655D76">
        <w:rPr>
          <w:rFonts w:cstheme="minorHAnsi"/>
        </w:rPr>
        <w:t>Opis projektu</w:t>
      </w:r>
      <w:r w:rsidRPr="00655D76">
        <w:rPr>
          <w:rFonts w:cstheme="minorHAnsi"/>
        </w:rPr>
        <w:t>), vykonávateľ si vyhradzuje právo nepristúpiť k uzavretiu dodatku k zmluve o PPM do času, kým nebude ukončená finančná kontrola obstarávania tovarov, služieb, stavebných prác a súvisiacich postupov v zmysle zákona o finančnej kontrole po podpise zmluvy s úspešným uchádzačom. V prípade, ak v čase od predloženia žiadosti o zmenu do ukončenia finančnej kontroly obstarávania nastanú nové skutočnosti na projekte, tak prijímateľ zašle vykonávateľovi doplnenie k už predloženej žiadosti o zmenu, ktorá bude opätovne posudzovaná podľa postupu uvedeného v tejto kapitole.</w:t>
      </w:r>
    </w:p>
    <w:p w14:paraId="201360A1" w14:textId="297644F8" w:rsidR="00F84B60" w:rsidRDefault="00F84B60">
      <w:pPr>
        <w:spacing w:before="120" w:after="120" w:line="240" w:lineRule="auto"/>
        <w:jc w:val="both"/>
        <w:rPr>
          <w:rFonts w:cstheme="minorHAnsi"/>
        </w:rPr>
      </w:pPr>
      <w:r w:rsidRPr="00655D76">
        <w:rPr>
          <w:rFonts w:cstheme="minorHAnsi"/>
        </w:rPr>
        <w:lastRenderedPageBreak/>
        <w:t>Na schválenie zmeny v projekte a zmluvy o PPM ani na uzatvorenie dodatku k zmluve o PPM nie je právny nárok. V prípade, ak vykonávateľ dospeje k záveru, že zmenu nie je možné pre nesplnenie vecných aspektov významnejšej zmeny projektu schváliť, vykonávateľ žiadosť o zmenu neschváli. Neschválenie žiadosti o zmenu z dôvodu nesplnenia vecných aspektov významnejšej zmeny projektu je konečné a prijímateľ nie je oprávnený opätovne požiadať vykonávateľa o vykonanie rovnakej zmeny za rovnakých skutkových podmienok. V</w:t>
      </w:r>
      <w:r w:rsidR="002F0977">
        <w:rPr>
          <w:rFonts w:cstheme="minorHAnsi"/>
        </w:rPr>
        <w:t> </w:t>
      </w:r>
      <w:r w:rsidRPr="00655D76">
        <w:rPr>
          <w:rFonts w:cstheme="minorHAnsi"/>
        </w:rPr>
        <w:t>prípade</w:t>
      </w:r>
      <w:r w:rsidR="002F0977">
        <w:rPr>
          <w:rFonts w:cstheme="minorHAnsi"/>
        </w:rPr>
        <w:t>,</w:t>
      </w:r>
      <w:r w:rsidRPr="00655D76">
        <w:rPr>
          <w:rFonts w:cstheme="minorHAnsi"/>
        </w:rPr>
        <w:t xml:space="preserve"> ak prijímateľ napriek neschváleniu žiadosti o zmenu zo strany </w:t>
      </w:r>
      <w:r w:rsidR="00D0693F" w:rsidRPr="00655D76">
        <w:rPr>
          <w:rFonts w:cstheme="minorHAnsi"/>
        </w:rPr>
        <w:t>vykonávateľa</w:t>
      </w:r>
      <w:r w:rsidRPr="00655D76">
        <w:rPr>
          <w:rFonts w:cstheme="minorHAnsi"/>
        </w:rPr>
        <w:t xml:space="preserve"> opätovne požiada o schválenie tej istej zmeny, pričom objektívne nenastali zmeny skutkových podmienok, </w:t>
      </w:r>
      <w:r w:rsidR="00D0693F" w:rsidRPr="00655D76">
        <w:rPr>
          <w:rFonts w:cstheme="minorHAnsi"/>
        </w:rPr>
        <w:t>vykonávateľ</w:t>
      </w:r>
      <w:r w:rsidRPr="00655D76">
        <w:rPr>
          <w:rFonts w:cstheme="minorHAnsi"/>
        </w:rPr>
        <w:t xml:space="preserve"> bez ďalšieho preskúmavania takúto žiadosť o zmenu opätovne neschváli.</w:t>
      </w:r>
    </w:p>
    <w:p w14:paraId="68D602F9" w14:textId="2D7518F7" w:rsidR="003009F1" w:rsidRPr="00655D76" w:rsidRDefault="00131212" w:rsidP="00C83862">
      <w:pPr>
        <w:jc w:val="both"/>
        <w:rPr>
          <w:rFonts w:cstheme="minorHAnsi"/>
        </w:rPr>
      </w:pPr>
      <w:r w:rsidRPr="00131212">
        <w:t xml:space="preserve">Vykonávateľ môže schváliť zmenu </w:t>
      </w:r>
      <w:r w:rsidR="00B96F03">
        <w:t>z</w:t>
      </w:r>
      <w:r w:rsidRPr="00131212">
        <w:t xml:space="preserve">mluvy s iným časovým okamihom, ako navrhuje </w:t>
      </w:r>
      <w:r w:rsidR="002F0977">
        <w:t>p</w:t>
      </w:r>
      <w:r w:rsidRPr="00131212">
        <w:t xml:space="preserve">rijímateľ. Vykonávateľ môže z dôvodu na strane </w:t>
      </w:r>
      <w:r w:rsidR="00516DE9">
        <w:t>v</w:t>
      </w:r>
      <w:r w:rsidRPr="00131212">
        <w:t xml:space="preserve">ykonávateľa alebo z iného dôvodu (napríklad zmien potrebných z dôvodu mimoriadnej situácie, núdzového stavu alebo výnimočného stavu) podľa konkrétnych okolností prípadu schváliť zmenu </w:t>
      </w:r>
      <w:r w:rsidR="00B96F03">
        <w:t>z</w:t>
      </w:r>
      <w:r w:rsidRPr="00131212">
        <w:t>mluv</w:t>
      </w:r>
      <w:r w:rsidR="00B96F03">
        <w:t>y</w:t>
      </w:r>
      <w:r w:rsidRPr="00131212">
        <w:t xml:space="preserve"> aj s účinkami ex-post, t.</w:t>
      </w:r>
      <w:r w:rsidR="00975E9E">
        <w:t xml:space="preserve"> </w:t>
      </w:r>
      <w:r w:rsidRPr="00131212">
        <w:t>j. po tom, ako zmena nastala.</w:t>
      </w:r>
    </w:p>
    <w:p w14:paraId="03459C86" w14:textId="3FE0A219" w:rsidR="00D0693F" w:rsidRPr="00655D76" w:rsidRDefault="00963CFE" w:rsidP="00A76430">
      <w:pPr>
        <w:spacing w:before="120" w:after="120" w:line="240" w:lineRule="auto"/>
        <w:jc w:val="both"/>
        <w:rPr>
          <w:rFonts w:cstheme="minorHAnsi"/>
        </w:rPr>
      </w:pPr>
      <w:r w:rsidRPr="00655D76">
        <w:rPr>
          <w:rFonts w:cstheme="minorHAnsi"/>
        </w:rPr>
        <w:t xml:space="preserve">V prípade súhlasného stanoviska s navrhovanou zmenou zasiela vykonávateľ prijímateľovi najneskôr do </w:t>
      </w:r>
      <w:r w:rsidRPr="00655D76">
        <w:rPr>
          <w:rFonts w:cstheme="minorHAnsi"/>
          <w:b/>
        </w:rPr>
        <w:t>20 pracovných dní</w:t>
      </w:r>
      <w:r w:rsidRPr="00655D76">
        <w:rPr>
          <w:rFonts w:cstheme="minorHAnsi"/>
        </w:rPr>
        <w:t xml:space="preserve"> od zaslania </w:t>
      </w:r>
      <w:r w:rsidR="008514FD" w:rsidRPr="00655D76">
        <w:rPr>
          <w:rFonts w:cstheme="minorHAnsi"/>
        </w:rPr>
        <w:t>Správy o schválení zmeny zmluvy o PPM</w:t>
      </w:r>
      <w:r w:rsidRPr="00655D76">
        <w:rPr>
          <w:rFonts w:cstheme="minorHAnsi"/>
        </w:rPr>
        <w:t xml:space="preserve"> návrh dodatku k zmluve o PPM v prípade, že zmena zmluvy o PPM bude na základe rozhodnutia vykonávateľa vykonaná formou písomného dodatku.</w:t>
      </w:r>
    </w:p>
    <w:p w14:paraId="06BDFE40" w14:textId="77777777" w:rsidR="008F2B63" w:rsidRPr="00655D76" w:rsidRDefault="004571B6" w:rsidP="00A76430">
      <w:pPr>
        <w:spacing w:before="120" w:after="120" w:line="240" w:lineRule="auto"/>
        <w:jc w:val="both"/>
        <w:rPr>
          <w:rFonts w:cstheme="minorHAnsi"/>
        </w:rPr>
      </w:pPr>
      <w:r w:rsidRPr="00655D76">
        <w:rPr>
          <w:rFonts w:cstheme="minorHAnsi"/>
        </w:rPr>
        <w:t xml:space="preserve">Podpisovanie dodatku ku zmluve o PPM bude prebiehať </w:t>
      </w:r>
      <w:r w:rsidR="00847A13" w:rsidRPr="00655D76">
        <w:rPr>
          <w:rFonts w:cstheme="minorHAnsi"/>
        </w:rPr>
        <w:t xml:space="preserve"> </w:t>
      </w:r>
      <w:r w:rsidR="008F2B63" w:rsidRPr="00655D76">
        <w:rPr>
          <w:rFonts w:cstheme="minorHAnsi"/>
        </w:rPr>
        <w:t xml:space="preserve">prioritne </w:t>
      </w:r>
      <w:r w:rsidR="00847A13" w:rsidRPr="00655D76">
        <w:rPr>
          <w:rFonts w:cstheme="minorHAnsi"/>
        </w:rPr>
        <w:t xml:space="preserve">elektronicky alebo </w:t>
      </w:r>
      <w:r w:rsidR="008F2B63" w:rsidRPr="00655D76">
        <w:rPr>
          <w:rFonts w:cstheme="minorHAnsi"/>
        </w:rPr>
        <w:t xml:space="preserve">v prípade dohody vykonávateľa s prijímateľom </w:t>
      </w:r>
      <w:r w:rsidR="00847A13" w:rsidRPr="00655D76">
        <w:rPr>
          <w:rFonts w:cstheme="minorHAnsi"/>
        </w:rPr>
        <w:t xml:space="preserve">listinne. </w:t>
      </w:r>
    </w:p>
    <w:p w14:paraId="76583991" w14:textId="2D83284C" w:rsidR="00387CDB" w:rsidRPr="00655D76" w:rsidRDefault="008F2B63" w:rsidP="00A76430">
      <w:pPr>
        <w:spacing w:before="120" w:after="120" w:line="240" w:lineRule="auto"/>
        <w:jc w:val="both"/>
        <w:rPr>
          <w:rFonts w:cstheme="minorHAnsi"/>
        </w:rPr>
      </w:pPr>
      <w:r w:rsidRPr="00655D76">
        <w:rPr>
          <w:rFonts w:cstheme="minorHAnsi"/>
        </w:rPr>
        <w:t>V prípade, ak sa d</w:t>
      </w:r>
      <w:r w:rsidR="00985E6A" w:rsidRPr="00655D76">
        <w:rPr>
          <w:rFonts w:cstheme="minorHAnsi"/>
        </w:rPr>
        <w:t xml:space="preserve">odatky </w:t>
      </w:r>
      <w:r w:rsidRPr="00655D76">
        <w:rPr>
          <w:rFonts w:cstheme="minorHAnsi"/>
        </w:rPr>
        <w:t xml:space="preserve">podpisujú </w:t>
      </w:r>
      <w:r w:rsidR="00985E6A" w:rsidRPr="00655D76">
        <w:rPr>
          <w:rFonts w:cstheme="minorHAnsi"/>
        </w:rPr>
        <w:t>elektronicky prostredníctvom</w:t>
      </w:r>
      <w:r w:rsidR="004571B6" w:rsidRPr="00655D76">
        <w:rPr>
          <w:rFonts w:cstheme="minorHAnsi"/>
        </w:rPr>
        <w:t xml:space="preserve"> </w:t>
      </w:r>
      <w:r w:rsidR="00B81D10" w:rsidRPr="00655D76">
        <w:rPr>
          <w:rFonts w:cstheme="minorHAnsi"/>
        </w:rPr>
        <w:t>ÚPVS</w:t>
      </w:r>
      <w:r w:rsidR="00F36F93" w:rsidRPr="00655D76">
        <w:rPr>
          <w:rFonts w:cstheme="minorHAnsi"/>
        </w:rPr>
        <w:t xml:space="preserve">, </w:t>
      </w:r>
      <w:r w:rsidRPr="00655D76">
        <w:rPr>
          <w:rFonts w:cstheme="minorHAnsi"/>
        </w:rPr>
        <w:t>tak podpisovanie prebieha</w:t>
      </w:r>
      <w:r w:rsidR="00B81D10" w:rsidRPr="00655D76">
        <w:rPr>
          <w:rFonts w:cstheme="minorHAnsi"/>
        </w:rPr>
        <w:t xml:space="preserve"> </w:t>
      </w:r>
      <w:r w:rsidR="00F36F93" w:rsidRPr="00655D76">
        <w:rPr>
          <w:rFonts w:cstheme="minorHAnsi"/>
        </w:rPr>
        <w:t>autorizovaným kvalifikovaným elektronickým podpisom vyhotoveným s mandátnym certifikátom alebo kvalifikovaným elektronickým podpisom prostredníctvom eID (elektronického občianskeho preukazu), pričom musia byť zachované všetky podmienky pre vznik platného právneho úkonu podľa osobitných predpisov, osobitne vo vzťahu k zabezpečeniu konania oprávnenou osobou, pretože podmienky pre vznik platného právneho úkonu sa uplatňujú bez ohľadu na podobu právneho úkonu.</w:t>
      </w:r>
    </w:p>
    <w:p w14:paraId="2AAA94CC" w14:textId="46F5E773" w:rsidR="00963CFE" w:rsidRPr="00655D76" w:rsidRDefault="008F2B63" w:rsidP="002843AB">
      <w:pPr>
        <w:spacing w:before="120" w:after="120" w:line="240" w:lineRule="auto"/>
        <w:jc w:val="both"/>
        <w:rPr>
          <w:rFonts w:cstheme="minorHAnsi"/>
        </w:rPr>
      </w:pPr>
      <w:r w:rsidRPr="00655D76">
        <w:rPr>
          <w:rFonts w:cstheme="minorHAnsi"/>
        </w:rPr>
        <w:t xml:space="preserve">V prípade, ak sa dodatky podpisujú listinne je postup nasledovný. </w:t>
      </w:r>
      <w:r w:rsidR="00963CFE" w:rsidRPr="00655D76">
        <w:rPr>
          <w:rFonts w:cstheme="minorHAnsi"/>
        </w:rPr>
        <w:t xml:space="preserve">Po podpise </w:t>
      </w:r>
      <w:r w:rsidR="00671BAE" w:rsidRPr="00655D76">
        <w:rPr>
          <w:rFonts w:cstheme="minorHAnsi"/>
        </w:rPr>
        <w:t>ministrom</w:t>
      </w:r>
      <w:r w:rsidR="00963CFE" w:rsidRPr="00655D76">
        <w:rPr>
          <w:rFonts w:cstheme="minorHAnsi"/>
        </w:rPr>
        <w:t xml:space="preserve"> investícií, regionálneho rozvoja a informatizácie, resp. j</w:t>
      </w:r>
      <w:r w:rsidR="00EF210C" w:rsidRPr="00655D76">
        <w:rPr>
          <w:rFonts w:cstheme="minorHAnsi"/>
        </w:rPr>
        <w:t>eho</w:t>
      </w:r>
      <w:r w:rsidR="00963CFE" w:rsidRPr="00655D76">
        <w:rPr>
          <w:rFonts w:cstheme="minorHAnsi"/>
        </w:rPr>
        <w:t xml:space="preserve"> oprávneným zástupcom/splnomocnenou osobou, </w:t>
      </w:r>
      <w:r w:rsidR="00963CFE" w:rsidRPr="00655D76">
        <w:rPr>
          <w:rFonts w:cstheme="minorHAnsi"/>
          <w:b/>
        </w:rPr>
        <w:t>návrh dodatku k zmluve o PPM v</w:t>
      </w:r>
      <w:r w:rsidR="006D7C66" w:rsidRPr="00655D76">
        <w:rPr>
          <w:rFonts w:cstheme="minorHAnsi"/>
          <w:b/>
        </w:rPr>
        <w:t xml:space="preserve"> </w:t>
      </w:r>
      <w:r w:rsidR="00963CFE" w:rsidRPr="00655D76">
        <w:rPr>
          <w:rFonts w:cstheme="minorHAnsi"/>
          <w:b/>
        </w:rPr>
        <w:t xml:space="preserve">3 </w:t>
      </w:r>
      <w:r w:rsidR="004F2C77" w:rsidRPr="00655D76">
        <w:rPr>
          <w:rFonts w:cstheme="minorHAnsi"/>
          <w:b/>
        </w:rPr>
        <w:t xml:space="preserve">(troch) </w:t>
      </w:r>
      <w:r w:rsidR="00963CFE" w:rsidRPr="00655D76">
        <w:rPr>
          <w:rFonts w:cstheme="minorHAnsi"/>
          <w:b/>
        </w:rPr>
        <w:t>rovnopisoch</w:t>
      </w:r>
      <w:r w:rsidR="00963CFE" w:rsidRPr="00655D76">
        <w:rPr>
          <w:rFonts w:cstheme="minorHAnsi"/>
        </w:rPr>
        <w:t xml:space="preserve"> vykonávateľ zasiela prijímateľovi doporučenou poštou s doručenkou alebo zabezpečí doručenie iným vhodným spôsobom (napr. kuriérom, alebo osobne projektovému manažérovi s potvrdením o prijatí návrhu dodatku prijímateľom) a poskytne prijímateľovi lehotu </w:t>
      </w:r>
      <w:r w:rsidR="00963CFE" w:rsidRPr="00655D76">
        <w:rPr>
          <w:rFonts w:cstheme="minorHAnsi"/>
          <w:b/>
        </w:rPr>
        <w:t>minimálne 5 pracovných dní</w:t>
      </w:r>
      <w:r w:rsidR="00963CFE" w:rsidRPr="00655D76">
        <w:rPr>
          <w:rFonts w:cstheme="minorHAnsi"/>
        </w:rPr>
        <w:t xml:space="preserve"> na prijatie návrhu na uzavretie dodatku k zmluve o PPM</w:t>
      </w:r>
      <w:r w:rsidR="00F33694" w:rsidRPr="00655D76">
        <w:rPr>
          <w:rFonts w:cstheme="minorHAnsi"/>
        </w:rPr>
        <w:t>. Vykonávateľ</w:t>
      </w:r>
      <w:r w:rsidR="00963CFE" w:rsidRPr="00655D76">
        <w:rPr>
          <w:rFonts w:cstheme="minorHAnsi"/>
        </w:rPr>
        <w:t xml:space="preserve"> je oprávnený poskytnutú lehotu na prijatie návrhu na uzavretie zmluvy o </w:t>
      </w:r>
      <w:r w:rsidR="00F33694" w:rsidRPr="00655D76">
        <w:rPr>
          <w:rFonts w:cstheme="minorHAnsi"/>
        </w:rPr>
        <w:t>PPM</w:t>
      </w:r>
      <w:r w:rsidR="00963CFE" w:rsidRPr="00655D76">
        <w:rPr>
          <w:rFonts w:cstheme="minorHAnsi"/>
        </w:rPr>
        <w:t xml:space="preserve"> primerane predĺžiť na základe odôvodnenej písomnej požiadavky prijímateľa. Prijímateľ zašle späť 2 </w:t>
      </w:r>
      <w:r w:rsidR="004F2C77" w:rsidRPr="00655D76">
        <w:rPr>
          <w:rFonts w:cstheme="minorHAnsi"/>
        </w:rPr>
        <w:t xml:space="preserve">(dva) </w:t>
      </w:r>
      <w:r w:rsidR="00963CFE" w:rsidRPr="00655D76">
        <w:rPr>
          <w:rFonts w:cstheme="minorHAnsi"/>
        </w:rPr>
        <w:t xml:space="preserve">podpísané rovnopisy a </w:t>
      </w:r>
      <w:r w:rsidR="004F2C77" w:rsidRPr="00655D76">
        <w:rPr>
          <w:rFonts w:cstheme="minorHAnsi"/>
        </w:rPr>
        <w:t>tretí</w:t>
      </w:r>
      <w:r w:rsidR="00963CFE" w:rsidRPr="00655D76">
        <w:rPr>
          <w:rFonts w:cstheme="minorHAnsi"/>
        </w:rPr>
        <w:t xml:space="preserve"> rovnopis (bez podpiso</w:t>
      </w:r>
      <w:r w:rsidR="00F33694" w:rsidRPr="00655D76">
        <w:rPr>
          <w:rFonts w:cstheme="minorHAnsi"/>
        </w:rPr>
        <w:t>vej tabuľky) si ponechá. Vykonávateľ</w:t>
      </w:r>
      <w:r w:rsidR="00963CFE" w:rsidRPr="00655D76">
        <w:rPr>
          <w:rFonts w:cstheme="minorHAnsi"/>
        </w:rPr>
        <w:t xml:space="preserve"> je oprávnený rozhodnúť, že 3 </w:t>
      </w:r>
      <w:r w:rsidR="004F2C77" w:rsidRPr="00655D76">
        <w:rPr>
          <w:rFonts w:cstheme="minorHAnsi"/>
        </w:rPr>
        <w:t xml:space="preserve">(tri) </w:t>
      </w:r>
      <w:r w:rsidR="00963CFE" w:rsidRPr="00655D76">
        <w:rPr>
          <w:rFonts w:cstheme="minorHAnsi"/>
        </w:rPr>
        <w:t xml:space="preserve">rovnopisy návrhu na uzavretie dodatku k zmluve o </w:t>
      </w:r>
      <w:r w:rsidR="00F33694" w:rsidRPr="00655D76">
        <w:rPr>
          <w:rFonts w:cstheme="minorHAnsi"/>
        </w:rPr>
        <w:t>PPM</w:t>
      </w:r>
      <w:r w:rsidR="00963CFE" w:rsidRPr="00655D76">
        <w:rPr>
          <w:rFonts w:cstheme="minorHAnsi"/>
        </w:rPr>
        <w:t xml:space="preserve"> budú odovzdané prijímateľovi </w:t>
      </w:r>
      <w:r w:rsidR="00F33694" w:rsidRPr="00655D76">
        <w:rPr>
          <w:rFonts w:cstheme="minorHAnsi"/>
        </w:rPr>
        <w:t>po dohode s ním na pracovisku vykonávateľa. Obdobne je vykonávateľ</w:t>
      </w:r>
      <w:r w:rsidR="00963CFE" w:rsidRPr="00655D76">
        <w:rPr>
          <w:rFonts w:cstheme="minorHAnsi"/>
        </w:rPr>
        <w:t xml:space="preserve"> oprávnený rozhodnúť aj o prevzatí prijímateľom podpísaných 2 </w:t>
      </w:r>
      <w:r w:rsidR="004F2C77" w:rsidRPr="00655D76">
        <w:rPr>
          <w:rFonts w:cstheme="minorHAnsi"/>
        </w:rPr>
        <w:t xml:space="preserve">(dvoch) </w:t>
      </w:r>
      <w:r w:rsidR="00963CFE" w:rsidRPr="00655D76">
        <w:rPr>
          <w:rFonts w:cstheme="minorHAnsi"/>
        </w:rPr>
        <w:t>rovnopisov po dohode</w:t>
      </w:r>
      <w:r w:rsidR="00F33694" w:rsidRPr="00655D76">
        <w:rPr>
          <w:rFonts w:cstheme="minorHAnsi"/>
        </w:rPr>
        <w:t xml:space="preserve"> s prijímateľom na pracovisku vykonávateľa</w:t>
      </w:r>
      <w:r w:rsidR="00963CFE" w:rsidRPr="00655D76">
        <w:rPr>
          <w:rFonts w:cstheme="minorHAnsi"/>
        </w:rPr>
        <w:t xml:space="preserve">. V takýchto prípadoch </w:t>
      </w:r>
      <w:r w:rsidR="00924D9C">
        <w:rPr>
          <w:rFonts w:cstheme="minorHAnsi"/>
        </w:rPr>
        <w:t>vykonávateľ</w:t>
      </w:r>
      <w:r w:rsidR="00963CFE" w:rsidRPr="00655D76">
        <w:rPr>
          <w:rFonts w:cstheme="minorHAnsi"/>
        </w:rPr>
        <w:t xml:space="preserve">, resp. prijímateľ vypracuje potvrdenie (preberací protokol) o odovzdaní, resp. prevzatí dodatku k zmluve o </w:t>
      </w:r>
      <w:r w:rsidR="00F33694" w:rsidRPr="00655D76">
        <w:rPr>
          <w:rFonts w:cstheme="minorHAnsi"/>
        </w:rPr>
        <w:t>PPM</w:t>
      </w:r>
      <w:r w:rsidR="00963CFE" w:rsidRPr="00655D76">
        <w:rPr>
          <w:rFonts w:cstheme="minorHAnsi"/>
        </w:rPr>
        <w:t xml:space="preserve">. Návrh na uzavretie dodatku k zmluve o </w:t>
      </w:r>
      <w:r w:rsidR="00F33694" w:rsidRPr="00655D76">
        <w:rPr>
          <w:rFonts w:cstheme="minorHAnsi"/>
        </w:rPr>
        <w:t>PPM</w:t>
      </w:r>
      <w:r w:rsidR="00963CFE" w:rsidRPr="00655D76">
        <w:rPr>
          <w:rFonts w:cstheme="minorHAnsi"/>
        </w:rPr>
        <w:t xml:space="preserve"> zaniká</w:t>
      </w:r>
      <w:r w:rsidR="00F33694" w:rsidRPr="00655D76">
        <w:rPr>
          <w:rFonts w:cstheme="minorHAnsi"/>
        </w:rPr>
        <w:t xml:space="preserve"> dňom uplynutia lehoty určenej vykonávateľom</w:t>
      </w:r>
      <w:r w:rsidR="00963CFE" w:rsidRPr="00655D76">
        <w:rPr>
          <w:rFonts w:cstheme="minorHAnsi"/>
        </w:rPr>
        <w:t xml:space="preserve"> na prijatie návrhu dodatku k zmluve o </w:t>
      </w:r>
      <w:r w:rsidR="00F33694" w:rsidRPr="00655D76">
        <w:rPr>
          <w:rFonts w:cstheme="minorHAnsi"/>
        </w:rPr>
        <w:t>PPM</w:t>
      </w:r>
      <w:r w:rsidR="00963CFE" w:rsidRPr="00655D76">
        <w:rPr>
          <w:rFonts w:cstheme="minorHAnsi"/>
        </w:rPr>
        <w:t xml:space="preserve"> alebo doručením prejavu prijímateľa o odmietnutí návrhu na uzavretie dodatku k zmluve o </w:t>
      </w:r>
      <w:r w:rsidR="00F33694" w:rsidRPr="00655D76">
        <w:rPr>
          <w:rFonts w:cstheme="minorHAnsi"/>
        </w:rPr>
        <w:t>PPM</w:t>
      </w:r>
      <w:r w:rsidR="00963CFE" w:rsidRPr="00655D76">
        <w:rPr>
          <w:rFonts w:cstheme="minorHAnsi"/>
        </w:rPr>
        <w:t>.</w:t>
      </w:r>
    </w:p>
    <w:p w14:paraId="0D61B6B0" w14:textId="154E45FE" w:rsidR="00CC3CED" w:rsidRPr="00655D76" w:rsidRDefault="3EDFFB9B" w:rsidP="002843AB">
      <w:pPr>
        <w:spacing w:before="120" w:after="120" w:line="240" w:lineRule="auto"/>
        <w:jc w:val="both"/>
        <w:rPr>
          <w:rFonts w:ascii="Calibri" w:eastAsia="Calibri" w:hAnsi="Calibri" w:cs="Calibri"/>
        </w:rPr>
      </w:pPr>
      <w:r w:rsidRPr="00655D76">
        <w:lastRenderedPageBreak/>
        <w:t xml:space="preserve">V súlade s ustanoveniami </w:t>
      </w:r>
      <w:r w:rsidR="005C484A">
        <w:t>Z</w:t>
      </w:r>
      <w:r w:rsidRPr="00655D76">
        <w:t>ákona č. 211/2000 Z. z. o slobodnom prístupe k informáciám a o zmene a doplnení niektorých zákonov v znení neskorších predpisov (ďalej len „zákon o slobode informácií“) vykonávateľ zabezpečí prvé zverejnenie dodatku k zmluve o PPM v CRZ. Deň nasledujúci po dni jeho zverejnenia je dňom nadobudnutia účinnosti dodatku k zmluve o PPM</w:t>
      </w:r>
      <w:r w:rsidR="7FD36072" w:rsidRPr="00655D76">
        <w:t xml:space="preserve"> </w:t>
      </w:r>
      <w:r w:rsidR="7FD36072" w:rsidRPr="00655D76">
        <w:rPr>
          <w:rFonts w:ascii="Calibri" w:eastAsia="Calibri" w:hAnsi="Calibri" w:cs="Calibri"/>
        </w:rPr>
        <w:t>(príp. neskorší deň, ak sa zmluvné strany v zmysle § 47a Občianskeho zákonníka dohodli, že dodatok nadobúda účinnosť neskôr ako je deň nasledujúci po dni zverejnenia).</w:t>
      </w:r>
    </w:p>
    <w:p w14:paraId="45144595" w14:textId="5A627F08" w:rsidR="00CC3CED" w:rsidRPr="00655D76" w:rsidRDefault="00CC3CED" w:rsidP="002843AB">
      <w:pPr>
        <w:spacing w:before="120" w:after="120" w:line="240" w:lineRule="auto"/>
        <w:jc w:val="both"/>
        <w:rPr>
          <w:rFonts w:cstheme="minorHAnsi"/>
        </w:rPr>
      </w:pPr>
      <w:r w:rsidRPr="00655D76">
        <w:rPr>
          <w:rFonts w:cstheme="minorHAnsi"/>
        </w:rPr>
        <w:t>V prípade nesúhlasného stanoviska s navrhovanou zmenou projektu prijímateľ nie je oprávnený k realizácii predmetnej zmeny pristúpiť. V prípade, ak prijímateľ významnejšiu zmenu projektu zrealizuje</w:t>
      </w:r>
      <w:r w:rsidR="00213955" w:rsidRPr="00655D76">
        <w:rPr>
          <w:rFonts w:cstheme="minorHAnsi"/>
        </w:rPr>
        <w:t xml:space="preserve"> bez jej schválenia zo strany vykonávateľa</w:t>
      </w:r>
      <w:r w:rsidRPr="00655D76">
        <w:rPr>
          <w:rFonts w:cstheme="minorHAnsi"/>
        </w:rPr>
        <w:t xml:space="preserve">, je táto skutočnosť považovaná za podstatné porušenie zmluvy o </w:t>
      </w:r>
      <w:r w:rsidR="00213955" w:rsidRPr="00655D76">
        <w:rPr>
          <w:rFonts w:cstheme="minorHAnsi"/>
        </w:rPr>
        <w:t>PPM</w:t>
      </w:r>
      <w:r w:rsidRPr="00655D76">
        <w:rPr>
          <w:rFonts w:cstheme="minorHAnsi"/>
        </w:rPr>
        <w:t xml:space="preserve"> zo strany prijímateľa a vzniknuté výdavky viažuce sa k takejto zmene projektu sa považujú za neoprávnené.</w:t>
      </w:r>
    </w:p>
    <w:p w14:paraId="35BE36E0" w14:textId="1F9670BD" w:rsidR="00213955" w:rsidRPr="00655D76" w:rsidRDefault="00213955" w:rsidP="002843AB">
      <w:pPr>
        <w:spacing w:before="120" w:after="120" w:line="240" w:lineRule="auto"/>
        <w:jc w:val="both"/>
        <w:rPr>
          <w:rFonts w:cstheme="minorHAnsi"/>
        </w:rPr>
      </w:pPr>
      <w:r w:rsidRPr="00655D76">
        <w:rPr>
          <w:rFonts w:cstheme="minorHAnsi"/>
        </w:rPr>
        <w:t xml:space="preserve">Prijímateľ je oprávnený podať žiadosť o zmenu aj po uskutočnení významnejšej zmeny projektu, pričom je v týchto prípadoch povinný požiadať o zmenu najneskôr </w:t>
      </w:r>
      <w:r w:rsidRPr="00655D76">
        <w:rPr>
          <w:rFonts w:cstheme="minorHAnsi"/>
          <w:b/>
        </w:rPr>
        <w:t>30 pracovných dní</w:t>
      </w:r>
      <w:r w:rsidRPr="00655D76">
        <w:rPr>
          <w:rFonts w:cstheme="minorHAnsi"/>
        </w:rPr>
        <w:t xml:space="preserve"> pred predložením ŽoP, ktorá ako prvá zahŕňa aspoň niektoré výdavky, ktoré sú požadovanou zmenou dotknuté, a to v prípadoch:</w:t>
      </w:r>
    </w:p>
    <w:p w14:paraId="5D4C0FBB" w14:textId="77777777" w:rsidR="00213955" w:rsidRPr="00655D76" w:rsidRDefault="00213955" w:rsidP="00190ADC">
      <w:pPr>
        <w:pStyle w:val="Odsekzoznamu"/>
        <w:numPr>
          <w:ilvl w:val="0"/>
          <w:numId w:val="69"/>
        </w:numPr>
        <w:spacing w:line="240" w:lineRule="auto"/>
        <w:ind w:left="709" w:hanging="425"/>
        <w:contextualSpacing w:val="0"/>
        <w:jc w:val="both"/>
        <w:rPr>
          <w:rFonts w:cstheme="minorHAnsi"/>
        </w:rPr>
      </w:pPr>
      <w:r w:rsidRPr="00655D76">
        <w:rPr>
          <w:rFonts w:cstheme="minorHAnsi"/>
        </w:rPr>
        <w:t>akejkoľvek odchýlky v rozpočte projektu týkajúcej sa oprávnených výdavkov okrem zníženia výšky oprávnených výdavkov a takéto zníženie nemá vplyv na dosiahnutie stanoveného cieľa projektu. Súčasťou žiadosti o zmenu v tomto prípade sú, okrem vyplnenia štandardného formuláru týkajúceho sa žiadosti o zmenu aj nasledovné informácie/údaje:</w:t>
      </w:r>
    </w:p>
    <w:p w14:paraId="4A046967" w14:textId="0B67E936" w:rsidR="00213955" w:rsidRPr="00655D76" w:rsidRDefault="174ED579" w:rsidP="6A5C623F">
      <w:pPr>
        <w:pStyle w:val="Odsekzoznamu"/>
        <w:numPr>
          <w:ilvl w:val="2"/>
          <w:numId w:val="8"/>
        </w:numPr>
        <w:spacing w:line="240" w:lineRule="auto"/>
        <w:ind w:left="1134" w:hanging="425"/>
        <w:jc w:val="both"/>
      </w:pPr>
      <w:r w:rsidRPr="00655D76">
        <w:t xml:space="preserve">v prípade zmeny vecného plnenia, ktorého dôsledkom je navrhovaná zmena v rozpočte projektu, preukázanie súladu takejto zmeny s režimom zmien dohodnutých v zmluve medzi prijímateľom a dodávateľom a s ustanovením § 18 </w:t>
      </w:r>
      <w:r w:rsidR="00BF4FD8">
        <w:t>Z</w:t>
      </w:r>
      <w:r w:rsidRPr="00655D76">
        <w:t xml:space="preserve">ákona č. 343/2015 Z. z. o verejnom obstarávaní a o zmene a doplnení niektorých zákonov v znení neskorších predpisov </w:t>
      </w:r>
      <w:r w:rsidR="00394ABC" w:rsidRPr="00655D76">
        <w:t>(</w:t>
      </w:r>
      <w:r w:rsidRPr="00655D76">
        <w:t xml:space="preserve">ďalej len „zákon o verejnom obstarávaní“), </w:t>
      </w:r>
    </w:p>
    <w:p w14:paraId="264C608C" w14:textId="78B244E9" w:rsidR="00213955" w:rsidRPr="00655D76" w:rsidRDefault="00213955" w:rsidP="00190ADC">
      <w:pPr>
        <w:pStyle w:val="Odsekzoznamu"/>
        <w:numPr>
          <w:ilvl w:val="2"/>
          <w:numId w:val="8"/>
        </w:numPr>
        <w:spacing w:line="240" w:lineRule="auto"/>
        <w:ind w:left="1134" w:hanging="425"/>
        <w:jc w:val="both"/>
        <w:rPr>
          <w:rFonts w:cstheme="minorHAnsi"/>
        </w:rPr>
      </w:pPr>
      <w:r w:rsidRPr="00655D76">
        <w:rPr>
          <w:rFonts w:cstheme="minorHAnsi"/>
        </w:rPr>
        <w:t>v prípade zmeny vecného plnenia, ktorého dôsledkom je navrhovaná zmena v rozpočte projektu, uvedenie dôvodu, pre ktorý k zmene došlo, osobitne v prípade, ak nepredstavuje prínos pre projekt, t.</w:t>
      </w:r>
      <w:r w:rsidR="003C3DFD" w:rsidRPr="00655D76">
        <w:rPr>
          <w:rFonts w:cstheme="minorHAnsi"/>
        </w:rPr>
        <w:t xml:space="preserve"> </w:t>
      </w:r>
      <w:r w:rsidRPr="00655D76">
        <w:rPr>
          <w:rFonts w:cstheme="minorHAnsi"/>
        </w:rPr>
        <w:t xml:space="preserve">j. ak nepredstavuje zlepšenie oproti pôvodnému stavu projektu, </w:t>
      </w:r>
    </w:p>
    <w:p w14:paraId="5B20A350" w14:textId="3CFE1690" w:rsidR="00213955" w:rsidRPr="00655D76" w:rsidRDefault="00213955" w:rsidP="00190ADC">
      <w:pPr>
        <w:pStyle w:val="Odsekzoznamu"/>
        <w:numPr>
          <w:ilvl w:val="2"/>
          <w:numId w:val="8"/>
        </w:numPr>
        <w:spacing w:line="240" w:lineRule="auto"/>
        <w:ind w:left="1134" w:hanging="425"/>
        <w:contextualSpacing w:val="0"/>
        <w:jc w:val="both"/>
        <w:rPr>
          <w:rFonts w:cstheme="minorHAnsi"/>
        </w:rPr>
      </w:pPr>
      <w:r w:rsidRPr="00655D76">
        <w:rPr>
          <w:rFonts w:cstheme="minorHAnsi"/>
        </w:rPr>
        <w:t xml:space="preserve">v prípade vypustenia určitého vecného plnenia, v dôsledku čoho sa navrhuje znížiť rozpočet projektu, </w:t>
      </w:r>
      <w:r w:rsidR="00EF143A">
        <w:rPr>
          <w:rFonts w:cstheme="minorHAnsi"/>
        </w:rPr>
        <w:t xml:space="preserve">potrebné predložiť </w:t>
      </w:r>
      <w:r w:rsidRPr="00655D76">
        <w:rPr>
          <w:rFonts w:cstheme="minorHAnsi"/>
        </w:rPr>
        <w:t xml:space="preserve">odôvodnenie, že nejde o podstatnú zmenu projektu v zmysle zmluvy o </w:t>
      </w:r>
      <w:r w:rsidR="00DF3A44" w:rsidRPr="00655D76">
        <w:rPr>
          <w:rFonts w:cstheme="minorHAnsi"/>
        </w:rPr>
        <w:t>PPM</w:t>
      </w:r>
      <w:r w:rsidRPr="00655D76">
        <w:rPr>
          <w:rFonts w:cstheme="minorHAnsi"/>
        </w:rPr>
        <w:t>.</w:t>
      </w:r>
    </w:p>
    <w:p w14:paraId="0E2626B5" w14:textId="77777777" w:rsidR="00213955" w:rsidRPr="00655D76" w:rsidRDefault="00213955" w:rsidP="00CB633B">
      <w:pPr>
        <w:pStyle w:val="Odsekzoznamu"/>
        <w:numPr>
          <w:ilvl w:val="0"/>
          <w:numId w:val="69"/>
        </w:numPr>
        <w:spacing w:line="240" w:lineRule="auto"/>
        <w:ind w:left="709" w:hanging="425"/>
        <w:contextualSpacing w:val="0"/>
        <w:jc w:val="both"/>
        <w:rPr>
          <w:rFonts w:cstheme="minorHAnsi"/>
        </w:rPr>
      </w:pPr>
      <w:r w:rsidRPr="00655D76">
        <w:rPr>
          <w:rFonts w:cstheme="minorHAnsi"/>
        </w:rPr>
        <w:t>inej zmeny projektu alebo zmeny súvisiacej s projektom, ktorú nie je možné podradiť pod skôr uvedený režim zmien, bez ohľadu na to, či ide o významnejšiu zmenu projektu.</w:t>
      </w:r>
    </w:p>
    <w:p w14:paraId="68A79DC8" w14:textId="2F1DD5D8" w:rsidR="00213955" w:rsidRPr="00655D76" w:rsidRDefault="00213955" w:rsidP="002523ED">
      <w:pPr>
        <w:spacing w:line="240" w:lineRule="auto"/>
        <w:jc w:val="both"/>
        <w:rPr>
          <w:rFonts w:cstheme="minorHAnsi"/>
        </w:rPr>
      </w:pPr>
      <w:r w:rsidRPr="00655D76">
        <w:rPr>
          <w:rFonts w:cstheme="minorHAnsi"/>
        </w:rPr>
        <w:t>Právne účinky vo vzťahu k oprávnenosti výdavkov súvisiacich so zmenou projektu nastanú tak</w:t>
      </w:r>
      <w:r w:rsidR="00516DE9">
        <w:rPr>
          <w:rFonts w:cstheme="minorHAnsi"/>
        </w:rPr>
        <w:t>,</w:t>
      </w:r>
      <w:r w:rsidRPr="00655D76">
        <w:rPr>
          <w:rFonts w:cstheme="minorHAnsi"/>
        </w:rPr>
        <w:t xml:space="preserve"> ako je uvedené v článku </w:t>
      </w:r>
      <w:r w:rsidR="00541B24" w:rsidRPr="00655D76">
        <w:rPr>
          <w:rFonts w:cstheme="minorHAnsi"/>
        </w:rPr>
        <w:t>10. odseku 10 VZP</w:t>
      </w:r>
      <w:r w:rsidRPr="00655D76">
        <w:rPr>
          <w:rFonts w:cstheme="minorHAnsi"/>
        </w:rPr>
        <w:t>.</w:t>
      </w:r>
    </w:p>
    <w:p w14:paraId="5A15984C" w14:textId="77777777" w:rsidR="00850753" w:rsidRPr="00655D76" w:rsidRDefault="066974D0" w:rsidP="002641EB">
      <w:pPr>
        <w:pStyle w:val="Nadpis1"/>
        <w:spacing w:before="360" w:line="240" w:lineRule="auto"/>
        <w:rPr>
          <w:rFonts w:asciiTheme="minorHAnsi" w:hAnsiTheme="minorHAnsi" w:cstheme="minorHAnsi"/>
        </w:rPr>
      </w:pPr>
      <w:bookmarkStart w:id="75" w:name="_Toc168474910"/>
      <w:bookmarkStart w:id="76" w:name="_Toc168485003"/>
      <w:bookmarkStart w:id="77" w:name="_Toc139885162"/>
      <w:bookmarkStart w:id="78" w:name="_Toc201132382"/>
      <w:bookmarkEnd w:id="75"/>
      <w:bookmarkEnd w:id="76"/>
      <w:bookmarkEnd w:id="77"/>
      <w:r w:rsidRPr="00655D76">
        <w:rPr>
          <w:rFonts w:asciiTheme="minorHAnsi" w:hAnsiTheme="minorHAnsi" w:cstheme="minorHAnsi"/>
        </w:rPr>
        <w:t>INFORMOVANIE, KOMUNIKÁCIA A VIDITEĽNOSŤ PODPORY Z</w:t>
      </w:r>
      <w:r w:rsidR="046F3AC7" w:rsidRPr="00655D76">
        <w:rPr>
          <w:rFonts w:asciiTheme="minorHAnsi" w:hAnsiTheme="minorHAnsi" w:cstheme="minorHAnsi"/>
        </w:rPr>
        <w:t> PROSTRIEDKOV MECHANIZMU</w:t>
      </w:r>
      <w:bookmarkEnd w:id="78"/>
    </w:p>
    <w:p w14:paraId="098070A8" w14:textId="6DA14910" w:rsidR="00850753" w:rsidRPr="00655D76" w:rsidRDefault="00C3075B" w:rsidP="00DA7CBB">
      <w:pPr>
        <w:spacing w:after="120" w:line="240" w:lineRule="auto"/>
        <w:jc w:val="both"/>
        <w:rPr>
          <w:rFonts w:cstheme="minorHAnsi"/>
        </w:rPr>
      </w:pPr>
      <w:r w:rsidRPr="00655D76">
        <w:rPr>
          <w:rFonts w:cstheme="minorHAnsi"/>
        </w:rPr>
        <w:t xml:space="preserve">Pre informovanie prijímateľov o možnostiach financovania v rámci </w:t>
      </w:r>
      <w:r w:rsidR="00255772" w:rsidRPr="00655D76">
        <w:rPr>
          <w:rFonts w:cstheme="minorHAnsi"/>
        </w:rPr>
        <w:t>POO</w:t>
      </w:r>
      <w:r w:rsidRPr="00655D76">
        <w:rPr>
          <w:rFonts w:cstheme="minorHAnsi"/>
        </w:rPr>
        <w:t xml:space="preserve"> a pre získavanie informácií </w:t>
      </w:r>
      <w:r w:rsidR="00387CDB" w:rsidRPr="00655D76">
        <w:rPr>
          <w:rFonts w:cstheme="minorHAnsi"/>
        </w:rPr>
        <w:t xml:space="preserve">         </w:t>
      </w:r>
      <w:r w:rsidRPr="00655D76">
        <w:rPr>
          <w:rFonts w:cstheme="minorHAnsi"/>
        </w:rPr>
        <w:t>a komunikáciu počas implementácie projektov slúžia nasledujúce informačné kanály:</w:t>
      </w:r>
    </w:p>
    <w:p w14:paraId="667A98CB" w14:textId="125998A4" w:rsidR="00387CDB" w:rsidRPr="00655D76" w:rsidRDefault="00651D9F" w:rsidP="002523ED">
      <w:pPr>
        <w:spacing w:after="0" w:line="240" w:lineRule="auto"/>
        <w:rPr>
          <w:rFonts w:cstheme="minorHAnsi"/>
          <w:b/>
        </w:rPr>
      </w:pPr>
      <w:r w:rsidRPr="00655D76">
        <w:rPr>
          <w:rFonts w:cstheme="minorHAnsi"/>
        </w:rPr>
        <w:lastRenderedPageBreak/>
        <w:t xml:space="preserve">Tab. </w:t>
      </w:r>
      <w:r w:rsidR="00A46CB7" w:rsidRPr="00655D76">
        <w:rPr>
          <w:rFonts w:cstheme="minorHAnsi"/>
        </w:rPr>
        <w:t>č. 3</w:t>
      </w:r>
      <w:r w:rsidR="00C3075B" w:rsidRPr="00655D76">
        <w:rPr>
          <w:rFonts w:cstheme="minorHAnsi"/>
        </w:rPr>
        <w:t xml:space="preserve">: </w:t>
      </w:r>
      <w:r w:rsidR="00C3075B" w:rsidRPr="00655D76">
        <w:rPr>
          <w:rFonts w:cstheme="minorHAnsi"/>
          <w:b/>
        </w:rPr>
        <w:t>Organizáci</w:t>
      </w:r>
      <w:r w:rsidR="00F3346E" w:rsidRPr="00655D76">
        <w:rPr>
          <w:rFonts w:cstheme="minorHAnsi"/>
          <w:b/>
        </w:rPr>
        <w:t>a</w:t>
      </w:r>
      <w:r w:rsidR="00C3075B" w:rsidRPr="00655D76">
        <w:rPr>
          <w:rFonts w:cstheme="minorHAnsi"/>
          <w:b/>
        </w:rPr>
        <w:t xml:space="preserve"> kontaktu a informačn</w:t>
      </w:r>
      <w:r w:rsidR="00F3346E" w:rsidRPr="00655D76">
        <w:rPr>
          <w:rFonts w:cstheme="minorHAnsi"/>
          <w:b/>
        </w:rPr>
        <w:t>ý</w:t>
      </w:r>
      <w:r w:rsidR="00C3075B" w:rsidRPr="00655D76">
        <w:rPr>
          <w:rFonts w:cstheme="minorHAnsi"/>
          <w:b/>
        </w:rPr>
        <w:t xml:space="preserve"> kanál</w:t>
      </w:r>
    </w:p>
    <w:tbl>
      <w:tblPr>
        <w:tblStyle w:val="Mriekatabuky"/>
        <w:tblW w:w="9023" w:type="dxa"/>
        <w:tblInd w:w="-21" w:type="dxa"/>
        <w:tblLook w:val="04A0" w:firstRow="1" w:lastRow="0" w:firstColumn="1" w:lastColumn="0" w:noHBand="0" w:noVBand="1"/>
      </w:tblPr>
      <w:tblGrid>
        <w:gridCol w:w="1474"/>
        <w:gridCol w:w="4759"/>
        <w:gridCol w:w="2790"/>
      </w:tblGrid>
      <w:tr w:rsidR="00CB7CD1" w:rsidRPr="00655D76" w14:paraId="6D226A74" w14:textId="77777777" w:rsidTr="002641EB">
        <w:trPr>
          <w:trHeight w:val="650"/>
        </w:trPr>
        <w:tc>
          <w:tcPr>
            <w:tcW w:w="1474" w:type="dxa"/>
            <w:shd w:val="clear" w:color="auto" w:fill="EBF2F9" w:themeFill="accent1" w:themeFillTint="99"/>
            <w:vAlign w:val="center"/>
          </w:tcPr>
          <w:p w14:paraId="70993229" w14:textId="124181AE" w:rsidR="00C3075B" w:rsidRPr="00655D76" w:rsidRDefault="001F5E7F" w:rsidP="002C7827">
            <w:pPr>
              <w:jc w:val="center"/>
              <w:rPr>
                <w:rFonts w:cstheme="minorHAnsi"/>
                <w:b/>
              </w:rPr>
            </w:pPr>
            <w:r w:rsidRPr="00655D76">
              <w:rPr>
                <w:rFonts w:cstheme="minorHAnsi"/>
                <w:b/>
              </w:rPr>
              <w:t>Sekcia vykonávateľa</w:t>
            </w:r>
          </w:p>
        </w:tc>
        <w:tc>
          <w:tcPr>
            <w:tcW w:w="4759" w:type="dxa"/>
            <w:shd w:val="clear" w:color="auto" w:fill="EBF2F9" w:themeFill="accent1" w:themeFillTint="99"/>
            <w:vAlign w:val="center"/>
          </w:tcPr>
          <w:p w14:paraId="402651DF" w14:textId="77777777" w:rsidR="00C3075B" w:rsidRPr="00655D76" w:rsidRDefault="00C3075B" w:rsidP="002523ED">
            <w:pPr>
              <w:ind w:left="-34"/>
              <w:jc w:val="center"/>
              <w:rPr>
                <w:rFonts w:cstheme="minorHAnsi"/>
                <w:b/>
              </w:rPr>
            </w:pPr>
            <w:r w:rsidRPr="00655D76">
              <w:rPr>
                <w:rFonts w:cstheme="minorHAnsi"/>
                <w:b/>
              </w:rPr>
              <w:t xml:space="preserve">Popis hlavných činností vo vzťahu k </w:t>
            </w:r>
            <w:r w:rsidR="001F5E7F" w:rsidRPr="00655D76">
              <w:rPr>
                <w:rFonts w:cstheme="minorHAnsi"/>
                <w:b/>
              </w:rPr>
              <w:t>prijímateľovi</w:t>
            </w:r>
          </w:p>
        </w:tc>
        <w:tc>
          <w:tcPr>
            <w:tcW w:w="2790" w:type="dxa"/>
            <w:shd w:val="clear" w:color="auto" w:fill="EBF2F9" w:themeFill="accent1" w:themeFillTint="99"/>
            <w:vAlign w:val="center"/>
          </w:tcPr>
          <w:p w14:paraId="191F9EF9" w14:textId="77777777" w:rsidR="00C3075B" w:rsidRPr="00655D76" w:rsidRDefault="00C3075B" w:rsidP="002523ED">
            <w:pPr>
              <w:ind w:left="-49"/>
              <w:jc w:val="center"/>
              <w:rPr>
                <w:rFonts w:cstheme="minorHAnsi"/>
                <w:b/>
              </w:rPr>
            </w:pPr>
            <w:r w:rsidRPr="00655D76">
              <w:rPr>
                <w:rFonts w:cstheme="minorHAnsi"/>
                <w:b/>
              </w:rPr>
              <w:t>Kontakt</w:t>
            </w:r>
          </w:p>
        </w:tc>
      </w:tr>
      <w:tr w:rsidR="00C3075B" w:rsidRPr="00655D76" w14:paraId="7C61329C" w14:textId="77777777" w:rsidTr="002641EB">
        <w:trPr>
          <w:trHeight w:val="3620"/>
        </w:trPr>
        <w:tc>
          <w:tcPr>
            <w:tcW w:w="1474" w:type="dxa"/>
            <w:vAlign w:val="center"/>
          </w:tcPr>
          <w:p w14:paraId="264D11D6" w14:textId="17A9A6DE" w:rsidR="0033455C" w:rsidRPr="00655D76" w:rsidRDefault="00094F56" w:rsidP="002C7827">
            <w:pPr>
              <w:rPr>
                <w:rFonts w:cstheme="minorHAnsi"/>
                <w:sz w:val="20"/>
                <w:szCs w:val="20"/>
              </w:rPr>
            </w:pPr>
            <w:r w:rsidRPr="00655D76">
              <w:rPr>
                <w:rFonts w:cstheme="minorHAnsi"/>
                <w:sz w:val="20"/>
                <w:szCs w:val="20"/>
              </w:rPr>
              <w:t>Sekci</w:t>
            </w:r>
            <w:r w:rsidR="00B307B3" w:rsidRPr="00655D76">
              <w:rPr>
                <w:rFonts w:cstheme="minorHAnsi"/>
                <w:sz w:val="20"/>
                <w:szCs w:val="20"/>
              </w:rPr>
              <w:t>a</w:t>
            </w:r>
            <w:r w:rsidRPr="00655D76">
              <w:rPr>
                <w:rFonts w:cstheme="minorHAnsi"/>
                <w:sz w:val="20"/>
                <w:szCs w:val="20"/>
              </w:rPr>
              <w:t xml:space="preserve"> implementácie projektov informatizácie</w:t>
            </w:r>
          </w:p>
        </w:tc>
        <w:tc>
          <w:tcPr>
            <w:tcW w:w="4759" w:type="dxa"/>
            <w:vAlign w:val="center"/>
          </w:tcPr>
          <w:p w14:paraId="29EEC166" w14:textId="62BCFE84" w:rsidR="00A77355" w:rsidRPr="00655D76" w:rsidRDefault="00A77355" w:rsidP="002523ED">
            <w:pPr>
              <w:ind w:left="-34"/>
              <w:jc w:val="both"/>
              <w:rPr>
                <w:rFonts w:cstheme="minorHAnsi"/>
                <w:sz w:val="20"/>
                <w:szCs w:val="20"/>
              </w:rPr>
            </w:pPr>
            <w:r w:rsidRPr="00655D76">
              <w:rPr>
                <w:rFonts w:cstheme="minorHAnsi"/>
                <w:sz w:val="20"/>
                <w:szCs w:val="20"/>
              </w:rPr>
              <w:t>Sekcia implementácie projektov informatizácie</w:t>
            </w:r>
            <w:r w:rsidRPr="00655D76" w:rsidDel="00A77355">
              <w:rPr>
                <w:rFonts w:cstheme="minorHAnsi"/>
                <w:sz w:val="20"/>
                <w:szCs w:val="20"/>
              </w:rPr>
              <w:t xml:space="preserve"> </w:t>
            </w:r>
            <w:r w:rsidR="0033455C" w:rsidRPr="00655D76">
              <w:rPr>
                <w:rFonts w:cstheme="minorHAnsi"/>
                <w:sz w:val="20"/>
                <w:szCs w:val="20"/>
              </w:rPr>
              <w:t>je zodpovedn</w:t>
            </w:r>
            <w:r w:rsidR="00516DE9">
              <w:rPr>
                <w:rFonts w:cstheme="minorHAnsi"/>
                <w:sz w:val="20"/>
                <w:szCs w:val="20"/>
              </w:rPr>
              <w:t>á</w:t>
            </w:r>
            <w:r w:rsidR="001F5E7F" w:rsidRPr="00655D76">
              <w:rPr>
                <w:rFonts w:cstheme="minorHAnsi"/>
                <w:sz w:val="20"/>
                <w:szCs w:val="20"/>
              </w:rPr>
              <w:t xml:space="preserve"> za celkové riadenie a koordináciu </w:t>
            </w:r>
            <w:r w:rsidR="00760EEC" w:rsidRPr="00655D76">
              <w:rPr>
                <w:rFonts w:cstheme="minorHAnsi"/>
                <w:sz w:val="20"/>
                <w:szCs w:val="20"/>
              </w:rPr>
              <w:t>Komponentu 17 – Digitálne Slovensko</w:t>
            </w:r>
            <w:r w:rsidR="001F5E7F" w:rsidRPr="00655D76">
              <w:rPr>
                <w:rFonts w:cstheme="minorHAnsi"/>
                <w:sz w:val="20"/>
                <w:szCs w:val="20"/>
              </w:rPr>
              <w:t xml:space="preserve">. </w:t>
            </w:r>
          </w:p>
          <w:p w14:paraId="72500F83" w14:textId="77777777" w:rsidR="00A77355" w:rsidRPr="00655D76" w:rsidRDefault="00A77355" w:rsidP="002523ED">
            <w:pPr>
              <w:ind w:left="-34"/>
              <w:jc w:val="both"/>
              <w:rPr>
                <w:rFonts w:cstheme="minorHAnsi"/>
                <w:sz w:val="20"/>
                <w:szCs w:val="20"/>
              </w:rPr>
            </w:pPr>
          </w:p>
          <w:p w14:paraId="78409961" w14:textId="31DC7A64" w:rsidR="00C3075B" w:rsidRPr="00655D76" w:rsidRDefault="001F5E7F" w:rsidP="002523ED">
            <w:pPr>
              <w:ind w:left="-34"/>
              <w:jc w:val="both"/>
              <w:rPr>
                <w:rFonts w:cstheme="minorHAnsi"/>
                <w:sz w:val="20"/>
                <w:szCs w:val="20"/>
              </w:rPr>
            </w:pPr>
            <w:r w:rsidRPr="00655D76">
              <w:rPr>
                <w:rFonts w:cstheme="minorHAnsi"/>
                <w:sz w:val="20"/>
                <w:szCs w:val="20"/>
              </w:rPr>
              <w:t xml:space="preserve">Prijímateľ môže kontaktovať </w:t>
            </w:r>
            <w:r w:rsidR="00760EEC" w:rsidRPr="00655D76">
              <w:rPr>
                <w:rFonts w:cstheme="minorHAnsi"/>
                <w:sz w:val="20"/>
                <w:szCs w:val="20"/>
              </w:rPr>
              <w:t>OIPOO</w:t>
            </w:r>
            <w:r w:rsidRPr="00655D76">
              <w:rPr>
                <w:rFonts w:cstheme="minorHAnsi"/>
                <w:sz w:val="20"/>
                <w:szCs w:val="20"/>
              </w:rPr>
              <w:t xml:space="preserve"> v prípade sťažností a podaní ohľadom postupov riadenia </w:t>
            </w:r>
            <w:r w:rsidR="00760EEC" w:rsidRPr="00655D76">
              <w:rPr>
                <w:rFonts w:cstheme="minorHAnsi"/>
                <w:sz w:val="20"/>
                <w:szCs w:val="20"/>
              </w:rPr>
              <w:t>Komponentu 17 – Digitálne Slovensko.</w:t>
            </w:r>
          </w:p>
          <w:p w14:paraId="7F22E9A0" w14:textId="77777777" w:rsidR="00F3346E" w:rsidRPr="00655D76" w:rsidRDefault="00F3346E" w:rsidP="002523ED">
            <w:pPr>
              <w:ind w:left="-34"/>
              <w:jc w:val="both"/>
              <w:rPr>
                <w:rFonts w:cstheme="minorHAnsi"/>
                <w:sz w:val="20"/>
                <w:szCs w:val="20"/>
              </w:rPr>
            </w:pPr>
          </w:p>
          <w:p w14:paraId="75B2168E" w14:textId="47F40B0B" w:rsidR="00F3346E" w:rsidRPr="00655D76" w:rsidRDefault="00F3346E" w:rsidP="00936731">
            <w:pPr>
              <w:ind w:left="-34"/>
              <w:jc w:val="both"/>
              <w:rPr>
                <w:rFonts w:cstheme="minorHAnsi"/>
                <w:sz w:val="20"/>
                <w:szCs w:val="20"/>
              </w:rPr>
            </w:pPr>
            <w:r w:rsidRPr="00655D76">
              <w:rPr>
                <w:rFonts w:cstheme="minorHAnsi"/>
                <w:sz w:val="20"/>
                <w:szCs w:val="20"/>
              </w:rPr>
              <w:t>Prijímateľ komunikuje s prideleným projektovým manažérom v rámci OIPOO osobne, telefonicky alebo e-mailom.</w:t>
            </w:r>
          </w:p>
        </w:tc>
        <w:tc>
          <w:tcPr>
            <w:tcW w:w="2790" w:type="dxa"/>
            <w:vAlign w:val="center"/>
          </w:tcPr>
          <w:p w14:paraId="3D0E2D91" w14:textId="77777777" w:rsidR="00A77355" w:rsidRPr="00655D76" w:rsidRDefault="00A77355" w:rsidP="002523ED">
            <w:pPr>
              <w:pStyle w:val="Default"/>
              <w:jc w:val="center"/>
              <w:rPr>
                <w:rFonts w:asciiTheme="minorHAnsi" w:hAnsiTheme="minorHAnsi" w:cstheme="minorHAnsi"/>
                <w:color w:val="auto"/>
                <w:sz w:val="20"/>
                <w:szCs w:val="20"/>
              </w:rPr>
            </w:pPr>
          </w:p>
          <w:p w14:paraId="4C18414B" w14:textId="3C87B3EC" w:rsidR="00993E5B" w:rsidRPr="00655D76" w:rsidRDefault="00993E5B"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Ministerstvo investícií, regionálneho rozvoja a informatizácie SR</w:t>
            </w:r>
          </w:p>
          <w:p w14:paraId="598DAFE3" w14:textId="2DEBA923" w:rsidR="00993E5B" w:rsidRPr="00655D76" w:rsidRDefault="00B55E02"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Sekcia</w:t>
            </w:r>
            <w:r w:rsidR="00C97DFB" w:rsidRPr="00655D76">
              <w:rPr>
                <w:rFonts w:asciiTheme="minorHAnsi" w:hAnsiTheme="minorHAnsi" w:cstheme="minorHAnsi"/>
                <w:color w:val="auto"/>
                <w:sz w:val="20"/>
                <w:szCs w:val="20"/>
              </w:rPr>
              <w:t xml:space="preserve"> </w:t>
            </w:r>
            <w:r w:rsidR="00094F56" w:rsidRPr="00655D76">
              <w:rPr>
                <w:rFonts w:asciiTheme="minorHAnsi" w:hAnsiTheme="minorHAnsi" w:cstheme="minorHAnsi"/>
                <w:color w:val="auto"/>
                <w:sz w:val="20"/>
                <w:szCs w:val="20"/>
              </w:rPr>
              <w:t>implementácie proje</w:t>
            </w:r>
            <w:r w:rsidR="00094F56" w:rsidRPr="00655D76">
              <w:rPr>
                <w:rFonts w:asciiTheme="minorHAnsi" w:hAnsiTheme="minorHAnsi" w:cstheme="minorHAnsi"/>
                <w:sz w:val="20"/>
                <w:szCs w:val="20"/>
              </w:rPr>
              <w:t>ktov informatizácie</w:t>
            </w:r>
          </w:p>
          <w:p w14:paraId="2BA188E8" w14:textId="256F4687"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Pribinova 25</w:t>
            </w:r>
          </w:p>
          <w:p w14:paraId="6F0E0645" w14:textId="55D55A95"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811 09</w:t>
            </w:r>
            <w:r w:rsidR="00993E5B" w:rsidRPr="00655D76">
              <w:rPr>
                <w:rFonts w:asciiTheme="minorHAnsi" w:hAnsiTheme="minorHAnsi" w:cstheme="minorHAnsi"/>
                <w:color w:val="auto"/>
                <w:sz w:val="20"/>
                <w:szCs w:val="20"/>
              </w:rPr>
              <w:t xml:space="preserve"> Bratislava</w:t>
            </w:r>
          </w:p>
          <w:p w14:paraId="081364AE" w14:textId="44C4734A" w:rsidR="00993E5B" w:rsidRPr="00655D76" w:rsidRDefault="05599373" w:rsidP="6A5C623F">
            <w:pPr>
              <w:pStyle w:val="Default"/>
              <w:jc w:val="center"/>
              <w:rPr>
                <w:rFonts w:asciiTheme="minorHAnsi" w:hAnsiTheme="minorHAnsi" w:cstheme="minorBidi"/>
                <w:color w:val="auto"/>
                <w:sz w:val="20"/>
                <w:szCs w:val="20"/>
              </w:rPr>
            </w:pPr>
            <w:r w:rsidRPr="00655D76">
              <w:rPr>
                <w:rFonts w:asciiTheme="minorHAnsi" w:hAnsiTheme="minorHAnsi" w:cstheme="minorBidi"/>
                <w:color w:val="auto"/>
                <w:sz w:val="20"/>
                <w:szCs w:val="20"/>
              </w:rPr>
              <w:t xml:space="preserve">tel.: 02/2092 </w:t>
            </w:r>
            <w:r w:rsidR="7368BCF4" w:rsidRPr="00655D76">
              <w:rPr>
                <w:rFonts w:asciiTheme="minorHAnsi" w:hAnsiTheme="minorHAnsi" w:cstheme="minorBidi"/>
                <w:color w:val="auto"/>
                <w:sz w:val="20"/>
                <w:szCs w:val="20"/>
              </w:rPr>
              <w:t>8</w:t>
            </w:r>
            <w:r w:rsidR="78C9ED13" w:rsidRPr="00655D76">
              <w:rPr>
                <w:rFonts w:asciiTheme="minorHAnsi" w:hAnsiTheme="minorHAnsi" w:cstheme="minorBidi"/>
                <w:color w:val="auto"/>
                <w:sz w:val="20"/>
                <w:szCs w:val="20"/>
              </w:rPr>
              <w:t>190</w:t>
            </w:r>
          </w:p>
          <w:p w14:paraId="382E4122" w14:textId="5B3A748F" w:rsidR="00C3075B" w:rsidRPr="00655D76" w:rsidRDefault="007F5234" w:rsidP="002523ED">
            <w:pPr>
              <w:pStyle w:val="Default"/>
              <w:jc w:val="center"/>
              <w:rPr>
                <w:rStyle w:val="Hypertextovprepojenie"/>
                <w:rFonts w:asciiTheme="minorHAnsi" w:hAnsiTheme="minorHAnsi" w:cstheme="minorHAnsi"/>
                <w:sz w:val="20"/>
                <w:szCs w:val="20"/>
              </w:rPr>
            </w:pPr>
            <w:r w:rsidRPr="00655D76">
              <w:rPr>
                <w:rFonts w:asciiTheme="minorHAnsi" w:hAnsiTheme="minorHAnsi" w:cstheme="minorHAnsi"/>
                <w:color w:val="auto"/>
                <w:sz w:val="20"/>
                <w:szCs w:val="20"/>
              </w:rPr>
              <w:t xml:space="preserve">e-mail: </w:t>
            </w:r>
            <w:hyperlink r:id="rId26" w:history="1">
              <w:r w:rsidRPr="00655D76">
                <w:rPr>
                  <w:rStyle w:val="Hypertextovprepojenie"/>
                  <w:rFonts w:asciiTheme="minorHAnsi" w:hAnsiTheme="minorHAnsi" w:cstheme="minorHAnsi"/>
                  <w:sz w:val="20"/>
                  <w:szCs w:val="20"/>
                </w:rPr>
                <w:t>plan.obnovy@mirri.gov.sk</w:t>
              </w:r>
            </w:hyperlink>
          </w:p>
          <w:p w14:paraId="6C967022" w14:textId="5D2768BA" w:rsidR="00E33265" w:rsidRPr="00655D76" w:rsidRDefault="00E33265" w:rsidP="002523ED">
            <w:pPr>
              <w:pStyle w:val="Default"/>
              <w:jc w:val="center"/>
              <w:rPr>
                <w:rStyle w:val="Hypertextovprepojenie"/>
                <w:rFonts w:asciiTheme="minorHAnsi" w:hAnsiTheme="minorHAnsi" w:cstheme="minorHAnsi"/>
                <w:sz w:val="20"/>
                <w:szCs w:val="20"/>
              </w:rPr>
            </w:pPr>
          </w:p>
          <w:p w14:paraId="4BE992B8" w14:textId="3F87B3FA" w:rsidR="00E33265" w:rsidRPr="00655D76" w:rsidRDefault="00E33265"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 xml:space="preserve">Dohodnuté </w:t>
            </w:r>
            <w:r w:rsidR="002C7827" w:rsidRPr="00655D76">
              <w:rPr>
                <w:rFonts w:asciiTheme="minorHAnsi" w:hAnsiTheme="minorHAnsi" w:cstheme="minorHAnsi"/>
                <w:color w:val="auto"/>
                <w:sz w:val="20"/>
                <w:szCs w:val="20"/>
              </w:rPr>
              <w:t>e-</w:t>
            </w:r>
            <w:r w:rsidRPr="00655D76">
              <w:rPr>
                <w:rFonts w:asciiTheme="minorHAnsi" w:hAnsiTheme="minorHAnsi" w:cstheme="minorHAnsi"/>
                <w:color w:val="auto"/>
                <w:sz w:val="20"/>
                <w:szCs w:val="20"/>
              </w:rPr>
              <w:t>mailové adresy projektového manažéra</w:t>
            </w:r>
          </w:p>
          <w:p w14:paraId="6B0A11FE" w14:textId="133A21C5" w:rsidR="007F5234" w:rsidRPr="00655D76" w:rsidRDefault="007F5234" w:rsidP="002523ED">
            <w:pPr>
              <w:pStyle w:val="Default"/>
              <w:jc w:val="center"/>
              <w:rPr>
                <w:rFonts w:asciiTheme="minorHAnsi" w:hAnsiTheme="minorHAnsi" w:cstheme="minorHAnsi"/>
                <w:color w:val="auto"/>
                <w:sz w:val="20"/>
                <w:szCs w:val="20"/>
              </w:rPr>
            </w:pPr>
          </w:p>
        </w:tc>
      </w:tr>
    </w:tbl>
    <w:p w14:paraId="16E6D0F2" w14:textId="77777777" w:rsidR="00CB7CD1" w:rsidRPr="00655D76" w:rsidRDefault="00CB7CD1" w:rsidP="006770A5">
      <w:pPr>
        <w:spacing w:after="120" w:line="240" w:lineRule="auto"/>
        <w:jc w:val="both"/>
        <w:rPr>
          <w:rFonts w:cstheme="minorHAnsi"/>
        </w:rPr>
      </w:pPr>
    </w:p>
    <w:p w14:paraId="20977B16" w14:textId="21AB41E9" w:rsidR="00B3208A" w:rsidRPr="00655D76" w:rsidRDefault="00CB7CD1" w:rsidP="006770A5">
      <w:pPr>
        <w:spacing w:before="120" w:after="120" w:line="240" w:lineRule="auto"/>
        <w:jc w:val="both"/>
        <w:rPr>
          <w:rFonts w:cstheme="minorHAnsi"/>
        </w:rPr>
      </w:pPr>
      <w:r w:rsidRPr="00655D76">
        <w:rPr>
          <w:rFonts w:cstheme="minorHAnsi"/>
        </w:rPr>
        <w:t>Prijímate</w:t>
      </w:r>
      <w:r w:rsidR="00DC0981" w:rsidRPr="00655D76">
        <w:rPr>
          <w:rFonts w:cstheme="minorHAnsi"/>
        </w:rPr>
        <w:t>lia</w:t>
      </w:r>
      <w:r w:rsidR="00B3208A" w:rsidRPr="00655D76">
        <w:rPr>
          <w:rFonts w:cstheme="minorHAnsi"/>
        </w:rPr>
        <w:t xml:space="preserve"> sú povinní dohodnúť si termín konzultácie s projektovým manažérom vykonávateľa vopred telefonicky alebo e-mailom. Prijímatelia môžu svoje otázky posielať </w:t>
      </w:r>
      <w:r w:rsidR="00993E5B" w:rsidRPr="00655D76">
        <w:rPr>
          <w:rFonts w:cstheme="minorHAnsi"/>
        </w:rPr>
        <w:t>vykonávateľovi</w:t>
      </w:r>
      <w:r w:rsidR="009B29FF">
        <w:rPr>
          <w:rFonts w:cstheme="minorHAnsi"/>
        </w:rPr>
        <w:t xml:space="preserve"> </w:t>
      </w:r>
      <w:r w:rsidR="009B29FF" w:rsidRPr="00655D76">
        <w:rPr>
          <w:rFonts w:cstheme="minorHAnsi"/>
        </w:rPr>
        <w:t xml:space="preserve">priamo </w:t>
      </w:r>
      <w:r w:rsidR="009B29FF">
        <w:rPr>
          <w:rFonts w:cstheme="minorHAnsi"/>
        </w:rPr>
        <w:t>e-mailom</w:t>
      </w:r>
      <w:r w:rsidR="00BC7EA9">
        <w:rPr>
          <w:rFonts w:cstheme="minorHAnsi"/>
        </w:rPr>
        <w:t>,</w:t>
      </w:r>
      <w:r w:rsidR="00565F48">
        <w:rPr>
          <w:rFonts w:cstheme="minorHAnsi"/>
        </w:rPr>
        <w:t xml:space="preserve"> </w:t>
      </w:r>
      <w:r w:rsidR="00BC7EA9">
        <w:rPr>
          <w:rFonts w:cstheme="minorHAnsi"/>
        </w:rPr>
        <w:t>p</w:t>
      </w:r>
      <w:r w:rsidR="00565F48">
        <w:rPr>
          <w:rFonts w:cstheme="minorHAnsi"/>
        </w:rPr>
        <w:t>oštou</w:t>
      </w:r>
      <w:r w:rsidR="00BC7EA9">
        <w:rPr>
          <w:rFonts w:cstheme="minorHAnsi"/>
        </w:rPr>
        <w:t xml:space="preserve"> alebo </w:t>
      </w:r>
      <w:r w:rsidR="00BC7EA9" w:rsidRPr="00655D76">
        <w:rPr>
          <w:rFonts w:cstheme="minorHAnsi"/>
        </w:rPr>
        <w:t>elektronicky prostredníctvom ÚPVS</w:t>
      </w:r>
      <w:r w:rsidR="00B3208A" w:rsidRPr="00655D76">
        <w:rPr>
          <w:rFonts w:cstheme="minorHAnsi"/>
        </w:rPr>
        <w:t>. Na informácie, ktoré vykonávateľ poskytne</w:t>
      </w:r>
      <w:r w:rsidR="00E778E3">
        <w:rPr>
          <w:rFonts w:cstheme="minorHAnsi"/>
        </w:rPr>
        <w:t xml:space="preserve"> prijímateľovi</w:t>
      </w:r>
      <w:r w:rsidR="00B3208A" w:rsidRPr="00655D76">
        <w:rPr>
          <w:rFonts w:cstheme="minorHAnsi"/>
        </w:rPr>
        <w:t xml:space="preserve"> verbálne alebo telefonicky, sa prijímateľ nemôže odvolávať</w:t>
      </w:r>
      <w:r w:rsidR="0063276A">
        <w:rPr>
          <w:rFonts w:cstheme="minorHAnsi"/>
        </w:rPr>
        <w:t xml:space="preserve"> z dôvodu rizika subjektívnej interpretácie</w:t>
      </w:r>
      <w:r w:rsidR="00B3208A" w:rsidRPr="00655D76">
        <w:rPr>
          <w:rFonts w:cstheme="minorHAnsi"/>
        </w:rPr>
        <w:t>.</w:t>
      </w:r>
    </w:p>
    <w:p w14:paraId="6E59CED6" w14:textId="7942AB48" w:rsidR="00B3208A" w:rsidRPr="00655D76" w:rsidRDefault="00B3208A" w:rsidP="00B20335">
      <w:pPr>
        <w:spacing w:before="120" w:after="120" w:line="240" w:lineRule="auto"/>
        <w:jc w:val="both"/>
        <w:rPr>
          <w:rFonts w:cstheme="minorHAnsi"/>
        </w:rPr>
      </w:pPr>
      <w:r w:rsidRPr="00655D76">
        <w:rPr>
          <w:rFonts w:cstheme="minorHAnsi"/>
        </w:rPr>
        <w:t>Záväzné informácie sú prijímateľom poskytované v písomnej forme (tzn. v listinnej podobe</w:t>
      </w:r>
      <w:r w:rsidR="00C97DFB" w:rsidRPr="00655D76">
        <w:rPr>
          <w:rFonts w:cstheme="minorHAnsi"/>
        </w:rPr>
        <w:t>)</w:t>
      </w:r>
      <w:r w:rsidRPr="00655D76">
        <w:rPr>
          <w:rFonts w:cstheme="minorHAnsi"/>
        </w:rPr>
        <w:t xml:space="preserve">, alebo elektronicky prostredníctvom </w:t>
      </w:r>
      <w:r w:rsidR="00FD240E" w:rsidRPr="00655D76">
        <w:rPr>
          <w:rFonts w:cstheme="minorHAnsi"/>
        </w:rPr>
        <w:t>ÚPVS</w:t>
      </w:r>
      <w:r w:rsidRPr="00655D76">
        <w:rPr>
          <w:rFonts w:cstheme="minorHAnsi"/>
        </w:rPr>
        <w:t xml:space="preserve">, podpísané kvalifikovaným elektronickým podpisom, kvalifikovaným elektronickým podpisom s mandátnym certifikátom alebo </w:t>
      </w:r>
      <w:r w:rsidR="00F36F93" w:rsidRPr="00655D76">
        <w:rPr>
          <w:rFonts w:cstheme="minorHAnsi"/>
        </w:rPr>
        <w:t>kvalifikovaným elektronickým podpisom prostredníctvom eID (elektronického občianskeho preukazu)</w:t>
      </w:r>
      <w:r w:rsidRPr="00655D76">
        <w:rPr>
          <w:rFonts w:cstheme="minorHAnsi"/>
        </w:rPr>
        <w:t xml:space="preserve"> alebo e-mailom.</w:t>
      </w:r>
    </w:p>
    <w:p w14:paraId="0660CB67" w14:textId="420C3A85" w:rsidR="00B3208A" w:rsidRPr="00655D76" w:rsidRDefault="00B3208A">
      <w:pPr>
        <w:spacing w:before="120" w:after="120" w:line="240" w:lineRule="auto"/>
        <w:jc w:val="both"/>
        <w:rPr>
          <w:rFonts w:cstheme="minorHAnsi"/>
        </w:rPr>
      </w:pPr>
      <w:r w:rsidRPr="00655D76">
        <w:rPr>
          <w:rFonts w:cstheme="minorHAnsi"/>
        </w:rPr>
        <w:t xml:space="preserve">Písomná forma komunikácie medzi vykonávateľom a prijímateľom môže prebiehať alternatívne prostredníctvom </w:t>
      </w:r>
      <w:r w:rsidR="00E5578D" w:rsidRPr="00655D76">
        <w:rPr>
          <w:rFonts w:cstheme="minorHAnsi"/>
        </w:rPr>
        <w:t xml:space="preserve">Informačného systému </w:t>
      </w:r>
      <w:r w:rsidR="006F0390" w:rsidRPr="00655D76">
        <w:rPr>
          <w:rFonts w:cstheme="minorHAnsi"/>
        </w:rPr>
        <w:t>Plánu obnovy</w:t>
      </w:r>
      <w:r w:rsidR="00D51BD0">
        <w:rPr>
          <w:rFonts w:cstheme="minorHAnsi"/>
        </w:rPr>
        <w:t xml:space="preserve"> a odolnosti SR</w:t>
      </w:r>
      <w:r w:rsidR="006F0390" w:rsidRPr="00655D76">
        <w:rPr>
          <w:rFonts w:cstheme="minorHAnsi"/>
        </w:rPr>
        <w:t xml:space="preserve"> (ďalej len „ISPO“)</w:t>
      </w:r>
      <w:r w:rsidRPr="00655D76">
        <w:rPr>
          <w:rFonts w:cstheme="minorHAnsi"/>
        </w:rPr>
        <w:t xml:space="preserve"> alebo prostredníctvom </w:t>
      </w:r>
      <w:r w:rsidR="006F0390" w:rsidRPr="00655D76">
        <w:rPr>
          <w:rFonts w:cstheme="minorHAnsi"/>
        </w:rPr>
        <w:t>ÚPVS</w:t>
      </w:r>
      <w:r w:rsidRPr="00655D76">
        <w:rPr>
          <w:rFonts w:cstheme="minorHAnsi"/>
        </w:rPr>
        <w:t xml:space="preserve"> (pričom zo strany vykonávateľa nejde o výkon verejnej moci, iba o využívanie existujúcich technických prostriedkov vhodných na komunikáciu). Elektronická komunikácia prostredníctvom </w:t>
      </w:r>
      <w:r w:rsidR="006F0390" w:rsidRPr="00655D76">
        <w:rPr>
          <w:rFonts w:cstheme="minorHAnsi"/>
        </w:rPr>
        <w:t>ISPO</w:t>
      </w:r>
      <w:r w:rsidRPr="00655D76">
        <w:rPr>
          <w:rFonts w:cstheme="minorHAnsi"/>
        </w:rPr>
        <w:t xml:space="preserve"> predstavuje aj podporný spôsob k písomnej komunikácii v listinnej podobe.</w:t>
      </w:r>
      <w:r w:rsidR="00781ACB">
        <w:rPr>
          <w:rFonts w:cstheme="minorHAnsi"/>
        </w:rPr>
        <w:t xml:space="preserve"> V</w:t>
      </w:r>
      <w:r w:rsidR="00D306D7">
        <w:rPr>
          <w:rFonts w:cstheme="minorHAnsi"/>
        </w:rPr>
        <w:t> </w:t>
      </w:r>
      <w:r w:rsidR="00781ACB">
        <w:rPr>
          <w:rFonts w:cstheme="minorHAnsi"/>
        </w:rPr>
        <w:t>prípade</w:t>
      </w:r>
      <w:r w:rsidR="00D306D7">
        <w:rPr>
          <w:rFonts w:cstheme="minorHAnsi"/>
        </w:rPr>
        <w:t>,</w:t>
      </w:r>
      <w:r w:rsidR="00781ACB">
        <w:rPr>
          <w:rFonts w:cstheme="minorHAnsi"/>
        </w:rPr>
        <w:t xml:space="preserve"> ak ide o komunikáciu vo veci p</w:t>
      </w:r>
      <w:r w:rsidR="00A47A7D">
        <w:rPr>
          <w:rFonts w:cstheme="minorHAnsi"/>
        </w:rPr>
        <w:t>ri ktorej sa pracuje s utajovanými skutočnosťami</w:t>
      </w:r>
      <w:r w:rsidR="00781ACB">
        <w:rPr>
          <w:rFonts w:cstheme="minorHAnsi"/>
        </w:rPr>
        <w:t xml:space="preserve"> alebo limitovan</w:t>
      </w:r>
      <w:r w:rsidR="00A47A7D">
        <w:rPr>
          <w:rFonts w:cstheme="minorHAnsi"/>
        </w:rPr>
        <w:t>ou</w:t>
      </w:r>
      <w:r w:rsidR="00781ACB">
        <w:rPr>
          <w:rFonts w:cstheme="minorHAnsi"/>
        </w:rPr>
        <w:t xml:space="preserve"> informáci</w:t>
      </w:r>
      <w:r w:rsidR="00A47A7D">
        <w:rPr>
          <w:rFonts w:cstheme="minorHAnsi"/>
        </w:rPr>
        <w:t>ou</w:t>
      </w:r>
      <w:r w:rsidR="00781ACB">
        <w:rPr>
          <w:rFonts w:cstheme="minorHAnsi"/>
        </w:rPr>
        <w:t xml:space="preserve">, vykonávateľ aj prijímateľ sa riadia </w:t>
      </w:r>
      <w:r w:rsidR="00A47A7D">
        <w:rPr>
          <w:rFonts w:cstheme="minorHAnsi"/>
        </w:rPr>
        <w:t>všeobecne záväznými právnymi predpismi</w:t>
      </w:r>
      <w:r w:rsidR="00781ACB">
        <w:rPr>
          <w:rFonts w:cstheme="minorHAnsi"/>
        </w:rPr>
        <w:t xml:space="preserve">.   </w:t>
      </w:r>
    </w:p>
    <w:p w14:paraId="04B9F6D4" w14:textId="6A2DE6F7" w:rsidR="00B3208A" w:rsidRPr="00655D76" w:rsidRDefault="1F5A4610">
      <w:pPr>
        <w:spacing w:before="120" w:after="120" w:line="240" w:lineRule="auto"/>
        <w:jc w:val="both"/>
      </w:pPr>
      <w:r w:rsidRPr="00655D76">
        <w:t xml:space="preserve">Bežná </w:t>
      </w:r>
      <w:r w:rsidR="00B14CFB" w:rsidRPr="00655D76">
        <w:t xml:space="preserve">vzájomná </w:t>
      </w:r>
      <w:r w:rsidR="0A7E3F8F" w:rsidRPr="00655D76">
        <w:t xml:space="preserve">projektová </w:t>
      </w:r>
      <w:r w:rsidRPr="00655D76">
        <w:t>komunikácia môže prebiehať aj prostredníctvom e</w:t>
      </w:r>
      <w:r w:rsidR="4F2C9545" w:rsidRPr="00655D76">
        <w:t>-</w:t>
      </w:r>
      <w:r w:rsidRPr="00655D76">
        <w:t xml:space="preserve">mailu. </w:t>
      </w:r>
      <w:r w:rsidR="6BF8544F" w:rsidRPr="00655D76">
        <w:t>V</w:t>
      </w:r>
      <w:r w:rsidRPr="00655D76">
        <w:t xml:space="preserve"> rámci </w:t>
      </w:r>
      <w:r w:rsidR="00377951" w:rsidRPr="00655D76">
        <w:t xml:space="preserve">tejto </w:t>
      </w:r>
      <w:r w:rsidRPr="00655D76">
        <w:t>form</w:t>
      </w:r>
      <w:r w:rsidR="6A098FA6" w:rsidRPr="00655D76">
        <w:t>y</w:t>
      </w:r>
      <w:r w:rsidRPr="00655D76">
        <w:t xml:space="preserve"> komunikácie je prijímateľ povinný uvádzať kód projektu a názov projektu podľa </w:t>
      </w:r>
      <w:r w:rsidR="45646451" w:rsidRPr="00655D76">
        <w:t>článku 2 odsek</w:t>
      </w:r>
      <w:r w:rsidR="00B14CFB">
        <w:t>u</w:t>
      </w:r>
      <w:r w:rsidR="45646451" w:rsidRPr="00655D76">
        <w:t xml:space="preserve"> 2.3</w:t>
      </w:r>
      <w:r w:rsidRPr="00655D76">
        <w:t>. zmluvy o PPM</w:t>
      </w:r>
      <w:r w:rsidR="0272DADE" w:rsidRPr="00655D76">
        <w:t xml:space="preserve"> v predmete e-mailovej správy</w:t>
      </w:r>
      <w:r w:rsidRPr="00655D76">
        <w:t xml:space="preserve">. </w:t>
      </w:r>
    </w:p>
    <w:p w14:paraId="4A67D202" w14:textId="4F770D0F" w:rsidR="00B3208A" w:rsidRPr="00655D76" w:rsidRDefault="00B3208A">
      <w:pPr>
        <w:spacing w:before="120" w:after="120" w:line="240" w:lineRule="auto"/>
        <w:jc w:val="both"/>
      </w:pPr>
      <w:r w:rsidRPr="00655D76">
        <w:t xml:space="preserve">Zmluvné strany si zároveň dohodli ako mimoriadny spôsob doručovania písomných zásielok v listinnej podobe doručovanie osobne alebo prostredníctvom kuriéra, pričom komunikácia v listinnej podobe sa redukuje na nevyhnutné minimum. Takéto doručenie vykonávateľovi je možné výlučne v úradných hodinách podateľne vykonávateľa zverejnených verejne prístupným spôsobom. Podrobnejšie </w:t>
      </w:r>
      <w:r w:rsidRPr="00655D76">
        <w:lastRenderedPageBreak/>
        <w:t>informáci</w:t>
      </w:r>
      <w:r w:rsidR="00FE7395" w:rsidRPr="00655D76">
        <w:t xml:space="preserve">e o spôsobe komunikácie medzi </w:t>
      </w:r>
      <w:r w:rsidRPr="00655D76">
        <w:t xml:space="preserve"> </w:t>
      </w:r>
      <w:r w:rsidR="006F0390" w:rsidRPr="00655D76">
        <w:t xml:space="preserve">vykonávateľom </w:t>
      </w:r>
      <w:r w:rsidRPr="00655D76">
        <w:t xml:space="preserve">a prijímateľom sú uvedené </w:t>
      </w:r>
      <w:r w:rsidR="00541B24" w:rsidRPr="00655D76">
        <w:t>v článku 5</w:t>
      </w:r>
      <w:r w:rsidRPr="00655D76">
        <w:t xml:space="preserve"> zmluvy o</w:t>
      </w:r>
      <w:r w:rsidR="007F577F" w:rsidRPr="00655D76">
        <w:t xml:space="preserve"> PPM</w:t>
      </w:r>
      <w:r w:rsidRPr="00655D76">
        <w:t>.</w:t>
      </w:r>
    </w:p>
    <w:p w14:paraId="0BF07B49" w14:textId="1DE93237" w:rsidR="007F577F" w:rsidRPr="00655D76" w:rsidRDefault="007F577F">
      <w:pPr>
        <w:spacing w:before="120" w:after="120" w:line="240" w:lineRule="auto"/>
        <w:jc w:val="both"/>
      </w:pPr>
      <w:r w:rsidRPr="00655D76">
        <w:t xml:space="preserve">Na žiadosti o </w:t>
      </w:r>
      <w:r w:rsidR="15B0A3AD" w:rsidRPr="00655D76">
        <w:t xml:space="preserve">poskytnutie </w:t>
      </w:r>
      <w:r w:rsidRPr="00655D76">
        <w:t>informácie na úrovni projektov zasielané vykonávateľovi</w:t>
      </w:r>
      <w:r w:rsidR="00620382" w:rsidRPr="00655D76">
        <w:t>,</w:t>
      </w:r>
      <w:r w:rsidRPr="00655D76">
        <w:t xml:space="preserve"> odpovedá vykonávateľ v lehote najneskôr </w:t>
      </w:r>
      <w:r w:rsidRPr="00655D76">
        <w:rPr>
          <w:b/>
          <w:bCs/>
        </w:rPr>
        <w:t>8 pracovných dní</w:t>
      </w:r>
      <w:r w:rsidRPr="00655D76">
        <w:t xml:space="preserve"> odo dňa podania žiadosti o </w:t>
      </w:r>
      <w:r w:rsidR="3FC7E3D1" w:rsidRPr="00655D76">
        <w:t xml:space="preserve">poskytnutie </w:t>
      </w:r>
      <w:r w:rsidRPr="00655D76">
        <w:t>informácie. V prípade akýchkoľvek otázok týkajúcich sa konkrétneho projektu kontaktuje prijímateľ prednostne príslušného projektového manažéra, ktorý má na starosti daný projekt.</w:t>
      </w:r>
    </w:p>
    <w:p w14:paraId="23B649DB" w14:textId="7E028C16" w:rsidR="006043D5" w:rsidRPr="00655D76" w:rsidRDefault="006043D5">
      <w:pPr>
        <w:spacing w:before="120" w:after="120" w:line="240" w:lineRule="auto"/>
        <w:jc w:val="both"/>
        <w:rPr>
          <w:rFonts w:cstheme="minorHAnsi"/>
        </w:rPr>
      </w:pPr>
      <w:r w:rsidRPr="00655D76">
        <w:rPr>
          <w:rFonts w:cstheme="minorHAnsi"/>
        </w:rPr>
        <w:t>Informácie súvisiace s</w:t>
      </w:r>
      <w:r w:rsidR="007577C6" w:rsidRPr="00655D76">
        <w:rPr>
          <w:rFonts w:cstheme="minorHAnsi"/>
        </w:rPr>
        <w:t> P</w:t>
      </w:r>
      <w:r w:rsidR="00255772" w:rsidRPr="00655D76">
        <w:rPr>
          <w:rFonts w:cstheme="minorHAnsi"/>
        </w:rPr>
        <w:t>OO</w:t>
      </w:r>
      <w:r w:rsidRPr="00655D76">
        <w:rPr>
          <w:rFonts w:cstheme="minorHAnsi"/>
        </w:rPr>
        <w:t xml:space="preserve"> a kontaktné údaje vykonávateľa sa nachádzajú na webovom sídle vykonávateľa </w:t>
      </w:r>
      <w:hyperlink r:id="rId27" w:history="1">
        <w:r w:rsidRPr="00655D76">
          <w:rPr>
            <w:rStyle w:val="Hypertextovprepojenie"/>
            <w:rFonts w:cstheme="minorHAnsi"/>
          </w:rPr>
          <w:t>www.mirri.gov.sk</w:t>
        </w:r>
      </w:hyperlink>
      <w:r w:rsidRPr="00655D76">
        <w:rPr>
          <w:rFonts w:cstheme="minorHAnsi"/>
        </w:rPr>
        <w:t xml:space="preserve">. Aktuálne informácie o implementácii </w:t>
      </w:r>
      <w:r w:rsidR="007577C6" w:rsidRPr="00655D76">
        <w:rPr>
          <w:rFonts w:cstheme="minorHAnsi"/>
        </w:rPr>
        <w:t>P</w:t>
      </w:r>
      <w:r w:rsidR="00255772" w:rsidRPr="00655D76">
        <w:rPr>
          <w:rFonts w:cstheme="minorHAnsi"/>
        </w:rPr>
        <w:t>OO</w:t>
      </w:r>
      <w:r w:rsidRPr="00655D76">
        <w:rPr>
          <w:rFonts w:cstheme="minorHAnsi"/>
        </w:rPr>
        <w:t xml:space="preserve">, ako aj iné relevantné odkazy súvisiace s aktivitami v rámci POO nájdete na týchto webových sídlach </w:t>
      </w:r>
      <w:hyperlink r:id="rId28" w:history="1">
        <w:r w:rsidRPr="00655D76">
          <w:rPr>
            <w:rStyle w:val="Hypertextovprepojenie"/>
            <w:rFonts w:cstheme="minorHAnsi"/>
          </w:rPr>
          <w:t>www.planobnovy.sk</w:t>
        </w:r>
      </w:hyperlink>
      <w:r w:rsidRPr="00655D76">
        <w:rPr>
          <w:rFonts w:cstheme="minorHAnsi"/>
        </w:rPr>
        <w:t xml:space="preserve"> a </w:t>
      </w:r>
      <w:hyperlink r:id="rId29" w:history="1">
        <w:r w:rsidR="007577C6" w:rsidRPr="00655D76">
          <w:rPr>
            <w:rStyle w:val="Hypertextovprepojenie"/>
            <w:rFonts w:cstheme="minorHAnsi"/>
          </w:rPr>
          <w:t>https://www.mirri.gov.sk/plan-obnovy/plan-obnovy-a-odolnosti/</w:t>
        </w:r>
      </w:hyperlink>
      <w:r w:rsidRPr="00655D76">
        <w:rPr>
          <w:rFonts w:cstheme="minorHAnsi"/>
        </w:rPr>
        <w:t xml:space="preserve">.  </w:t>
      </w:r>
    </w:p>
    <w:p w14:paraId="233C2217" w14:textId="5D1F7C95" w:rsidR="00255772" w:rsidRPr="00655D76" w:rsidRDefault="00255772" w:rsidP="002641EB">
      <w:pPr>
        <w:spacing w:before="120" w:after="120" w:line="240" w:lineRule="auto"/>
        <w:jc w:val="both"/>
        <w:rPr>
          <w:rFonts w:cstheme="minorHAnsi"/>
        </w:rPr>
      </w:pPr>
      <w:r w:rsidRPr="00655D76">
        <w:rPr>
          <w:rFonts w:cstheme="minorHAnsi"/>
        </w:rPr>
        <w:t xml:space="preserve">Prijatím finančných prostriedkov prijímateľ súčasne vyjadruje súhlas so začlenením do Zoznamu prijímateľov pre účely informovania a komunikácie. Prijímateľ zároveň súhlasí so zverejnením nasledovných informácií v zozname prijímateľov (zverejnený napr. v rámci vyzvaní na webovom sídle </w:t>
      </w:r>
      <w:hyperlink r:id="rId30" w:history="1">
        <w:r w:rsidRPr="00655D76">
          <w:rPr>
            <w:rStyle w:val="Hypertextovprepojenie"/>
            <w:rFonts w:cstheme="minorHAnsi"/>
          </w:rPr>
          <w:t>www.mirri.gov.sk</w:t>
        </w:r>
      </w:hyperlink>
      <w:r w:rsidRPr="00655D76">
        <w:rPr>
          <w:rFonts w:cstheme="minorHAnsi"/>
        </w:rPr>
        <w:t>, v rámci zmluvy o PPM v CRZ): názov a sídlo prijímateľa; názov, ciele a stručný opis projektu; miesto realizácie projektu; časový rámec realizácie projektu; predpokladaný koniec realizácie aktivít projektu; celkové náklady na projekt; výška PPM; ukazovatele projektu; fotografie a</w:t>
      </w:r>
      <w:r w:rsidR="00936731" w:rsidRPr="00655D76">
        <w:rPr>
          <w:rFonts w:cstheme="minorHAnsi"/>
        </w:rPr>
        <w:t> </w:t>
      </w:r>
      <w:r w:rsidRPr="00655D76">
        <w:rPr>
          <w:rFonts w:cstheme="minorHAnsi"/>
        </w:rPr>
        <w:t>audiovizuálne záznamy z miesta realizácie aktivít projektu. Prijímateľ súhlasí so zverejnením a šírením uvedených údajov tiež inými spôsobmi, a to na základe rozhodnutia vykonávateľa.</w:t>
      </w:r>
    </w:p>
    <w:p w14:paraId="4362D9D8" w14:textId="242A6917" w:rsidR="00255772" w:rsidRPr="00655D76" w:rsidRDefault="4A6308AD" w:rsidP="002641EB">
      <w:pPr>
        <w:pStyle w:val="Nadpis2"/>
        <w:spacing w:before="360" w:after="360" w:line="240" w:lineRule="auto"/>
        <w:ind w:left="567" w:hanging="578"/>
        <w:jc w:val="both"/>
        <w:rPr>
          <w:rFonts w:asciiTheme="minorHAnsi" w:hAnsiTheme="minorHAnsi" w:cstheme="minorHAnsi"/>
        </w:rPr>
      </w:pPr>
      <w:bookmarkStart w:id="79" w:name="_Toc201132383"/>
      <w:r w:rsidRPr="00655D76">
        <w:rPr>
          <w:rFonts w:asciiTheme="minorHAnsi" w:hAnsiTheme="minorHAnsi" w:cstheme="minorHAnsi"/>
        </w:rPr>
        <w:t>Zabezpečovanie informovania, komunikácie a viditeľnosti na úrovni prijímateľ</w:t>
      </w:r>
      <w:r w:rsidR="008C1618" w:rsidRPr="00655D76">
        <w:rPr>
          <w:rFonts w:asciiTheme="minorHAnsi" w:hAnsiTheme="minorHAnsi" w:cstheme="minorHAnsi"/>
        </w:rPr>
        <w:t>a</w:t>
      </w:r>
      <w:bookmarkEnd w:id="79"/>
    </w:p>
    <w:p w14:paraId="79B02C7D" w14:textId="42C51995" w:rsidR="00255772" w:rsidRPr="00655D76" w:rsidRDefault="006043D5">
      <w:pPr>
        <w:spacing w:before="120" w:after="120" w:line="240" w:lineRule="auto"/>
        <w:jc w:val="both"/>
        <w:rPr>
          <w:rFonts w:cstheme="minorHAnsi"/>
        </w:rPr>
      </w:pPr>
      <w:r w:rsidRPr="00655D76">
        <w:rPr>
          <w:rFonts w:cstheme="minorHAnsi"/>
        </w:rPr>
        <w:t xml:space="preserve">Prijímateľ je povinný počas platnosti a účinnosti zmluvy o PPM informovať verejnosť o príspevku, ktorý na základe zmluvy o PPM získal a to prostredníctvom opatrení v oblasti informovania a komunikácie. </w:t>
      </w:r>
      <w:r w:rsidR="00255772" w:rsidRPr="00655D76">
        <w:rPr>
          <w:rFonts w:cstheme="minorHAnsi"/>
        </w:rPr>
        <w:t>Prijímateľ je zodpovedný za zobrazenie emblému EÚ a uvedenie náležitého vyhlásenia o financovaní, ktoré znie „financované Európskou úniou – NextGenerationEU“. Tento ako aj ďalšie body sa uplatňujú aj na fyzické osoby ako prijímateľov. V prípade, ak tomu nezabraňujú objektívne skutočnosti</w:t>
      </w:r>
      <w:r w:rsidR="003F3130" w:rsidRPr="00655D76">
        <w:rPr>
          <w:rFonts w:cstheme="minorHAnsi"/>
        </w:rPr>
        <w:t>,</w:t>
      </w:r>
      <w:r w:rsidR="00255772" w:rsidRPr="00655D76">
        <w:rPr>
          <w:rFonts w:cstheme="minorHAnsi"/>
        </w:rPr>
        <w:t xml:space="preserve"> je prijímateľ povinný zabezpečiť </w:t>
      </w:r>
      <w:r w:rsidR="003D6220">
        <w:rPr>
          <w:rFonts w:cstheme="minorHAnsi"/>
        </w:rPr>
        <w:t xml:space="preserve">ja </w:t>
      </w:r>
      <w:r w:rsidR="00255772" w:rsidRPr="00655D76">
        <w:rPr>
          <w:rFonts w:cstheme="minorHAnsi"/>
        </w:rPr>
        <w:t>zobrazenie loga Plánu obnovy</w:t>
      </w:r>
      <w:r w:rsidR="00606757">
        <w:rPr>
          <w:rFonts w:cstheme="minorHAnsi"/>
        </w:rPr>
        <w:t xml:space="preserve"> a odolnosti SR</w:t>
      </w:r>
      <w:r w:rsidR="009F298F" w:rsidRPr="00655D76">
        <w:rPr>
          <w:rFonts w:cstheme="minorHAnsi"/>
        </w:rPr>
        <w:t>.</w:t>
      </w:r>
      <w:r w:rsidR="009F298F" w:rsidRPr="00655D76">
        <w:rPr>
          <w:rStyle w:val="Odkaznapoznmkupodiarou"/>
          <w:rFonts w:cstheme="minorHAnsi"/>
        </w:rPr>
        <w:footnoteReference w:id="15"/>
      </w:r>
    </w:p>
    <w:p w14:paraId="76A7C04D" w14:textId="29DBBC2B" w:rsidR="00255772" w:rsidRPr="00655D76" w:rsidRDefault="00255772" w:rsidP="000C6F76">
      <w:pPr>
        <w:spacing w:before="120" w:after="120" w:line="240" w:lineRule="auto"/>
        <w:jc w:val="both"/>
        <w:rPr>
          <w:rFonts w:cstheme="minorHAnsi"/>
        </w:rPr>
      </w:pPr>
      <w:r w:rsidRPr="00655D76">
        <w:rPr>
          <w:rFonts w:cstheme="minorHAnsi"/>
        </w:rPr>
        <w:t>Prijímateľ v prípade potreby poskytuje súčinnosť vykonávateľovi a NIKA v oblasti informovanosti, komunikácie a viditeľnosti.</w:t>
      </w:r>
    </w:p>
    <w:p w14:paraId="1C8944C8" w14:textId="77777777" w:rsidR="00255772" w:rsidRPr="00655D76" w:rsidRDefault="00255772" w:rsidP="002523ED">
      <w:pPr>
        <w:spacing w:line="240" w:lineRule="auto"/>
        <w:jc w:val="both"/>
        <w:rPr>
          <w:rFonts w:cstheme="minorHAnsi"/>
        </w:rPr>
      </w:pPr>
      <w:r w:rsidRPr="00655D76">
        <w:rPr>
          <w:rFonts w:cstheme="minorHAnsi"/>
        </w:rPr>
        <w:t xml:space="preserve">Prijímateľ s cieľom zviditeľniť mechanizmus na POO zabezpečí: </w:t>
      </w:r>
    </w:p>
    <w:p w14:paraId="59207B68" w14:textId="77777777" w:rsidR="00255772" w:rsidRPr="00655D76" w:rsidRDefault="00255772" w:rsidP="002641EB">
      <w:pPr>
        <w:pStyle w:val="Default"/>
        <w:numPr>
          <w:ilvl w:val="1"/>
          <w:numId w:val="17"/>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fyzických objektov </w:t>
      </w:r>
    </w:p>
    <w:p w14:paraId="4E2B1AF3" w14:textId="160C5CEF" w:rsidR="00255772" w:rsidRPr="00655D76" w:rsidRDefault="00255772" w:rsidP="002641EB">
      <w:pPr>
        <w:pStyle w:val="Default"/>
        <w:numPr>
          <w:ilvl w:val="2"/>
          <w:numId w:val="18"/>
        </w:numPr>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zobrazenie komplexnej informácie vrátane emblému EÚ s nápisom „Financované Európskou úniou NextGenerati</w:t>
      </w:r>
      <w:r w:rsidR="008C1618" w:rsidRPr="00655D76">
        <w:rPr>
          <w:rFonts w:asciiTheme="minorHAnsi" w:hAnsiTheme="minorHAnsi" w:cstheme="minorHAnsi"/>
          <w:color w:val="auto"/>
          <w:sz w:val="22"/>
          <w:szCs w:val="22"/>
        </w:rPr>
        <w:t>onEU“ spolu s názvom opatrenia,</w:t>
      </w:r>
    </w:p>
    <w:p w14:paraId="66B5B1C5" w14:textId="1E73510F" w:rsidR="00255772" w:rsidRPr="00655D76" w:rsidRDefault="00255772" w:rsidP="00190ADC">
      <w:pPr>
        <w:pStyle w:val="Default"/>
        <w:numPr>
          <w:ilvl w:val="2"/>
          <w:numId w:val="18"/>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dodržanie pravidla, aby pri zobrazení v spojení s iným logom 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w:t>
      </w:r>
      <w:r w:rsidRPr="00655D76">
        <w:rPr>
          <w:rFonts w:asciiTheme="minorHAnsi" w:hAnsiTheme="minorHAnsi" w:cstheme="minorHAnsi"/>
          <w:color w:val="auto"/>
          <w:sz w:val="22"/>
          <w:szCs w:val="22"/>
        </w:rPr>
        <w:lastRenderedPageBreak/>
        <w:t xml:space="preserve">vizuálna identita alebo logo, okrem loga </w:t>
      </w:r>
      <w:r w:rsidR="00ED2838">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w:t>
      </w:r>
      <w:r w:rsidR="00ED2838">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 ktoré je možné umiestniť vedľa emblému EÚ po</w:t>
      </w:r>
      <w:r w:rsidR="008C1618" w:rsidRPr="00655D76">
        <w:rPr>
          <w:rFonts w:asciiTheme="minorHAnsi" w:hAnsiTheme="minorHAnsi" w:cstheme="minorHAnsi"/>
          <w:color w:val="auto"/>
          <w:sz w:val="22"/>
          <w:szCs w:val="22"/>
        </w:rPr>
        <w:t>dľa log</w:t>
      </w:r>
      <w:r w:rsidR="00310B93" w:rsidRPr="00655D76">
        <w:rPr>
          <w:rFonts w:asciiTheme="minorHAnsi" w:hAnsiTheme="minorHAnsi" w:cstheme="minorHAnsi"/>
          <w:color w:val="auto"/>
          <w:sz w:val="22"/>
          <w:szCs w:val="22"/>
        </w:rPr>
        <w:t>a</w:t>
      </w:r>
      <w:r w:rsidR="008C1618" w:rsidRPr="00655D76">
        <w:rPr>
          <w:rFonts w:asciiTheme="minorHAnsi" w:hAnsiTheme="minorHAnsi" w:cstheme="minorHAnsi"/>
          <w:color w:val="auto"/>
          <w:sz w:val="22"/>
          <w:szCs w:val="22"/>
        </w:rPr>
        <w:t xml:space="preserve"> a dizajn manuálu NIKA,</w:t>
      </w:r>
    </w:p>
    <w:p w14:paraId="6371B612" w14:textId="66192E7B" w:rsidR="00255772" w:rsidRPr="00655D76" w:rsidRDefault="00255772" w:rsidP="00190ADC">
      <w:pPr>
        <w:pStyle w:val="Default"/>
        <w:numPr>
          <w:ilvl w:val="2"/>
          <w:numId w:val="18"/>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umiestnenie takejto informácie najneskôr tri mesiace po ukončení projektu v jeho bezprostrednej </w:t>
      </w:r>
      <w:r w:rsidR="008C1618" w:rsidRPr="00655D76">
        <w:rPr>
          <w:rFonts w:asciiTheme="minorHAnsi" w:hAnsiTheme="minorHAnsi" w:cstheme="minorHAnsi"/>
          <w:color w:val="auto"/>
          <w:sz w:val="22"/>
          <w:szCs w:val="22"/>
        </w:rPr>
        <w:t>blízkosti na viditeľnom mieste,</w:t>
      </w:r>
    </w:p>
    <w:p w14:paraId="1C62B2C6" w14:textId="48F95D74" w:rsidR="00255772" w:rsidRPr="00655D76" w:rsidRDefault="00255772" w:rsidP="00190ADC">
      <w:pPr>
        <w:pStyle w:val="Default"/>
        <w:numPr>
          <w:ilvl w:val="2"/>
          <w:numId w:val="18"/>
        </w:numPr>
        <w:spacing w:after="240"/>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spracovanie týchto informácií v primeranej veľkosti, pre fyzické objekty podporené z</w:t>
      </w:r>
      <w:r w:rsidR="008A17A2" w:rsidRPr="00655D76">
        <w:rPr>
          <w:rFonts w:asciiTheme="minorHAnsi" w:hAnsiTheme="minorHAnsi" w:cstheme="minorHAnsi"/>
          <w:color w:val="auto"/>
          <w:sz w:val="22"/>
          <w:szCs w:val="22"/>
        </w:rPr>
        <w:t xml:space="preserve"> </w:t>
      </w:r>
      <w:r w:rsidR="0019437A">
        <w:rPr>
          <w:rFonts w:asciiTheme="minorHAnsi" w:hAnsiTheme="minorHAnsi" w:cstheme="minorHAnsi"/>
          <w:color w:val="auto"/>
          <w:sz w:val="22"/>
          <w:szCs w:val="22"/>
        </w:rPr>
        <w:t>P</w:t>
      </w:r>
      <w:r w:rsidR="008A17A2" w:rsidRPr="00655D76">
        <w:rPr>
          <w:rFonts w:asciiTheme="minorHAnsi" w:hAnsiTheme="minorHAnsi" w:cstheme="minorHAnsi"/>
          <w:color w:val="auto"/>
          <w:sz w:val="22"/>
          <w:szCs w:val="22"/>
        </w:rPr>
        <w:t>lánu</w:t>
      </w:r>
      <w:r w:rsidRPr="00655D76">
        <w:rPr>
          <w:rFonts w:asciiTheme="minorHAnsi" w:hAnsiTheme="minorHAnsi" w:cstheme="minorHAnsi"/>
          <w:color w:val="auto"/>
          <w:sz w:val="22"/>
          <w:szCs w:val="22"/>
        </w:rPr>
        <w:t xml:space="preserve">  obnovy a odolnost</w:t>
      </w:r>
      <w:r w:rsidR="008C1618" w:rsidRPr="00655D76">
        <w:rPr>
          <w:rFonts w:asciiTheme="minorHAnsi" w:hAnsiTheme="minorHAnsi" w:cstheme="minorHAnsi"/>
          <w:color w:val="auto"/>
          <w:sz w:val="22"/>
          <w:szCs w:val="22"/>
        </w:rPr>
        <w:t xml:space="preserve">i </w:t>
      </w:r>
      <w:r w:rsidR="0019437A">
        <w:rPr>
          <w:rFonts w:asciiTheme="minorHAnsi" w:hAnsiTheme="minorHAnsi" w:cstheme="minorHAnsi"/>
          <w:color w:val="auto"/>
          <w:sz w:val="22"/>
          <w:szCs w:val="22"/>
        </w:rPr>
        <w:t xml:space="preserve">SR </w:t>
      </w:r>
      <w:r w:rsidR="008C1618" w:rsidRPr="00655D76">
        <w:rPr>
          <w:rFonts w:asciiTheme="minorHAnsi" w:hAnsiTheme="minorHAnsi" w:cstheme="minorHAnsi"/>
          <w:color w:val="auto"/>
          <w:sz w:val="22"/>
          <w:szCs w:val="22"/>
        </w:rPr>
        <w:t>čiastkou menšou ako 20 000 EUR</w:t>
      </w:r>
      <w:r w:rsidRPr="00655D76">
        <w:rPr>
          <w:rFonts w:asciiTheme="minorHAnsi" w:hAnsiTheme="minorHAnsi" w:cstheme="minorHAnsi"/>
          <w:color w:val="auto"/>
          <w:sz w:val="22"/>
          <w:szCs w:val="22"/>
        </w:rPr>
        <w:t xml:space="preserve"> je postačujúce použiť formát veľkosti A5. </w:t>
      </w:r>
    </w:p>
    <w:p w14:paraId="11710E6E" w14:textId="77777777" w:rsidR="00255772" w:rsidRPr="00655D76" w:rsidRDefault="00255772" w:rsidP="002641EB">
      <w:pPr>
        <w:pStyle w:val="Default"/>
        <w:numPr>
          <w:ilvl w:val="1"/>
          <w:numId w:val="18"/>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projektov iného charakteru vrátane opatrení spadajúcich pod reformy </w:t>
      </w:r>
    </w:p>
    <w:p w14:paraId="394343CA" w14:textId="2110BACF" w:rsidR="00255772" w:rsidRPr="00655D76" w:rsidRDefault="00255772" w:rsidP="002641EB">
      <w:pPr>
        <w:pStyle w:val="Default"/>
        <w:numPr>
          <w:ilvl w:val="2"/>
          <w:numId w:val="19"/>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w:t>
      </w:r>
      <w:r w:rsidR="008C1618" w:rsidRPr="00655D76">
        <w:rPr>
          <w:rFonts w:asciiTheme="minorHAnsi" w:hAnsiTheme="minorHAnsi" w:cstheme="minorHAnsi"/>
          <w:color w:val="auto"/>
          <w:sz w:val="22"/>
          <w:szCs w:val="22"/>
        </w:rPr>
        <w:t>nEU“ na vlastnom webovom sídle,</w:t>
      </w:r>
    </w:p>
    <w:p w14:paraId="648C6E34" w14:textId="2A9E8276" w:rsidR="00255772" w:rsidRPr="00655D76" w:rsidRDefault="00255772" w:rsidP="003F3130">
      <w:pPr>
        <w:pStyle w:val="Default"/>
        <w:numPr>
          <w:ilvl w:val="2"/>
          <w:numId w:val="19"/>
        </w:numPr>
        <w:spacing w:after="14"/>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NextGenerationEU“ v prezentáciách, brožúrach, oficiálnych dokumentov a v akýchkoľvek komunikačných a informačných materiáloch</w:t>
      </w:r>
      <w:r w:rsidR="003F3130" w:rsidRPr="00655D76">
        <w:rPr>
          <w:rFonts w:asciiTheme="minorHAnsi" w:hAnsiTheme="minorHAnsi" w:cstheme="minorHAnsi"/>
          <w:color w:val="auto"/>
          <w:sz w:val="22"/>
          <w:szCs w:val="22"/>
        </w:rPr>
        <w:t>,</w:t>
      </w:r>
      <w:r w:rsidRPr="00655D76">
        <w:rPr>
          <w:rFonts w:asciiTheme="minorHAnsi" w:hAnsiTheme="minorHAnsi" w:cstheme="minorHAnsi"/>
          <w:color w:val="auto"/>
          <w:sz w:val="22"/>
          <w:szCs w:val="22"/>
        </w:rPr>
        <w:t xml:space="preserve"> </w:t>
      </w:r>
    </w:p>
    <w:p w14:paraId="7A6CA837" w14:textId="58C8215D" w:rsidR="00255772" w:rsidRPr="00655D76" w:rsidRDefault="00255772" w:rsidP="003F3130">
      <w:pPr>
        <w:pStyle w:val="Default"/>
        <w:numPr>
          <w:ilvl w:val="2"/>
          <w:numId w:val="19"/>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Plánu obnovy</w:t>
      </w:r>
      <w:r w:rsidR="004D6666">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 xml:space="preserve">, na základe ktorého je umožnené financovanie z prostriedkov mechanizmu v oficiálnej komunikácii voči verejnosti, na sociálnych sieťach či v oficiálnych prejavoch. </w:t>
      </w:r>
    </w:p>
    <w:p w14:paraId="68F2B530" w14:textId="1DFFA3D7" w:rsidR="0078488C" w:rsidRPr="00655D76" w:rsidRDefault="009D473E" w:rsidP="002641EB">
      <w:pPr>
        <w:pStyle w:val="xmsonormal"/>
        <w:spacing w:before="120" w:after="120"/>
        <w:jc w:val="both"/>
        <w:rPr>
          <w:rFonts w:asciiTheme="minorHAnsi" w:hAnsiTheme="minorHAnsi" w:cstheme="minorHAnsi"/>
        </w:rPr>
      </w:pPr>
      <w:r w:rsidRPr="00655D76">
        <w:rPr>
          <w:rFonts w:asciiTheme="minorHAnsi" w:hAnsiTheme="minorHAnsi" w:cstheme="minorHAnsi"/>
        </w:rPr>
        <w:t>Z</w:t>
      </w:r>
      <w:r w:rsidR="0078488C" w:rsidRPr="00655D76">
        <w:rPr>
          <w:rFonts w:asciiTheme="minorHAnsi" w:hAnsiTheme="minorHAnsi" w:cstheme="minorHAnsi"/>
        </w:rPr>
        <w:t>hrnutie pravidiel vizibility:</w:t>
      </w:r>
    </w:p>
    <w:p w14:paraId="1214CDB4" w14:textId="0B1CA30A" w:rsidR="0078488C" w:rsidRPr="00655D76" w:rsidRDefault="0078488C" w:rsidP="000C6F76">
      <w:pPr>
        <w:pStyle w:val="xmsonormal"/>
        <w:numPr>
          <w:ilvl w:val="0"/>
          <w:numId w:val="73"/>
        </w:numPr>
        <w:spacing w:before="120" w:after="120"/>
        <w:jc w:val="both"/>
        <w:rPr>
          <w:rFonts w:asciiTheme="minorHAnsi" w:hAnsiTheme="minorHAnsi" w:cstheme="minorHAnsi"/>
        </w:rPr>
      </w:pPr>
      <w:r w:rsidRPr="00655D76">
        <w:rPr>
          <w:rFonts w:asciiTheme="minorHAnsi" w:hAnsiTheme="minorHAnsi" w:cstheme="minorHAnsi"/>
        </w:rPr>
        <w:t xml:space="preserve">Medzi základné pravidlá vizibility patrí používanie loga </w:t>
      </w:r>
      <w:r w:rsidRPr="00655D76">
        <w:rPr>
          <w:rFonts w:asciiTheme="minorHAnsi" w:hAnsiTheme="minorHAnsi" w:cstheme="minorHAnsi"/>
          <w:b/>
        </w:rPr>
        <w:t>„Financovaný/-é Európskou úniou NextGenerationEU“</w:t>
      </w:r>
      <w:r w:rsidRPr="00655D76">
        <w:rPr>
          <w:rFonts w:asciiTheme="minorHAnsi" w:hAnsiTheme="minorHAnsi" w:cstheme="minorHAnsi"/>
        </w:rPr>
        <w:t xml:space="preserve"> a </w:t>
      </w:r>
      <w:r w:rsidRPr="00655D76">
        <w:rPr>
          <w:rFonts w:asciiTheme="minorHAnsi" w:hAnsiTheme="minorHAnsi" w:cstheme="minorHAnsi"/>
          <w:b/>
        </w:rPr>
        <w:t>oficiálneho loga Plánu obnovy a odolnosti SR</w:t>
      </w:r>
      <w:r w:rsidRPr="00655D76">
        <w:rPr>
          <w:rFonts w:asciiTheme="minorHAnsi" w:hAnsiTheme="minorHAnsi" w:cstheme="minorHAnsi"/>
        </w:rPr>
        <w:t xml:space="preserve">. Tieto dve logá sa štandardne zobrazujú pri sebe. Je potrebné dodržiavať ich ochrannú zónu, do ktorej nie je možné vkladať žiadne prvky alebo text. </w:t>
      </w:r>
      <w:r w:rsidR="004A67AE" w:rsidRPr="00655D76">
        <w:rPr>
          <w:rFonts w:asciiTheme="minorHAnsi" w:hAnsiTheme="minorHAnsi" w:cstheme="minorHAnsi"/>
        </w:rPr>
        <w:t>Pr</w:t>
      </w:r>
      <w:r w:rsidRPr="00655D76">
        <w:rPr>
          <w:rFonts w:asciiTheme="minorHAnsi" w:hAnsiTheme="minorHAnsi" w:cstheme="minorHAnsi"/>
        </w:rPr>
        <w:t>i použití loga „Financovaný/-é Európskou úniou NextGenerationEU“, ktorého súčasťou je aj emblém Európskej únie, nesmie byť použité žiadne iné logo, ktoré by obsahovalo emblém EÚ. Ak tak určí vykonávateľ v záväznej dokumentácii, informácia môže byť doplnená názvom investície/reformy alebo inými doplňujúcimi informáciami, týkajúcimi sa investície/reformy.</w:t>
      </w:r>
    </w:p>
    <w:p w14:paraId="43241A54" w14:textId="2182FD0A"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asciiTheme="minorHAnsi" w:hAnsiTheme="minorHAnsi" w:cstheme="minorHAnsi"/>
        </w:rPr>
        <w:t xml:space="preserve">NIKA vymedzuje aj farebnú škálu, ktorá je pri logách povolená. Žiadna iná farba ako tie, ktoré sú popísané v dizajn manuáli </w:t>
      </w:r>
      <w:r w:rsidR="00112BA4">
        <w:rPr>
          <w:rFonts w:asciiTheme="minorHAnsi" w:hAnsiTheme="minorHAnsi" w:cstheme="minorHAnsi"/>
        </w:rPr>
        <w:t>P</w:t>
      </w:r>
      <w:r w:rsidRPr="00655D76">
        <w:rPr>
          <w:rFonts w:asciiTheme="minorHAnsi" w:hAnsiTheme="minorHAnsi" w:cstheme="minorHAnsi"/>
        </w:rPr>
        <w:t>lánu obnovy</w:t>
      </w:r>
      <w:r w:rsidR="00573706">
        <w:rPr>
          <w:rFonts w:asciiTheme="minorHAnsi" w:hAnsiTheme="minorHAnsi" w:cstheme="minorHAnsi"/>
        </w:rPr>
        <w:t xml:space="preserve"> a odolnosti SR</w:t>
      </w:r>
      <w:r w:rsidRPr="00655D76">
        <w:rPr>
          <w:rFonts w:asciiTheme="minorHAnsi" w:hAnsiTheme="minorHAnsi" w:cstheme="minorHAnsi"/>
        </w:rPr>
        <w:t xml:space="preserve">, nebude akceptovaná. </w:t>
      </w:r>
    </w:p>
    <w:p w14:paraId="5B12DB3C" w14:textId="557DEC89"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asciiTheme="minorHAnsi" w:hAnsiTheme="minorHAnsi" w:cstheme="minorHAnsi"/>
          <w:b/>
        </w:rPr>
        <w:t>Ak je predmetom projektu</w:t>
      </w:r>
      <w:r w:rsidRPr="00655D76">
        <w:rPr>
          <w:rFonts w:asciiTheme="minorHAnsi" w:hAnsiTheme="minorHAnsi" w:cstheme="minorHAnsi"/>
        </w:rPr>
        <w:t xml:space="preserve"> </w:t>
      </w:r>
      <w:r w:rsidRPr="00655D76">
        <w:rPr>
          <w:rFonts w:asciiTheme="minorHAnsi" w:hAnsiTheme="minorHAnsi" w:cstheme="minorHAnsi"/>
          <w:b/>
        </w:rPr>
        <w:t>hmotne zachytiteľný výstup</w:t>
      </w:r>
      <w:r w:rsidRPr="00655D76">
        <w:rPr>
          <w:rFonts w:asciiTheme="minorHAnsi" w:hAnsiTheme="minorHAnsi" w:cstheme="minorHAnsi"/>
        </w:rPr>
        <w:t xml:space="preserve"> – stavba, administratívny priestor a pod., označenie </w:t>
      </w:r>
      <w:r w:rsidR="00F14780">
        <w:rPr>
          <w:rFonts w:asciiTheme="minorHAnsi" w:hAnsiTheme="minorHAnsi" w:cstheme="minorHAnsi"/>
        </w:rPr>
        <w:t>je potrebné umiestniť</w:t>
      </w:r>
      <w:r w:rsidRPr="00655D76">
        <w:rPr>
          <w:rFonts w:asciiTheme="minorHAnsi" w:hAnsiTheme="minorHAnsi" w:cstheme="minorHAnsi"/>
        </w:rPr>
        <w:t xml:space="preserve"> v bezprostrednej blízkosti daného objektu, alebo priamo na objekt, vo forme informačnej tabule, plagátu alebo samostatne stojacej tabule najmenšej veľkosti A5. Označenie musí byť dostatočne viditeľné, čitateľné a musí byť osadené najneskôr tri mesiace po skončení projektu. Označenie je potrebné ponechať </w:t>
      </w:r>
      <w:r w:rsidR="002F4C4F">
        <w:rPr>
          <w:rFonts w:asciiTheme="minorHAnsi" w:hAnsiTheme="minorHAnsi" w:cstheme="minorHAnsi"/>
        </w:rPr>
        <w:t xml:space="preserve">na mieste inštalácie </w:t>
      </w:r>
      <w:r w:rsidRPr="00655D76">
        <w:rPr>
          <w:rFonts w:asciiTheme="minorHAnsi" w:hAnsiTheme="minorHAnsi" w:cstheme="minorHAnsi"/>
        </w:rPr>
        <w:t>po dobu piatich rokov.</w:t>
      </w:r>
    </w:p>
    <w:p w14:paraId="058929B7" w14:textId="64A75DAB"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cstheme="minorHAnsi"/>
        </w:rPr>
        <w:t>Veľkosti tabule pre označenie dokončenej stavby je aspoň 450 mm x 340 mm. Pre dočasné označenie staveniska sú odporúčania nasledovné:</w:t>
      </w:r>
      <w:r w:rsidRPr="00655D76">
        <w:rPr>
          <w:rFonts w:asciiTheme="minorHAnsi" w:hAnsiTheme="minorHAnsi" w:cstheme="minorHAnsi"/>
        </w:rPr>
        <w:t> </w:t>
      </w:r>
    </w:p>
    <w:tbl>
      <w:tblPr>
        <w:tblW w:w="0" w:type="auto"/>
        <w:tblInd w:w="747" w:type="dxa"/>
        <w:tblCellMar>
          <w:left w:w="0" w:type="dxa"/>
          <w:right w:w="0" w:type="dxa"/>
        </w:tblCellMar>
        <w:tblLook w:val="04A0" w:firstRow="1" w:lastRow="0" w:firstColumn="1" w:lastColumn="0" w:noHBand="0" w:noVBand="1"/>
        <w:tblCaption w:val=""/>
        <w:tblDescription w:val=""/>
      </w:tblPr>
      <w:tblGrid>
        <w:gridCol w:w="2078"/>
        <w:gridCol w:w="1721"/>
      </w:tblGrid>
      <w:tr w:rsidR="0078488C" w:rsidRPr="00655D76" w14:paraId="7F865711" w14:textId="77777777" w:rsidTr="0078488C">
        <w:tc>
          <w:tcPr>
            <w:tcW w:w="20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11FC43"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Odporúčané rozmery</w:t>
            </w:r>
          </w:p>
        </w:tc>
        <w:tc>
          <w:tcPr>
            <w:tcW w:w="1721"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1F078BAE"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77C86D2"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FC7249B"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xml:space="preserve">šírka </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75D42AD8"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2500 mm</w:t>
            </w:r>
          </w:p>
        </w:tc>
      </w:tr>
      <w:tr w:rsidR="0078488C" w:rsidRPr="00655D76" w14:paraId="219B7CCA"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F4D04ED"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výška</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38C2BB6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1500 mm</w:t>
            </w:r>
          </w:p>
        </w:tc>
      </w:tr>
    </w:tbl>
    <w:p w14:paraId="688C687D" w14:textId="24050641" w:rsidR="00E1020D" w:rsidRPr="00655D76" w:rsidRDefault="0078488C" w:rsidP="00CB633B">
      <w:pPr>
        <w:pStyle w:val="xmsolistparagraph"/>
        <w:jc w:val="both"/>
        <w:rPr>
          <w:rFonts w:asciiTheme="minorHAnsi" w:hAnsiTheme="minorHAnsi" w:cstheme="minorHAnsi"/>
        </w:rPr>
      </w:pPr>
      <w:r w:rsidRPr="00655D76">
        <w:rPr>
          <w:rFonts w:asciiTheme="minorHAnsi" w:hAnsiTheme="minorHAnsi" w:cstheme="minorHAnsi"/>
        </w:rPr>
        <w:t> </w:t>
      </w:r>
    </w:p>
    <w:tbl>
      <w:tblPr>
        <w:tblW w:w="0" w:type="auto"/>
        <w:tblInd w:w="731" w:type="dxa"/>
        <w:tblCellMar>
          <w:left w:w="0" w:type="dxa"/>
          <w:right w:w="0" w:type="dxa"/>
        </w:tblCellMar>
        <w:tblLook w:val="04A0" w:firstRow="1" w:lastRow="0" w:firstColumn="1" w:lastColumn="0" w:noHBand="0" w:noVBand="1"/>
      </w:tblPr>
      <w:tblGrid>
        <w:gridCol w:w="1745"/>
        <w:gridCol w:w="6574"/>
      </w:tblGrid>
      <w:tr w:rsidR="0078488C" w:rsidRPr="00655D76" w14:paraId="7CC7E55A" w14:textId="77777777" w:rsidTr="0078488C">
        <w:tc>
          <w:tcPr>
            <w:tcW w:w="20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14884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lastRenderedPageBreak/>
              <w:t>Technické vlastnosti</w:t>
            </w:r>
          </w:p>
        </w:tc>
        <w:tc>
          <w:tcPr>
            <w:tcW w:w="8856"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44BC0991"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8E91B37"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1BB69A32"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materiál</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4746243D" w14:textId="77777777" w:rsidR="0078488C" w:rsidRPr="00655D76" w:rsidRDefault="0078488C" w:rsidP="00DD06F0">
            <w:pPr>
              <w:pStyle w:val="xmsonormal"/>
              <w:jc w:val="both"/>
              <w:rPr>
                <w:rFonts w:asciiTheme="minorHAnsi" w:hAnsiTheme="minorHAnsi" w:cstheme="minorHAnsi"/>
                <w:color w:val="FF0000"/>
              </w:rPr>
            </w:pPr>
            <w:r w:rsidRPr="00655D76">
              <w:rPr>
                <w:rFonts w:asciiTheme="minorHAnsi" w:hAnsiTheme="minorHAnsi" w:cstheme="minorHAnsi"/>
              </w:rPr>
              <w:t xml:space="preserve">odolný voči poveternostným vplyvom, tvarovo stály (napr. sendvičová doska tvorená vrstvami hliník/plast/hliník) </w:t>
            </w:r>
          </w:p>
        </w:tc>
      </w:tr>
      <w:tr w:rsidR="0078488C" w:rsidRPr="00655D76" w14:paraId="64751E8A"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1C5EBC4"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tlač</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0F28F6D"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plnofarebná, stálofarebná, odolná voči UV žiareniu; priamo na dosku/fólia/samolepka</w:t>
            </w:r>
          </w:p>
        </w:tc>
      </w:tr>
      <w:tr w:rsidR="0078488C" w:rsidRPr="00655D76" w14:paraId="462E1D52"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C217B15"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povrchová úprava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2B7BC480"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laminácia (druh laminácie nie je špecifikovaný, avšak musí byť zachovaná priehľadnosť a trvácnosť)</w:t>
            </w:r>
          </w:p>
        </w:tc>
      </w:tr>
      <w:tr w:rsidR="0078488C" w:rsidRPr="00655D76" w14:paraId="4E83AD6E"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2279CD1"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orientácia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74B7E972"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šírku</w:t>
            </w:r>
          </w:p>
        </w:tc>
      </w:tr>
      <w:tr w:rsidR="0078488C" w:rsidRPr="00655D76" w14:paraId="2A9496E4"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CA127E8"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grafický návrh</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D84CC0B" w14:textId="077D02B2"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bude obsahovať text a</w:t>
            </w:r>
            <w:r w:rsidR="00BA614C">
              <w:rPr>
                <w:rFonts w:asciiTheme="minorHAnsi" w:hAnsiTheme="minorHAnsi" w:cstheme="minorHAnsi"/>
              </w:rPr>
              <w:t> </w:t>
            </w:r>
            <w:r w:rsidRPr="00655D76">
              <w:rPr>
                <w:rFonts w:asciiTheme="minorHAnsi" w:hAnsiTheme="minorHAnsi" w:cstheme="minorHAnsi"/>
              </w:rPr>
              <w:t>logá</w:t>
            </w:r>
          </w:p>
        </w:tc>
      </w:tr>
      <w:tr w:rsidR="0078488C" w:rsidRPr="00655D76" w14:paraId="6488C965"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16D7AF4"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montáž</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012991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existujúce konštrukcie do exteriéru (napríklad na stenu, na zábradlie, na oplotenie, na protihlukovú stenu; pomocou skrutiek, lepením a pod.)</w:t>
            </w:r>
          </w:p>
        </w:tc>
      </w:tr>
      <w:tr w:rsidR="0078488C" w:rsidRPr="00655D76" w14:paraId="57D3BE90"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6EA31C0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životnosť materiálu a tlače</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2782FF0"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min. 5 rokov</w:t>
            </w:r>
          </w:p>
        </w:tc>
      </w:tr>
    </w:tbl>
    <w:p w14:paraId="714272E1" w14:textId="6FCDB68A" w:rsidR="0078488C" w:rsidRPr="00655D76" w:rsidRDefault="0078488C" w:rsidP="002641EB">
      <w:pPr>
        <w:pStyle w:val="xmsolistparagraph"/>
        <w:spacing w:before="120" w:after="120"/>
        <w:jc w:val="both"/>
        <w:rPr>
          <w:rFonts w:asciiTheme="minorHAnsi" w:hAnsiTheme="minorHAnsi" w:cstheme="minorHAnsi"/>
        </w:rPr>
      </w:pPr>
    </w:p>
    <w:p w14:paraId="1D3E070B" w14:textId="67229397" w:rsidR="0078488C" w:rsidRPr="00655D76" w:rsidRDefault="0078488C" w:rsidP="002641EB">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b/>
        </w:rPr>
        <w:t>Ak predmet projektu</w:t>
      </w:r>
      <w:r w:rsidRPr="00655D76">
        <w:rPr>
          <w:rFonts w:asciiTheme="minorHAnsi" w:hAnsiTheme="minorHAnsi" w:cstheme="minorHAnsi"/>
        </w:rPr>
        <w:t xml:space="preserve"> </w:t>
      </w:r>
      <w:r w:rsidRPr="00655D76">
        <w:rPr>
          <w:rFonts w:asciiTheme="minorHAnsi" w:hAnsiTheme="minorHAnsi" w:cstheme="minorHAnsi"/>
          <w:b/>
        </w:rPr>
        <w:t>nie je hmotne zachytiteľný</w:t>
      </w:r>
      <w:r w:rsidRPr="00655D76">
        <w:rPr>
          <w:rFonts w:asciiTheme="minorHAnsi" w:hAnsiTheme="minorHAnsi" w:cstheme="minorHAnsi"/>
        </w:rPr>
        <w:t xml:space="preserve"> (v prípade projektov iného charakteru vrátane opatrení spadajúcich pod reformy), vykonávateľ je povinný použiť logo „Financovaný/ -é Európskou úniou NextGenerationEU“ a loga </w:t>
      </w:r>
      <w:r w:rsidR="007B517B">
        <w:rPr>
          <w:rFonts w:asciiTheme="minorHAnsi" w:hAnsiTheme="minorHAnsi" w:cstheme="minorHAnsi"/>
        </w:rPr>
        <w:t>P</w:t>
      </w:r>
      <w:r w:rsidRPr="00655D76">
        <w:rPr>
          <w:rFonts w:asciiTheme="minorHAnsi" w:hAnsiTheme="minorHAnsi" w:cstheme="minorHAnsi"/>
        </w:rPr>
        <w:t xml:space="preserve">lánu obnovy </w:t>
      </w:r>
      <w:r w:rsidR="007E433F">
        <w:rPr>
          <w:rFonts w:asciiTheme="minorHAnsi" w:hAnsiTheme="minorHAnsi" w:cstheme="minorHAnsi"/>
        </w:rPr>
        <w:t xml:space="preserve">a odolnosti </w:t>
      </w:r>
      <w:r w:rsidR="00B66C12">
        <w:rPr>
          <w:rFonts w:asciiTheme="minorHAnsi" w:hAnsiTheme="minorHAnsi" w:cstheme="minorHAnsi"/>
        </w:rPr>
        <w:t xml:space="preserve">SR </w:t>
      </w:r>
      <w:r w:rsidRPr="00655D76">
        <w:rPr>
          <w:rFonts w:asciiTheme="minorHAnsi" w:hAnsiTheme="minorHAnsi" w:cstheme="minorHAnsi"/>
        </w:rPr>
        <w:t xml:space="preserve">na: </w:t>
      </w:r>
    </w:p>
    <w:p w14:paraId="6FA0FAA6"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vlastnom webovom sídle,</w:t>
      </w:r>
    </w:p>
    <w:p w14:paraId="0DBCA15A"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prezentáciách,</w:t>
      </w:r>
    </w:p>
    <w:p w14:paraId="1886B4AB"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brožúrach,</w:t>
      </w:r>
    </w:p>
    <w:p w14:paraId="02CDB5BA"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oficiálnych dokumentoch,</w:t>
      </w:r>
    </w:p>
    <w:p w14:paraId="28C15D7D"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akýchkoľvek komunikačných a informačných materiáloch,</w:t>
      </w:r>
    </w:p>
    <w:p w14:paraId="1D2C51BE"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na sociálnych sieťach a</w:t>
      </w:r>
    </w:p>
    <w:p w14:paraId="48489B86" w14:textId="1D540F30"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oficiálnych prejavoch.</w:t>
      </w:r>
    </w:p>
    <w:p w14:paraId="248331AF" w14:textId="0979E463" w:rsidR="0078488C" w:rsidRPr="00655D76" w:rsidRDefault="0078488C">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V prípade drobných predmetov (napr. perá, USB a iné)</w:t>
      </w:r>
      <w:r w:rsidR="00D306D7">
        <w:rPr>
          <w:rFonts w:asciiTheme="minorHAnsi" w:hAnsiTheme="minorHAnsi" w:cstheme="minorHAnsi"/>
        </w:rPr>
        <w:t>,</w:t>
      </w:r>
      <w:r w:rsidR="00F43DE9">
        <w:rPr>
          <w:rFonts w:asciiTheme="minorHAnsi" w:hAnsiTheme="minorHAnsi" w:cstheme="minorHAnsi"/>
        </w:rPr>
        <w:t xml:space="preserve"> ak sú </w:t>
      </w:r>
      <w:r w:rsidR="00CC7FA1">
        <w:rPr>
          <w:rFonts w:asciiTheme="minorHAnsi" w:hAnsiTheme="minorHAnsi" w:cstheme="minorHAnsi"/>
        </w:rPr>
        <w:t xml:space="preserve">tieto </w:t>
      </w:r>
      <w:r w:rsidR="00F43DE9">
        <w:rPr>
          <w:rFonts w:asciiTheme="minorHAnsi" w:hAnsiTheme="minorHAnsi" w:cstheme="minorHAnsi"/>
        </w:rPr>
        <w:t>nevyhnutné pre realizáciu projektu a</w:t>
      </w:r>
      <w:r w:rsidR="00CC7FA1">
        <w:rPr>
          <w:rFonts w:asciiTheme="minorHAnsi" w:hAnsiTheme="minorHAnsi" w:cstheme="minorHAnsi"/>
        </w:rPr>
        <w:t> ich použitie je</w:t>
      </w:r>
      <w:r w:rsidR="00F43DE9">
        <w:rPr>
          <w:rFonts w:asciiTheme="minorHAnsi" w:hAnsiTheme="minorHAnsi" w:cstheme="minorHAnsi"/>
        </w:rPr>
        <w:t xml:space="preserve"> odôvodnené,</w:t>
      </w:r>
      <w:r w:rsidRPr="00655D76">
        <w:rPr>
          <w:rFonts w:asciiTheme="minorHAnsi" w:hAnsiTheme="minorHAnsi" w:cstheme="minorHAnsi"/>
        </w:rPr>
        <w:t xml:space="preserve"> je taktiež potrebné uvádzať logá s minimálnou veľkosťou 10 mm. V prípade, že to veľkosť predmetu ne</w:t>
      </w:r>
      <w:r w:rsidR="00CC7FA1">
        <w:rPr>
          <w:rFonts w:asciiTheme="minorHAnsi" w:hAnsiTheme="minorHAnsi" w:cstheme="minorHAnsi"/>
        </w:rPr>
        <w:t>umožňuje</w:t>
      </w:r>
      <w:r w:rsidRPr="00655D76">
        <w:rPr>
          <w:rFonts w:asciiTheme="minorHAnsi" w:hAnsiTheme="minorHAnsi" w:cstheme="minorHAnsi"/>
        </w:rPr>
        <w:t>, je možné použiť aj logá menšej veľkosti.</w:t>
      </w:r>
    </w:p>
    <w:p w14:paraId="5815BD6C" w14:textId="15D51EA9" w:rsidR="0078488C" w:rsidRPr="00655D76" w:rsidRDefault="0078488C">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Vo výnimočných prípadoch, alebo pri hnuteľnom majetku je možné použiť označenie prostredníctvom nálepiek, ktorých súčasťou budú obe logá – „Financované Európskou úniou NextGenerationEU“ a Plán obnovy a odolnosti SR.</w:t>
      </w:r>
    </w:p>
    <w:p w14:paraId="5510B093" w14:textId="7266833E" w:rsidR="0078488C" w:rsidRPr="00655D76" w:rsidRDefault="0078488C" w:rsidP="002641EB">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Náklady spojené s vizibilitou sú oprávnenými nákladmi</w:t>
      </w:r>
      <w:r w:rsidR="00D0373D">
        <w:rPr>
          <w:rFonts w:asciiTheme="minorHAnsi" w:hAnsiTheme="minorHAnsi" w:cstheme="minorHAnsi"/>
        </w:rPr>
        <w:t xml:space="preserve"> a p</w:t>
      </w:r>
      <w:r w:rsidRPr="00655D76">
        <w:rPr>
          <w:rFonts w:asciiTheme="minorHAnsi" w:hAnsiTheme="minorHAnsi" w:cstheme="minorHAnsi"/>
        </w:rPr>
        <w:t>reto je možné informačné tabule, plagáty či nálepky a pod. financovať priamo z</w:t>
      </w:r>
      <w:r w:rsidR="0012332A">
        <w:rPr>
          <w:rFonts w:asciiTheme="minorHAnsi" w:hAnsiTheme="minorHAnsi" w:cstheme="minorHAnsi"/>
        </w:rPr>
        <w:t> </w:t>
      </w:r>
      <w:r w:rsidRPr="00655D76">
        <w:rPr>
          <w:rFonts w:asciiTheme="minorHAnsi" w:hAnsiTheme="minorHAnsi" w:cstheme="minorHAnsi"/>
        </w:rPr>
        <w:t>investície</w:t>
      </w:r>
      <w:r w:rsidR="0012332A">
        <w:rPr>
          <w:rFonts w:asciiTheme="minorHAnsi" w:hAnsiTheme="minorHAnsi" w:cstheme="minorHAnsi"/>
        </w:rPr>
        <w:t>, ak sú nevyhnutné pre riadnu realizáciu projektu a sú odôvodnené. Prijímateľ pritom dodržiava princípy nakladania s verejnými financiami (hospodárnosť, efektívnosť, účelnosť a účinnosť)</w:t>
      </w:r>
      <w:r w:rsidRPr="00655D76">
        <w:rPr>
          <w:rFonts w:asciiTheme="minorHAnsi" w:hAnsiTheme="minorHAnsi" w:cstheme="minorHAnsi"/>
        </w:rPr>
        <w:t>.</w:t>
      </w:r>
    </w:p>
    <w:p w14:paraId="298BA8A8" w14:textId="243B7126" w:rsidR="00363C08" w:rsidRPr="00655D76" w:rsidRDefault="00363C08">
      <w:pPr>
        <w:pStyle w:val="Default"/>
        <w:spacing w:before="120" w:after="120"/>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lastRenderedPageBreak/>
        <w:t xml:space="preserve">Štandardne využívané fonty pre POO: Myriad Pro Black, Myriad Pro bold Italic, Myriad Pro Light, Myriad Pro Regular. V prípade potreby a v rámci prezentácií sa môže použiť Calibri. Fonty sú dostupné na webe </w:t>
      </w:r>
      <w:r w:rsidR="00D66B0B">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w:t>
      </w:r>
      <w:r w:rsidR="000F102F">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w:t>
      </w:r>
    </w:p>
    <w:p w14:paraId="2E66C336" w14:textId="4BCFB6E1" w:rsidR="009D473E" w:rsidRPr="00655D76" w:rsidRDefault="009D473E">
      <w:pPr>
        <w:pStyle w:val="xmsonormal"/>
        <w:spacing w:before="120" w:after="120"/>
        <w:jc w:val="both"/>
        <w:rPr>
          <w:rFonts w:asciiTheme="minorHAnsi" w:hAnsiTheme="minorHAnsi" w:cstheme="minorHAnsi"/>
        </w:rPr>
      </w:pPr>
      <w:r w:rsidRPr="00655D76">
        <w:rPr>
          <w:rFonts w:asciiTheme="minorHAnsi" w:hAnsiTheme="minorHAnsi" w:cstheme="minorHAnsi"/>
        </w:rPr>
        <w:t xml:space="preserve">Všetky finálne vizuály musí schváliť komunikačné oddelenie </w:t>
      </w:r>
      <w:r w:rsidR="00D66B0B">
        <w:rPr>
          <w:rFonts w:asciiTheme="minorHAnsi" w:hAnsiTheme="minorHAnsi" w:cstheme="minorHAnsi"/>
        </w:rPr>
        <w:t>S</w:t>
      </w:r>
      <w:r w:rsidRPr="00655D76">
        <w:rPr>
          <w:rFonts w:asciiTheme="minorHAnsi" w:hAnsiTheme="minorHAnsi" w:cstheme="minorHAnsi"/>
        </w:rPr>
        <w:t xml:space="preserve">ekcie plánu obnovy (NIKA), nakoľko tie musia korešpondovať s požiadavkami Európskej komisie. Detailné informácie k vizibilite nájdete vo viacerých dokumentoch, ktoré sú dostupné aj na webovej stránke </w:t>
      </w:r>
      <w:hyperlink r:id="rId31" w:history="1">
        <w:r w:rsidRPr="00655D76">
          <w:rPr>
            <w:rStyle w:val="Hypertextovprepojenie"/>
            <w:rFonts w:asciiTheme="minorHAnsi" w:hAnsiTheme="minorHAnsi" w:cstheme="minorHAnsi"/>
          </w:rPr>
          <w:t>https://www.planobnovy.sk/realizacia/dokumenty/</w:t>
        </w:r>
      </w:hyperlink>
      <w:r w:rsidRPr="00655D76">
        <w:rPr>
          <w:rFonts w:asciiTheme="minorHAnsi" w:hAnsiTheme="minorHAnsi" w:cstheme="minorHAnsi"/>
        </w:rPr>
        <w:t>, a to konkrétne:</w:t>
      </w:r>
    </w:p>
    <w:p w14:paraId="375BA7A3" w14:textId="77777777" w:rsidR="009D473E" w:rsidRPr="00655D76" w:rsidRDefault="009D473E" w:rsidP="002641EB">
      <w:pPr>
        <w:pStyle w:val="xmsonormal"/>
        <w:numPr>
          <w:ilvl w:val="0"/>
          <w:numId w:val="75"/>
        </w:numPr>
        <w:ind w:left="714" w:hanging="357"/>
        <w:jc w:val="both"/>
        <w:rPr>
          <w:rFonts w:asciiTheme="minorHAnsi" w:hAnsiTheme="minorHAnsi" w:cstheme="minorHAnsi"/>
        </w:rPr>
      </w:pPr>
      <w:hyperlink r:id="rId32" w:history="1">
        <w:r w:rsidRPr="002641EB">
          <w:rPr>
            <w:rStyle w:val="Hypertextovprepojenie"/>
            <w:rFonts w:asciiTheme="minorHAnsi" w:hAnsiTheme="minorHAnsi" w:cstheme="minorHAnsi"/>
            <w:color w:val="auto"/>
            <w:u w:val="none"/>
          </w:rPr>
          <w:t>v</w:t>
        </w:r>
        <w:r w:rsidRPr="002641EB">
          <w:rPr>
            <w:rStyle w:val="Hypertextovprepojenie"/>
            <w:rFonts w:asciiTheme="minorHAnsi" w:hAnsiTheme="minorHAnsi" w:cstheme="minorHAnsi"/>
            <w:u w:val="none"/>
          </w:rPr>
          <w:t xml:space="preserve"> </w:t>
        </w:r>
        <w:r w:rsidRPr="00655D76">
          <w:rPr>
            <w:rStyle w:val="Hypertextovprepojenie"/>
            <w:rFonts w:asciiTheme="minorHAnsi" w:hAnsiTheme="minorHAnsi" w:cstheme="minorHAnsi"/>
          </w:rPr>
          <w:t>Systéme implementácie Plánu obnovy a odolnosti SR</w:t>
        </w:r>
      </w:hyperlink>
      <w:r w:rsidRPr="00655D76">
        <w:rPr>
          <w:rFonts w:asciiTheme="minorHAnsi" w:hAnsiTheme="minorHAnsi" w:cstheme="minorHAnsi"/>
        </w:rPr>
        <w:t>;</w:t>
      </w:r>
    </w:p>
    <w:p w14:paraId="523AFAD2" w14:textId="77777777" w:rsidR="009D473E" w:rsidRPr="00655D76" w:rsidRDefault="009D473E" w:rsidP="002641EB">
      <w:pPr>
        <w:pStyle w:val="xmsonormal"/>
        <w:numPr>
          <w:ilvl w:val="0"/>
          <w:numId w:val="75"/>
        </w:numPr>
        <w:ind w:left="714" w:hanging="357"/>
        <w:jc w:val="both"/>
        <w:rPr>
          <w:rFonts w:asciiTheme="minorHAnsi" w:hAnsiTheme="minorHAnsi" w:cstheme="minorHAnsi"/>
        </w:rPr>
      </w:pPr>
      <w:hyperlink r:id="rId33" w:history="1">
        <w:r w:rsidRPr="002641EB">
          <w:rPr>
            <w:rStyle w:val="Hypertextovprepojenie"/>
            <w:rFonts w:asciiTheme="minorHAnsi" w:hAnsiTheme="minorHAnsi" w:cstheme="minorHAnsi"/>
            <w:color w:val="auto"/>
            <w:u w:val="none"/>
          </w:rPr>
          <w:t>v</w:t>
        </w:r>
        <w:r w:rsidRPr="002641EB">
          <w:rPr>
            <w:rStyle w:val="Hypertextovprepojenie"/>
            <w:rFonts w:asciiTheme="minorHAnsi" w:hAnsiTheme="minorHAnsi" w:cstheme="minorHAnsi"/>
            <w:u w:val="none"/>
          </w:rPr>
          <w:t xml:space="preserve"> </w:t>
        </w:r>
        <w:r w:rsidRPr="00655D76">
          <w:rPr>
            <w:rStyle w:val="Hypertextovprepojenie"/>
            <w:rFonts w:asciiTheme="minorHAnsi" w:hAnsiTheme="minorHAnsi" w:cstheme="minorHAnsi"/>
          </w:rPr>
          <w:t>dizajn manuáli plánu obnovy</w:t>
        </w:r>
      </w:hyperlink>
      <w:r w:rsidRPr="00655D76">
        <w:rPr>
          <w:rFonts w:asciiTheme="minorHAnsi" w:hAnsiTheme="minorHAnsi" w:cstheme="minorHAnsi"/>
        </w:rPr>
        <w:t>;</w:t>
      </w:r>
    </w:p>
    <w:p w14:paraId="3BB525A1" w14:textId="77777777" w:rsidR="009D473E" w:rsidRPr="00655D76" w:rsidRDefault="009D473E" w:rsidP="002641EB">
      <w:pPr>
        <w:pStyle w:val="xmsonormal"/>
        <w:numPr>
          <w:ilvl w:val="0"/>
          <w:numId w:val="75"/>
        </w:numPr>
        <w:ind w:left="714" w:hanging="357"/>
        <w:jc w:val="both"/>
        <w:rPr>
          <w:rFonts w:asciiTheme="minorHAnsi" w:hAnsiTheme="minorHAnsi" w:cstheme="minorHAnsi"/>
        </w:rPr>
      </w:pPr>
      <w:r w:rsidRPr="00655D76">
        <w:rPr>
          <w:rFonts w:asciiTheme="minorHAnsi" w:hAnsiTheme="minorHAnsi" w:cstheme="minorHAnsi"/>
        </w:rPr>
        <w:t>v </w:t>
      </w:r>
      <w:hyperlink r:id="rId34" w:history="1">
        <w:r w:rsidRPr="00655D76">
          <w:rPr>
            <w:rStyle w:val="Hypertextovprepojenie"/>
            <w:rFonts w:asciiTheme="minorHAnsi" w:hAnsiTheme="minorHAnsi" w:cstheme="minorHAnsi"/>
          </w:rPr>
          <w:t>Manuáli odporúčaní k povinnej publicite pre hmotne zachytiteľné výstupy financované z Plánu obnovy a odolnosti SR</w:t>
        </w:r>
      </w:hyperlink>
      <w:r w:rsidRPr="00655D76">
        <w:rPr>
          <w:rFonts w:asciiTheme="minorHAnsi" w:hAnsiTheme="minorHAnsi" w:cstheme="minorHAnsi"/>
        </w:rPr>
        <w:t>;</w:t>
      </w:r>
    </w:p>
    <w:p w14:paraId="2F715513" w14:textId="7C86EB83" w:rsidR="009D473E" w:rsidRPr="00655D76" w:rsidRDefault="009D473E" w:rsidP="002641EB">
      <w:pPr>
        <w:pStyle w:val="xmsonormal"/>
        <w:numPr>
          <w:ilvl w:val="0"/>
          <w:numId w:val="75"/>
        </w:numPr>
        <w:ind w:left="714" w:hanging="357"/>
        <w:jc w:val="both"/>
        <w:rPr>
          <w:rFonts w:asciiTheme="minorHAnsi" w:hAnsiTheme="minorHAnsi" w:cstheme="minorHAnsi"/>
        </w:rPr>
      </w:pPr>
      <w:r w:rsidRPr="00655D76">
        <w:rPr>
          <w:rFonts w:asciiTheme="minorHAnsi" w:hAnsiTheme="minorHAnsi" w:cstheme="minorHAnsi"/>
        </w:rPr>
        <w:t>vo všeobecných zmluvných podmienkach, ktoré sa vykonávateľom posielajú vždy spoločne s výzvou a ďalšími vzormi zmlúv.</w:t>
      </w:r>
    </w:p>
    <w:p w14:paraId="58F50170" w14:textId="1C317C6A" w:rsidR="0089751A" w:rsidRPr="00655D76" w:rsidRDefault="0089751A" w:rsidP="002641EB">
      <w:pPr>
        <w:spacing w:before="120" w:after="120" w:line="240" w:lineRule="auto"/>
        <w:jc w:val="both"/>
      </w:pPr>
      <w:r w:rsidRPr="00655D76">
        <w:t xml:space="preserve">V prípade </w:t>
      </w:r>
      <w:r w:rsidR="0032687B">
        <w:t xml:space="preserve">externých </w:t>
      </w:r>
      <w:r w:rsidRPr="00655D76">
        <w:t>komunikačných</w:t>
      </w:r>
      <w:r w:rsidR="0032687B">
        <w:t xml:space="preserve"> a propagačných</w:t>
      </w:r>
      <w:r w:rsidRPr="00655D76">
        <w:t xml:space="preserve"> aktivít, ako reklamné kampane a iné kreatívne činnosti, ktoré súvisia s komunikáciou projektov realizovaných v rámci Komponentu 17 POO, je nevyhnutné tieto aktivity komunikovať a odsúhlasiť s </w:t>
      </w:r>
      <w:r w:rsidR="00FD427F">
        <w:t>o</w:t>
      </w:r>
      <w:r w:rsidRPr="00655D76">
        <w:t xml:space="preserve">dborom publicity MIRRI SR </w:t>
      </w:r>
      <w:r w:rsidR="000A4760" w:rsidRPr="00655D76">
        <w:t>prostredníctvom</w:t>
      </w:r>
      <w:r w:rsidRPr="00655D76">
        <w:t xml:space="preserve"> mailov</w:t>
      </w:r>
      <w:r w:rsidR="000A4760" w:rsidRPr="00655D76">
        <w:t>ej</w:t>
      </w:r>
      <w:r w:rsidRPr="00655D76">
        <w:t xml:space="preserve"> adres</w:t>
      </w:r>
      <w:r w:rsidR="000A4760" w:rsidRPr="00655D76">
        <w:t>y</w:t>
      </w:r>
      <w:r w:rsidRPr="00655D76">
        <w:t xml:space="preserve"> </w:t>
      </w:r>
      <w:hyperlink r:id="rId35" w:history="1">
        <w:r w:rsidR="000A4760" w:rsidRPr="00655D76">
          <w:rPr>
            <w:rStyle w:val="Hypertextovprepojenie"/>
          </w:rPr>
          <w:t>publicita.poo@mirri.gov.sk</w:t>
        </w:r>
      </w:hyperlink>
      <w:r w:rsidR="000A4760" w:rsidRPr="00655D76">
        <w:t xml:space="preserve"> </w:t>
      </w:r>
      <w:r w:rsidRPr="00655D76">
        <w:t>(v kópii na projektového manažéra vykonávateľa). V zmysle uvedeného sa rozumie aj priebežné konzultovanie počas procesov prípravy daných kampaní ešte pred ich vykonaním.</w:t>
      </w:r>
    </w:p>
    <w:p w14:paraId="455D8D2B" w14:textId="2590A07F" w:rsidR="006F0390" w:rsidRPr="00655D76" w:rsidRDefault="5E16A792" w:rsidP="002641EB">
      <w:pPr>
        <w:pStyle w:val="Nadpis2"/>
        <w:spacing w:before="360" w:after="360" w:line="240" w:lineRule="auto"/>
        <w:ind w:left="567" w:hanging="578"/>
        <w:rPr>
          <w:rFonts w:asciiTheme="minorHAnsi" w:hAnsiTheme="minorHAnsi" w:cstheme="minorHAnsi"/>
        </w:rPr>
      </w:pPr>
      <w:bookmarkStart w:id="80" w:name="_Toc159325715"/>
      <w:bookmarkStart w:id="81" w:name="_Toc161141114"/>
      <w:bookmarkStart w:id="82" w:name="_Toc161142954"/>
      <w:bookmarkStart w:id="83" w:name="_Toc161144412"/>
      <w:bookmarkStart w:id="84" w:name="_Toc164324708"/>
      <w:bookmarkStart w:id="85" w:name="_Toc168474913"/>
      <w:bookmarkStart w:id="86" w:name="_Toc168485006"/>
      <w:bookmarkStart w:id="87" w:name="_Toc159325716"/>
      <w:bookmarkStart w:id="88" w:name="_Toc161141115"/>
      <w:bookmarkStart w:id="89" w:name="_Toc161142955"/>
      <w:bookmarkStart w:id="90" w:name="_Toc161144413"/>
      <w:bookmarkStart w:id="91" w:name="_Toc164324709"/>
      <w:bookmarkStart w:id="92" w:name="_Toc168474914"/>
      <w:bookmarkStart w:id="93" w:name="_Toc168485007"/>
      <w:bookmarkStart w:id="94" w:name="_Toc201132384"/>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655D76">
        <w:rPr>
          <w:rFonts w:asciiTheme="minorHAnsi" w:hAnsiTheme="minorHAnsi" w:cstheme="minorHAnsi"/>
        </w:rPr>
        <w:t>Informačný systém Plánu obnovy</w:t>
      </w:r>
      <w:bookmarkEnd w:id="94"/>
      <w:r w:rsidRPr="00655D76">
        <w:rPr>
          <w:rFonts w:asciiTheme="minorHAnsi" w:hAnsiTheme="minorHAnsi" w:cstheme="minorHAnsi"/>
        </w:rPr>
        <w:t xml:space="preserve"> </w:t>
      </w:r>
      <w:r w:rsidR="000F102F">
        <w:rPr>
          <w:rFonts w:asciiTheme="minorHAnsi" w:hAnsiTheme="minorHAnsi" w:cstheme="minorHAnsi"/>
        </w:rPr>
        <w:t>a odolnosti SR</w:t>
      </w:r>
    </w:p>
    <w:p w14:paraId="30FD7D7E" w14:textId="177087B6" w:rsidR="006F0390" w:rsidRPr="00655D76" w:rsidRDefault="006F0390">
      <w:pPr>
        <w:spacing w:before="120" w:after="120" w:line="240" w:lineRule="auto"/>
        <w:jc w:val="both"/>
        <w:rPr>
          <w:rFonts w:cstheme="minorHAnsi"/>
        </w:rPr>
      </w:pPr>
      <w:r w:rsidRPr="00655D76">
        <w:rPr>
          <w:rFonts w:cstheme="minorHAnsi"/>
        </w:rPr>
        <w:t xml:space="preserve">ISPO </w:t>
      </w:r>
      <w:r w:rsidR="00254F87" w:rsidRPr="00655D76">
        <w:rPr>
          <w:rFonts w:cstheme="minorHAnsi"/>
        </w:rPr>
        <w:t xml:space="preserve">v zmysle § 11 ods. 2 </w:t>
      </w:r>
      <w:r w:rsidR="0087525F">
        <w:rPr>
          <w:rFonts w:cstheme="minorHAnsi"/>
        </w:rPr>
        <w:t>Z</w:t>
      </w:r>
      <w:r w:rsidR="00254F87" w:rsidRPr="00655D76">
        <w:rPr>
          <w:rFonts w:cstheme="minorHAnsi"/>
        </w:rPr>
        <w:t>ákona č. 368/2021 Z. z. o mechanizme na podporu obnovy a odolnosti a o</w:t>
      </w:r>
      <w:r w:rsidR="00C86345" w:rsidRPr="00655D76">
        <w:rPr>
          <w:rFonts w:cstheme="minorHAnsi"/>
        </w:rPr>
        <w:t> </w:t>
      </w:r>
      <w:r w:rsidR="00254F87" w:rsidRPr="00655D76">
        <w:rPr>
          <w:rFonts w:cstheme="minorHAnsi"/>
        </w:rPr>
        <w:t>zmene</w:t>
      </w:r>
      <w:r w:rsidR="00C86345" w:rsidRPr="00655D76">
        <w:rPr>
          <w:rFonts w:cstheme="minorHAnsi"/>
        </w:rPr>
        <w:t xml:space="preserve"> </w:t>
      </w:r>
      <w:r w:rsidR="00254F87" w:rsidRPr="00655D76">
        <w:rPr>
          <w:rFonts w:cstheme="minorHAnsi"/>
        </w:rPr>
        <w:t>a doplnení niektorých zákonov v znení neskorších predpisov (ďalej len „zákon o mechanizme“) obsahuje údaje potrebné na transparentné a efektívne riadenie, finančné riadenie, monitorovanie a kontrolu poskytovania prostriedkov mechanizmu a na zabezpečenie informácií podľa osobitné</w:t>
      </w:r>
      <w:r w:rsidR="00936731" w:rsidRPr="00655D76">
        <w:rPr>
          <w:rFonts w:cstheme="minorHAnsi"/>
        </w:rPr>
        <w:t>ho</w:t>
      </w:r>
      <w:r w:rsidR="00254F87" w:rsidRPr="00655D76">
        <w:rPr>
          <w:rFonts w:cstheme="minorHAnsi"/>
        </w:rPr>
        <w:t xml:space="preserve"> predpisu</w:t>
      </w:r>
      <w:r w:rsidR="00254F87" w:rsidRPr="00655D76">
        <w:rPr>
          <w:rStyle w:val="Odkaznapoznmkupodiarou"/>
          <w:rFonts w:cstheme="minorHAnsi"/>
        </w:rPr>
        <w:footnoteReference w:id="16"/>
      </w:r>
      <w:r w:rsidR="00254F87" w:rsidRPr="00655D76">
        <w:rPr>
          <w:rFonts w:cstheme="minorHAnsi"/>
        </w:rPr>
        <w:t>.</w:t>
      </w:r>
    </w:p>
    <w:p w14:paraId="07C42092" w14:textId="654150FF" w:rsidR="00985275" w:rsidRPr="00655D76" w:rsidRDefault="00254F87">
      <w:pPr>
        <w:spacing w:before="120" w:after="120" w:line="240" w:lineRule="auto"/>
        <w:jc w:val="both"/>
        <w:rPr>
          <w:rFonts w:cstheme="minorHAnsi"/>
        </w:rPr>
      </w:pPr>
      <w:r w:rsidRPr="00655D76">
        <w:rPr>
          <w:rFonts w:cstheme="minorHAnsi"/>
          <w:b/>
        </w:rPr>
        <w:t>Verejná časť ISPO</w:t>
      </w:r>
      <w:r w:rsidRPr="00655D76">
        <w:rPr>
          <w:rFonts w:cstheme="minorHAnsi"/>
        </w:rPr>
        <w:t xml:space="preserve"> (tzv. portál) je dostupná pre širokú verejnosť na adrese: </w:t>
      </w:r>
      <w:hyperlink r:id="rId36" w:history="1">
        <w:r w:rsidRPr="00655D76">
          <w:rPr>
            <w:rStyle w:val="Hypertextovprepojenie"/>
            <w:rFonts w:cstheme="minorHAnsi"/>
          </w:rPr>
          <w:t>https://ispo.planobnovy.sk/</w:t>
        </w:r>
      </w:hyperlink>
      <w:r w:rsidRPr="00655D76">
        <w:rPr>
          <w:rFonts w:cstheme="minorHAnsi"/>
        </w:rPr>
        <w:t xml:space="preserve">. Prostredníctvom portálu sa môžu potenciálni žiadatelia </w:t>
      </w:r>
      <w:r w:rsidR="00C86345" w:rsidRPr="00655D76">
        <w:rPr>
          <w:rFonts w:cstheme="minorHAnsi"/>
        </w:rPr>
        <w:t>oboznamovať</w:t>
      </w:r>
      <w:r w:rsidRPr="00655D76">
        <w:rPr>
          <w:rFonts w:cstheme="minorHAnsi"/>
        </w:rPr>
        <w:t xml:space="preserve"> so zverej</w:t>
      </w:r>
      <w:r w:rsidR="00C86345" w:rsidRPr="00655D76">
        <w:rPr>
          <w:rFonts w:cstheme="minorHAnsi"/>
        </w:rPr>
        <w:t>ne</w:t>
      </w:r>
      <w:r w:rsidRPr="00655D76">
        <w:rPr>
          <w:rFonts w:cstheme="minorHAnsi"/>
        </w:rPr>
        <w:t xml:space="preserve">nými výzvami, registrovať sa do informačného systému a následne taktiež podať ŽoPPM, či </w:t>
      </w:r>
      <w:r w:rsidR="006F0390" w:rsidRPr="00655D76">
        <w:rPr>
          <w:rFonts w:cstheme="minorHAnsi"/>
        </w:rPr>
        <w:t>predl</w:t>
      </w:r>
      <w:r w:rsidR="00C318C1" w:rsidRPr="00655D76">
        <w:rPr>
          <w:rFonts w:cstheme="minorHAnsi"/>
        </w:rPr>
        <w:t>ožiť</w:t>
      </w:r>
      <w:r w:rsidR="006F0390" w:rsidRPr="00655D76">
        <w:rPr>
          <w:rFonts w:cstheme="minorHAnsi"/>
        </w:rPr>
        <w:t xml:space="preserve"> informáci</w:t>
      </w:r>
      <w:r w:rsidR="00C318C1" w:rsidRPr="00655D76">
        <w:rPr>
          <w:rFonts w:cstheme="minorHAnsi"/>
        </w:rPr>
        <w:t>e</w:t>
      </w:r>
      <w:r w:rsidR="006F0390" w:rsidRPr="00655D76">
        <w:rPr>
          <w:rFonts w:cstheme="minorHAnsi"/>
        </w:rPr>
        <w:t xml:space="preserve"> a podporn</w:t>
      </w:r>
      <w:r w:rsidR="00C318C1" w:rsidRPr="00655D76">
        <w:rPr>
          <w:rFonts w:cstheme="minorHAnsi"/>
        </w:rPr>
        <w:t>ú</w:t>
      </w:r>
      <w:r w:rsidR="006F0390" w:rsidRPr="00655D76">
        <w:rPr>
          <w:rFonts w:cstheme="minorHAnsi"/>
        </w:rPr>
        <w:t xml:space="preserve"> dokumentáci</w:t>
      </w:r>
      <w:r w:rsidR="00C318C1" w:rsidRPr="00655D76">
        <w:rPr>
          <w:rFonts w:cstheme="minorHAnsi"/>
        </w:rPr>
        <w:t>u</w:t>
      </w:r>
      <w:r w:rsidR="006F0390" w:rsidRPr="00655D76">
        <w:rPr>
          <w:rFonts w:cstheme="minorHAnsi"/>
        </w:rPr>
        <w:t xml:space="preserve"> k </w:t>
      </w:r>
      <w:r w:rsidR="00AE3812">
        <w:rPr>
          <w:rFonts w:cstheme="minorHAnsi"/>
        </w:rPr>
        <w:t>vybran</w:t>
      </w:r>
      <w:r w:rsidR="006F0390" w:rsidRPr="00655D76">
        <w:rPr>
          <w:rFonts w:cstheme="minorHAnsi"/>
        </w:rPr>
        <w:t>ým procesom implementácie podrobne definovan</w:t>
      </w:r>
      <w:r w:rsidR="00AE3812">
        <w:rPr>
          <w:rFonts w:cstheme="minorHAnsi"/>
        </w:rPr>
        <w:t>ým</w:t>
      </w:r>
      <w:r w:rsidR="006F0390" w:rsidRPr="00655D76">
        <w:rPr>
          <w:rFonts w:cstheme="minorHAnsi"/>
        </w:rPr>
        <w:t xml:space="preserve"> v jednotlivých kapitolách PpP.</w:t>
      </w:r>
    </w:p>
    <w:p w14:paraId="5D25DF0C" w14:textId="77777777" w:rsidR="00985275" w:rsidRPr="00655D76" w:rsidRDefault="6E8A8312" w:rsidP="002641EB">
      <w:pPr>
        <w:pStyle w:val="Nadpis2"/>
        <w:spacing w:before="360" w:after="360" w:line="240" w:lineRule="auto"/>
        <w:ind w:left="567"/>
        <w:rPr>
          <w:rFonts w:asciiTheme="minorHAnsi" w:hAnsiTheme="minorHAnsi" w:cstheme="minorHAnsi"/>
        </w:rPr>
      </w:pPr>
      <w:bookmarkStart w:id="95" w:name="_Toc201132385"/>
      <w:r w:rsidRPr="00655D76">
        <w:rPr>
          <w:rFonts w:asciiTheme="minorHAnsi" w:hAnsiTheme="minorHAnsi" w:cstheme="minorHAnsi"/>
        </w:rPr>
        <w:t>Vybavovanie sťažností podaných na MI</w:t>
      </w:r>
      <w:r w:rsidR="6CA41A36" w:rsidRPr="00655D76">
        <w:rPr>
          <w:rFonts w:asciiTheme="minorHAnsi" w:hAnsiTheme="minorHAnsi" w:cstheme="minorHAnsi"/>
        </w:rPr>
        <w:t>RRI SR</w:t>
      </w:r>
      <w:bookmarkEnd w:id="95"/>
    </w:p>
    <w:p w14:paraId="10EAAFB8" w14:textId="15CD2F04" w:rsidR="00985275" w:rsidRPr="00655D76" w:rsidRDefault="00985275" w:rsidP="002641EB">
      <w:pPr>
        <w:spacing w:before="120" w:after="120" w:line="240" w:lineRule="auto"/>
        <w:jc w:val="both"/>
        <w:rPr>
          <w:rFonts w:cstheme="minorHAnsi"/>
        </w:rPr>
      </w:pPr>
      <w:r w:rsidRPr="00655D76">
        <w:rPr>
          <w:rFonts w:cstheme="minorHAnsi"/>
        </w:rPr>
        <w:t xml:space="preserve">Vybavovanie sťažností je upravené </w:t>
      </w:r>
      <w:r w:rsidR="00C90D1E">
        <w:rPr>
          <w:rFonts w:cstheme="minorHAnsi"/>
        </w:rPr>
        <w:t>Z</w:t>
      </w:r>
      <w:r w:rsidRPr="00655D76">
        <w:rPr>
          <w:rFonts w:cstheme="minorHAnsi"/>
        </w:rPr>
        <w:t xml:space="preserve">ákonom č. 9/2010 Z. z. o sťažnostiach v znení neskorších predpisov (ďalej len „zákon o sťažnostiach“). Informácie o spôsobe podania sťažností sú zverejnené na webovom sídle vykonávateľa </w:t>
      </w:r>
      <w:hyperlink r:id="rId37" w:history="1">
        <w:r w:rsidR="009F298F" w:rsidRPr="00655D76">
          <w:rPr>
            <w:rStyle w:val="Hypertextovprepojenie"/>
            <w:rFonts w:cstheme="minorHAnsi"/>
          </w:rPr>
          <w:t>www.mirri.gov.sk/staznosti-a-peticie/index.html</w:t>
        </w:r>
      </w:hyperlink>
      <w:r w:rsidRPr="00655D76">
        <w:rPr>
          <w:rFonts w:cstheme="minorHAnsi"/>
        </w:rPr>
        <w:t>.</w:t>
      </w:r>
    </w:p>
    <w:p w14:paraId="1663EFF3" w14:textId="79DA9E00" w:rsidR="00985275" w:rsidRPr="00655D76" w:rsidRDefault="00985275" w:rsidP="002641EB">
      <w:pPr>
        <w:spacing w:before="120" w:after="120" w:line="240" w:lineRule="auto"/>
        <w:jc w:val="both"/>
        <w:rPr>
          <w:rFonts w:cstheme="minorHAnsi"/>
        </w:rPr>
      </w:pPr>
      <w:r w:rsidRPr="00655D76">
        <w:rPr>
          <w:rFonts w:cstheme="minorHAnsi"/>
        </w:rPr>
        <w:lastRenderedPageBreak/>
        <w:t>Vykonávateľ riadne preverí opodstatnenosť každ</w:t>
      </w:r>
      <w:r w:rsidR="003F41A0" w:rsidRPr="00655D76">
        <w:rPr>
          <w:rFonts w:cstheme="minorHAnsi"/>
        </w:rPr>
        <w:t xml:space="preserve">ej </w:t>
      </w:r>
      <w:r w:rsidRPr="00655D76">
        <w:rPr>
          <w:rFonts w:cstheme="minorHAnsi"/>
        </w:rPr>
        <w:t>sťažnosti</w:t>
      </w:r>
      <w:r w:rsidR="003F41A0" w:rsidRPr="00655D76">
        <w:rPr>
          <w:rFonts w:cstheme="minorHAnsi"/>
        </w:rPr>
        <w:t>,</w:t>
      </w:r>
      <w:r w:rsidRPr="00655D76">
        <w:rPr>
          <w:rFonts w:cstheme="minorHAnsi"/>
        </w:rPr>
        <w:t xml:space="preserve"> a to v prípade potreby aj vo forme vykonania kontroly. </w:t>
      </w:r>
    </w:p>
    <w:p w14:paraId="12F90968" w14:textId="08DAED08" w:rsidR="00F94F7B" w:rsidRPr="00655D76" w:rsidRDefault="00985275" w:rsidP="002641EB">
      <w:pPr>
        <w:spacing w:before="120" w:after="120" w:line="240" w:lineRule="auto"/>
        <w:jc w:val="both"/>
        <w:rPr>
          <w:rFonts w:cstheme="minorHAnsi"/>
        </w:rPr>
      </w:pPr>
      <w:r w:rsidRPr="00655D76">
        <w:rPr>
          <w:rFonts w:cstheme="minorHAnsi"/>
        </w:rPr>
        <w:t>O prešetrení sťažnosti sa vyhotoví zápisnica, ktorá obsahuje náležitosti v zmysle § 19 zákona o sťažnostiach. Sťažnosť je vybavená odoslaním písomného oznámenia výsledku jej prešetrenia sťažovateľovi.</w:t>
      </w:r>
    </w:p>
    <w:p w14:paraId="74559672" w14:textId="6F6FD482" w:rsidR="6D6173D2" w:rsidRPr="00655D76" w:rsidRDefault="6D6173D2" w:rsidP="002641EB">
      <w:pPr>
        <w:pStyle w:val="Nadpis1"/>
        <w:spacing w:before="360" w:line="240" w:lineRule="auto"/>
        <w:rPr>
          <w:rFonts w:asciiTheme="minorHAnsi" w:hAnsiTheme="minorHAnsi" w:cstheme="minorBidi"/>
        </w:rPr>
      </w:pPr>
      <w:bookmarkStart w:id="96" w:name="_Toc161141118"/>
      <w:bookmarkStart w:id="97" w:name="_Toc161142958"/>
      <w:bookmarkStart w:id="98" w:name="_Toc161144416"/>
      <w:bookmarkStart w:id="99" w:name="_Toc164324712"/>
      <w:bookmarkStart w:id="100" w:name="_Toc168474917"/>
      <w:bookmarkStart w:id="101" w:name="_Toc168485010"/>
      <w:bookmarkStart w:id="102" w:name="_Toc161141119"/>
      <w:bookmarkStart w:id="103" w:name="_Toc161142959"/>
      <w:bookmarkStart w:id="104" w:name="_Toc161144417"/>
      <w:bookmarkStart w:id="105" w:name="_Toc164324713"/>
      <w:bookmarkStart w:id="106" w:name="_Toc168474918"/>
      <w:bookmarkStart w:id="107" w:name="_Toc168485011"/>
      <w:bookmarkStart w:id="108" w:name="_Toc161141120"/>
      <w:bookmarkStart w:id="109" w:name="_Toc161142960"/>
      <w:bookmarkStart w:id="110" w:name="_Toc161144418"/>
      <w:bookmarkStart w:id="111" w:name="_Toc164324714"/>
      <w:bookmarkStart w:id="112" w:name="_Toc168474919"/>
      <w:bookmarkStart w:id="113" w:name="_Toc168485012"/>
      <w:bookmarkStart w:id="114" w:name="_Toc159325719"/>
      <w:bookmarkStart w:id="115" w:name="_Toc161141121"/>
      <w:bookmarkStart w:id="116" w:name="_Toc161142961"/>
      <w:bookmarkStart w:id="117" w:name="_Toc161144419"/>
      <w:bookmarkStart w:id="118" w:name="_Toc164324715"/>
      <w:bookmarkStart w:id="119" w:name="_Toc168474920"/>
      <w:bookmarkStart w:id="120" w:name="_Toc168485013"/>
      <w:bookmarkStart w:id="121" w:name="_Toc201132386"/>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655D76">
        <w:rPr>
          <w:rFonts w:asciiTheme="minorHAnsi" w:hAnsiTheme="minorHAnsi" w:cstheme="minorBidi"/>
        </w:rPr>
        <w:t>Verejné obstarávanie</w:t>
      </w:r>
      <w:bookmarkEnd w:id="121"/>
      <w:r w:rsidRPr="00655D76">
        <w:rPr>
          <w:rFonts w:asciiTheme="minorHAnsi" w:hAnsiTheme="minorHAnsi" w:cstheme="minorBidi"/>
        </w:rPr>
        <w:t xml:space="preserve"> </w:t>
      </w:r>
    </w:p>
    <w:p w14:paraId="255ECB71" w14:textId="08CDBBB2" w:rsidR="00356DC4" w:rsidRPr="00655D76" w:rsidRDefault="036820EC" w:rsidP="002641EB">
      <w:pPr>
        <w:spacing w:before="120" w:after="120" w:line="240" w:lineRule="auto"/>
        <w:jc w:val="both"/>
        <w:rPr>
          <w:rFonts w:cstheme="minorHAnsi"/>
        </w:rPr>
      </w:pPr>
      <w:r w:rsidRPr="00655D76">
        <w:t xml:space="preserve">Prijímateľ </w:t>
      </w:r>
      <w:r w:rsidR="00356DC4" w:rsidRPr="00655D76">
        <w:t xml:space="preserve">pri príprave a realizácii verejného obstarávania alebo obstarávania, a v prípade partnerských projektov aj </w:t>
      </w:r>
      <w:r w:rsidR="00292B40" w:rsidRPr="00655D76">
        <w:t>p</w:t>
      </w:r>
      <w:r w:rsidR="00356DC4" w:rsidRPr="00655D76">
        <w:t xml:space="preserve">artner, </w:t>
      </w:r>
      <w:r w:rsidR="00855CC0">
        <w:t xml:space="preserve">je </w:t>
      </w:r>
      <w:r w:rsidR="00356DC4" w:rsidRPr="00655D76">
        <w:t>povinný postupovať v súlade so zákonom o verejnom obstarávaní, a právnymi aktami EÚ upravujúcimi verejné obstarávanie (ak relevantné), Zmluvou o</w:t>
      </w:r>
      <w:r w:rsidR="00BC06D5" w:rsidRPr="00655D76">
        <w:t> </w:t>
      </w:r>
      <w:r w:rsidR="00356DC4" w:rsidRPr="00655D76">
        <w:t>PPM</w:t>
      </w:r>
      <w:r w:rsidR="00BC06D5" w:rsidRPr="00655D76">
        <w:t>,  </w:t>
      </w:r>
      <w:r w:rsidR="00356DC4" w:rsidRPr="00655D76">
        <w:t>PpP</w:t>
      </w:r>
      <w:r w:rsidR="00BC06D5" w:rsidRPr="00655D76">
        <w:t xml:space="preserve"> a </w:t>
      </w:r>
      <w:r w:rsidR="00BC06D5" w:rsidRPr="002641EB">
        <w:rPr>
          <w:rFonts w:cstheme="minorHAnsi"/>
          <w:b/>
        </w:rPr>
        <w:t>Usmernením č. 2/2024 k procesu verejného obstarávania/obstarávania pre projekty financované z POO v gescii MIRRI SR</w:t>
      </w:r>
      <w:r w:rsidR="00DF7879" w:rsidRPr="002641EB">
        <w:rPr>
          <w:rStyle w:val="Odkaznapoznmkupodiarou"/>
          <w:rFonts w:cstheme="minorHAnsi"/>
          <w:b/>
        </w:rPr>
        <w:footnoteReference w:id="17"/>
      </w:r>
      <w:r w:rsidR="00A57CAA" w:rsidRPr="002641EB">
        <w:rPr>
          <w:rFonts w:cstheme="minorHAnsi"/>
          <w:b/>
        </w:rPr>
        <w:t xml:space="preserve">. </w:t>
      </w:r>
      <w:r w:rsidR="00BC06D5" w:rsidRPr="002641EB">
        <w:rPr>
          <w:rFonts w:cstheme="minorHAnsi"/>
          <w:b/>
        </w:rPr>
        <w:t xml:space="preserve"> </w:t>
      </w:r>
      <w:r w:rsidR="003148D7" w:rsidRPr="00A972A2">
        <w:t xml:space="preserve">Postup predkladania dokumentácie obsahujúcej limitované informácie alebo utajované skutočnosti je uvedený </w:t>
      </w:r>
      <w:r w:rsidR="00855CC0">
        <w:t xml:space="preserve">osobitne </w:t>
      </w:r>
      <w:r w:rsidR="003148D7" w:rsidRPr="00A972A2">
        <w:t>v </w:t>
      </w:r>
      <w:r w:rsidR="003148D7" w:rsidRPr="00C04B28">
        <w:t xml:space="preserve">Prílohe č. </w:t>
      </w:r>
      <w:r w:rsidR="000A6621">
        <w:t>9</w:t>
      </w:r>
      <w:r w:rsidR="00696247" w:rsidRPr="00696247">
        <w:t xml:space="preserve"> Postup predkladania dokumentácie obsahujúcej limitované informácie alebo utajované skutočnosti</w:t>
      </w:r>
      <w:r w:rsidR="003148D7" w:rsidRPr="00C04B28">
        <w:t>.</w:t>
      </w:r>
    </w:p>
    <w:p w14:paraId="7CBB342B" w14:textId="66EED019" w:rsidR="00D35B51" w:rsidRPr="00655D76" w:rsidRDefault="00D35B51" w:rsidP="00D35B51">
      <w:pPr>
        <w:spacing w:before="120" w:after="120" w:line="240" w:lineRule="auto"/>
        <w:jc w:val="both"/>
      </w:pPr>
      <w:r w:rsidRPr="00655D76">
        <w:t xml:space="preserve">Komunikácia k jednotlivým postupom verejného obstarávania/obstarávania je bližšie popísaná v      </w:t>
      </w:r>
      <w:hyperlink r:id="rId38" w:history="1">
        <w:r w:rsidR="00D34164" w:rsidRPr="004D3140">
          <w:rPr>
            <w:rStyle w:val="Hypertextovprepojenie"/>
          </w:rPr>
          <w:t>https://mirri.gov.sk/plan-obnovy/dokumenty/usmernenia/</w:t>
        </w:r>
      </w:hyperlink>
      <w:r w:rsidR="00D34164">
        <w:t xml:space="preserve"> a</w:t>
      </w:r>
      <w:r w:rsidRPr="00C04B28">
        <w:rPr>
          <w:rStyle w:val="Hypertextovprepojenie"/>
          <w:u w:val="none"/>
        </w:rPr>
        <w:t> </w:t>
      </w:r>
      <w:r w:rsidRPr="00C04B28">
        <w:t>v </w:t>
      </w:r>
      <w:r w:rsidR="007D162A">
        <w:t>z</w:t>
      </w:r>
      <w:r w:rsidR="00D306D7" w:rsidRPr="00C04B28">
        <w:t>ákone o verejnom obstarávaní</w:t>
      </w:r>
      <w:r w:rsidRPr="00655D76">
        <w:t xml:space="preserve">. </w:t>
      </w:r>
    </w:p>
    <w:p w14:paraId="7DBF089C" w14:textId="570EF124" w:rsidR="00EA088F" w:rsidRPr="00655D76" w:rsidRDefault="00EA088F" w:rsidP="002641EB">
      <w:pPr>
        <w:spacing w:before="120" w:after="120" w:line="240" w:lineRule="auto"/>
        <w:jc w:val="both"/>
      </w:pPr>
      <w:r w:rsidRPr="00655D76">
        <w:t>Prijímateľ je povinný dodržiavať princípy nediskriminácie hospodárskych subjektov, rovnakého zaobchádzania, transparentnosti, vrátane zákazu konfliktu záujmov, princípov hospodárnosti, efektívnosti, proporcionality, účinnosti a</w:t>
      </w:r>
      <w:r w:rsidR="00A57CAA" w:rsidRPr="00655D76">
        <w:t> </w:t>
      </w:r>
      <w:r w:rsidRPr="00655D76">
        <w:t>účelnosti</w:t>
      </w:r>
      <w:r w:rsidR="00A57CAA" w:rsidRPr="00655D76">
        <w:t xml:space="preserve"> a to najmä v prípadoch, kedy obstarávanie tovarov, prác alebo služieb nepodlieha postupom podľa zákona o verejnom obstarávaní.</w:t>
      </w:r>
    </w:p>
    <w:p w14:paraId="257D3B54" w14:textId="7BBEB4C1" w:rsidR="00834196" w:rsidRPr="00655D76" w:rsidRDefault="00834196" w:rsidP="002641EB">
      <w:pPr>
        <w:spacing w:before="120" w:after="120" w:line="240" w:lineRule="auto"/>
        <w:jc w:val="both"/>
        <w:rPr>
          <w:rFonts w:cstheme="minorHAnsi"/>
        </w:rPr>
      </w:pPr>
      <w:r w:rsidRPr="00655D76">
        <w:t>Prijímateľ je povinný realizáciou VO/O zabezpečiť</w:t>
      </w:r>
      <w:r w:rsidR="001758A1">
        <w:t xml:space="preserve"> tak</w:t>
      </w:r>
      <w:r w:rsidRPr="00655D76">
        <w:t>, že zákazka sa zadá uchádzačovi, ktorého ponuka predstavuje najvýhodnejší pomer medzi kvalitou a cenou alebo uchádzačovi, ktorého ponuka mala najnižšiu cenu, alebo uchádzačovi, ktorého ponuka má najnižšie náklady použitím prístupu nákladovej efektívnosti, najmä náklady počas životného cyklu. Pri realizácii VO/O je cieľom zabezpečiť vylúčenie akéhokoľvek konfliktu záujmov</w:t>
      </w:r>
      <w:r w:rsidR="00394ABC" w:rsidRPr="00655D76">
        <w:t>.</w:t>
      </w:r>
      <w:r w:rsidRPr="00655D76">
        <w:t xml:space="preserve"> </w:t>
      </w:r>
      <w:r w:rsidR="00766090" w:rsidRPr="00655D76">
        <w:t>Pri výbere postupu verejného obstarávania je rozhodujúca predpokladaná hodnota zákazky, skutočnosť, či je predmetom zákazky subjektov dodanie tovaru, uskutočnenie stavebných prác alebo poskytnutie služby, špecifiká predmetu zákazky alebo osobitné okolnosti zadávania zákazky, typ prijímateľa alebo iné rozhodujúce skutočnosti podľa zákona o VO.</w:t>
      </w:r>
      <w:r w:rsidR="00766090" w:rsidRPr="00655D76" w:rsidDel="005D59FF">
        <w:t xml:space="preserve"> </w:t>
      </w:r>
      <w:r w:rsidR="00766090" w:rsidRPr="00655D76">
        <w:t xml:space="preserve">Prijímateľ zasiela </w:t>
      </w:r>
      <w:r w:rsidR="00766090" w:rsidRPr="002641EB">
        <w:t>kompletnú dokumentáciu z VO/O</w:t>
      </w:r>
      <w:r w:rsidR="00766090" w:rsidRPr="00655D76">
        <w:t xml:space="preserve"> na kontrolu vykonávateľovi elektronicky prostredníctvom ÚPVS, ktorý vykoná finančnú kontrolu v zmysle postupov uvedených v usmernení č. </w:t>
      </w:r>
      <w:r w:rsidR="00766090" w:rsidRPr="00655D76">
        <w:rPr>
          <w:rFonts w:cstheme="minorHAnsi"/>
        </w:rPr>
        <w:t>2/2024 k procesu verejného obstarávania/obstarávania pre projekty financované z </w:t>
      </w:r>
      <w:r w:rsidR="00434364">
        <w:rPr>
          <w:rFonts w:cstheme="minorHAnsi"/>
        </w:rPr>
        <w:t>P</w:t>
      </w:r>
      <w:r w:rsidR="00766090" w:rsidRPr="00655D76">
        <w:rPr>
          <w:rFonts w:cstheme="minorHAnsi"/>
        </w:rPr>
        <w:t xml:space="preserve">lánu obnovy a odolnosti </w:t>
      </w:r>
      <w:r w:rsidR="00434364">
        <w:rPr>
          <w:rFonts w:cstheme="minorHAnsi"/>
        </w:rPr>
        <w:t xml:space="preserve">SR </w:t>
      </w:r>
      <w:r w:rsidR="00766090" w:rsidRPr="00655D76">
        <w:rPr>
          <w:rFonts w:cstheme="minorHAnsi"/>
        </w:rPr>
        <w:t xml:space="preserve">v gescii Ministerstva investícií, regionálneho rozvoja a informatizácie SR. </w:t>
      </w:r>
    </w:p>
    <w:p w14:paraId="62FA0978" w14:textId="317EA5A8" w:rsidR="00F150E6" w:rsidRPr="00655D76" w:rsidRDefault="00F150E6" w:rsidP="002641EB">
      <w:pPr>
        <w:spacing w:before="120" w:after="120" w:line="240" w:lineRule="auto"/>
        <w:jc w:val="both"/>
      </w:pPr>
      <w:r w:rsidRPr="00655D76">
        <w:t>Prijímateľ je povinný pri obstarávaní majetku predmetom ktorého je duševné vlastníctvo dodržať podmienky, ktoré sú uvedené v zmluve o PPM, v prílohe č.</w:t>
      </w:r>
      <w:r w:rsidR="00B06E5A">
        <w:t xml:space="preserve"> </w:t>
      </w:r>
      <w:r w:rsidRPr="00655D76">
        <w:t xml:space="preserve">1, článku 7 Vlastníctvo a použitie výstupov. </w:t>
      </w:r>
    </w:p>
    <w:p w14:paraId="53333D3C" w14:textId="5E2953E9" w:rsidR="00834196" w:rsidRPr="00655D76" w:rsidRDefault="00834196" w:rsidP="002641EB">
      <w:pPr>
        <w:spacing w:before="120" w:after="120" w:line="240" w:lineRule="auto"/>
        <w:jc w:val="both"/>
      </w:pPr>
      <w:r w:rsidRPr="00655D76">
        <w:t>Prijímateľ je povinný sledovať zdravé finančné toky dodávateľov (reálne plnenie záväzkov voči subdodávateľom) - v opačnom prípade, to môže mať za následok spomalenie implementácie projektov, v niektorých prípadoch dokonca predčasné ukončenie zmluvy a potrebu výberu nového dodávateľa, resp. vykonania nového VO/O</w:t>
      </w:r>
      <w:r w:rsidR="00394ABC" w:rsidRPr="00655D76">
        <w:t>.</w:t>
      </w:r>
    </w:p>
    <w:p w14:paraId="6ADCCC98" w14:textId="69E218FB" w:rsidR="036820EC" w:rsidRPr="00655D76" w:rsidRDefault="00834196" w:rsidP="002641EB">
      <w:pPr>
        <w:spacing w:before="120" w:after="120" w:line="240" w:lineRule="auto"/>
        <w:jc w:val="both"/>
      </w:pPr>
      <w:r w:rsidRPr="00655D76">
        <w:lastRenderedPageBreak/>
        <w:t xml:space="preserve">Prijímateľ je povinný dôsledne vypracovávať dokumentáciu z procesu VO/O, ktorá prehľadným spôsobom zdokumentuje celý proces VO/O a zabezpečí </w:t>
      </w:r>
      <w:r w:rsidR="036820EC" w:rsidRPr="00655D76">
        <w:t xml:space="preserve">v rámci záväzkového vzťahu s každým dodávateľom povinnosť dodávateľa strpieť výkon kontroly/auditu súvisiaceho s dodávaným tovarom, službami a stavebnými prácami do uplynutia lehôt podľa článku </w:t>
      </w:r>
      <w:r w:rsidR="00CC6AD3" w:rsidRPr="00655D76">
        <w:t>4</w:t>
      </w:r>
      <w:r w:rsidR="036820EC" w:rsidRPr="00655D76">
        <w:t xml:space="preserve"> Zmluvy o poskytnutí prostriedkov mechanizmu Oprávnenými osobami na výkon tejto kontroly/auditu a tiež povinnosť dodávateľa poskytnúť Oprávneným osobám všetku potrebnú súčinnosť.</w:t>
      </w:r>
    </w:p>
    <w:p w14:paraId="69B1F51D" w14:textId="64B704A6" w:rsidR="00FA163A" w:rsidRPr="00655D76" w:rsidRDefault="00136314">
      <w:pPr>
        <w:autoSpaceDE w:val="0"/>
        <w:autoSpaceDN w:val="0"/>
        <w:adjustRightInd w:val="0"/>
        <w:spacing w:before="120" w:after="120" w:line="240" w:lineRule="auto"/>
        <w:jc w:val="both"/>
        <w:rPr>
          <w:rFonts w:ascii="Calibri" w:hAnsi="Calibri" w:cs="Calibri"/>
          <w:bCs/>
          <w:color w:val="000000"/>
        </w:rPr>
      </w:pPr>
      <w:r w:rsidRPr="00655D76">
        <w:rPr>
          <w:rFonts w:ascii="Calibri" w:hAnsi="Calibri" w:cs="Calibri"/>
          <w:color w:val="000000"/>
        </w:rPr>
        <w:t xml:space="preserve">V prípade, že sa verejné obstarávanie týka reforiem a investícií uvedených v </w:t>
      </w:r>
      <w:r w:rsidR="005A4463">
        <w:rPr>
          <w:rFonts w:ascii="Calibri" w:hAnsi="Calibri" w:cs="Calibri"/>
          <w:color w:val="000000"/>
        </w:rPr>
        <w:t>P</w:t>
      </w:r>
      <w:r w:rsidRPr="00655D76">
        <w:rPr>
          <w:rFonts w:ascii="Calibri" w:hAnsi="Calibri" w:cs="Calibri"/>
          <w:color w:val="000000"/>
        </w:rPr>
        <w:t xml:space="preserve">láne obnovy a odolnosti </w:t>
      </w:r>
      <w:r w:rsidR="00D35E90">
        <w:rPr>
          <w:rFonts w:ascii="Calibri" w:hAnsi="Calibri" w:cs="Calibri"/>
          <w:color w:val="000000"/>
        </w:rPr>
        <w:t xml:space="preserve">SR </w:t>
      </w:r>
      <w:r w:rsidRPr="00655D76">
        <w:rPr>
          <w:rFonts w:ascii="Calibri" w:hAnsi="Calibri" w:cs="Calibri"/>
          <w:color w:val="000000"/>
        </w:rPr>
        <w:t>financovaných z prostriedkov mechanizmu na podporu obnovy a odolnosti, verejní obstarávatelia</w:t>
      </w:r>
      <w:r w:rsidR="00EF1AC4" w:rsidRPr="00655D76">
        <w:rPr>
          <w:rFonts w:ascii="Calibri" w:hAnsi="Calibri" w:cs="Calibri"/>
          <w:color w:val="000000"/>
        </w:rPr>
        <w:t>/</w:t>
      </w:r>
      <w:r w:rsidRPr="00655D76">
        <w:rPr>
          <w:rFonts w:ascii="Calibri" w:hAnsi="Calibri" w:cs="Calibri"/>
          <w:color w:val="000000"/>
        </w:rPr>
        <w:t xml:space="preserve"> obstarávatelia a osoby podľa § 8 </w:t>
      </w:r>
      <w:r w:rsidR="00947F49">
        <w:rPr>
          <w:rFonts w:ascii="Calibri" w:hAnsi="Calibri" w:cs="Calibri"/>
          <w:color w:val="000000"/>
        </w:rPr>
        <w:t>Z</w:t>
      </w:r>
      <w:r w:rsidRPr="00655D76">
        <w:rPr>
          <w:rFonts w:ascii="Calibri" w:hAnsi="Calibri" w:cs="Calibri"/>
          <w:color w:val="000000"/>
        </w:rPr>
        <w:t>ákona č. 343/2015 Z. z. o verejnom obstarávaní a o zmene a doplnení niektorých zákonov v znení neskorších predpisov</w:t>
      </w:r>
      <w:r w:rsidRPr="00655D76">
        <w:rPr>
          <w:rFonts w:ascii="Calibri" w:hAnsi="Calibri" w:cs="Calibri"/>
          <w:color w:val="000000"/>
          <w:sz w:val="14"/>
          <w:szCs w:val="14"/>
        </w:rPr>
        <w:t xml:space="preserve"> </w:t>
      </w:r>
      <w:r w:rsidRPr="00655D76">
        <w:rPr>
          <w:rFonts w:ascii="Calibri" w:hAnsi="Calibri" w:cs="Calibri"/>
          <w:color w:val="000000"/>
        </w:rPr>
        <w:t>uvedú</w:t>
      </w:r>
      <w:r w:rsidR="00F94685" w:rsidRPr="00655D76">
        <w:rPr>
          <w:rFonts w:ascii="Calibri" w:hAnsi="Calibri" w:cs="Calibri"/>
          <w:color w:val="000000"/>
        </w:rPr>
        <w:t xml:space="preserve"> </w:t>
      </w:r>
      <w:r w:rsidRPr="00655D76">
        <w:rPr>
          <w:rFonts w:ascii="Calibri" w:hAnsi="Calibri" w:cs="Calibri"/>
          <w:bCs/>
          <w:color w:val="000000"/>
        </w:rPr>
        <w:t>informáciu týkajúcu sa financovania zákazky z prostriedkov mechanizmu na podporu obnovy a</w:t>
      </w:r>
      <w:r w:rsidR="00FA163A" w:rsidRPr="00655D76">
        <w:rPr>
          <w:rFonts w:ascii="Calibri" w:hAnsi="Calibri" w:cs="Calibri"/>
          <w:bCs/>
          <w:color w:val="000000"/>
        </w:rPr>
        <w:t> </w:t>
      </w:r>
      <w:r w:rsidRPr="00655D76">
        <w:rPr>
          <w:rFonts w:ascii="Calibri" w:hAnsi="Calibri" w:cs="Calibri"/>
          <w:bCs/>
          <w:color w:val="000000"/>
        </w:rPr>
        <w:t>odolnosti</w:t>
      </w:r>
      <w:r w:rsidR="00FA163A" w:rsidRPr="00655D76">
        <w:rPr>
          <w:rFonts w:ascii="Calibri" w:hAnsi="Calibri" w:cs="Calibri"/>
          <w:bCs/>
          <w:color w:val="000000"/>
        </w:rPr>
        <w:t>.</w:t>
      </w:r>
    </w:p>
    <w:p w14:paraId="5E7EB384" w14:textId="5534EBDF" w:rsidR="00810AF9" w:rsidRPr="00655D76" w:rsidRDefault="00810AF9" w:rsidP="002641EB">
      <w:pPr>
        <w:spacing w:before="120" w:after="120" w:line="240" w:lineRule="auto"/>
        <w:jc w:val="both"/>
        <w:rPr>
          <w:b/>
          <w:u w:val="single"/>
        </w:rPr>
      </w:pPr>
      <w:r w:rsidRPr="00655D76">
        <w:rPr>
          <w:b/>
          <w:u w:val="single"/>
        </w:rPr>
        <w:t>Špecifiká verejn</w:t>
      </w:r>
      <w:r w:rsidR="00850522" w:rsidRPr="00655D76">
        <w:rPr>
          <w:b/>
          <w:u w:val="single"/>
        </w:rPr>
        <w:t>ého</w:t>
      </w:r>
      <w:r w:rsidRPr="00655D76">
        <w:rPr>
          <w:b/>
          <w:u w:val="single"/>
        </w:rPr>
        <w:t xml:space="preserve"> obstarávania IT zákaziek – zmluvy o dielo</w:t>
      </w:r>
    </w:p>
    <w:p w14:paraId="1AB1F5B3" w14:textId="254DDD4F" w:rsidR="00810AF9" w:rsidRPr="00655D76" w:rsidRDefault="00810AF9" w:rsidP="002641EB">
      <w:pPr>
        <w:spacing w:before="120" w:after="120" w:line="240" w:lineRule="auto"/>
        <w:jc w:val="both"/>
      </w:pPr>
      <w:r w:rsidRPr="00655D76">
        <w:t>Prípravná dokumentácia podľa Vyhlášky 401/2023 Z.</w:t>
      </w:r>
      <w:r w:rsidR="00850522" w:rsidRPr="00655D76">
        <w:t xml:space="preserve"> </w:t>
      </w:r>
      <w:r w:rsidRPr="00655D76">
        <w:t xml:space="preserve">z. </w:t>
      </w:r>
      <w:r w:rsidR="00893B99" w:rsidRPr="00655D76">
        <w:t>o riadení projektov a zmenových požiadaviek v prevádzke informačných technológií verejnej správy</w:t>
      </w:r>
      <w:r w:rsidR="00893B99" w:rsidRPr="00655D76" w:rsidDel="00893B99">
        <w:t xml:space="preserve"> </w:t>
      </w:r>
      <w:r w:rsidRPr="00655D76">
        <w:t>stanovuje základné východiská a ciele projektu a rovnako je východiskom/podkladom pre prípravu procesu verejného obstarávania.</w:t>
      </w:r>
    </w:p>
    <w:p w14:paraId="382B94EB" w14:textId="77777777" w:rsidR="00810AF9" w:rsidRPr="00655D76" w:rsidRDefault="00810AF9" w:rsidP="002641EB">
      <w:pPr>
        <w:spacing w:before="120" w:after="120" w:line="240" w:lineRule="auto"/>
        <w:jc w:val="both"/>
      </w:pPr>
      <w:r w:rsidRPr="00655D76">
        <w:t>Návrh ceny, vychádza z nákladovej časti CBA v štruktúre nižšie, resp. v inej, relevantnej pre konkrétne obstarávané SW dielo:</w:t>
      </w:r>
    </w:p>
    <w:p w14:paraId="4C873896" w14:textId="77777777" w:rsidR="00810AF9" w:rsidRPr="00655D76" w:rsidRDefault="00810AF9" w:rsidP="002641EB">
      <w:pPr>
        <w:pStyle w:val="Odsekzoznamu"/>
        <w:numPr>
          <w:ilvl w:val="2"/>
          <w:numId w:val="90"/>
        </w:numPr>
        <w:spacing w:before="120" w:after="120" w:line="240" w:lineRule="auto"/>
        <w:ind w:hanging="357"/>
        <w:contextualSpacing w:val="0"/>
        <w:jc w:val="both"/>
      </w:pPr>
      <w:r w:rsidRPr="00655D76">
        <w:rPr>
          <w:b/>
        </w:rPr>
        <w:t>Kategória A:</w:t>
      </w:r>
      <w:r w:rsidRPr="00655D76">
        <w:t xml:space="preserve"> nacenenie podľa požiadaviek. Uvedené je možné realizovať 2 spôsobmi: </w:t>
      </w:r>
    </w:p>
    <w:p w14:paraId="6A796D10" w14:textId="77777777" w:rsidR="00810AF9" w:rsidRPr="00655D76" w:rsidRDefault="00810AF9" w:rsidP="002641EB">
      <w:pPr>
        <w:pStyle w:val="Odsekzoznamu"/>
        <w:numPr>
          <w:ilvl w:val="3"/>
          <w:numId w:val="90"/>
        </w:numPr>
        <w:spacing w:before="120" w:after="120" w:line="240" w:lineRule="auto"/>
        <w:ind w:hanging="357"/>
        <w:contextualSpacing w:val="0"/>
        <w:jc w:val="both"/>
      </w:pPr>
      <w:r w:rsidRPr="00655D76">
        <w:t>Detailný s nacenením konkrétnej požiadavky v zmysle CBA</w:t>
      </w:r>
    </w:p>
    <w:tbl>
      <w:tblPr>
        <w:tblStyle w:val="Mriekatabuky"/>
        <w:tblW w:w="9065" w:type="dxa"/>
        <w:jc w:val="center"/>
        <w:tblLook w:val="04A0" w:firstRow="1" w:lastRow="0" w:firstColumn="1" w:lastColumn="0" w:noHBand="0" w:noVBand="1"/>
      </w:tblPr>
      <w:tblGrid>
        <w:gridCol w:w="2580"/>
        <w:gridCol w:w="3824"/>
        <w:gridCol w:w="2661"/>
      </w:tblGrid>
      <w:tr w:rsidR="00810AF9" w:rsidRPr="00655D76" w14:paraId="462622C5" w14:textId="77777777" w:rsidTr="00C83862">
        <w:trPr>
          <w:trHeight w:val="491"/>
          <w:jc w:val="center"/>
        </w:trPr>
        <w:tc>
          <w:tcPr>
            <w:tcW w:w="2580" w:type="dxa"/>
            <w:hideMark/>
          </w:tcPr>
          <w:p w14:paraId="4F59EBD5" w14:textId="12570C61" w:rsidR="00810AF9" w:rsidRPr="00C83862" w:rsidRDefault="00810AF9" w:rsidP="0079419A">
            <w:pPr>
              <w:spacing w:before="120" w:after="120"/>
              <w:ind w:right="-112"/>
              <w:rPr>
                <w:b/>
                <w:bCs/>
                <w:sz w:val="20"/>
                <w:szCs w:val="20"/>
              </w:rPr>
            </w:pPr>
            <w:r w:rsidRPr="0079419A">
              <w:rPr>
                <w:b/>
                <w:bCs/>
                <w:sz w:val="20"/>
                <w:szCs w:val="20"/>
              </w:rPr>
              <w:t>ID</w:t>
            </w:r>
            <w:r w:rsidR="0079419A">
              <w:rPr>
                <w:b/>
                <w:bCs/>
                <w:sz w:val="20"/>
                <w:szCs w:val="20"/>
              </w:rPr>
              <w:t xml:space="preserve"> </w:t>
            </w:r>
            <w:r w:rsidRPr="0079419A">
              <w:rPr>
                <w:b/>
                <w:bCs/>
                <w:sz w:val="20"/>
                <w:szCs w:val="20"/>
              </w:rPr>
              <w:t xml:space="preserve"> </w:t>
            </w:r>
            <w:r w:rsidR="0079419A">
              <w:rPr>
                <w:b/>
                <w:bCs/>
                <w:sz w:val="20"/>
                <w:szCs w:val="20"/>
              </w:rPr>
              <w:t>P</w:t>
            </w:r>
            <w:r w:rsidR="0079419A" w:rsidRPr="0079419A">
              <w:rPr>
                <w:b/>
                <w:bCs/>
                <w:sz w:val="20"/>
                <w:szCs w:val="20"/>
              </w:rPr>
              <w:t>OŽIADAVKY</w:t>
            </w:r>
          </w:p>
        </w:tc>
        <w:tc>
          <w:tcPr>
            <w:tcW w:w="3824" w:type="dxa"/>
            <w:hideMark/>
          </w:tcPr>
          <w:p w14:paraId="47B92F3B" w14:textId="77777777" w:rsidR="00810AF9" w:rsidRPr="00C83862" w:rsidRDefault="00810AF9" w:rsidP="002641EB">
            <w:pPr>
              <w:spacing w:before="120" w:after="120"/>
              <w:jc w:val="both"/>
              <w:rPr>
                <w:b/>
                <w:bCs/>
                <w:sz w:val="20"/>
                <w:szCs w:val="20"/>
              </w:rPr>
            </w:pPr>
            <w:r w:rsidRPr="00C83862">
              <w:rPr>
                <w:b/>
                <w:bCs/>
                <w:sz w:val="20"/>
                <w:szCs w:val="20"/>
              </w:rPr>
              <w:t>KATEGÓRIA POŽIADAVKY</w:t>
            </w:r>
          </w:p>
        </w:tc>
        <w:tc>
          <w:tcPr>
            <w:tcW w:w="2661" w:type="dxa"/>
            <w:hideMark/>
          </w:tcPr>
          <w:p w14:paraId="2655D702" w14:textId="77777777" w:rsidR="00810AF9" w:rsidRPr="00C83862" w:rsidRDefault="00810AF9" w:rsidP="002641EB">
            <w:pPr>
              <w:spacing w:before="120" w:after="120"/>
              <w:jc w:val="both"/>
              <w:rPr>
                <w:b/>
                <w:bCs/>
                <w:sz w:val="20"/>
                <w:szCs w:val="20"/>
              </w:rPr>
            </w:pPr>
            <w:r w:rsidRPr="00C83862">
              <w:rPr>
                <w:b/>
                <w:bCs/>
                <w:sz w:val="20"/>
                <w:szCs w:val="20"/>
              </w:rPr>
              <w:t>Cena bez DPH</w:t>
            </w:r>
          </w:p>
        </w:tc>
      </w:tr>
      <w:tr w:rsidR="00810AF9" w:rsidRPr="00655D76" w14:paraId="3857686C" w14:textId="77777777" w:rsidTr="00C83862">
        <w:trPr>
          <w:trHeight w:val="87"/>
          <w:jc w:val="center"/>
        </w:trPr>
        <w:tc>
          <w:tcPr>
            <w:tcW w:w="2580" w:type="dxa"/>
          </w:tcPr>
          <w:p w14:paraId="4010BE80" w14:textId="77777777" w:rsidR="00810AF9" w:rsidRPr="00C83862" w:rsidRDefault="00810AF9" w:rsidP="002641EB">
            <w:pPr>
              <w:spacing w:before="120" w:after="120"/>
              <w:jc w:val="both"/>
              <w:rPr>
                <w:b/>
                <w:bCs/>
                <w:sz w:val="18"/>
                <w:szCs w:val="18"/>
              </w:rPr>
            </w:pPr>
          </w:p>
        </w:tc>
        <w:tc>
          <w:tcPr>
            <w:tcW w:w="3824" w:type="dxa"/>
          </w:tcPr>
          <w:p w14:paraId="5D6913A8" w14:textId="77777777" w:rsidR="00810AF9" w:rsidRPr="00C83862" w:rsidRDefault="00810AF9" w:rsidP="002641EB">
            <w:pPr>
              <w:spacing w:before="120" w:after="120"/>
              <w:jc w:val="both"/>
              <w:rPr>
                <w:b/>
                <w:bCs/>
                <w:sz w:val="18"/>
                <w:szCs w:val="18"/>
              </w:rPr>
            </w:pPr>
          </w:p>
        </w:tc>
        <w:tc>
          <w:tcPr>
            <w:tcW w:w="2661" w:type="dxa"/>
          </w:tcPr>
          <w:p w14:paraId="23240819" w14:textId="77777777" w:rsidR="00810AF9" w:rsidRPr="00C83862" w:rsidRDefault="00810AF9" w:rsidP="002641EB">
            <w:pPr>
              <w:spacing w:before="120" w:after="120"/>
              <w:jc w:val="both"/>
              <w:rPr>
                <w:sz w:val="18"/>
                <w:szCs w:val="18"/>
              </w:rPr>
            </w:pPr>
          </w:p>
        </w:tc>
      </w:tr>
      <w:tr w:rsidR="00810AF9" w:rsidRPr="00655D76" w14:paraId="10B069B6" w14:textId="77777777" w:rsidTr="00C83862">
        <w:trPr>
          <w:trHeight w:val="491"/>
          <w:jc w:val="center"/>
        </w:trPr>
        <w:tc>
          <w:tcPr>
            <w:tcW w:w="2580" w:type="dxa"/>
          </w:tcPr>
          <w:p w14:paraId="0C4DB9B3" w14:textId="77777777" w:rsidR="00810AF9" w:rsidRPr="00C83862" w:rsidRDefault="00810AF9" w:rsidP="002641EB">
            <w:pPr>
              <w:spacing w:before="120" w:after="120"/>
              <w:jc w:val="both"/>
              <w:rPr>
                <w:b/>
                <w:bCs/>
                <w:sz w:val="18"/>
                <w:szCs w:val="18"/>
              </w:rPr>
            </w:pPr>
          </w:p>
        </w:tc>
        <w:tc>
          <w:tcPr>
            <w:tcW w:w="3824" w:type="dxa"/>
          </w:tcPr>
          <w:p w14:paraId="1CD9BFED" w14:textId="77777777" w:rsidR="00810AF9" w:rsidRPr="00C83862" w:rsidRDefault="00810AF9" w:rsidP="002641EB">
            <w:pPr>
              <w:spacing w:before="120" w:after="120"/>
              <w:jc w:val="both"/>
              <w:rPr>
                <w:b/>
                <w:bCs/>
                <w:sz w:val="18"/>
                <w:szCs w:val="18"/>
              </w:rPr>
            </w:pPr>
          </w:p>
        </w:tc>
        <w:tc>
          <w:tcPr>
            <w:tcW w:w="2661" w:type="dxa"/>
          </w:tcPr>
          <w:p w14:paraId="68A4ADE7" w14:textId="77777777" w:rsidR="00810AF9" w:rsidRPr="00C83862" w:rsidRDefault="00810AF9" w:rsidP="002641EB">
            <w:pPr>
              <w:spacing w:before="120" w:after="120"/>
              <w:jc w:val="both"/>
              <w:rPr>
                <w:sz w:val="18"/>
                <w:szCs w:val="18"/>
              </w:rPr>
            </w:pPr>
          </w:p>
        </w:tc>
      </w:tr>
      <w:tr w:rsidR="00810AF9" w:rsidRPr="00655D76" w14:paraId="793C70F4" w14:textId="77777777" w:rsidTr="00C83862">
        <w:trPr>
          <w:trHeight w:val="491"/>
          <w:jc w:val="center"/>
        </w:trPr>
        <w:tc>
          <w:tcPr>
            <w:tcW w:w="2580" w:type="dxa"/>
          </w:tcPr>
          <w:p w14:paraId="5AD42915" w14:textId="77777777" w:rsidR="00810AF9" w:rsidRPr="00C83862" w:rsidRDefault="00810AF9" w:rsidP="002641EB">
            <w:pPr>
              <w:spacing w:before="120" w:after="120"/>
              <w:jc w:val="both"/>
              <w:rPr>
                <w:b/>
                <w:bCs/>
                <w:sz w:val="18"/>
                <w:szCs w:val="18"/>
              </w:rPr>
            </w:pPr>
          </w:p>
        </w:tc>
        <w:tc>
          <w:tcPr>
            <w:tcW w:w="3824" w:type="dxa"/>
          </w:tcPr>
          <w:p w14:paraId="1838ECCA" w14:textId="77777777" w:rsidR="00810AF9" w:rsidRPr="00C83862" w:rsidRDefault="00810AF9" w:rsidP="002641EB">
            <w:pPr>
              <w:spacing w:before="120" w:after="120"/>
              <w:jc w:val="both"/>
              <w:rPr>
                <w:b/>
                <w:bCs/>
                <w:sz w:val="18"/>
                <w:szCs w:val="18"/>
              </w:rPr>
            </w:pPr>
          </w:p>
        </w:tc>
        <w:tc>
          <w:tcPr>
            <w:tcW w:w="2661" w:type="dxa"/>
          </w:tcPr>
          <w:p w14:paraId="5AE0B2E9" w14:textId="77777777" w:rsidR="00810AF9" w:rsidRPr="00C83862" w:rsidRDefault="00810AF9" w:rsidP="002641EB">
            <w:pPr>
              <w:spacing w:before="120" w:after="120"/>
              <w:jc w:val="both"/>
              <w:rPr>
                <w:sz w:val="18"/>
                <w:szCs w:val="18"/>
              </w:rPr>
            </w:pPr>
          </w:p>
        </w:tc>
      </w:tr>
    </w:tbl>
    <w:p w14:paraId="35707EB3" w14:textId="77777777" w:rsidR="00810AF9" w:rsidRPr="00655D76" w:rsidRDefault="00810AF9" w:rsidP="002641EB">
      <w:pPr>
        <w:pStyle w:val="Odsekzoznamu"/>
        <w:numPr>
          <w:ilvl w:val="3"/>
          <w:numId w:val="90"/>
        </w:numPr>
        <w:spacing w:before="120" w:after="120" w:line="240" w:lineRule="auto"/>
        <w:jc w:val="both"/>
      </w:pPr>
      <w:r w:rsidRPr="00655D76">
        <w:t>Sumárny s nacenením skupiny požiadaviek vychádzajúci z CBA</w:t>
      </w:r>
    </w:p>
    <w:tbl>
      <w:tblPr>
        <w:tblStyle w:val="Mriekatabuky"/>
        <w:tblW w:w="9072" w:type="dxa"/>
        <w:tblInd w:w="-5" w:type="dxa"/>
        <w:tblLook w:val="04A0" w:firstRow="1" w:lastRow="0" w:firstColumn="1" w:lastColumn="0" w:noHBand="0" w:noVBand="1"/>
      </w:tblPr>
      <w:tblGrid>
        <w:gridCol w:w="2835"/>
        <w:gridCol w:w="3686"/>
        <w:gridCol w:w="2551"/>
      </w:tblGrid>
      <w:tr w:rsidR="00810AF9" w:rsidRPr="00655D76" w14:paraId="37382ED2" w14:textId="77777777" w:rsidTr="00C83862">
        <w:trPr>
          <w:trHeight w:val="592"/>
        </w:trPr>
        <w:tc>
          <w:tcPr>
            <w:tcW w:w="2835" w:type="dxa"/>
            <w:hideMark/>
          </w:tcPr>
          <w:p w14:paraId="37B97A96" w14:textId="77777777" w:rsidR="00810AF9" w:rsidRPr="00655D76" w:rsidRDefault="00810AF9" w:rsidP="00C83862">
            <w:pPr>
              <w:spacing w:before="120" w:after="120"/>
              <w:rPr>
                <w:b/>
                <w:bCs/>
              </w:rPr>
            </w:pPr>
            <w:r w:rsidRPr="00655D76">
              <w:rPr>
                <w:b/>
                <w:bCs/>
              </w:rPr>
              <w:t>Zoznam ID požiadaviek</w:t>
            </w:r>
          </w:p>
        </w:tc>
        <w:tc>
          <w:tcPr>
            <w:tcW w:w="3686" w:type="dxa"/>
            <w:hideMark/>
          </w:tcPr>
          <w:p w14:paraId="61A092FF" w14:textId="77777777" w:rsidR="00810AF9" w:rsidRPr="00655D76" w:rsidRDefault="00810AF9" w:rsidP="002641EB">
            <w:pPr>
              <w:spacing w:before="120" w:after="120"/>
              <w:jc w:val="both"/>
              <w:rPr>
                <w:b/>
                <w:bCs/>
              </w:rPr>
            </w:pPr>
            <w:r w:rsidRPr="00655D76">
              <w:rPr>
                <w:b/>
                <w:bCs/>
              </w:rPr>
              <w:t>Skupina požiadaviek</w:t>
            </w:r>
          </w:p>
        </w:tc>
        <w:tc>
          <w:tcPr>
            <w:tcW w:w="2551" w:type="dxa"/>
            <w:hideMark/>
          </w:tcPr>
          <w:p w14:paraId="68343DEA" w14:textId="77777777" w:rsidR="00810AF9" w:rsidRPr="00655D76" w:rsidRDefault="00810AF9" w:rsidP="002641EB">
            <w:pPr>
              <w:spacing w:before="120" w:after="120"/>
              <w:jc w:val="both"/>
              <w:rPr>
                <w:b/>
                <w:bCs/>
              </w:rPr>
            </w:pPr>
            <w:r w:rsidRPr="00655D76">
              <w:rPr>
                <w:b/>
                <w:bCs/>
              </w:rPr>
              <w:t>Cena bez DPH</w:t>
            </w:r>
          </w:p>
        </w:tc>
      </w:tr>
      <w:tr w:rsidR="00810AF9" w:rsidRPr="00655D76" w14:paraId="56E7BA29" w14:textId="77777777" w:rsidTr="00C83862">
        <w:trPr>
          <w:trHeight w:val="225"/>
        </w:trPr>
        <w:tc>
          <w:tcPr>
            <w:tcW w:w="2835" w:type="dxa"/>
          </w:tcPr>
          <w:p w14:paraId="01690EF3" w14:textId="77777777" w:rsidR="00810AF9" w:rsidRPr="00655D76" w:rsidRDefault="00810AF9" w:rsidP="002641EB">
            <w:pPr>
              <w:spacing w:before="120" w:after="120"/>
              <w:jc w:val="both"/>
              <w:rPr>
                <w:b/>
                <w:bCs/>
              </w:rPr>
            </w:pPr>
          </w:p>
        </w:tc>
        <w:tc>
          <w:tcPr>
            <w:tcW w:w="3686" w:type="dxa"/>
          </w:tcPr>
          <w:p w14:paraId="366F3FE4" w14:textId="77777777" w:rsidR="00810AF9" w:rsidRPr="00655D76" w:rsidRDefault="00810AF9" w:rsidP="002641EB">
            <w:pPr>
              <w:spacing w:before="120" w:after="120"/>
              <w:jc w:val="both"/>
              <w:rPr>
                <w:bCs/>
              </w:rPr>
            </w:pPr>
            <w:r w:rsidRPr="00655D76">
              <w:rPr>
                <w:bCs/>
              </w:rPr>
              <w:t>Funkčné</w:t>
            </w:r>
          </w:p>
        </w:tc>
        <w:tc>
          <w:tcPr>
            <w:tcW w:w="2551" w:type="dxa"/>
          </w:tcPr>
          <w:p w14:paraId="64F2EFD5" w14:textId="77777777" w:rsidR="00810AF9" w:rsidRPr="00655D76" w:rsidRDefault="00810AF9" w:rsidP="002641EB">
            <w:pPr>
              <w:spacing w:before="120" w:after="120"/>
              <w:jc w:val="both"/>
            </w:pPr>
          </w:p>
        </w:tc>
      </w:tr>
      <w:tr w:rsidR="00810AF9" w:rsidRPr="00655D76" w14:paraId="5F433692" w14:textId="77777777" w:rsidTr="00C83862">
        <w:trPr>
          <w:trHeight w:val="225"/>
        </w:trPr>
        <w:tc>
          <w:tcPr>
            <w:tcW w:w="2835" w:type="dxa"/>
          </w:tcPr>
          <w:p w14:paraId="12DD936F" w14:textId="77777777" w:rsidR="00810AF9" w:rsidRPr="00655D76" w:rsidRDefault="00810AF9" w:rsidP="002641EB">
            <w:pPr>
              <w:spacing w:before="120" w:after="120"/>
              <w:jc w:val="both"/>
              <w:rPr>
                <w:b/>
                <w:bCs/>
              </w:rPr>
            </w:pPr>
          </w:p>
        </w:tc>
        <w:tc>
          <w:tcPr>
            <w:tcW w:w="3686" w:type="dxa"/>
          </w:tcPr>
          <w:p w14:paraId="596DC950" w14:textId="77777777" w:rsidR="00810AF9" w:rsidRPr="00655D76" w:rsidRDefault="00810AF9" w:rsidP="002641EB">
            <w:pPr>
              <w:spacing w:before="120" w:after="120"/>
              <w:jc w:val="both"/>
              <w:rPr>
                <w:bCs/>
              </w:rPr>
            </w:pPr>
            <w:r w:rsidRPr="00655D76">
              <w:rPr>
                <w:bCs/>
              </w:rPr>
              <w:t>Nefunkčné</w:t>
            </w:r>
          </w:p>
        </w:tc>
        <w:tc>
          <w:tcPr>
            <w:tcW w:w="2551" w:type="dxa"/>
          </w:tcPr>
          <w:p w14:paraId="63D0E08C" w14:textId="77777777" w:rsidR="00810AF9" w:rsidRPr="00655D76" w:rsidRDefault="00810AF9" w:rsidP="002641EB">
            <w:pPr>
              <w:spacing w:before="120" w:after="120"/>
              <w:jc w:val="both"/>
            </w:pPr>
          </w:p>
        </w:tc>
      </w:tr>
      <w:tr w:rsidR="00810AF9" w:rsidRPr="00655D76" w14:paraId="4DFB620F" w14:textId="77777777" w:rsidTr="00C83862">
        <w:trPr>
          <w:trHeight w:val="225"/>
        </w:trPr>
        <w:tc>
          <w:tcPr>
            <w:tcW w:w="2835" w:type="dxa"/>
          </w:tcPr>
          <w:p w14:paraId="30916578" w14:textId="77777777" w:rsidR="00810AF9" w:rsidRPr="00655D76" w:rsidRDefault="00810AF9" w:rsidP="002641EB">
            <w:pPr>
              <w:spacing w:before="120" w:after="120"/>
              <w:jc w:val="both"/>
              <w:rPr>
                <w:b/>
                <w:bCs/>
              </w:rPr>
            </w:pPr>
          </w:p>
        </w:tc>
        <w:tc>
          <w:tcPr>
            <w:tcW w:w="3686" w:type="dxa"/>
          </w:tcPr>
          <w:p w14:paraId="54EE6BAF" w14:textId="77777777" w:rsidR="00810AF9" w:rsidRPr="00655D76" w:rsidRDefault="00810AF9" w:rsidP="002641EB">
            <w:pPr>
              <w:spacing w:before="120" w:after="120"/>
              <w:jc w:val="both"/>
              <w:rPr>
                <w:bCs/>
              </w:rPr>
            </w:pPr>
            <w:r w:rsidRPr="00655D76">
              <w:rPr>
                <w:bCs/>
              </w:rPr>
              <w:t>Technické</w:t>
            </w:r>
          </w:p>
        </w:tc>
        <w:tc>
          <w:tcPr>
            <w:tcW w:w="2551" w:type="dxa"/>
          </w:tcPr>
          <w:p w14:paraId="59A5F02A" w14:textId="77777777" w:rsidR="00810AF9" w:rsidRPr="00655D76" w:rsidRDefault="00810AF9" w:rsidP="002641EB">
            <w:pPr>
              <w:spacing w:before="120" w:after="120"/>
              <w:jc w:val="both"/>
            </w:pPr>
          </w:p>
        </w:tc>
      </w:tr>
    </w:tbl>
    <w:p w14:paraId="6C1361F1" w14:textId="77777777" w:rsidR="00810AF9" w:rsidRPr="00655D76" w:rsidRDefault="00810AF9" w:rsidP="002641EB">
      <w:pPr>
        <w:pStyle w:val="Odsekzoznamu"/>
        <w:numPr>
          <w:ilvl w:val="2"/>
          <w:numId w:val="90"/>
        </w:numPr>
        <w:spacing w:before="120" w:after="120" w:line="240" w:lineRule="auto"/>
        <w:jc w:val="both"/>
      </w:pPr>
      <w:r w:rsidRPr="00655D76">
        <w:rPr>
          <w:b/>
        </w:rPr>
        <w:t>Kategória B:</w:t>
      </w:r>
      <w:r w:rsidRPr="00655D76">
        <w:t xml:space="preserve"> nacenenie podľa samostatných celkov SW diela v nadväznosti na realizačné fázy projektu.  Uvedené je možné realizovať napr. na:</w:t>
      </w:r>
    </w:p>
    <w:p w14:paraId="3EA14FF7" w14:textId="77777777" w:rsidR="00810AF9" w:rsidRPr="00655D76" w:rsidRDefault="00810AF9" w:rsidP="002641EB">
      <w:pPr>
        <w:pStyle w:val="Odsekzoznamu"/>
        <w:numPr>
          <w:ilvl w:val="3"/>
          <w:numId w:val="90"/>
        </w:numPr>
        <w:spacing w:before="120" w:after="120" w:line="240" w:lineRule="auto"/>
        <w:jc w:val="both"/>
      </w:pPr>
      <w:r w:rsidRPr="00655D76">
        <w:t>Moduly,</w:t>
      </w:r>
    </w:p>
    <w:p w14:paraId="4D85827C" w14:textId="77777777" w:rsidR="00810AF9" w:rsidRPr="00655D76" w:rsidRDefault="00810AF9" w:rsidP="002641EB">
      <w:pPr>
        <w:pStyle w:val="Odsekzoznamu"/>
        <w:numPr>
          <w:ilvl w:val="3"/>
          <w:numId w:val="90"/>
        </w:numPr>
        <w:spacing w:before="120" w:after="120" w:line="240" w:lineRule="auto"/>
        <w:jc w:val="both"/>
      </w:pPr>
      <w:r w:rsidRPr="00655D76">
        <w:t>Funkčné celky,</w:t>
      </w:r>
    </w:p>
    <w:p w14:paraId="15EB9B07" w14:textId="77777777" w:rsidR="00810AF9" w:rsidRPr="00655D76" w:rsidRDefault="00810AF9" w:rsidP="002641EB">
      <w:pPr>
        <w:pStyle w:val="Odsekzoznamu"/>
        <w:numPr>
          <w:ilvl w:val="3"/>
          <w:numId w:val="90"/>
        </w:numPr>
        <w:spacing w:before="120" w:after="120" w:line="240" w:lineRule="auto"/>
        <w:jc w:val="both"/>
      </w:pPr>
      <w:r w:rsidRPr="00655D76">
        <w:t>Inkrementy,</w:t>
      </w:r>
    </w:p>
    <w:p w14:paraId="0AA71611" w14:textId="77777777" w:rsidR="00810AF9" w:rsidRPr="00655D76" w:rsidRDefault="00810AF9" w:rsidP="002641EB">
      <w:pPr>
        <w:pStyle w:val="Odsekzoznamu"/>
        <w:numPr>
          <w:ilvl w:val="3"/>
          <w:numId w:val="90"/>
        </w:numPr>
        <w:spacing w:before="120" w:after="120" w:line="240" w:lineRule="auto"/>
        <w:jc w:val="both"/>
      </w:pPr>
      <w:r w:rsidRPr="00655D76">
        <w:t>Iné</w:t>
      </w:r>
    </w:p>
    <w:tbl>
      <w:tblPr>
        <w:tblStyle w:val="Mriekatabuky"/>
        <w:tblW w:w="0" w:type="auto"/>
        <w:tblLook w:val="04A0" w:firstRow="1" w:lastRow="0" w:firstColumn="1" w:lastColumn="0" w:noHBand="0" w:noVBand="1"/>
      </w:tblPr>
      <w:tblGrid>
        <w:gridCol w:w="2263"/>
        <w:gridCol w:w="4253"/>
        <w:gridCol w:w="2222"/>
      </w:tblGrid>
      <w:tr w:rsidR="00810AF9" w:rsidRPr="00655D76" w14:paraId="31910091" w14:textId="77777777" w:rsidTr="00810AF9">
        <w:trPr>
          <w:trHeight w:val="985"/>
        </w:trPr>
        <w:tc>
          <w:tcPr>
            <w:tcW w:w="2263" w:type="dxa"/>
            <w:hideMark/>
          </w:tcPr>
          <w:p w14:paraId="6D8F1E40" w14:textId="77777777" w:rsidR="00810AF9" w:rsidRPr="00655D76" w:rsidRDefault="00810AF9" w:rsidP="002641EB">
            <w:pPr>
              <w:spacing w:before="120" w:after="120"/>
              <w:rPr>
                <w:b/>
                <w:bCs/>
              </w:rPr>
            </w:pPr>
            <w:r w:rsidRPr="00655D76">
              <w:rPr>
                <w:b/>
                <w:bCs/>
              </w:rPr>
              <w:lastRenderedPageBreak/>
              <w:t>Aktivita</w:t>
            </w:r>
            <w:r w:rsidRPr="00655D76">
              <w:rPr>
                <w:b/>
                <w:bCs/>
                <w:vertAlign w:val="superscript"/>
              </w:rPr>
              <w:footnoteReference w:id="18"/>
            </w:r>
          </w:p>
        </w:tc>
        <w:tc>
          <w:tcPr>
            <w:tcW w:w="4253" w:type="dxa"/>
            <w:hideMark/>
          </w:tcPr>
          <w:p w14:paraId="268872AA" w14:textId="77777777" w:rsidR="00810AF9" w:rsidRPr="00655D76" w:rsidRDefault="00810AF9" w:rsidP="002641EB">
            <w:pPr>
              <w:spacing w:before="120" w:after="120"/>
              <w:rPr>
                <w:b/>
                <w:bCs/>
              </w:rPr>
            </w:pPr>
            <w:r w:rsidRPr="00655D76">
              <w:rPr>
                <w:b/>
                <w:bCs/>
              </w:rPr>
              <w:t>Názov modulu / Funkčného celku / Inkrementu / Iné</w:t>
            </w:r>
          </w:p>
        </w:tc>
        <w:tc>
          <w:tcPr>
            <w:tcW w:w="2222" w:type="dxa"/>
            <w:hideMark/>
          </w:tcPr>
          <w:p w14:paraId="5BA3AF82" w14:textId="77777777" w:rsidR="00810AF9" w:rsidRPr="00655D76" w:rsidRDefault="00810AF9" w:rsidP="002641EB">
            <w:pPr>
              <w:spacing w:before="120" w:after="120"/>
              <w:rPr>
                <w:b/>
                <w:bCs/>
              </w:rPr>
            </w:pPr>
            <w:r w:rsidRPr="00655D76">
              <w:rPr>
                <w:b/>
                <w:bCs/>
              </w:rPr>
              <w:t>Cena bez DPH</w:t>
            </w:r>
          </w:p>
        </w:tc>
      </w:tr>
      <w:tr w:rsidR="00810AF9" w:rsidRPr="00655D76" w14:paraId="7F13B53C" w14:textId="77777777" w:rsidTr="00810AF9">
        <w:trPr>
          <w:trHeight w:val="246"/>
        </w:trPr>
        <w:tc>
          <w:tcPr>
            <w:tcW w:w="2263" w:type="dxa"/>
          </w:tcPr>
          <w:p w14:paraId="22CF9B8F" w14:textId="77777777" w:rsidR="00810AF9" w:rsidRPr="00655D76" w:rsidRDefault="00810AF9" w:rsidP="002641EB">
            <w:pPr>
              <w:spacing w:before="120" w:after="120"/>
              <w:rPr>
                <w:b/>
                <w:bCs/>
              </w:rPr>
            </w:pPr>
          </w:p>
        </w:tc>
        <w:tc>
          <w:tcPr>
            <w:tcW w:w="4253" w:type="dxa"/>
          </w:tcPr>
          <w:p w14:paraId="118F9179" w14:textId="77777777" w:rsidR="00810AF9" w:rsidRPr="00655D76" w:rsidRDefault="00810AF9" w:rsidP="002641EB">
            <w:pPr>
              <w:spacing w:before="120" w:after="120"/>
              <w:rPr>
                <w:b/>
                <w:bCs/>
              </w:rPr>
            </w:pPr>
          </w:p>
        </w:tc>
        <w:tc>
          <w:tcPr>
            <w:tcW w:w="2222" w:type="dxa"/>
          </w:tcPr>
          <w:p w14:paraId="4BCC7E3D" w14:textId="77777777" w:rsidR="00810AF9" w:rsidRPr="00655D76" w:rsidRDefault="00810AF9" w:rsidP="002641EB">
            <w:pPr>
              <w:spacing w:before="120" w:after="120"/>
            </w:pPr>
          </w:p>
        </w:tc>
      </w:tr>
      <w:tr w:rsidR="00810AF9" w:rsidRPr="00655D76" w14:paraId="27D400E6" w14:textId="77777777" w:rsidTr="00810AF9">
        <w:trPr>
          <w:trHeight w:val="246"/>
        </w:trPr>
        <w:tc>
          <w:tcPr>
            <w:tcW w:w="2263" w:type="dxa"/>
          </w:tcPr>
          <w:p w14:paraId="321CBF26" w14:textId="77777777" w:rsidR="00810AF9" w:rsidRPr="00655D76" w:rsidRDefault="00810AF9" w:rsidP="002641EB">
            <w:pPr>
              <w:spacing w:before="120" w:after="120"/>
              <w:rPr>
                <w:b/>
                <w:bCs/>
              </w:rPr>
            </w:pPr>
          </w:p>
        </w:tc>
        <w:tc>
          <w:tcPr>
            <w:tcW w:w="4253" w:type="dxa"/>
          </w:tcPr>
          <w:p w14:paraId="13DDF47E" w14:textId="77777777" w:rsidR="00810AF9" w:rsidRPr="00655D76" w:rsidRDefault="00810AF9" w:rsidP="002641EB">
            <w:pPr>
              <w:spacing w:before="120" w:after="120"/>
              <w:rPr>
                <w:b/>
                <w:bCs/>
              </w:rPr>
            </w:pPr>
          </w:p>
        </w:tc>
        <w:tc>
          <w:tcPr>
            <w:tcW w:w="2222" w:type="dxa"/>
          </w:tcPr>
          <w:p w14:paraId="44F93787" w14:textId="77777777" w:rsidR="00810AF9" w:rsidRPr="00655D76" w:rsidRDefault="00810AF9" w:rsidP="002641EB">
            <w:pPr>
              <w:spacing w:before="120" w:after="120"/>
            </w:pPr>
          </w:p>
        </w:tc>
      </w:tr>
      <w:tr w:rsidR="00810AF9" w:rsidRPr="00655D76" w14:paraId="6670F268" w14:textId="77777777" w:rsidTr="00810AF9">
        <w:trPr>
          <w:trHeight w:val="246"/>
        </w:trPr>
        <w:tc>
          <w:tcPr>
            <w:tcW w:w="2263" w:type="dxa"/>
          </w:tcPr>
          <w:p w14:paraId="0B333CA4" w14:textId="77777777" w:rsidR="00810AF9" w:rsidRPr="00655D76" w:rsidRDefault="00810AF9" w:rsidP="002641EB">
            <w:pPr>
              <w:spacing w:before="120" w:after="120"/>
              <w:rPr>
                <w:b/>
                <w:bCs/>
              </w:rPr>
            </w:pPr>
          </w:p>
        </w:tc>
        <w:tc>
          <w:tcPr>
            <w:tcW w:w="4253" w:type="dxa"/>
          </w:tcPr>
          <w:p w14:paraId="47AA2530" w14:textId="77777777" w:rsidR="00810AF9" w:rsidRPr="00655D76" w:rsidRDefault="00810AF9" w:rsidP="002641EB">
            <w:pPr>
              <w:spacing w:before="120" w:after="120"/>
              <w:rPr>
                <w:b/>
                <w:bCs/>
              </w:rPr>
            </w:pPr>
          </w:p>
        </w:tc>
        <w:tc>
          <w:tcPr>
            <w:tcW w:w="2222" w:type="dxa"/>
          </w:tcPr>
          <w:p w14:paraId="65617275" w14:textId="77777777" w:rsidR="00810AF9" w:rsidRPr="00655D76" w:rsidRDefault="00810AF9" w:rsidP="002641EB">
            <w:pPr>
              <w:spacing w:before="120" w:after="120"/>
            </w:pPr>
          </w:p>
        </w:tc>
      </w:tr>
    </w:tbl>
    <w:p w14:paraId="0CA4166E" w14:textId="77777777" w:rsidR="00810AF9" w:rsidRPr="00655D76" w:rsidRDefault="00810AF9" w:rsidP="002641EB">
      <w:pPr>
        <w:spacing w:before="120" w:after="120" w:line="240" w:lineRule="auto"/>
        <w:jc w:val="both"/>
      </w:pPr>
      <w:r w:rsidRPr="00655D76">
        <w:t>Nebude sa vyžadovať granularita na úrovni IT pracovných pozícií a človekodní.</w:t>
      </w:r>
    </w:p>
    <w:p w14:paraId="42CDE9FE" w14:textId="7E7C7217" w:rsidR="00810AF9" w:rsidRPr="00655D76" w:rsidRDefault="00810AF9" w:rsidP="002641EB">
      <w:pPr>
        <w:spacing w:before="120" w:after="120" w:line="240" w:lineRule="auto"/>
        <w:jc w:val="both"/>
      </w:pPr>
      <w:r w:rsidRPr="00655D76">
        <w:t xml:space="preserve">Dôraz je potrebné klásť na preukázanie hospodárnosti pri stanovení predpokladanej hodnoty zákazky a v procese verejného obstarávania. </w:t>
      </w:r>
    </w:p>
    <w:p w14:paraId="709686F1" w14:textId="77777777" w:rsidR="00810AF9" w:rsidRPr="00655D76" w:rsidRDefault="00810AF9" w:rsidP="002641EB">
      <w:pPr>
        <w:spacing w:before="120" w:after="120" w:line="240" w:lineRule="auto"/>
        <w:jc w:val="both"/>
      </w:pPr>
      <w:r w:rsidRPr="00655D76">
        <w:t>Rovnako je potrebné pri tvorbe súťažných podkladov a návrhu zmluvy o dielo v maximálnej možnej miere stanoviť reálne termíny dodávky výstupov a zaviesť efektívny mechanizmus kontroly preberaných výstupov diela.</w:t>
      </w:r>
    </w:p>
    <w:p w14:paraId="56E1C901" w14:textId="09D23E44" w:rsidR="00605B8A" w:rsidRPr="00655D76" w:rsidRDefault="00136314" w:rsidP="002641EB">
      <w:pPr>
        <w:spacing w:before="360" w:after="360" w:line="240" w:lineRule="auto"/>
        <w:jc w:val="both"/>
        <w:rPr>
          <w:rFonts w:eastAsiaTheme="majorEastAsia" w:cstheme="minorHAnsi"/>
          <w:b/>
          <w:color w:val="2A2768"/>
          <w:sz w:val="28"/>
          <w:szCs w:val="26"/>
        </w:rPr>
      </w:pPr>
      <w:r w:rsidRPr="00655D76">
        <w:rPr>
          <w:rFonts w:eastAsiaTheme="majorEastAsia" w:cstheme="minorHAnsi"/>
          <w:b/>
          <w:color w:val="2A2768"/>
          <w:sz w:val="28"/>
          <w:szCs w:val="26"/>
        </w:rPr>
        <w:t xml:space="preserve">5.1 </w:t>
      </w:r>
      <w:r w:rsidR="47B862B5" w:rsidRPr="00655D76">
        <w:rPr>
          <w:rFonts w:eastAsiaTheme="majorEastAsia" w:cstheme="minorHAnsi"/>
          <w:b/>
          <w:color w:val="2A2768"/>
          <w:sz w:val="28"/>
          <w:szCs w:val="26"/>
        </w:rPr>
        <w:t xml:space="preserve">Postup predkladania dokumentácie na </w:t>
      </w:r>
      <w:r w:rsidR="002A5A2D" w:rsidRPr="00655D76">
        <w:rPr>
          <w:rFonts w:eastAsiaTheme="majorEastAsia" w:cstheme="minorHAnsi"/>
          <w:b/>
          <w:color w:val="2A2768"/>
          <w:sz w:val="28"/>
          <w:szCs w:val="26"/>
        </w:rPr>
        <w:t xml:space="preserve">finančnú </w:t>
      </w:r>
      <w:r w:rsidR="47B862B5" w:rsidRPr="00655D76">
        <w:rPr>
          <w:rFonts w:eastAsiaTheme="majorEastAsia" w:cstheme="minorHAnsi"/>
          <w:b/>
          <w:color w:val="2A2768"/>
          <w:sz w:val="28"/>
          <w:szCs w:val="26"/>
        </w:rPr>
        <w:t>kontrolu VO</w:t>
      </w:r>
      <w:r w:rsidR="002A5A2D" w:rsidRPr="00655D76">
        <w:rPr>
          <w:rFonts w:eastAsiaTheme="majorEastAsia" w:cstheme="minorHAnsi"/>
          <w:b/>
          <w:color w:val="2A2768"/>
          <w:sz w:val="28"/>
          <w:szCs w:val="26"/>
        </w:rPr>
        <w:t>/O</w:t>
      </w:r>
      <w:r w:rsidRPr="00655D76">
        <w:rPr>
          <w:rFonts w:eastAsiaTheme="majorEastAsia" w:cstheme="minorHAnsi"/>
          <w:b/>
          <w:color w:val="2A2768"/>
          <w:sz w:val="28"/>
          <w:szCs w:val="26"/>
        </w:rPr>
        <w:t xml:space="preserve"> </w:t>
      </w:r>
    </w:p>
    <w:p w14:paraId="432AD4A3" w14:textId="7284FEF6" w:rsidR="00834196" w:rsidRPr="00655D76" w:rsidRDefault="00834196" w:rsidP="002641EB">
      <w:pPr>
        <w:spacing w:before="120" w:after="120" w:line="240" w:lineRule="auto"/>
        <w:jc w:val="both"/>
        <w:rPr>
          <w:rFonts w:cstheme="minorHAnsi"/>
        </w:rPr>
      </w:pPr>
      <w:r w:rsidRPr="00655D76">
        <w:t>Prijímateľ predkladá</w:t>
      </w:r>
      <w:r w:rsidR="001A1A1B" w:rsidRPr="00655D76">
        <w:t xml:space="preserve"> vykonávateľovi</w:t>
      </w:r>
      <w:r w:rsidRPr="00655D76">
        <w:t xml:space="preserve"> </w:t>
      </w:r>
      <w:r w:rsidR="001A1A1B" w:rsidRPr="00655D76">
        <w:t xml:space="preserve">pred predložením výdavkov z VO/O do ŽoP (najneskôr ako podklad k ŽoP) </w:t>
      </w:r>
      <w:r w:rsidRPr="00655D76">
        <w:t xml:space="preserve">dokumentáciu </w:t>
      </w:r>
      <w:r w:rsidR="001A1A1B" w:rsidRPr="00655D76">
        <w:t>k ukončenému</w:t>
      </w:r>
      <w:r w:rsidRPr="00655D76">
        <w:t xml:space="preserve"> procesu VO/O na </w:t>
      </w:r>
      <w:r w:rsidR="001A1A1B" w:rsidRPr="00655D76">
        <w:t>finančnú kontrolu</w:t>
      </w:r>
      <w:r w:rsidRPr="00655D76">
        <w:t>, t.</w:t>
      </w:r>
      <w:r w:rsidR="00975E9E">
        <w:t xml:space="preserve"> </w:t>
      </w:r>
      <w:r w:rsidRPr="00655D76">
        <w:t>j. po podpise a po nadobudnutí účinnosti zmluvy s</w:t>
      </w:r>
      <w:r w:rsidR="003242EE" w:rsidRPr="00655D76">
        <w:t> </w:t>
      </w:r>
      <w:r w:rsidRPr="00655D76">
        <w:t>dodávateľom</w:t>
      </w:r>
      <w:r w:rsidR="003242EE" w:rsidRPr="00655D76">
        <w:t xml:space="preserve"> </w:t>
      </w:r>
      <w:r w:rsidRPr="00655D76">
        <w:t xml:space="preserve">a to </w:t>
      </w:r>
      <w:r w:rsidR="008F7AAE" w:rsidRPr="00655D76">
        <w:t xml:space="preserve">v rozsahu </w:t>
      </w:r>
      <w:r w:rsidRPr="00655D76">
        <w:t>určen</w:t>
      </w:r>
      <w:r w:rsidR="004A41BD">
        <w:t>o</w:t>
      </w:r>
      <w:r w:rsidRPr="00655D76">
        <w:t xml:space="preserve">m v </w:t>
      </w:r>
      <w:r w:rsidR="003242EE" w:rsidRPr="00655D76">
        <w:t>tabuľke č. 5</w:t>
      </w:r>
      <w:r w:rsidRPr="00655D76">
        <w:t xml:space="preserve">. V </w:t>
      </w:r>
      <w:r w:rsidR="009C6DE1" w:rsidRPr="00655D76">
        <w:t>prípade partnerských projektov p</w:t>
      </w:r>
      <w:r w:rsidRPr="00655D76">
        <w:t xml:space="preserve">rijímateľ predkladá aj dokumentáciu z procesu VO/O realizovanú </w:t>
      </w:r>
      <w:r w:rsidR="00292B40" w:rsidRPr="00655D76">
        <w:t>p</w:t>
      </w:r>
      <w:r w:rsidRPr="00655D76">
        <w:t xml:space="preserve">artnerom. Vykonávateľ následne vykoná </w:t>
      </w:r>
      <w:r w:rsidR="001A1A1B" w:rsidRPr="00655D76">
        <w:t>vecnú kontrolu (posúdenie vecného súladu predmetu VO/O, návrhu zmluvných podmienok a iných údajov so schválenou Žo</w:t>
      </w:r>
      <w:r w:rsidR="006F573A">
        <w:t>PPM</w:t>
      </w:r>
      <w:r w:rsidR="001A1A1B" w:rsidRPr="00655D76">
        <w:t xml:space="preserve"> a účinnou zmluvou o poskytnutí </w:t>
      </w:r>
      <w:r w:rsidR="006F573A">
        <w:t>PPM</w:t>
      </w:r>
      <w:r w:rsidR="001A1A1B" w:rsidRPr="00655D76">
        <w:t xml:space="preserve">/rozhodnutím) a následne predloží na sekciu kontroly na </w:t>
      </w:r>
      <w:r w:rsidRPr="00655D76">
        <w:t xml:space="preserve">finančnú kontrolu VO/O </w:t>
      </w:r>
      <w:r w:rsidR="001A1A1B" w:rsidRPr="00655D76">
        <w:t>v súlade s Usmernením č. 2/</w:t>
      </w:r>
      <w:r w:rsidR="001A1A1B" w:rsidRPr="00655D76">
        <w:rPr>
          <w:rFonts w:cstheme="minorHAnsi"/>
        </w:rPr>
        <w:t>2024 k procesu verejného obstarávania/obstarávania pre projekty financované z </w:t>
      </w:r>
      <w:r w:rsidR="001C6580">
        <w:rPr>
          <w:rFonts w:cstheme="minorHAnsi"/>
        </w:rPr>
        <w:t>P</w:t>
      </w:r>
      <w:r w:rsidR="001A1A1B" w:rsidRPr="00655D76">
        <w:rPr>
          <w:rFonts w:cstheme="minorHAnsi"/>
        </w:rPr>
        <w:t xml:space="preserve">lánu obnovy a odolnosti </w:t>
      </w:r>
      <w:r w:rsidR="00A6118A">
        <w:rPr>
          <w:rFonts w:cstheme="minorHAnsi"/>
        </w:rPr>
        <w:t xml:space="preserve">SR </w:t>
      </w:r>
      <w:r w:rsidR="001A1A1B" w:rsidRPr="00655D76">
        <w:rPr>
          <w:rFonts w:cstheme="minorHAnsi"/>
        </w:rPr>
        <w:t xml:space="preserve">v gescii Ministerstva investícií, regionálneho rozvoja a informatizácie SR. </w:t>
      </w:r>
      <w:r w:rsidRPr="00655D76">
        <w:rPr>
          <w:rFonts w:cstheme="minorHAnsi"/>
        </w:rPr>
        <w:t>(ďalej aj „FK VO/O“)</w:t>
      </w:r>
      <w:r w:rsidR="00A96748" w:rsidRPr="00655D76">
        <w:rPr>
          <w:rFonts w:cstheme="minorHAnsi"/>
        </w:rPr>
        <w:t xml:space="preserve">. </w:t>
      </w:r>
    </w:p>
    <w:p w14:paraId="21306D14" w14:textId="31226BF6" w:rsidR="00C42217" w:rsidRPr="00655D76" w:rsidRDefault="545B75E3" w:rsidP="002641EB">
      <w:pPr>
        <w:spacing w:before="120" w:after="120" w:line="240" w:lineRule="auto"/>
        <w:jc w:val="both"/>
      </w:pPr>
      <w:r w:rsidRPr="00655D76">
        <w:t>Tab</w:t>
      </w:r>
      <w:r w:rsidR="00651D9F" w:rsidRPr="00655D76">
        <w:t>.</w:t>
      </w:r>
      <w:r w:rsidRPr="00655D76">
        <w:t xml:space="preserve"> č. 5:</w:t>
      </w:r>
      <w:r w:rsidR="7428FD05" w:rsidRPr="00655D76">
        <w:t xml:space="preserve"> </w:t>
      </w:r>
      <w:r w:rsidR="537B6F9E" w:rsidRPr="00655D76">
        <w:rPr>
          <w:b/>
        </w:rPr>
        <w:t>P</w:t>
      </w:r>
      <w:r w:rsidR="7428FD05" w:rsidRPr="00655D76">
        <w:rPr>
          <w:b/>
        </w:rPr>
        <w:t>redloženie dokumentácie</w:t>
      </w:r>
      <w:r w:rsidR="7686963B" w:rsidRPr="00655D76">
        <w:rPr>
          <w:b/>
        </w:rPr>
        <w:t xml:space="preserve"> z VO </w:t>
      </w:r>
      <w:r w:rsidR="00490106" w:rsidRPr="00655D76">
        <w:rPr>
          <w:b/>
        </w:rPr>
        <w:t>v</w:t>
      </w:r>
      <w:r w:rsidR="7686963B" w:rsidRPr="00655D76">
        <w:rPr>
          <w:b/>
        </w:rPr>
        <w:t>ykonávateľovi</w:t>
      </w:r>
      <w:r w:rsidRPr="00655D76">
        <w:rPr>
          <w:b/>
        </w:rPr>
        <w:t xml:space="preserve"> </w:t>
      </w:r>
      <w:r w:rsidR="4DAFB998" w:rsidRPr="00655D76">
        <w:rPr>
          <w:b/>
        </w:rPr>
        <w:t>podľa d</w:t>
      </w:r>
      <w:r w:rsidRPr="00655D76">
        <w:rPr>
          <w:b/>
        </w:rPr>
        <w:t>ruh</w:t>
      </w:r>
      <w:r w:rsidR="67090EF2" w:rsidRPr="00655D76">
        <w:rPr>
          <w:b/>
        </w:rPr>
        <w:t>u</w:t>
      </w:r>
      <w:r w:rsidRPr="00655D76">
        <w:rPr>
          <w:b/>
        </w:rPr>
        <w:t xml:space="preserve"> kontrol</w:t>
      </w:r>
      <w:r w:rsidR="6B8B35BD" w:rsidRPr="00655D76">
        <w:rPr>
          <w:b/>
        </w:rPr>
        <w:t>y</w:t>
      </w:r>
    </w:p>
    <w:tbl>
      <w:tblPr>
        <w:tblW w:w="9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3"/>
        <w:gridCol w:w="2143"/>
        <w:gridCol w:w="2815"/>
        <w:gridCol w:w="2143"/>
      </w:tblGrid>
      <w:tr w:rsidR="00C42217" w:rsidRPr="00655D76" w14:paraId="18DE7EBE" w14:textId="77777777" w:rsidTr="002641EB">
        <w:trPr>
          <w:trHeight w:val="511"/>
        </w:trPr>
        <w:tc>
          <w:tcPr>
            <w:tcW w:w="2143" w:type="dxa"/>
            <w:shd w:val="clear" w:color="auto" w:fill="F1F6FB" w:themeFill="accent1" w:themeFillTint="66"/>
          </w:tcPr>
          <w:p w14:paraId="259E251A"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Druh kontroly VO </w:t>
            </w:r>
          </w:p>
        </w:tc>
        <w:tc>
          <w:tcPr>
            <w:tcW w:w="2143" w:type="dxa"/>
            <w:shd w:val="clear" w:color="auto" w:fill="F1F6FB" w:themeFill="accent1" w:themeFillTint="66"/>
          </w:tcPr>
          <w:p w14:paraId="3F022DF6"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Fáza VO </w:t>
            </w:r>
          </w:p>
        </w:tc>
        <w:tc>
          <w:tcPr>
            <w:tcW w:w="2815" w:type="dxa"/>
            <w:shd w:val="clear" w:color="auto" w:fill="F1F6FB" w:themeFill="accent1" w:themeFillTint="66"/>
          </w:tcPr>
          <w:p w14:paraId="51AA1633"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Podmienky výkonu kontroly </w:t>
            </w:r>
          </w:p>
        </w:tc>
        <w:tc>
          <w:tcPr>
            <w:tcW w:w="2143" w:type="dxa"/>
            <w:shd w:val="clear" w:color="auto" w:fill="F1F6FB" w:themeFill="accent1" w:themeFillTint="66"/>
          </w:tcPr>
          <w:p w14:paraId="05228895"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Lehota na výkon kontroly </w:t>
            </w:r>
          </w:p>
        </w:tc>
      </w:tr>
      <w:tr w:rsidR="00C42217" w:rsidRPr="00655D76" w14:paraId="72235D87" w14:textId="77777777" w:rsidTr="002641EB">
        <w:trPr>
          <w:trHeight w:val="2133"/>
        </w:trPr>
        <w:tc>
          <w:tcPr>
            <w:tcW w:w="2143" w:type="dxa"/>
          </w:tcPr>
          <w:p w14:paraId="2AB104D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u w:val="single"/>
              </w:rPr>
            </w:pPr>
            <w:r w:rsidRPr="002641EB">
              <w:rPr>
                <w:rFonts w:ascii="Calibri" w:hAnsi="Calibri" w:cs="Calibri"/>
                <w:b/>
                <w:bCs/>
                <w:color w:val="000000"/>
                <w:sz w:val="20"/>
                <w:szCs w:val="20"/>
                <w:u w:val="single"/>
              </w:rPr>
              <w:t xml:space="preserve">Ex post kontrola štandardná </w:t>
            </w:r>
          </w:p>
          <w:p w14:paraId="64142A7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povinná </w:t>
            </w:r>
          </w:p>
        </w:tc>
        <w:tc>
          <w:tcPr>
            <w:tcW w:w="2143" w:type="dxa"/>
          </w:tcPr>
          <w:p w14:paraId="1DC6DE01" w14:textId="73362417" w:rsidR="000043A6" w:rsidRPr="002641EB" w:rsidDel="000043A6" w:rsidRDefault="00C42217"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Po podpise zmluvy s úspešným uchádzačom</w:t>
            </w:r>
            <w:r w:rsidR="000043A6" w:rsidRPr="002641EB">
              <w:rPr>
                <w:rFonts w:ascii="Calibri" w:hAnsi="Calibri" w:cs="Calibri"/>
                <w:color w:val="000000"/>
                <w:sz w:val="20"/>
                <w:szCs w:val="20"/>
              </w:rPr>
              <w:t xml:space="preserve"> (účinná zmluva)</w:t>
            </w:r>
            <w:r w:rsidRPr="002641EB">
              <w:rPr>
                <w:rFonts w:ascii="Calibri" w:hAnsi="Calibri" w:cs="Calibri"/>
                <w:color w:val="000000"/>
                <w:sz w:val="20"/>
                <w:szCs w:val="20"/>
              </w:rPr>
              <w:t xml:space="preserve">, </w:t>
            </w:r>
            <w:r w:rsidR="00C811B4" w:rsidRPr="002641EB">
              <w:rPr>
                <w:rFonts w:ascii="Calibri" w:hAnsi="Calibri" w:cs="Calibri"/>
                <w:color w:val="000000"/>
                <w:sz w:val="20"/>
                <w:szCs w:val="20"/>
              </w:rPr>
              <w:t xml:space="preserve">najneskôr </w:t>
            </w:r>
            <w:r w:rsidR="000043A6" w:rsidRPr="002641EB">
              <w:rPr>
                <w:rFonts w:ascii="Calibri" w:hAnsi="Calibri" w:cs="Calibri"/>
                <w:color w:val="000000"/>
                <w:sz w:val="20"/>
                <w:szCs w:val="20"/>
              </w:rPr>
              <w:t>ako podklad k</w:t>
            </w:r>
            <w:r w:rsidR="00F15C0D">
              <w:rPr>
                <w:rFonts w:ascii="Calibri" w:hAnsi="Calibri" w:cs="Calibri"/>
                <w:color w:val="000000"/>
                <w:sz w:val="20"/>
                <w:szCs w:val="20"/>
              </w:rPr>
              <w:t> </w:t>
            </w:r>
            <w:r w:rsidR="000043A6" w:rsidRPr="002641EB">
              <w:rPr>
                <w:rFonts w:ascii="Calibri" w:hAnsi="Calibri" w:cs="Calibri"/>
                <w:color w:val="000000"/>
                <w:sz w:val="20"/>
                <w:szCs w:val="20"/>
              </w:rPr>
              <w:t>ŽoP</w:t>
            </w:r>
            <w:r w:rsidR="00F15C0D">
              <w:rPr>
                <w:rFonts w:ascii="Calibri" w:hAnsi="Calibri" w:cs="Calibri"/>
                <w:color w:val="000000"/>
                <w:sz w:val="20"/>
                <w:szCs w:val="20"/>
              </w:rPr>
              <w:t>,</w:t>
            </w:r>
            <w:r w:rsidR="000043A6" w:rsidRPr="002641EB">
              <w:rPr>
                <w:rFonts w:ascii="Calibri" w:hAnsi="Calibri" w:cs="Calibri"/>
                <w:color w:val="000000"/>
                <w:sz w:val="20"/>
                <w:szCs w:val="20"/>
              </w:rPr>
              <w:t xml:space="preserve"> </w:t>
            </w:r>
          </w:p>
          <w:p w14:paraId="74AECA95" w14:textId="3F79AC68" w:rsidR="00C42217" w:rsidRPr="002641EB" w:rsidRDefault="000043A6"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v ktorej sú prvýkrát nárokované výdavky naviazané na VO</w:t>
            </w:r>
          </w:p>
        </w:tc>
        <w:tc>
          <w:tcPr>
            <w:tcW w:w="2815" w:type="dxa"/>
          </w:tcPr>
          <w:p w14:paraId="709EB9C6" w14:textId="55D9FE3B"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 xml:space="preserve">Štandardná ex post kontrola je povinná pri všetkých VO okrem zákaziek s nízkou hodnotou/malého rozsahu. Prijímateľ povinne predkladá kompletnú dokumentáciu na kontrolu VO vo fáze po podpise zmluvy s úspešným uchádzačom, pričom táto zmluva je platná a účinná, </w:t>
            </w:r>
            <w:r w:rsidRPr="002641EB">
              <w:rPr>
                <w:rFonts w:ascii="Calibri" w:hAnsi="Calibri" w:cs="Calibri"/>
                <w:color w:val="000000"/>
                <w:sz w:val="20"/>
                <w:szCs w:val="20"/>
              </w:rPr>
              <w:lastRenderedPageBreak/>
              <w:t>okrem prípadov</w:t>
            </w:r>
            <w:r w:rsidR="006F573A">
              <w:rPr>
                <w:rFonts w:ascii="Calibri" w:hAnsi="Calibri" w:cs="Calibri"/>
                <w:color w:val="000000"/>
                <w:sz w:val="20"/>
                <w:szCs w:val="20"/>
              </w:rPr>
              <w:t>,</w:t>
            </w:r>
            <w:r w:rsidRPr="002641EB">
              <w:rPr>
                <w:rFonts w:ascii="Calibri" w:hAnsi="Calibri" w:cs="Calibri"/>
                <w:color w:val="000000"/>
                <w:sz w:val="20"/>
                <w:szCs w:val="20"/>
              </w:rPr>
              <w:t xml:space="preserve"> kedy je účinnosť zmluvy viazaná na odkladaciu podmienku. </w:t>
            </w:r>
          </w:p>
        </w:tc>
        <w:tc>
          <w:tcPr>
            <w:tcW w:w="2143" w:type="dxa"/>
          </w:tcPr>
          <w:p w14:paraId="1449E6AE" w14:textId="2EC0A786" w:rsidR="00C42217" w:rsidRPr="002641EB" w:rsidRDefault="002C7827" w:rsidP="002C782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lastRenderedPageBreak/>
              <w:t>2</w:t>
            </w:r>
            <w:r w:rsidR="00C42217" w:rsidRPr="002641EB">
              <w:rPr>
                <w:rFonts w:ascii="Calibri" w:hAnsi="Calibri" w:cs="Calibri"/>
                <w:color w:val="000000"/>
                <w:sz w:val="20"/>
                <w:szCs w:val="20"/>
              </w:rPr>
              <w:t xml:space="preserve">0 </w:t>
            </w:r>
            <w:r w:rsidRPr="002641EB">
              <w:rPr>
                <w:rFonts w:ascii="Calibri" w:hAnsi="Calibri" w:cs="Calibri"/>
                <w:color w:val="000000"/>
                <w:sz w:val="20"/>
                <w:szCs w:val="20"/>
              </w:rPr>
              <w:t>pracovných</w:t>
            </w:r>
            <w:r w:rsidR="00C42217" w:rsidRPr="002641EB">
              <w:rPr>
                <w:rFonts w:ascii="Calibri" w:hAnsi="Calibri" w:cs="Calibri"/>
                <w:color w:val="000000"/>
                <w:sz w:val="20"/>
                <w:szCs w:val="20"/>
              </w:rPr>
              <w:t xml:space="preserve"> dní odo dňa predloženia kompletnej dokumentácie </w:t>
            </w:r>
          </w:p>
        </w:tc>
      </w:tr>
      <w:tr w:rsidR="00C42217" w:rsidRPr="00655D76" w14:paraId="5DA2B371" w14:textId="77777777" w:rsidTr="002641EB">
        <w:trPr>
          <w:trHeight w:val="2803"/>
        </w:trPr>
        <w:tc>
          <w:tcPr>
            <w:tcW w:w="2143" w:type="dxa"/>
          </w:tcPr>
          <w:p w14:paraId="51C7E659"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u w:val="single"/>
              </w:rPr>
            </w:pPr>
            <w:r w:rsidRPr="009C4EC5">
              <w:rPr>
                <w:rFonts w:ascii="Calibri" w:hAnsi="Calibri" w:cs="Calibri"/>
                <w:b/>
                <w:bCs/>
                <w:color w:val="000000"/>
                <w:sz w:val="20"/>
                <w:szCs w:val="20"/>
                <w:u w:val="single"/>
              </w:rPr>
              <w:t xml:space="preserve">Ex post kontrola zákaziek s nízkou hodnotou/malého rozsahu </w:t>
            </w:r>
          </w:p>
          <w:p w14:paraId="7CDCCA28"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b/>
                <w:bCs/>
                <w:color w:val="000000"/>
                <w:sz w:val="20"/>
                <w:szCs w:val="20"/>
              </w:rPr>
              <w:t xml:space="preserve">povinná </w:t>
            </w:r>
          </w:p>
        </w:tc>
        <w:tc>
          <w:tcPr>
            <w:tcW w:w="2143" w:type="dxa"/>
          </w:tcPr>
          <w:p w14:paraId="3D445AF7"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815" w:type="dxa"/>
          </w:tcPr>
          <w:p w14:paraId="02628815" w14:textId="37002138" w:rsidR="00C42217" w:rsidRPr="009C4EC5" w:rsidRDefault="00C42217" w:rsidP="00C811B4">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Následná ex post kontrola zákaziek s nízkou hodnotou/malého rozsahu je povinná. Prijímateľ predkladá kompletnú dokumentáciu na kontrolu VO </w:t>
            </w:r>
            <w:r w:rsidR="00C811B4" w:rsidRPr="009C4EC5">
              <w:rPr>
                <w:rFonts w:ascii="Calibri" w:hAnsi="Calibri" w:cs="Calibri"/>
                <w:color w:val="000000"/>
                <w:sz w:val="20"/>
                <w:szCs w:val="20"/>
              </w:rPr>
              <w:t xml:space="preserve">najneskôr </w:t>
            </w: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143" w:type="dxa"/>
          </w:tcPr>
          <w:p w14:paraId="190B32A5" w14:textId="5FE8984B" w:rsidR="00C42217" w:rsidRPr="009C4EC5" w:rsidRDefault="002C782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20 pracovných </w:t>
            </w:r>
            <w:r w:rsidR="00C42217" w:rsidRPr="009C4EC5">
              <w:rPr>
                <w:rFonts w:ascii="Calibri" w:hAnsi="Calibri" w:cs="Calibri"/>
                <w:color w:val="000000"/>
                <w:sz w:val="20"/>
                <w:szCs w:val="20"/>
              </w:rPr>
              <w:t xml:space="preserve">dní odo dňa predloženia kompletnej dokumentácie </w:t>
            </w:r>
          </w:p>
        </w:tc>
      </w:tr>
    </w:tbl>
    <w:p w14:paraId="72805035" w14:textId="77777777" w:rsidR="0099702C" w:rsidRPr="00655D76" w:rsidRDefault="0099702C" w:rsidP="001A1E97">
      <w:pPr>
        <w:autoSpaceDE w:val="0"/>
        <w:autoSpaceDN w:val="0"/>
        <w:adjustRightInd w:val="0"/>
        <w:spacing w:after="0" w:line="240" w:lineRule="auto"/>
        <w:jc w:val="both"/>
        <w:rPr>
          <w:rFonts w:ascii="Calibri" w:hAnsi="Calibri" w:cs="Calibri"/>
        </w:rPr>
      </w:pPr>
    </w:p>
    <w:p w14:paraId="7CFC0A00" w14:textId="77777777" w:rsidR="00617587"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autoSpaceDE w:val="0"/>
        <w:autoSpaceDN w:val="0"/>
        <w:adjustRightInd w:val="0"/>
        <w:spacing w:after="0" w:line="240" w:lineRule="auto"/>
        <w:jc w:val="both"/>
        <w:rPr>
          <w:rFonts w:ascii="Calibri" w:hAnsi="Calibri" w:cs="Calibri"/>
        </w:rPr>
      </w:pPr>
      <w:r w:rsidRPr="00655D76">
        <w:rPr>
          <w:rFonts w:ascii="Calibri" w:hAnsi="Calibri" w:cs="Calibri"/>
          <w:b/>
          <w:bCs/>
        </w:rPr>
        <w:t xml:space="preserve">Upozornenie: </w:t>
      </w:r>
    </w:p>
    <w:p w14:paraId="628304B6" w14:textId="7F1388F4" w:rsidR="1F030843"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jc w:val="both"/>
      </w:pPr>
      <w:r w:rsidRPr="00655D76">
        <w:rPr>
          <w:rFonts w:ascii="Calibri" w:hAnsi="Calibri" w:cs="Calibri"/>
        </w:rPr>
        <w:t xml:space="preserve">Výkonom finančnej kontroly obstarávania služieb, tovarov, stavebných prác a súvisiacich postupov zo strany </w:t>
      </w:r>
      <w:r w:rsidR="009A23E9" w:rsidRPr="00655D76">
        <w:rPr>
          <w:rFonts w:ascii="Calibri" w:hAnsi="Calibri" w:cs="Calibri"/>
        </w:rPr>
        <w:t>v</w:t>
      </w:r>
      <w:r w:rsidRPr="00655D76">
        <w:rPr>
          <w:rFonts w:ascii="Calibri" w:hAnsi="Calibri" w:cs="Calibri"/>
        </w:rPr>
        <w:t xml:space="preserve">ykonávateľa nie je dotknutá </w:t>
      </w:r>
      <w:r w:rsidR="00A272A5" w:rsidRPr="00655D76">
        <w:rPr>
          <w:rFonts w:ascii="Calibri" w:hAnsi="Calibri" w:cs="Calibri"/>
        </w:rPr>
        <w:t>výlučná a konečná zodpovednosť p</w:t>
      </w:r>
      <w:r w:rsidRPr="00655D76">
        <w:rPr>
          <w:rFonts w:ascii="Calibri" w:hAnsi="Calibri" w:cs="Calibri"/>
        </w:rPr>
        <w:t xml:space="preserve">rijímateľa ako verejného obstarávateľa za vykonanie verejného obstarávania pri dodržaní všeobecne záväzných právnych predpisov SR a EÚ, ustanovení </w:t>
      </w:r>
      <w:r w:rsidR="00B96F03">
        <w:rPr>
          <w:rFonts w:ascii="Calibri" w:hAnsi="Calibri" w:cs="Calibri"/>
        </w:rPr>
        <w:t>z</w:t>
      </w:r>
      <w:r w:rsidRPr="00655D76">
        <w:rPr>
          <w:rFonts w:ascii="Calibri" w:hAnsi="Calibri" w:cs="Calibri"/>
        </w:rPr>
        <w:t xml:space="preserve">mluvy o poskytnutí prostriedkov mechanizmu, právnych dokumentov a základných princípov verejného obstarávania. Rovnako nie je výkonom finančnej kontroly </w:t>
      </w:r>
      <w:r w:rsidR="009A23E9" w:rsidRPr="00655D76">
        <w:rPr>
          <w:rFonts w:ascii="Calibri" w:hAnsi="Calibri" w:cs="Calibri"/>
        </w:rPr>
        <w:t>v</w:t>
      </w:r>
      <w:r w:rsidRPr="00655D76">
        <w:rPr>
          <w:rFonts w:ascii="Calibri" w:hAnsi="Calibri" w:cs="Calibri"/>
        </w:rPr>
        <w:t xml:space="preserve">ykonávateľom dotknutá </w:t>
      </w:r>
      <w:r w:rsidR="00A272A5" w:rsidRPr="00655D76">
        <w:rPr>
          <w:rFonts w:ascii="Calibri" w:hAnsi="Calibri" w:cs="Calibri"/>
        </w:rPr>
        <w:t>výlučná a konečná zodpovednosť p</w:t>
      </w:r>
      <w:r w:rsidRPr="00655D76">
        <w:rPr>
          <w:rFonts w:ascii="Calibri" w:hAnsi="Calibri" w:cs="Calibri"/>
        </w:rPr>
        <w:t>rijímateľa za obstarávanie a výber dodávateľa</w:t>
      </w:r>
      <w:r w:rsidR="00A272A5" w:rsidRPr="00655D76">
        <w:rPr>
          <w:rFonts w:ascii="Calibri" w:hAnsi="Calibri" w:cs="Calibri"/>
        </w:rPr>
        <w:t xml:space="preserve"> v prípadoch, ak p</w:t>
      </w:r>
      <w:r w:rsidRPr="00655D76">
        <w:rPr>
          <w:rFonts w:ascii="Calibri" w:hAnsi="Calibri" w:cs="Calibri"/>
        </w:rPr>
        <w:t xml:space="preserve">rijímateľ nie je povinný postupovať podľa zákona o VO. </w:t>
      </w:r>
    </w:p>
    <w:p w14:paraId="2F1F87CF" w14:textId="2FE4D05D" w:rsidR="003F6C11" w:rsidRDefault="00FF1C4E" w:rsidP="009C4EC5">
      <w:pPr>
        <w:pStyle w:val="Nadpis1"/>
        <w:spacing w:before="360" w:line="240" w:lineRule="auto"/>
        <w:jc w:val="both"/>
        <w:rPr>
          <w:rFonts w:asciiTheme="minorHAnsi" w:hAnsiTheme="minorHAnsi" w:cstheme="minorBidi"/>
        </w:rPr>
      </w:pPr>
      <w:bookmarkStart w:id="122" w:name="_Toc168474922"/>
      <w:bookmarkStart w:id="123" w:name="_Toc168485015"/>
      <w:bookmarkStart w:id="124" w:name="_Toc168474923"/>
      <w:bookmarkStart w:id="125" w:name="_Toc168485016"/>
      <w:bookmarkStart w:id="126" w:name="_Toc201132387"/>
      <w:bookmarkEnd w:id="122"/>
      <w:bookmarkEnd w:id="123"/>
      <w:bookmarkEnd w:id="124"/>
      <w:bookmarkEnd w:id="125"/>
      <w:r w:rsidRPr="00FF1C4E">
        <w:rPr>
          <w:rFonts w:asciiTheme="minorHAnsi" w:hAnsiTheme="minorHAnsi" w:cstheme="minorBidi"/>
        </w:rPr>
        <w:t>FINANČNÉ RIADENIE PROJEKTU</w:t>
      </w:r>
      <w:bookmarkEnd w:id="126"/>
    </w:p>
    <w:p w14:paraId="1B055914" w14:textId="2972B444" w:rsidR="007F206B" w:rsidRPr="00C04B28" w:rsidRDefault="007F206B" w:rsidP="00C04B28">
      <w:pPr>
        <w:pStyle w:val="Nadpis2"/>
        <w:spacing w:before="360" w:after="360" w:line="240" w:lineRule="auto"/>
        <w:ind w:left="567"/>
        <w:rPr>
          <w:rFonts w:cstheme="minorHAnsi"/>
          <w:b w:val="0"/>
        </w:rPr>
      </w:pPr>
      <w:bookmarkStart w:id="127" w:name="_Toc201132388"/>
      <w:r w:rsidRPr="00C04B28">
        <w:rPr>
          <w:rFonts w:asciiTheme="minorHAnsi" w:hAnsiTheme="minorHAnsi" w:cstheme="minorHAnsi"/>
        </w:rPr>
        <w:t>Prehľad o skutočnom čerpaní rozpočtu prijímateľa</w:t>
      </w:r>
      <w:bookmarkEnd w:id="127"/>
    </w:p>
    <w:p w14:paraId="7CC8C00E" w14:textId="19263B9A" w:rsidR="007F206B" w:rsidRDefault="007F206B" w:rsidP="009F0FDC">
      <w:pPr>
        <w:jc w:val="both"/>
      </w:pPr>
      <w:r>
        <w:t xml:space="preserve">Prijímateľ predkladá </w:t>
      </w:r>
      <w:r w:rsidR="00032F33">
        <w:t xml:space="preserve">MIRRI SR </w:t>
      </w:r>
      <w:r w:rsidR="00BD2222">
        <w:t xml:space="preserve">prostredníctvom e-mailu </w:t>
      </w:r>
      <w:r>
        <w:t xml:space="preserve">v mesačných intervaloch, spravidla do 2 pracovných dní od ukončenia kalendárneho mesiaca, prehľad o skutočnom čerpaní prijímateľa v časti týkajúcej sa implementácie Plánu obnovy </w:t>
      </w:r>
      <w:r w:rsidR="00862CC8">
        <w:t xml:space="preserve">a odolnosti SR </w:t>
      </w:r>
      <w:r>
        <w:t xml:space="preserve">ako aj odhad čerpania ku koncu príslušného rozpočtového roka </w:t>
      </w:r>
      <w:r w:rsidR="00AE4011" w:rsidRPr="00C83862">
        <w:t>v</w:t>
      </w:r>
      <w:r w:rsidR="009F0FDC">
        <w:t> podobe formulára</w:t>
      </w:r>
      <w:r w:rsidR="00BD2222">
        <w:t xml:space="preserve"> </w:t>
      </w:r>
      <w:r w:rsidR="004664FF" w:rsidRPr="00C04B28">
        <w:rPr>
          <w:b/>
        </w:rPr>
        <w:t>Mesačn</w:t>
      </w:r>
      <w:r w:rsidR="009F0FDC" w:rsidRPr="00C04B28">
        <w:rPr>
          <w:b/>
        </w:rPr>
        <w:t>ý</w:t>
      </w:r>
      <w:r w:rsidR="004664FF" w:rsidRPr="00C04B28">
        <w:rPr>
          <w:b/>
        </w:rPr>
        <w:t xml:space="preserve"> monitoring prostriedkov POO</w:t>
      </w:r>
      <w:r w:rsidR="00AE4011">
        <w:t xml:space="preserve"> </w:t>
      </w:r>
      <w:r w:rsidR="00AE4011" w:rsidRPr="00C83862">
        <w:rPr>
          <w:b/>
        </w:rPr>
        <w:t>(príloha č. 14)</w:t>
      </w:r>
      <w:r w:rsidR="00101643">
        <w:t>.</w:t>
      </w:r>
      <w:r w:rsidR="00BD2222">
        <w:t xml:space="preserve"> </w:t>
      </w:r>
    </w:p>
    <w:p w14:paraId="3C7CD637" w14:textId="2B28C6F7" w:rsidR="007F206B" w:rsidRDefault="00DA13C7" w:rsidP="00C04B28">
      <w:pPr>
        <w:jc w:val="both"/>
      </w:pPr>
      <w:r>
        <w:t>Súčasťou</w:t>
      </w:r>
      <w:r w:rsidR="007F206B">
        <w:t xml:space="preserve"> </w:t>
      </w:r>
      <w:r w:rsidR="00A65509">
        <w:t>m</w:t>
      </w:r>
      <w:r w:rsidR="00101643">
        <w:t>esačného</w:t>
      </w:r>
      <w:r w:rsidR="00101643" w:rsidRPr="004664FF">
        <w:t xml:space="preserve"> </w:t>
      </w:r>
      <w:r w:rsidR="00101643">
        <w:t>monitoringu</w:t>
      </w:r>
      <w:r w:rsidR="00101643" w:rsidRPr="004664FF">
        <w:t xml:space="preserve"> </w:t>
      </w:r>
      <w:r w:rsidR="00101643">
        <w:t>prostriedkov</w:t>
      </w:r>
      <w:r w:rsidR="00101643" w:rsidRPr="004664FF">
        <w:t xml:space="preserve"> POO</w:t>
      </w:r>
      <w:r w:rsidR="00101643">
        <w:t xml:space="preserve"> </w:t>
      </w:r>
      <w:r w:rsidR="007F206B">
        <w:t xml:space="preserve">je mesačný plán výdavkov (ide o plán výdavkov v štruktúre podľa kalendárnych mesiacov daného rozpočtového roka) na príslušný rozpočtový rok, ktorý prijímateľ predloží v termíne do 10 pracovných dní od ukončenia mesiaca december predchádzajúceho roku. Mesačný plán výdavkov a odhad očakávaných výdavkov do 31. decembra </w:t>
      </w:r>
      <w:r w:rsidR="007F206B">
        <w:lastRenderedPageBreak/>
        <w:t xml:space="preserve">rozpočtového roka (očakávaná skutočnosť) musia byť v súlade. </w:t>
      </w:r>
      <w:r w:rsidR="00FC0502">
        <w:t xml:space="preserve">Mesačný plán výdavkov aj prehľad o skutočnom čerpaní posiela prijímateľ na e-mailovú adresu </w:t>
      </w:r>
      <w:hyperlink r:id="rId39" w:history="1">
        <w:r w:rsidR="00FC0502" w:rsidRPr="004B78C7">
          <w:rPr>
            <w:rStyle w:val="Hypertextovprepojenie"/>
          </w:rPr>
          <w:t>plan.obnovy@mirri.gov.sk</w:t>
        </w:r>
      </w:hyperlink>
      <w:r w:rsidR="00FC0502">
        <w:t xml:space="preserve"> </w:t>
      </w:r>
      <w:r w:rsidR="00BE27D9">
        <w:t>a</w:t>
      </w:r>
      <w:r w:rsidR="00A65509">
        <w:t> </w:t>
      </w:r>
      <w:r w:rsidR="00BE27D9">
        <w:t>určenému</w:t>
      </w:r>
      <w:r w:rsidR="00A65509">
        <w:t xml:space="preserve"> projektovému</w:t>
      </w:r>
      <w:r w:rsidR="00A06313">
        <w:t xml:space="preserve"> </w:t>
      </w:r>
      <w:r w:rsidR="00BE27D9">
        <w:t>manažérovi/pracovníkovi OPaM</w:t>
      </w:r>
      <w:r w:rsidR="007F682E">
        <w:t xml:space="preserve"> a OIPOO</w:t>
      </w:r>
      <w:r w:rsidR="00FC0502">
        <w:t xml:space="preserve">.   </w:t>
      </w:r>
    </w:p>
    <w:p w14:paraId="67A9D74E" w14:textId="77777777" w:rsidR="00636D49" w:rsidRPr="00655D76" w:rsidRDefault="6CA41A36" w:rsidP="009C4EC5">
      <w:pPr>
        <w:pStyle w:val="Nadpis2"/>
        <w:spacing w:before="360" w:after="360" w:line="240" w:lineRule="auto"/>
        <w:ind w:left="567"/>
        <w:rPr>
          <w:rFonts w:asciiTheme="minorHAnsi" w:hAnsiTheme="minorHAnsi" w:cstheme="minorHAnsi"/>
        </w:rPr>
      </w:pPr>
      <w:bookmarkStart w:id="128" w:name="_Toc201132389"/>
      <w:bookmarkStart w:id="129" w:name="_Toc201132390"/>
      <w:bookmarkEnd w:id="128"/>
      <w:r w:rsidRPr="00655D76">
        <w:rPr>
          <w:rFonts w:asciiTheme="minorHAnsi" w:hAnsiTheme="minorHAnsi" w:cstheme="minorHAnsi"/>
        </w:rPr>
        <w:t>Vypracovanie a doručenie žiadosti o platbu</w:t>
      </w:r>
      <w:bookmarkEnd w:id="129"/>
    </w:p>
    <w:p w14:paraId="302BDE83" w14:textId="19E655B9" w:rsidR="000A4C07" w:rsidRPr="00655D76" w:rsidRDefault="00636D49">
      <w:pPr>
        <w:spacing w:before="120" w:after="120" w:line="240" w:lineRule="auto"/>
        <w:jc w:val="both"/>
        <w:rPr>
          <w:rFonts w:cstheme="minorHAnsi"/>
        </w:rPr>
      </w:pPr>
      <w:r w:rsidRPr="00655D76">
        <w:rPr>
          <w:rFonts w:cstheme="minorHAnsi"/>
        </w:rPr>
        <w:t xml:space="preserve">Prostriedky </w:t>
      </w:r>
      <w:r w:rsidR="00B04B76" w:rsidRPr="00655D76">
        <w:rPr>
          <w:rFonts w:cstheme="minorHAnsi"/>
        </w:rPr>
        <w:t>mechanizmu</w:t>
      </w:r>
      <w:r w:rsidRPr="00655D76">
        <w:rPr>
          <w:rFonts w:cstheme="minorHAnsi"/>
        </w:rPr>
        <w:t xml:space="preserve"> v rámci zmluvy o </w:t>
      </w:r>
      <w:r w:rsidR="00285F9A" w:rsidRPr="00655D76">
        <w:rPr>
          <w:rFonts w:cstheme="minorHAnsi"/>
        </w:rPr>
        <w:t>PPM</w:t>
      </w:r>
      <w:r w:rsidRPr="00655D76">
        <w:rPr>
          <w:rFonts w:cstheme="minorHAnsi"/>
        </w:rPr>
        <w:t xml:space="preserve"> sa poskytujú na základe doručenej ŽoP</w:t>
      </w:r>
      <w:r w:rsidR="000A3B54" w:rsidRPr="00655D76">
        <w:rPr>
          <w:rFonts w:cstheme="minorHAnsi"/>
        </w:rPr>
        <w:t>.</w:t>
      </w:r>
    </w:p>
    <w:p w14:paraId="6249D366" w14:textId="06A03EA7" w:rsidR="00F3346E" w:rsidRDefault="5C9AAC66" w:rsidP="009C4EC5">
      <w:pPr>
        <w:spacing w:before="120" w:after="120" w:line="240" w:lineRule="auto"/>
        <w:jc w:val="both"/>
      </w:pPr>
      <w:r w:rsidRPr="00655D76">
        <w:t xml:space="preserve">Vyplácanie </w:t>
      </w:r>
      <w:r w:rsidR="00A272A5" w:rsidRPr="00655D76">
        <w:t>p</w:t>
      </w:r>
      <w:r w:rsidRPr="00655D76">
        <w:t>rijímateľa sa môže realizovať systémom zálohových platieb, systémom predfinancovania</w:t>
      </w:r>
      <w:r w:rsidR="00A6627C">
        <w:t xml:space="preserve">, </w:t>
      </w:r>
      <w:r w:rsidRPr="00655D76">
        <w:t xml:space="preserve"> systémom refundácie alebo kombináciou týchto systémov.</w:t>
      </w:r>
      <w:r w:rsidR="4081AD31" w:rsidRPr="00655D76">
        <w:t xml:space="preserve"> </w:t>
      </w:r>
      <w:r w:rsidR="575F7112" w:rsidRPr="00655D76">
        <w:t xml:space="preserve">Výdavky predložené v ŽoP </w:t>
      </w:r>
      <w:r w:rsidR="009F00E9">
        <w:t>p</w:t>
      </w:r>
      <w:r w:rsidR="575F7112" w:rsidRPr="00655D76">
        <w:t xml:space="preserve">rijímateľ </w:t>
      </w:r>
      <w:r w:rsidR="44F1732C" w:rsidRPr="00655D76">
        <w:t>zaokrúhľuje</w:t>
      </w:r>
      <w:r w:rsidR="575F7112" w:rsidRPr="00655D76">
        <w:t xml:space="preserve"> matematicky na dve desatinné miesta.</w:t>
      </w:r>
    </w:p>
    <w:p w14:paraId="734B5585" w14:textId="45F28912" w:rsidR="007F0AE4" w:rsidRPr="00655D76" w:rsidRDefault="007F0AE4" w:rsidP="009C4EC5">
      <w:pPr>
        <w:spacing w:before="120" w:after="120" w:line="240" w:lineRule="auto"/>
        <w:jc w:val="both"/>
        <w:rPr>
          <w:rFonts w:cstheme="minorHAnsi"/>
        </w:rPr>
      </w:pPr>
      <w:r>
        <w:t xml:space="preserve"> </w:t>
      </w:r>
      <w:r w:rsidRPr="007F0AE4">
        <w:t xml:space="preserve">V prípade, že prijímateľ čerpal finančný príspevok z iných operačných programov/grantov/dotácií/programy EÚ a pod. musí </w:t>
      </w:r>
      <w:r>
        <w:t xml:space="preserve">z dôvodu </w:t>
      </w:r>
      <w:r w:rsidR="00470B74">
        <w:t xml:space="preserve">potreby </w:t>
      </w:r>
      <w:r w:rsidRPr="007F0AE4">
        <w:t xml:space="preserve">vylúčenia duplicitného financovania rovnakých aktivít </w:t>
      </w:r>
      <w:r>
        <w:t xml:space="preserve">vyplniť a predložiť </w:t>
      </w:r>
      <w:r w:rsidRPr="007F0AE4">
        <w:t xml:space="preserve">najneskôr k 1. </w:t>
      </w:r>
      <w:r>
        <w:t xml:space="preserve">ŽoP </w:t>
      </w:r>
      <w:r w:rsidRPr="00C83862">
        <w:rPr>
          <w:b/>
        </w:rPr>
        <w:t xml:space="preserve">Porovnávaciu tabuľku </w:t>
      </w:r>
      <w:r w:rsidR="004009BA">
        <w:rPr>
          <w:b/>
        </w:rPr>
        <w:t xml:space="preserve">realizácie </w:t>
      </w:r>
      <w:r w:rsidRPr="00C83862">
        <w:rPr>
          <w:b/>
        </w:rPr>
        <w:t>aktivít projekt</w:t>
      </w:r>
      <w:r w:rsidR="004009BA">
        <w:rPr>
          <w:b/>
        </w:rPr>
        <w:t>u</w:t>
      </w:r>
      <w:r w:rsidRPr="00C83862">
        <w:rPr>
          <w:b/>
        </w:rPr>
        <w:t xml:space="preserve"> </w:t>
      </w:r>
      <w:r w:rsidR="004009BA" w:rsidRPr="00C83862">
        <w:rPr>
          <w:b/>
        </w:rPr>
        <w:t>(príloha č. 15)</w:t>
      </w:r>
      <w:r w:rsidR="004009BA">
        <w:t>.</w:t>
      </w:r>
      <w:r w:rsidRPr="007F0AE4">
        <w:t xml:space="preserve"> </w:t>
      </w:r>
    </w:p>
    <w:p w14:paraId="0E3C16C2" w14:textId="7FE48823" w:rsidR="00042F33" w:rsidRPr="00655D76" w:rsidDel="00190ADC" w:rsidRDefault="2F33AB2A" w:rsidP="009C4EC5">
      <w:pPr>
        <w:spacing w:before="120" w:after="120" w:line="240" w:lineRule="auto"/>
        <w:jc w:val="both"/>
        <w:rPr>
          <w:rFonts w:ascii="Calibri" w:eastAsia="Calibri" w:hAnsi="Calibri" w:cs="Calibri"/>
        </w:rPr>
      </w:pPr>
      <w:r w:rsidRPr="00655D76">
        <w:rPr>
          <w:rFonts w:ascii="Calibri" w:eastAsia="Calibri" w:hAnsi="Calibri" w:cs="Calibri"/>
        </w:rPr>
        <w:t xml:space="preserve">Jednotlivé žiadosti o platbu </w:t>
      </w:r>
      <w:r w:rsidRPr="00655D76">
        <w:rPr>
          <w:rFonts w:ascii="Calibri" w:eastAsia="Calibri" w:hAnsi="Calibri" w:cs="Calibri"/>
          <w:b/>
          <w:bCs/>
        </w:rPr>
        <w:t xml:space="preserve">môže </w:t>
      </w:r>
      <w:r w:rsidR="00A272A5" w:rsidRPr="00655D76">
        <w:rPr>
          <w:rFonts w:ascii="Calibri" w:eastAsia="Calibri" w:hAnsi="Calibri" w:cs="Calibri"/>
          <w:b/>
          <w:bCs/>
        </w:rPr>
        <w:t>p</w:t>
      </w:r>
      <w:r w:rsidRPr="00655D76">
        <w:rPr>
          <w:rFonts w:ascii="Calibri" w:eastAsia="Calibri" w:hAnsi="Calibri" w:cs="Calibri"/>
          <w:b/>
          <w:bCs/>
        </w:rPr>
        <w:t xml:space="preserve">rijímateľ predkladať len v rámci jedného z uvedených systémov. </w:t>
      </w:r>
      <w:r w:rsidRPr="00655D76">
        <w:rPr>
          <w:rFonts w:ascii="Calibri" w:eastAsia="Calibri" w:hAnsi="Calibri" w:cs="Calibri"/>
        </w:rPr>
        <w:t>To znamená, že výdavky realizované prostredníctvom systému zálohových platieb nie je možné v rámci jednej ŽoP kombinovať spolu s výdavkami uplatňovanými systémom refundácie a/alebo s výdavkami uplatňovanými systémom predfinancovania. V prípade využívania kombinácie týchto systémov sa predkladá samostatne ŽoP (zálohová platba/zúčtovanie zálohovej platby), samostatne ŽoP (priebežná platba) a/alebo samostatne ŽoP (predfinancovanie/zúčtovanie predfinancovania).</w:t>
      </w:r>
      <w:r w:rsidR="00AB5A4D" w:rsidRPr="00655D76">
        <w:rPr>
          <w:rFonts w:ascii="Calibri" w:eastAsia="Calibri" w:hAnsi="Calibri" w:cs="Calibri"/>
        </w:rPr>
        <w:t xml:space="preserve"> </w:t>
      </w:r>
      <w:r w:rsidR="00AB5A4D" w:rsidRPr="00655D76">
        <w:t>Zároveň platí, že jeden konkrétny výdavok môže byť vykázaný len v rámci jedného systému financovania.</w:t>
      </w:r>
    </w:p>
    <w:p w14:paraId="6A65A66A" w14:textId="4A5E88A1" w:rsidR="00042F33" w:rsidRPr="00655D76" w:rsidRDefault="00AB5A4D" w:rsidP="009C4EC5">
      <w:pPr>
        <w:spacing w:before="120" w:after="120" w:line="240" w:lineRule="auto"/>
        <w:jc w:val="both"/>
      </w:pPr>
      <w:r w:rsidRPr="00655D76">
        <w:t xml:space="preserve">Pri predložení ŽoP je nevyhnutné, aby </w:t>
      </w:r>
      <w:r w:rsidR="00A272A5" w:rsidRPr="00655D76">
        <w:t>p</w:t>
      </w:r>
      <w:r w:rsidRPr="00655D76">
        <w:t>rijímateľ skontroloval povinnosť dodávateľa/subdodávateľa projektu (</w:t>
      </w:r>
      <w:r w:rsidR="00477A78">
        <w:t>rovnako</w:t>
      </w:r>
      <w:r w:rsidRPr="00655D76">
        <w:t xml:space="preserve"> za dodávateľa/subdodávateľa </w:t>
      </w:r>
      <w:r w:rsidR="00292B40" w:rsidRPr="00655D76">
        <w:t>p</w:t>
      </w:r>
      <w:r w:rsidRPr="00655D76">
        <w:t xml:space="preserve">artnera) byť zapísaný v </w:t>
      </w:r>
      <w:r w:rsidR="003F6878" w:rsidRPr="00655D76">
        <w:t>Registri partnerov verejného sektora</w:t>
      </w:r>
      <w:r w:rsidRPr="00655D76">
        <w:t xml:space="preserve"> počas celej doby plnenia dodávateľskej zmluvy, t.</w:t>
      </w:r>
      <w:r w:rsidR="00975E9E">
        <w:t xml:space="preserve"> </w:t>
      </w:r>
      <w:r w:rsidRPr="00655D76">
        <w:t xml:space="preserve">j. aj v čase úhrady za poskytnuté plnenie. Zároveň, ak je </w:t>
      </w:r>
      <w:r w:rsidR="00A272A5" w:rsidRPr="00655D76">
        <w:t>p</w:t>
      </w:r>
      <w:r w:rsidRPr="00655D76">
        <w:t>rijímateľ/</w:t>
      </w:r>
      <w:r w:rsidR="00292B40" w:rsidRPr="00655D76">
        <w:t>p</w:t>
      </w:r>
      <w:r w:rsidRPr="00655D76">
        <w:t xml:space="preserve">artner povinný postupovať podľa pravidiel zákona o verejnom obstarávaní, </w:t>
      </w:r>
      <w:r w:rsidR="00A272A5" w:rsidRPr="00655D76">
        <w:t>p</w:t>
      </w:r>
      <w:r w:rsidRPr="00655D76">
        <w:t xml:space="preserve">rijímateľ poskytne </w:t>
      </w:r>
      <w:r w:rsidR="00BC258A" w:rsidRPr="00655D76">
        <w:t>v</w:t>
      </w:r>
      <w:r w:rsidRPr="00655D76">
        <w:t>ykonávateľovi vo formulári Žiadosti o platbu (najmä poskytnutie predfinancovania, zúčtovanie zálohovej platby a priebežná platba) názov/obchodné meno a identifikačné číslo (IČO) dodávateľov a subdodávateľov, vrátane informácií o konečnom užívateľovi výhod dodávateľov. Údaje o konečnom užívateľovi výhod dodávateľa sa požadujú v rozsahu meno, priezvisko a dátum narodenia konečného užívateľa výhod. Uvedené povinnosti s</w:t>
      </w:r>
      <w:r w:rsidR="00B63D21">
        <w:t>a</w:t>
      </w:r>
      <w:r w:rsidRPr="00655D76">
        <w:t xml:space="preserve"> vzťahujú aj na poskytovanie údajov za dodávateľov a subdodávateľov </w:t>
      </w:r>
      <w:r w:rsidR="00292B40" w:rsidRPr="00655D76">
        <w:t>p</w:t>
      </w:r>
      <w:r w:rsidRPr="00655D76">
        <w:t>artnera (ak relevantné).</w:t>
      </w:r>
    </w:p>
    <w:p w14:paraId="6F0E3BA5" w14:textId="6A179887" w:rsidR="6A5C623F" w:rsidRPr="00655D76" w:rsidRDefault="5C9AAC66" w:rsidP="009C4EC5">
      <w:pPr>
        <w:spacing w:before="120" w:after="120" w:line="240" w:lineRule="auto"/>
        <w:jc w:val="both"/>
      </w:pPr>
      <w:r w:rsidRPr="00655D76">
        <w:t xml:space="preserve">ŽoP sú </w:t>
      </w:r>
      <w:r w:rsidR="00F65DEA" w:rsidRPr="00655D76">
        <w:t>p</w:t>
      </w:r>
      <w:r w:rsidRPr="00655D76">
        <w:t xml:space="preserve">rijímateľom vypĺňané </w:t>
      </w:r>
      <w:r w:rsidR="754983E2" w:rsidRPr="00655D76">
        <w:t xml:space="preserve">do </w:t>
      </w:r>
      <w:r w:rsidR="754983E2" w:rsidRPr="00655D76">
        <w:rPr>
          <w:b/>
        </w:rPr>
        <w:t>formulára ŽoP</w:t>
      </w:r>
      <w:r w:rsidR="00736780" w:rsidRPr="00655D76">
        <w:rPr>
          <w:rStyle w:val="Odkaznapoznmkupodiarou"/>
        </w:rPr>
        <w:footnoteReference w:id="19"/>
      </w:r>
      <w:r w:rsidR="754983E2" w:rsidRPr="00655D76">
        <w:t xml:space="preserve"> </w:t>
      </w:r>
      <w:r w:rsidR="754983E2" w:rsidRPr="00655D76">
        <w:rPr>
          <w:b/>
        </w:rPr>
        <w:t xml:space="preserve">(príloha č. </w:t>
      </w:r>
      <w:r w:rsidR="0C8C96BB" w:rsidRPr="00655D76">
        <w:rPr>
          <w:b/>
        </w:rPr>
        <w:t>1</w:t>
      </w:r>
      <w:r w:rsidR="51F41DAA" w:rsidRPr="00655D76">
        <w:rPr>
          <w:b/>
        </w:rPr>
        <w:t>a – 1f</w:t>
      </w:r>
      <w:r w:rsidR="754983E2" w:rsidRPr="00655D76">
        <w:rPr>
          <w:b/>
        </w:rPr>
        <w:t>)</w:t>
      </w:r>
      <w:r w:rsidRPr="00655D76">
        <w:t xml:space="preserve"> a odosielané</w:t>
      </w:r>
      <w:r w:rsidR="2A6E1823" w:rsidRPr="00655D76">
        <w:t xml:space="preserve"> na MIRRI SR elektronicky prostredníctvom ISPO. Do momentu riadneho sprevádzkovania ISPO sa ŽoP predkladá </w:t>
      </w:r>
      <w:r w:rsidRPr="00655D76">
        <w:t xml:space="preserve"> prostredníctvom </w:t>
      </w:r>
      <w:r w:rsidR="754983E2" w:rsidRPr="00655D76">
        <w:t>ÚPVS (v zmysle časti 4 PpP v nevyhnutných prípadoch listinne)</w:t>
      </w:r>
      <w:r w:rsidRPr="00655D76">
        <w:t xml:space="preserve"> v stanovených termínoch uvedených v</w:t>
      </w:r>
      <w:r w:rsidR="13CA13BC" w:rsidRPr="00655D76">
        <w:t> zmluve o PPM (článok 4.1</w:t>
      </w:r>
      <w:r w:rsidR="009F00E9">
        <w:t>.</w:t>
      </w:r>
      <w:r w:rsidR="13CA13BC" w:rsidRPr="00655D76">
        <w:t xml:space="preserve">) </w:t>
      </w:r>
      <w:r w:rsidRPr="00655D76">
        <w:t xml:space="preserve">spolu s povinnými prílohami. </w:t>
      </w:r>
      <w:r w:rsidR="4081AD31" w:rsidRPr="00655D76">
        <w:t xml:space="preserve">Spolu so ŽoP </w:t>
      </w:r>
      <w:r w:rsidR="00BA5A0F" w:rsidRPr="00655D76">
        <w:t>p</w:t>
      </w:r>
      <w:r w:rsidR="4081AD31" w:rsidRPr="00655D76">
        <w:t>rijímateľ predkladá Monitorovaciu správu</w:t>
      </w:r>
      <w:r w:rsidR="009F00E9">
        <w:t xml:space="preserve"> </w:t>
      </w:r>
      <w:r w:rsidR="6C11CBE4" w:rsidRPr="00655D76">
        <w:t>(ak relevantné)</w:t>
      </w:r>
      <w:r w:rsidR="00C73FA8" w:rsidRPr="00655D76">
        <w:rPr>
          <w:rStyle w:val="Odkaznapoznmkupodiarou"/>
          <w:rFonts w:cstheme="minorHAnsi"/>
        </w:rPr>
        <w:footnoteReference w:id="20"/>
      </w:r>
      <w:r w:rsidR="4081AD31" w:rsidRPr="00655D76">
        <w:t xml:space="preserve">. </w:t>
      </w:r>
      <w:r w:rsidR="4081AD31" w:rsidRPr="00655D76">
        <w:rPr>
          <w:rFonts w:eastAsiaTheme="minorEastAsia"/>
        </w:rPr>
        <w:t xml:space="preserve">ŽoP a MS </w:t>
      </w:r>
      <w:r w:rsidR="00BA5A0F" w:rsidRPr="00655D76">
        <w:rPr>
          <w:rFonts w:eastAsiaTheme="minorEastAsia"/>
        </w:rPr>
        <w:t>p</w:t>
      </w:r>
      <w:r w:rsidR="4081AD31" w:rsidRPr="00655D76">
        <w:rPr>
          <w:rFonts w:eastAsiaTheme="minorEastAsia"/>
        </w:rPr>
        <w:t xml:space="preserve">rijímateľ zasiela </w:t>
      </w:r>
      <w:r w:rsidR="6E20E8D0" w:rsidRPr="00655D76">
        <w:rPr>
          <w:rFonts w:eastAsiaTheme="minorEastAsia"/>
        </w:rPr>
        <w:t xml:space="preserve">prostredníctvom </w:t>
      </w:r>
      <w:r w:rsidR="13CA13BC" w:rsidRPr="00655D76">
        <w:rPr>
          <w:rFonts w:eastAsiaTheme="minorEastAsia"/>
        </w:rPr>
        <w:t xml:space="preserve">ÚPVS a </w:t>
      </w:r>
      <w:r w:rsidR="4081AD31" w:rsidRPr="00655D76">
        <w:rPr>
          <w:rFonts w:eastAsiaTheme="minorEastAsia"/>
        </w:rPr>
        <w:t xml:space="preserve">na e-mail </w:t>
      </w:r>
      <w:r w:rsidR="378A1D71" w:rsidRPr="00655D76">
        <w:rPr>
          <w:rFonts w:eastAsiaTheme="minorEastAsia"/>
        </w:rPr>
        <w:t>projektového manažéra</w:t>
      </w:r>
      <w:r w:rsidR="733A9A00" w:rsidRPr="00655D76">
        <w:rPr>
          <w:rFonts w:eastAsiaTheme="minorEastAsia"/>
        </w:rPr>
        <w:t>.</w:t>
      </w:r>
      <w:r w:rsidR="4081AD31" w:rsidRPr="00655D76">
        <w:t xml:space="preserve"> </w:t>
      </w:r>
      <w:r w:rsidR="00592CC4" w:rsidRPr="00655D76">
        <w:t xml:space="preserve">Formulár ŽoP predkladá a podpisuje </w:t>
      </w:r>
      <w:r w:rsidR="00592CC4" w:rsidRPr="00655D76">
        <w:lastRenderedPageBreak/>
        <w:t xml:space="preserve">štatutárny orgán </w:t>
      </w:r>
      <w:r w:rsidR="00BA5A0F" w:rsidRPr="00655D76">
        <w:t>p</w:t>
      </w:r>
      <w:r w:rsidR="00592CC4" w:rsidRPr="00655D76">
        <w:t xml:space="preserve">rijímateľa alebo splnomocnená osoba pre projekt. Prijímateľ predkladá ŽoP výlučne v mene EUR. </w:t>
      </w:r>
      <w:r w:rsidR="00F732BC" w:rsidRPr="00655D76">
        <w:t>Upozornenie: Prijímateľ uvádza vo formulári ŽoP v časti „Zoznam nárokovaných výdavkov“ názvy výdavkov podľa názvov výdavkov uvedených v schválenom rozpočte projektu, ktorý je súčasťou prílohy č. 2 Zmluvy o</w:t>
      </w:r>
      <w:r w:rsidR="00DA686F">
        <w:t> </w:t>
      </w:r>
      <w:r w:rsidR="00F732BC" w:rsidRPr="00655D76">
        <w:t xml:space="preserve">PPM, Opis projektu. V prípade, ak rozpočet projektu neobsahuje názvy výdavkov, </w:t>
      </w:r>
      <w:r w:rsidR="00BA5A0F" w:rsidRPr="00655D76">
        <w:t>p</w:t>
      </w:r>
      <w:r w:rsidR="00F732BC" w:rsidRPr="00655D76">
        <w:t>rijímateľ uvádza názvy výdavkov vo formulári ŽoP tak, aby bola jednoznačne preukázaná ich väzba a súvislosť s</w:t>
      </w:r>
      <w:r w:rsidR="00DA686F">
        <w:t> </w:t>
      </w:r>
      <w:r w:rsidR="00F732BC" w:rsidRPr="00655D76">
        <w:t>projektom.</w:t>
      </w:r>
    </w:p>
    <w:p w14:paraId="30CC642C" w14:textId="0404F00D" w:rsidR="00CC779D" w:rsidRPr="00655D76" w:rsidRDefault="6992B7C3" w:rsidP="009C4EC5">
      <w:pPr>
        <w:spacing w:before="120" w:after="120" w:line="240" w:lineRule="auto"/>
        <w:jc w:val="both"/>
        <w:rPr>
          <w:rFonts w:cstheme="minorHAnsi"/>
        </w:rPr>
      </w:pPr>
      <w:r w:rsidRPr="00655D76">
        <w:t>Prijímateľ do zavedenia funkčnosti ISPO predkladá všetky ŽoP očíslované v zmysle nasledovnej inštrukcie:</w:t>
      </w:r>
    </w:p>
    <w:tbl>
      <w:tblPr>
        <w:tblW w:w="89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332"/>
        <w:gridCol w:w="818"/>
        <w:gridCol w:w="3409"/>
        <w:gridCol w:w="2455"/>
      </w:tblGrid>
      <w:tr w:rsidR="00CC779D" w:rsidRPr="00655D76" w14:paraId="373CB6C1" w14:textId="77777777" w:rsidTr="009C4EC5">
        <w:trPr>
          <w:trHeight w:val="295"/>
        </w:trPr>
        <w:tc>
          <w:tcPr>
            <w:tcW w:w="2309" w:type="dxa"/>
            <w:tcBorders>
              <w:top w:val="single" w:sz="4" w:space="0" w:color="auto"/>
            </w:tcBorders>
            <w:shd w:val="clear" w:color="000000" w:fill="C9C9C9"/>
            <w:vAlign w:val="bottom"/>
            <w:hideMark/>
          </w:tcPr>
          <w:p w14:paraId="1BBFCA5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Položka</w:t>
            </w:r>
          </w:p>
        </w:tc>
        <w:tc>
          <w:tcPr>
            <w:tcW w:w="818" w:type="dxa"/>
            <w:tcBorders>
              <w:top w:val="single" w:sz="4" w:space="0" w:color="auto"/>
            </w:tcBorders>
            <w:shd w:val="clear" w:color="000000" w:fill="C9C9C9"/>
            <w:noWrap/>
            <w:vAlign w:val="bottom"/>
            <w:hideMark/>
          </w:tcPr>
          <w:p w14:paraId="27C1ECBB"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Počet znakov</w:t>
            </w:r>
          </w:p>
        </w:tc>
        <w:tc>
          <w:tcPr>
            <w:tcW w:w="3409" w:type="dxa"/>
            <w:tcBorders>
              <w:top w:val="single" w:sz="4" w:space="0" w:color="auto"/>
            </w:tcBorders>
            <w:shd w:val="clear" w:color="000000" w:fill="C9C9C9"/>
            <w:noWrap/>
            <w:vAlign w:val="bottom"/>
            <w:hideMark/>
          </w:tcPr>
          <w:p w14:paraId="55A3913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Povolené hodnoty</w:t>
            </w:r>
          </w:p>
        </w:tc>
        <w:tc>
          <w:tcPr>
            <w:tcW w:w="2455" w:type="dxa"/>
            <w:tcBorders>
              <w:top w:val="single" w:sz="4" w:space="0" w:color="auto"/>
            </w:tcBorders>
            <w:shd w:val="clear" w:color="000000" w:fill="C9C9C9"/>
            <w:noWrap/>
            <w:vAlign w:val="bottom"/>
            <w:hideMark/>
          </w:tcPr>
          <w:p w14:paraId="7F067ED5" w14:textId="77777777" w:rsidR="00CC779D" w:rsidRPr="009C4EC5" w:rsidRDefault="00CC779D" w:rsidP="00CC779D">
            <w:pPr>
              <w:spacing w:after="0" w:line="240" w:lineRule="auto"/>
              <w:jc w:val="center"/>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r>
      <w:tr w:rsidR="00CC779D" w:rsidRPr="00655D76" w14:paraId="1ECBD07E" w14:textId="77777777" w:rsidTr="009C4EC5">
        <w:trPr>
          <w:trHeight w:val="560"/>
        </w:trPr>
        <w:tc>
          <w:tcPr>
            <w:tcW w:w="2309" w:type="dxa"/>
            <w:shd w:val="clear" w:color="000000" w:fill="FFF2CC"/>
            <w:vAlign w:val="bottom"/>
            <w:hideMark/>
          </w:tcPr>
          <w:p w14:paraId="2F3BC9E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Kód projektu/zmluvy/evidencie R/I</w:t>
            </w:r>
          </w:p>
        </w:tc>
        <w:tc>
          <w:tcPr>
            <w:tcW w:w="818" w:type="dxa"/>
            <w:shd w:val="clear" w:color="000000" w:fill="FFF2CC"/>
            <w:noWrap/>
            <w:vAlign w:val="bottom"/>
            <w:hideMark/>
          </w:tcPr>
          <w:p w14:paraId="23BC8652" w14:textId="77777777" w:rsidR="00CC779D" w:rsidRPr="009C4EC5" w:rsidRDefault="00CC779D" w:rsidP="00CC779D">
            <w:pPr>
              <w:spacing w:after="0" w:line="240" w:lineRule="auto"/>
              <w:jc w:val="right"/>
              <w:rPr>
                <w:rFonts w:eastAsia="Times New Roman" w:cstheme="minorHAnsi"/>
                <w:sz w:val="20"/>
                <w:szCs w:val="20"/>
                <w:lang w:eastAsia="sk-SK"/>
              </w:rPr>
            </w:pPr>
            <w:r w:rsidRPr="009C4EC5">
              <w:rPr>
                <w:rFonts w:eastAsia="Times New Roman" w:cstheme="minorHAnsi"/>
                <w:sz w:val="20"/>
                <w:szCs w:val="20"/>
                <w:lang w:eastAsia="sk-SK"/>
              </w:rPr>
              <w:t>15</w:t>
            </w:r>
          </w:p>
        </w:tc>
        <w:tc>
          <w:tcPr>
            <w:tcW w:w="3409" w:type="dxa"/>
            <w:shd w:val="clear" w:color="000000" w:fill="FFF2CC"/>
            <w:vAlign w:val="bottom"/>
            <w:hideMark/>
          </w:tcPr>
          <w:p w14:paraId="2DCB057C" w14:textId="7A6087ED"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17 - K</w:t>
            </w:r>
            <w:r w:rsidR="00CC779D" w:rsidRPr="009C4EC5">
              <w:rPr>
                <w:rFonts w:eastAsia="Times New Roman" w:cstheme="minorHAnsi"/>
                <w:color w:val="000000"/>
                <w:sz w:val="20"/>
                <w:szCs w:val="20"/>
                <w:lang w:eastAsia="sk-SK"/>
              </w:rPr>
              <w:t xml:space="preserve">omponent </w:t>
            </w:r>
          </w:p>
          <w:p w14:paraId="2A46C127" w14:textId="605A16E5"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I / R a jej číslo 0_ - </w:t>
            </w:r>
            <w:r w:rsidR="00CC779D" w:rsidRPr="009C4EC5">
              <w:rPr>
                <w:rFonts w:eastAsia="Times New Roman" w:cstheme="minorHAnsi"/>
                <w:color w:val="000000"/>
                <w:sz w:val="20"/>
                <w:szCs w:val="20"/>
                <w:lang w:eastAsia="sk-SK"/>
              </w:rPr>
              <w:t xml:space="preserve">Investícia </w:t>
            </w:r>
            <w:r w:rsidRPr="009C4EC5">
              <w:rPr>
                <w:rFonts w:eastAsia="Times New Roman" w:cstheme="minorHAnsi"/>
                <w:color w:val="000000"/>
                <w:sz w:val="20"/>
                <w:szCs w:val="20"/>
                <w:lang w:eastAsia="sk-SK"/>
              </w:rPr>
              <w:t>/ R</w:t>
            </w:r>
            <w:r w:rsidR="00CC779D" w:rsidRPr="009C4EC5">
              <w:rPr>
                <w:rFonts w:eastAsia="Times New Roman" w:cstheme="minorHAnsi"/>
                <w:color w:val="000000"/>
                <w:sz w:val="20"/>
                <w:szCs w:val="20"/>
                <w:lang w:eastAsia="sk-SK"/>
              </w:rPr>
              <w:t>eforma</w:t>
            </w:r>
          </w:p>
          <w:p w14:paraId="3C36CC4B" w14:textId="4C79DC58"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04 </w:t>
            </w:r>
            <w:r w:rsidR="00B6135E" w:rsidRPr="009C4EC5">
              <w:rPr>
                <w:rFonts w:eastAsia="Times New Roman" w:cstheme="minorHAnsi"/>
                <w:color w:val="000000"/>
                <w:sz w:val="20"/>
                <w:szCs w:val="20"/>
                <w:lang w:eastAsia="sk-SK"/>
              </w:rPr>
              <w:t>–</w:t>
            </w:r>
            <w:r w:rsidRPr="009C4EC5">
              <w:rPr>
                <w:rFonts w:eastAsia="Times New Roman" w:cstheme="minorHAnsi"/>
                <w:color w:val="000000"/>
                <w:sz w:val="20"/>
                <w:szCs w:val="20"/>
                <w:lang w:eastAsia="sk-SK"/>
              </w:rPr>
              <w:t xml:space="preserve"> V</w:t>
            </w:r>
            <w:r w:rsidR="00CC779D" w:rsidRPr="009C4EC5">
              <w:rPr>
                <w:rFonts w:eastAsia="Times New Roman" w:cstheme="minorHAnsi"/>
                <w:color w:val="000000"/>
                <w:sz w:val="20"/>
                <w:szCs w:val="20"/>
                <w:lang w:eastAsia="sk-SK"/>
              </w:rPr>
              <w:t>ykonávateľ</w:t>
            </w:r>
            <w:r w:rsidR="00B6135E" w:rsidRPr="009C4EC5">
              <w:rPr>
                <w:rFonts w:eastAsia="Times New Roman" w:cstheme="minorHAnsi"/>
                <w:color w:val="000000"/>
                <w:sz w:val="20"/>
                <w:szCs w:val="20"/>
                <w:lang w:eastAsia="sk-SK"/>
              </w:rPr>
              <w:t xml:space="preserve"> MIRRI SR</w:t>
            </w:r>
          </w:p>
          <w:p w14:paraId="7EEC7CCE" w14:textId="5E9720AB"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V / P a jej číslo 0_ - Výzva / Priame vyzvanie</w:t>
            </w:r>
          </w:p>
          <w:p w14:paraId="1279B981" w14:textId="34973571"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XXXXX - kód projektu </w:t>
            </w:r>
          </w:p>
        </w:tc>
        <w:tc>
          <w:tcPr>
            <w:tcW w:w="2455" w:type="dxa"/>
            <w:vMerge w:val="restart"/>
            <w:shd w:val="clear" w:color="000000" w:fill="D9E1F2"/>
            <w:vAlign w:val="center"/>
            <w:hideMark/>
          </w:tcPr>
          <w:p w14:paraId="6CD62C81" w14:textId="7A06E997" w:rsidR="00CC779D" w:rsidRPr="009C4EC5" w:rsidRDefault="00CC779D" w:rsidP="00CC779D">
            <w:pPr>
              <w:spacing w:after="0" w:line="240" w:lineRule="auto"/>
              <w:jc w:val="center"/>
              <w:rPr>
                <w:rFonts w:eastAsia="Times New Roman" w:cstheme="minorHAnsi"/>
                <w:b/>
                <w:bCs/>
                <w:color w:val="000000"/>
                <w:sz w:val="20"/>
                <w:szCs w:val="20"/>
                <w:lang w:eastAsia="sk-SK"/>
              </w:rPr>
            </w:pPr>
            <w:r w:rsidRPr="009C4EC5">
              <w:rPr>
                <w:rFonts w:eastAsia="Times New Roman" w:cstheme="minorHAnsi"/>
                <w:color w:val="000000"/>
                <w:sz w:val="20"/>
                <w:szCs w:val="20"/>
                <w:lang w:eastAsia="sk-SK"/>
              </w:rPr>
              <w:t>Kód Žo</w:t>
            </w:r>
            <w:r w:rsidR="00A55C98"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br/>
            </w:r>
            <w:r w:rsidRPr="009C4EC5">
              <w:rPr>
                <w:rFonts w:eastAsia="Times New Roman" w:cstheme="minorHAnsi"/>
                <w:color w:val="000000"/>
                <w:sz w:val="20"/>
                <w:szCs w:val="20"/>
                <w:lang w:eastAsia="sk-SK"/>
              </w:rPr>
              <w:br/>
              <w:t xml:space="preserve">napr. </w:t>
            </w:r>
          </w:p>
          <w:p w14:paraId="62CE48CD" w14:textId="0260F34D" w:rsidR="00CC779D" w:rsidRPr="009C4EC5" w:rsidRDefault="00CC779D" w:rsidP="001E6AEF">
            <w:pPr>
              <w:spacing w:after="0" w:line="240" w:lineRule="auto"/>
              <w:jc w:val="center"/>
              <w:rPr>
                <w:rFonts w:eastAsia="Times New Roman" w:cstheme="minorHAnsi"/>
                <w:b/>
                <w:color w:val="000000"/>
                <w:sz w:val="20"/>
                <w:szCs w:val="20"/>
                <w:lang w:eastAsia="sk-SK"/>
              </w:rPr>
            </w:pPr>
            <w:r w:rsidRPr="009C4EC5">
              <w:rPr>
                <w:rFonts w:eastAsia="Times New Roman" w:cstheme="minorHAnsi"/>
                <w:b/>
                <w:color w:val="000000"/>
                <w:sz w:val="20"/>
                <w:szCs w:val="20"/>
                <w:lang w:eastAsia="sk-SK"/>
              </w:rPr>
              <w:t>17I05-04-V01</w:t>
            </w:r>
            <w:r w:rsidR="001E6AEF" w:rsidRPr="009C4EC5">
              <w:rPr>
                <w:rFonts w:eastAsia="Times New Roman" w:cstheme="minorHAnsi"/>
                <w:b/>
                <w:color w:val="000000"/>
                <w:sz w:val="20"/>
                <w:szCs w:val="20"/>
                <w:lang w:eastAsia="sk-SK"/>
              </w:rPr>
              <w:t>-XXXX</w:t>
            </w:r>
            <w:r w:rsidRPr="009C4EC5">
              <w:rPr>
                <w:rFonts w:eastAsia="Times New Roman" w:cstheme="minorHAnsi"/>
                <w:b/>
                <w:color w:val="000000"/>
                <w:sz w:val="20"/>
                <w:szCs w:val="20"/>
                <w:lang w:eastAsia="sk-SK"/>
              </w:rPr>
              <w:t>X-Y-</w:t>
            </w:r>
            <w:r w:rsidR="001E6AEF" w:rsidRPr="009C4EC5">
              <w:rPr>
                <w:rFonts w:eastAsia="Times New Roman" w:cstheme="minorHAnsi"/>
                <w:b/>
                <w:color w:val="000000"/>
                <w:sz w:val="20"/>
                <w:szCs w:val="20"/>
                <w:lang w:eastAsia="sk-SK"/>
              </w:rPr>
              <w:t>ZZZ</w:t>
            </w:r>
            <w:r w:rsidR="00291BA4" w:rsidRPr="009C4EC5">
              <w:rPr>
                <w:rFonts w:eastAsia="Times New Roman" w:cstheme="minorHAnsi"/>
                <w:b/>
                <w:color w:val="000000"/>
                <w:sz w:val="20"/>
                <w:szCs w:val="20"/>
                <w:lang w:eastAsia="sk-SK"/>
              </w:rPr>
              <w:t>Z</w:t>
            </w:r>
          </w:p>
        </w:tc>
      </w:tr>
      <w:tr w:rsidR="00CC779D" w:rsidRPr="00655D76" w14:paraId="25678D60" w14:textId="77777777" w:rsidTr="009C4EC5">
        <w:trPr>
          <w:trHeight w:val="285"/>
        </w:trPr>
        <w:tc>
          <w:tcPr>
            <w:tcW w:w="2309" w:type="dxa"/>
            <w:shd w:val="clear" w:color="000000" w:fill="FFF2CC"/>
            <w:vAlign w:val="bottom"/>
            <w:hideMark/>
          </w:tcPr>
          <w:p w14:paraId="0C0A3A75" w14:textId="549A48D3" w:rsidR="00CC779D" w:rsidRPr="009C4EC5" w:rsidRDefault="00CC779D" w:rsidP="00CC779D">
            <w:pPr>
              <w:spacing w:after="0" w:line="240" w:lineRule="auto"/>
              <w:rPr>
                <w:rFonts w:eastAsia="Times New Roman" w:cstheme="minorHAnsi"/>
                <w:i/>
                <w:color w:val="000000"/>
                <w:sz w:val="20"/>
                <w:szCs w:val="20"/>
                <w:lang w:eastAsia="sk-SK"/>
              </w:rPr>
            </w:pPr>
            <w:r w:rsidRPr="009C4EC5">
              <w:rPr>
                <w:rFonts w:eastAsia="Times New Roman" w:cstheme="minorHAnsi"/>
                <w:i/>
                <w:color w:val="000000"/>
                <w:sz w:val="20"/>
                <w:szCs w:val="20"/>
                <w:lang w:eastAsia="sk-SK"/>
              </w:rPr>
              <w:t>Pomlčka</w:t>
            </w:r>
          </w:p>
        </w:tc>
        <w:tc>
          <w:tcPr>
            <w:tcW w:w="818" w:type="dxa"/>
            <w:shd w:val="clear" w:color="000000" w:fill="FFF2CC"/>
            <w:noWrap/>
            <w:vAlign w:val="bottom"/>
            <w:hideMark/>
          </w:tcPr>
          <w:p w14:paraId="7F715552"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 </w:t>
            </w:r>
          </w:p>
        </w:tc>
        <w:tc>
          <w:tcPr>
            <w:tcW w:w="3409" w:type="dxa"/>
            <w:shd w:val="clear" w:color="000000" w:fill="FFF2CC"/>
            <w:vAlign w:val="bottom"/>
            <w:hideMark/>
          </w:tcPr>
          <w:p w14:paraId="39E31B2F"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w:t>
            </w:r>
          </w:p>
        </w:tc>
        <w:tc>
          <w:tcPr>
            <w:tcW w:w="2455" w:type="dxa"/>
            <w:vMerge/>
            <w:vAlign w:val="center"/>
            <w:hideMark/>
          </w:tcPr>
          <w:p w14:paraId="58969F3B"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02EB9AEF" w14:textId="77777777" w:rsidTr="009C4EC5">
        <w:trPr>
          <w:trHeight w:val="1288"/>
        </w:trPr>
        <w:tc>
          <w:tcPr>
            <w:tcW w:w="2309" w:type="dxa"/>
            <w:shd w:val="clear" w:color="000000" w:fill="D9E1F2"/>
            <w:vAlign w:val="bottom"/>
            <w:hideMark/>
          </w:tcPr>
          <w:p w14:paraId="10A767C8" w14:textId="63BB83CC"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Typ žiadosti o platbu</w:t>
            </w:r>
            <w:r w:rsidR="00291BA4" w:rsidRPr="009C4EC5">
              <w:rPr>
                <w:rFonts w:eastAsia="Times New Roman" w:cstheme="minorHAnsi"/>
                <w:color w:val="000000"/>
                <w:sz w:val="20"/>
                <w:szCs w:val="20"/>
                <w:lang w:eastAsia="sk-SK"/>
              </w:rPr>
              <w:t xml:space="preserve"> (Y</w:t>
            </w:r>
            <w:r w:rsidRPr="009C4EC5">
              <w:rPr>
                <w:rFonts w:eastAsia="Times New Roman" w:cstheme="minorHAnsi"/>
                <w:color w:val="000000"/>
                <w:sz w:val="20"/>
                <w:szCs w:val="20"/>
                <w:lang w:eastAsia="sk-SK"/>
              </w:rPr>
              <w:t>)</w:t>
            </w:r>
          </w:p>
        </w:tc>
        <w:tc>
          <w:tcPr>
            <w:tcW w:w="818" w:type="dxa"/>
            <w:shd w:val="clear" w:color="000000" w:fill="D9E1F2"/>
            <w:noWrap/>
            <w:vAlign w:val="bottom"/>
            <w:hideMark/>
          </w:tcPr>
          <w:p w14:paraId="01451736"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1</w:t>
            </w:r>
          </w:p>
        </w:tc>
        <w:tc>
          <w:tcPr>
            <w:tcW w:w="3409" w:type="dxa"/>
            <w:shd w:val="clear" w:color="000000" w:fill="D9E1F2"/>
            <w:vAlign w:val="bottom"/>
            <w:hideMark/>
          </w:tcPr>
          <w:p w14:paraId="529824E5" w14:textId="1783DF2C"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0 - vrátenie prostriedkov mechanizmu - vratky</w:t>
            </w:r>
            <w:r w:rsidRPr="009C4EC5">
              <w:rPr>
                <w:rFonts w:eastAsia="Times New Roman" w:cstheme="minorHAnsi"/>
                <w:sz w:val="20"/>
                <w:szCs w:val="20"/>
                <w:lang w:eastAsia="sk-SK"/>
              </w:rPr>
              <w:br/>
              <w:t>1 - záloha</w:t>
            </w:r>
            <w:r w:rsidRPr="009C4EC5">
              <w:rPr>
                <w:rFonts w:eastAsia="Times New Roman" w:cstheme="minorHAnsi"/>
                <w:sz w:val="20"/>
                <w:szCs w:val="20"/>
                <w:lang w:eastAsia="sk-SK"/>
              </w:rPr>
              <w:br/>
              <w:t>2 - zúčtovanie zálohy</w:t>
            </w:r>
            <w:r w:rsidRPr="009C4EC5">
              <w:rPr>
                <w:rFonts w:eastAsia="Times New Roman" w:cstheme="minorHAnsi"/>
                <w:sz w:val="20"/>
                <w:szCs w:val="20"/>
                <w:lang w:eastAsia="sk-SK"/>
              </w:rPr>
              <w:br/>
              <w:t>3 - predfinancovanie</w:t>
            </w:r>
            <w:r w:rsidRPr="009C4EC5">
              <w:rPr>
                <w:rFonts w:eastAsia="Times New Roman" w:cstheme="minorHAnsi"/>
                <w:sz w:val="20"/>
                <w:szCs w:val="20"/>
                <w:lang w:eastAsia="sk-SK"/>
              </w:rPr>
              <w:br/>
              <w:t>4 - zúčtovanie predfinancovania</w:t>
            </w:r>
            <w:r w:rsidRPr="009C4EC5">
              <w:rPr>
                <w:rFonts w:eastAsia="Times New Roman" w:cstheme="minorHAnsi"/>
                <w:sz w:val="20"/>
                <w:szCs w:val="20"/>
                <w:lang w:eastAsia="sk-SK"/>
              </w:rPr>
              <w:br/>
              <w:t>5 - priebežná platba</w:t>
            </w:r>
          </w:p>
        </w:tc>
        <w:tc>
          <w:tcPr>
            <w:tcW w:w="2455" w:type="dxa"/>
            <w:vMerge/>
            <w:vAlign w:val="center"/>
            <w:hideMark/>
          </w:tcPr>
          <w:p w14:paraId="31CC3A76"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4AC0DFCC" w14:textId="77777777" w:rsidTr="009C4EC5">
        <w:trPr>
          <w:trHeight w:val="285"/>
        </w:trPr>
        <w:tc>
          <w:tcPr>
            <w:tcW w:w="2309" w:type="dxa"/>
            <w:shd w:val="clear" w:color="000000" w:fill="D9E1F2"/>
            <w:vAlign w:val="bottom"/>
            <w:hideMark/>
          </w:tcPr>
          <w:p w14:paraId="23A3830A"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818" w:type="dxa"/>
            <w:shd w:val="clear" w:color="000000" w:fill="D9E1F2"/>
            <w:noWrap/>
            <w:vAlign w:val="bottom"/>
            <w:hideMark/>
          </w:tcPr>
          <w:p w14:paraId="52E6E3A9"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3409" w:type="dxa"/>
            <w:shd w:val="clear" w:color="000000" w:fill="D9E1F2"/>
            <w:vAlign w:val="bottom"/>
            <w:hideMark/>
          </w:tcPr>
          <w:p w14:paraId="7EB8B0BE"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w:t>
            </w:r>
          </w:p>
        </w:tc>
        <w:tc>
          <w:tcPr>
            <w:tcW w:w="2455" w:type="dxa"/>
            <w:vMerge/>
            <w:vAlign w:val="center"/>
            <w:hideMark/>
          </w:tcPr>
          <w:p w14:paraId="0E616DE0"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33643B65" w14:textId="77777777" w:rsidTr="009C4EC5">
        <w:trPr>
          <w:trHeight w:val="570"/>
        </w:trPr>
        <w:tc>
          <w:tcPr>
            <w:tcW w:w="2309" w:type="dxa"/>
            <w:shd w:val="clear" w:color="000000" w:fill="D9E1F2"/>
            <w:vAlign w:val="bottom"/>
            <w:hideMark/>
          </w:tcPr>
          <w:p w14:paraId="64568281" w14:textId="5C628F89" w:rsidR="00CC779D" w:rsidRPr="009C4EC5" w:rsidRDefault="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Poradové číslo Žo</w:t>
            </w:r>
            <w:r w:rsidR="00675D1B"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t xml:space="preserve"> v rámci projektu/zmluvy/evidencie R/I</w:t>
            </w:r>
            <w:r w:rsidR="00291BA4" w:rsidRPr="009C4EC5">
              <w:rPr>
                <w:rFonts w:eastAsia="Times New Roman" w:cstheme="minorHAnsi"/>
                <w:color w:val="000000"/>
                <w:sz w:val="20"/>
                <w:szCs w:val="20"/>
                <w:lang w:eastAsia="sk-SK"/>
              </w:rPr>
              <w:t xml:space="preserve"> (Z)</w:t>
            </w:r>
          </w:p>
        </w:tc>
        <w:tc>
          <w:tcPr>
            <w:tcW w:w="818" w:type="dxa"/>
            <w:shd w:val="clear" w:color="000000" w:fill="D9E1F2"/>
            <w:noWrap/>
            <w:vAlign w:val="bottom"/>
            <w:hideMark/>
          </w:tcPr>
          <w:p w14:paraId="65D97031"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4</w:t>
            </w:r>
          </w:p>
        </w:tc>
        <w:tc>
          <w:tcPr>
            <w:tcW w:w="3409" w:type="dxa"/>
            <w:shd w:val="clear" w:color="000000" w:fill="D9E1F2"/>
            <w:noWrap/>
            <w:vAlign w:val="bottom"/>
            <w:hideMark/>
          </w:tcPr>
          <w:p w14:paraId="61B2062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0001-9999</w:t>
            </w:r>
          </w:p>
        </w:tc>
        <w:tc>
          <w:tcPr>
            <w:tcW w:w="2455" w:type="dxa"/>
            <w:vMerge/>
            <w:vAlign w:val="center"/>
            <w:hideMark/>
          </w:tcPr>
          <w:p w14:paraId="05A20346" w14:textId="77777777" w:rsidR="00CC779D" w:rsidRPr="009C4EC5" w:rsidRDefault="00CC779D" w:rsidP="00CC779D">
            <w:pPr>
              <w:spacing w:after="0" w:line="240" w:lineRule="auto"/>
              <w:rPr>
                <w:rFonts w:eastAsia="Times New Roman" w:cstheme="minorHAnsi"/>
                <w:color w:val="000000"/>
                <w:sz w:val="20"/>
                <w:szCs w:val="20"/>
                <w:lang w:eastAsia="sk-SK"/>
              </w:rPr>
            </w:pPr>
          </w:p>
        </w:tc>
      </w:tr>
    </w:tbl>
    <w:p w14:paraId="411BE8FC" w14:textId="6A09EF4B" w:rsidR="009A64B1" w:rsidRPr="00655D76" w:rsidRDefault="00D5425A">
      <w:pPr>
        <w:spacing w:before="120" w:after="120" w:line="240" w:lineRule="auto"/>
        <w:jc w:val="both"/>
        <w:rPr>
          <w:rFonts w:cstheme="minorHAnsi"/>
        </w:rPr>
      </w:pPr>
      <w:r w:rsidRPr="00655D76">
        <w:rPr>
          <w:rFonts w:cstheme="minorHAnsi"/>
        </w:rPr>
        <w:t>V prípade, ak súčasťou formulára ŽoP, resp. MS</w:t>
      </w:r>
      <w:r w:rsidR="009F00E9">
        <w:rPr>
          <w:rFonts w:cstheme="minorHAnsi"/>
        </w:rPr>
        <w:t>,</w:t>
      </w:r>
      <w:r w:rsidRPr="00655D76">
        <w:rPr>
          <w:rFonts w:cstheme="minorHAnsi"/>
        </w:rPr>
        <w:t xml:space="preserve"> </w:t>
      </w:r>
      <w:r w:rsidR="009A64B1" w:rsidRPr="00655D76">
        <w:rPr>
          <w:rFonts w:cstheme="minorHAnsi"/>
          <w:b/>
        </w:rPr>
        <w:t>sú</w:t>
      </w:r>
      <w:r w:rsidRPr="00655D76">
        <w:rPr>
          <w:rFonts w:cstheme="minorHAnsi"/>
          <w:b/>
        </w:rPr>
        <w:t xml:space="preserve"> povinné prílohy</w:t>
      </w:r>
      <w:r w:rsidRPr="00655D76">
        <w:rPr>
          <w:rFonts w:cstheme="minorHAnsi"/>
        </w:rPr>
        <w:t>, ktor</w:t>
      </w:r>
      <w:r w:rsidR="009A64B1" w:rsidRPr="00655D76">
        <w:rPr>
          <w:rFonts w:cstheme="minorHAnsi"/>
        </w:rPr>
        <w:t>é z dôvodu veľkého objemu dát nie je možné</w:t>
      </w:r>
      <w:r w:rsidRPr="00655D76">
        <w:rPr>
          <w:rFonts w:cstheme="minorHAnsi"/>
        </w:rPr>
        <w:t xml:space="preserve"> zaslať formou ÚPVS, </w:t>
      </w:r>
      <w:r w:rsidR="003A38B2" w:rsidRPr="00655D76">
        <w:rPr>
          <w:rFonts w:cstheme="minorHAnsi"/>
        </w:rPr>
        <w:t>p</w:t>
      </w:r>
      <w:r w:rsidRPr="00655D76">
        <w:rPr>
          <w:rFonts w:cstheme="minorHAnsi"/>
        </w:rPr>
        <w:t>rijímateľ je povinný o danej skutočnosti informovať projektového manažéra formou sprievodného listu</w:t>
      </w:r>
      <w:r w:rsidR="009A64B1" w:rsidRPr="00655D76">
        <w:rPr>
          <w:rFonts w:cstheme="minorHAnsi"/>
        </w:rPr>
        <w:t xml:space="preserve"> (zaslaný spolu s príslušnou ŽoP, či MS)</w:t>
      </w:r>
      <w:r w:rsidRPr="00655D76">
        <w:rPr>
          <w:rFonts w:cstheme="minorHAnsi"/>
        </w:rPr>
        <w:t>,</w:t>
      </w:r>
      <w:r w:rsidR="00F92F56" w:rsidRPr="00655D76">
        <w:rPr>
          <w:rFonts w:cstheme="minorHAnsi"/>
        </w:rPr>
        <w:t xml:space="preserve"> v ktorom </w:t>
      </w:r>
      <w:r w:rsidRPr="00655D76">
        <w:rPr>
          <w:rFonts w:cstheme="minorHAnsi"/>
        </w:rPr>
        <w:t>bližšie špecifikuje o aký druh príloh</w:t>
      </w:r>
      <w:r w:rsidR="009A64B1" w:rsidRPr="00655D76">
        <w:rPr>
          <w:rFonts w:cstheme="minorHAnsi"/>
        </w:rPr>
        <w:t xml:space="preserve"> </w:t>
      </w:r>
      <w:r w:rsidRPr="00655D76">
        <w:rPr>
          <w:rFonts w:cstheme="minorHAnsi"/>
        </w:rPr>
        <w:t>sa jedná</w:t>
      </w:r>
      <w:r w:rsidR="00F92F56" w:rsidRPr="00655D76">
        <w:rPr>
          <w:rFonts w:cstheme="minorHAnsi"/>
        </w:rPr>
        <w:t>. P</w:t>
      </w:r>
      <w:r w:rsidRPr="00655D76">
        <w:rPr>
          <w:rFonts w:cstheme="minorHAnsi"/>
        </w:rPr>
        <w:t xml:space="preserve">redmetná dokumentácia bude najneskôr </w:t>
      </w:r>
      <w:r w:rsidRPr="00655D76">
        <w:rPr>
          <w:rFonts w:cstheme="minorHAnsi"/>
          <w:b/>
        </w:rPr>
        <w:t>do 3 pracovných dní</w:t>
      </w:r>
      <w:r w:rsidRPr="00655D76">
        <w:rPr>
          <w:rFonts w:cstheme="minorHAnsi"/>
        </w:rPr>
        <w:t xml:space="preserve"> odo dňa odoslania ŽoP, či MS zaslaná elektronicky</w:t>
      </w:r>
      <w:r w:rsidR="00F92F56" w:rsidRPr="00655D76">
        <w:rPr>
          <w:rFonts w:cstheme="minorHAnsi"/>
        </w:rPr>
        <w:t xml:space="preserve"> na</w:t>
      </w:r>
      <w:r w:rsidR="00E33265" w:rsidRPr="00655D76">
        <w:rPr>
          <w:rFonts w:cstheme="minorHAnsi"/>
        </w:rPr>
        <w:t xml:space="preserve"> e-mail</w:t>
      </w:r>
      <w:r w:rsidR="00F92F56" w:rsidRPr="00655D76">
        <w:rPr>
          <w:rFonts w:cstheme="minorHAnsi"/>
        </w:rPr>
        <w:t xml:space="preserve"> </w:t>
      </w:r>
      <w:r w:rsidR="00E33265" w:rsidRPr="00655D76">
        <w:t>projektového manažéra</w:t>
      </w:r>
      <w:r w:rsidRPr="00655D76">
        <w:rPr>
          <w:rFonts w:cstheme="minorHAnsi"/>
        </w:rPr>
        <w:t>.</w:t>
      </w:r>
      <w:r w:rsidR="00F92F56" w:rsidRPr="00655D76">
        <w:rPr>
          <w:rFonts w:cstheme="minorHAnsi"/>
        </w:rPr>
        <w:t xml:space="preserve"> Dokumenty sa zasielajú</w:t>
      </w:r>
      <w:r w:rsidRPr="00655D76">
        <w:rPr>
          <w:rFonts w:cstheme="minorHAnsi"/>
        </w:rPr>
        <w:t xml:space="preserve"> </w:t>
      </w:r>
      <w:r w:rsidR="00F92F56" w:rsidRPr="00655D76">
        <w:rPr>
          <w:rFonts w:cstheme="minorHAnsi"/>
        </w:rPr>
        <w:t>e-mailom</w:t>
      </w:r>
      <w:r w:rsidRPr="00655D76">
        <w:rPr>
          <w:rFonts w:cstheme="minorHAnsi"/>
        </w:rPr>
        <w:t xml:space="preserve"> </w:t>
      </w:r>
      <w:r w:rsidRPr="00655D76">
        <w:rPr>
          <w:rFonts w:cstheme="minorHAnsi"/>
          <w:b/>
        </w:rPr>
        <w:t>v zaheslovanej</w:t>
      </w:r>
      <w:r w:rsidRPr="00655D76">
        <w:rPr>
          <w:rFonts w:cstheme="minorHAnsi"/>
        </w:rPr>
        <w:t xml:space="preserve"> podobe, pričom heslo k súborom sa oznámi príslušnému projektovému manažérovi až následným e-mailom. Heslo k dokumentom, nie je možné zaslať v jednom e-maile s</w:t>
      </w:r>
      <w:r w:rsidR="009A64B1" w:rsidRPr="00655D76">
        <w:rPr>
          <w:rFonts w:cstheme="minorHAnsi"/>
        </w:rPr>
        <w:t>polu</w:t>
      </w:r>
      <w:r w:rsidRPr="00655D76">
        <w:rPr>
          <w:rFonts w:cstheme="minorHAnsi"/>
        </w:rPr>
        <w:t xml:space="preserve"> s predmetnými dokumentami</w:t>
      </w:r>
      <w:r w:rsidR="009A64B1" w:rsidRPr="00655D76">
        <w:rPr>
          <w:rFonts w:cstheme="minorHAnsi"/>
        </w:rPr>
        <w:t>.</w:t>
      </w:r>
    </w:p>
    <w:p w14:paraId="5C66F47B" w14:textId="77376D2A" w:rsidR="00736780" w:rsidRDefault="0085277B">
      <w:pPr>
        <w:spacing w:before="120" w:after="120" w:line="240" w:lineRule="auto"/>
        <w:jc w:val="both"/>
        <w:rPr>
          <w:rFonts w:cstheme="minorHAnsi"/>
        </w:rPr>
      </w:pPr>
      <w:r w:rsidRPr="00655D76">
        <w:rPr>
          <w:rFonts w:cstheme="minorHAnsi"/>
        </w:rPr>
        <w:t>Momentom začatia kontroly ŽoP je prvý pracovný deň nasledujúci</w:t>
      </w:r>
      <w:r w:rsidR="00736780" w:rsidRPr="00655D76">
        <w:rPr>
          <w:rFonts w:cstheme="minorHAnsi"/>
        </w:rPr>
        <w:t xml:space="preserve"> po dni doručenia</w:t>
      </w:r>
      <w:r w:rsidRPr="00655D76">
        <w:rPr>
          <w:rFonts w:cstheme="minorHAnsi"/>
        </w:rPr>
        <w:t xml:space="preserve"> ŽoP. Súčasťou každej ŽoP je podporná dokumentácia – faktúry, resp. účtovné doklady rovnocennej hodnoty, výpisy z</w:t>
      </w:r>
      <w:r w:rsidR="00F34E06" w:rsidRPr="00655D76">
        <w:rPr>
          <w:rFonts w:cstheme="minorHAnsi"/>
        </w:rPr>
        <w:t> </w:t>
      </w:r>
      <w:r w:rsidRPr="00655D76">
        <w:rPr>
          <w:rFonts w:cstheme="minorHAnsi"/>
        </w:rPr>
        <w:t>účtu</w:t>
      </w:r>
      <w:r w:rsidR="00F34E06" w:rsidRPr="00655D76">
        <w:rPr>
          <w:rFonts w:cstheme="minorHAnsi"/>
        </w:rPr>
        <w:t>, zmluva s dodávateľom</w:t>
      </w:r>
      <w:r w:rsidRPr="00655D76">
        <w:rPr>
          <w:rFonts w:cstheme="minorHAnsi"/>
        </w:rPr>
        <w:t xml:space="preserve"> a pod. </w:t>
      </w:r>
      <w:r w:rsidR="00F34E06" w:rsidRPr="00655D76">
        <w:rPr>
          <w:rFonts w:cstheme="minorHAnsi"/>
        </w:rPr>
        <w:t>Vykonávateľ</w:t>
      </w:r>
      <w:r w:rsidRPr="00655D76">
        <w:rPr>
          <w:rFonts w:cstheme="minorHAnsi"/>
        </w:rPr>
        <w:t xml:space="preserve"> vykoná administratívnu finančnú kontrolu</w:t>
      </w:r>
      <w:r w:rsidR="00736780" w:rsidRPr="00655D76">
        <w:rPr>
          <w:rFonts w:cstheme="minorHAnsi"/>
        </w:rPr>
        <w:t xml:space="preserve"> (ďalej len „AFK“)</w:t>
      </w:r>
      <w:r w:rsidRPr="00655D76">
        <w:rPr>
          <w:rFonts w:cstheme="minorHAnsi"/>
        </w:rPr>
        <w:t xml:space="preserve"> ŽoP a následne poskytne finančné prostriedky, prípadne vyzve prijímateľa na odstránenie zistených nedostatkov. </w:t>
      </w:r>
    </w:p>
    <w:p w14:paraId="43A88F8F" w14:textId="36726B22" w:rsidR="00C86345" w:rsidRPr="00655D76" w:rsidRDefault="00A40C78">
      <w:pPr>
        <w:spacing w:before="120" w:after="120" w:line="240" w:lineRule="auto"/>
        <w:jc w:val="both"/>
        <w:rPr>
          <w:rFonts w:cstheme="minorHAnsi"/>
        </w:rPr>
      </w:pPr>
      <w:r w:rsidRPr="00655D76">
        <w:rPr>
          <w:rFonts w:cstheme="minorHAnsi"/>
        </w:rPr>
        <w:t>Prijímateľ je povinný vo všetkých predkladaných ŽoP uvádzať výlučne výdavky, ktoré zodpovedajú podmienkam uvedeným v zmluve o PPM (podmienky oprávnenosti výdavkov sú uvedené v</w:t>
      </w:r>
      <w:r w:rsidR="00541B24" w:rsidRPr="00655D76">
        <w:rPr>
          <w:rFonts w:cstheme="minorHAnsi"/>
        </w:rPr>
        <w:t xml:space="preserve"> článku 4. </w:t>
      </w:r>
      <w:r w:rsidR="00541B24" w:rsidRPr="00655D76">
        <w:rPr>
          <w:rFonts w:cstheme="minorHAnsi"/>
        </w:rPr>
        <w:lastRenderedPageBreak/>
        <w:t>VZP</w:t>
      </w:r>
      <w:r w:rsidRPr="00655D76">
        <w:rPr>
          <w:rFonts w:cstheme="minorHAnsi"/>
        </w:rPr>
        <w:t>). Prijímateľ zodpovedá za pravosť, úplnosť a správnosť údajov uvedených v ŽoP. Pri príprave ŽoP používa prijímateľ skupiny výdavkov schválené v</w:t>
      </w:r>
      <w:r w:rsidR="00285F9A" w:rsidRPr="00655D76">
        <w:rPr>
          <w:rFonts w:cstheme="minorHAnsi"/>
        </w:rPr>
        <w:t> </w:t>
      </w:r>
      <w:r w:rsidR="00F92F56" w:rsidRPr="00655D76">
        <w:rPr>
          <w:rFonts w:cstheme="minorHAnsi"/>
        </w:rPr>
        <w:t>zmluve</w:t>
      </w:r>
      <w:r w:rsidR="00285F9A" w:rsidRPr="00655D76">
        <w:rPr>
          <w:rFonts w:cstheme="minorHAnsi"/>
        </w:rPr>
        <w:t xml:space="preserve"> o PPM</w:t>
      </w:r>
      <w:r w:rsidRPr="00655D76">
        <w:rPr>
          <w:rFonts w:cstheme="minorHAnsi"/>
        </w:rPr>
        <w:t xml:space="preserve">. </w:t>
      </w:r>
    </w:p>
    <w:p w14:paraId="39CDACD0" w14:textId="7DCBFFA8" w:rsidR="00A40C78" w:rsidRPr="00655D76" w:rsidRDefault="667AC8B3">
      <w:pPr>
        <w:spacing w:before="120" w:after="120" w:line="240" w:lineRule="auto"/>
        <w:jc w:val="both"/>
      </w:pPr>
      <w:r w:rsidRPr="00655D76">
        <w:rPr>
          <w:b/>
          <w:bCs/>
        </w:rPr>
        <w:t>Minimálna výška ŽoP</w:t>
      </w:r>
      <w:r w:rsidRPr="00655D76">
        <w:t xml:space="preserve">, ktorú predkladá </w:t>
      </w:r>
      <w:r w:rsidR="003A38B2" w:rsidRPr="00655D76">
        <w:t>p</w:t>
      </w:r>
      <w:r w:rsidRPr="00655D76">
        <w:t xml:space="preserve">rijímateľ, je </w:t>
      </w:r>
      <w:r w:rsidR="006D61CF" w:rsidRPr="00655D76">
        <w:t>5 000</w:t>
      </w:r>
      <w:r w:rsidRPr="00655D76">
        <w:t xml:space="preserve">,00 </w:t>
      </w:r>
      <w:r w:rsidR="008173BC" w:rsidRPr="00655D76">
        <w:t>E</w:t>
      </w:r>
      <w:r w:rsidRPr="00655D76">
        <w:t>ur</w:t>
      </w:r>
      <w:r w:rsidR="17102BA4" w:rsidRPr="00655D76">
        <w:t>,</w:t>
      </w:r>
      <w:r w:rsidR="285FA583" w:rsidRPr="00655D76">
        <w:t xml:space="preserve"> ak nie je vo výzve/v zmluve o PPM určené inak</w:t>
      </w:r>
      <w:r w:rsidRPr="00655D76">
        <w:t xml:space="preserve">, s výnimkou ŽoP </w:t>
      </w:r>
      <w:r w:rsidR="006D61CF" w:rsidRPr="00655D76">
        <w:t xml:space="preserve">ako je </w:t>
      </w:r>
      <w:r w:rsidRPr="00655D76">
        <w:t xml:space="preserve">zúčtovanie </w:t>
      </w:r>
      <w:r w:rsidR="006D61CF" w:rsidRPr="00655D76">
        <w:t>zálohovej platby, a to</w:t>
      </w:r>
      <w:r w:rsidRPr="00655D76">
        <w:t xml:space="preserve"> v prípadoch nevyhnutných pre splnenie podmienok zúčtovania</w:t>
      </w:r>
      <w:r w:rsidR="006D61CF" w:rsidRPr="00655D76">
        <w:t xml:space="preserve"> a záverečnej ŽoP</w:t>
      </w:r>
      <w:r w:rsidR="620B582A" w:rsidRPr="00655D76">
        <w:t xml:space="preserve">. </w:t>
      </w:r>
    </w:p>
    <w:p w14:paraId="226B6ED2" w14:textId="77777777" w:rsidR="00D94AAD" w:rsidRPr="00655D76" w:rsidRDefault="00D94AAD" w:rsidP="009C4EC5">
      <w:pPr>
        <w:spacing w:before="120" w:after="120" w:line="240" w:lineRule="auto"/>
        <w:jc w:val="both"/>
        <w:rPr>
          <w:rFonts w:cstheme="minorHAnsi"/>
        </w:rPr>
      </w:pPr>
      <w:r w:rsidRPr="00655D76">
        <w:rPr>
          <w:rFonts w:cstheme="minorHAnsi"/>
        </w:rPr>
        <w:t xml:space="preserve">Vykonávateľ vykoná kontrolu ŽoP na základe podmienok a postupu výkonu kontroly projektu definovaných v </w:t>
      </w:r>
      <w:r w:rsidR="00F65E1D" w:rsidRPr="00655D76">
        <w:rPr>
          <w:rFonts w:cstheme="minorHAnsi"/>
          <w:bCs/>
        </w:rPr>
        <w:t>SIPOO</w:t>
      </w:r>
      <w:r w:rsidR="00A9595A" w:rsidRPr="00655D76">
        <w:rPr>
          <w:rFonts w:cstheme="minorHAnsi"/>
        </w:rPr>
        <w:t>, záväzných usmernení MF SR</w:t>
      </w:r>
      <w:r w:rsidR="00A9595A" w:rsidRPr="00655D76">
        <w:rPr>
          <w:rStyle w:val="Odkaznapoznmkupodiarou"/>
          <w:rFonts w:cstheme="minorHAnsi"/>
        </w:rPr>
        <w:footnoteReference w:id="21"/>
      </w:r>
      <w:r w:rsidR="00A9595A" w:rsidRPr="00655D76">
        <w:rPr>
          <w:rFonts w:cstheme="minorHAnsi"/>
        </w:rPr>
        <w:t xml:space="preserve"> a zákona o finančnej kontrole</w:t>
      </w:r>
      <w:r w:rsidRPr="00655D76">
        <w:rPr>
          <w:rFonts w:cstheme="minorHAnsi"/>
        </w:rPr>
        <w:t>:</w:t>
      </w:r>
    </w:p>
    <w:p w14:paraId="0E873E2A" w14:textId="67463DF5" w:rsidR="00A9595A" w:rsidRPr="00655D76" w:rsidRDefault="00581AF2" w:rsidP="009C4EC5">
      <w:pPr>
        <w:pStyle w:val="Odsekzoznamu"/>
        <w:numPr>
          <w:ilvl w:val="0"/>
          <w:numId w:val="40"/>
        </w:numPr>
        <w:spacing w:before="120" w:after="120" w:line="240" w:lineRule="auto"/>
        <w:ind w:hanging="436"/>
        <w:contextualSpacing w:val="0"/>
        <w:jc w:val="both"/>
        <w:rPr>
          <w:rFonts w:cstheme="minorHAnsi"/>
        </w:rPr>
      </w:pPr>
      <w:r w:rsidRPr="00655D76">
        <w:rPr>
          <w:rFonts w:cstheme="minorHAnsi"/>
        </w:rPr>
        <w:t xml:space="preserve">ZFK a </w:t>
      </w:r>
      <w:r w:rsidR="00D76A65" w:rsidRPr="00655D76">
        <w:rPr>
          <w:rFonts w:cstheme="minorHAnsi"/>
        </w:rPr>
        <w:t>AFK</w:t>
      </w:r>
      <w:r w:rsidR="00A9595A" w:rsidRPr="00655D76">
        <w:rPr>
          <w:rFonts w:cstheme="minorHAnsi"/>
        </w:rPr>
        <w:t xml:space="preserve"> ŽoP </w:t>
      </w:r>
      <w:r w:rsidR="00BF14CE" w:rsidRPr="00655D76">
        <w:rPr>
          <w:rFonts w:cstheme="minorHAnsi"/>
        </w:rPr>
        <w:t>v</w:t>
      </w:r>
      <w:r w:rsidR="00A9595A" w:rsidRPr="00655D76">
        <w:rPr>
          <w:rFonts w:cstheme="minorHAnsi"/>
        </w:rPr>
        <w:t>ykonávateľ overuje zabezpečenie splnenia zákonnosti, správnosti a oprávnenosti predložených nárokovaných finančných prostriedkov/deklarovaných výdavkov a ostatných skutočností uvedených v ŽoP vrátane ich podpornej dokumentácie a ich súladu s legislatívou EÚ a SR a</w:t>
      </w:r>
      <w:r w:rsidR="000E6528">
        <w:rPr>
          <w:rFonts w:cstheme="minorHAnsi"/>
        </w:rPr>
        <w:t xml:space="preserve"> so </w:t>
      </w:r>
      <w:r w:rsidR="00A9595A" w:rsidRPr="00655D76">
        <w:rPr>
          <w:rFonts w:cstheme="minorHAnsi"/>
        </w:rPr>
        <w:t>zmluvou o PPM.</w:t>
      </w:r>
    </w:p>
    <w:p w14:paraId="542C8F31" w14:textId="08874171" w:rsidR="002C0151" w:rsidRPr="00655D76" w:rsidRDefault="002C0151" w:rsidP="009C4EC5">
      <w:pPr>
        <w:pStyle w:val="Odsekzoznamu"/>
        <w:numPr>
          <w:ilvl w:val="0"/>
          <w:numId w:val="40"/>
        </w:numPr>
        <w:spacing w:before="120" w:after="120" w:line="240" w:lineRule="auto"/>
        <w:ind w:hanging="436"/>
        <w:contextualSpacing w:val="0"/>
        <w:jc w:val="both"/>
        <w:rPr>
          <w:rFonts w:cstheme="minorHAnsi"/>
        </w:rPr>
      </w:pPr>
      <w:r w:rsidRPr="00655D76">
        <w:rPr>
          <w:rFonts w:cstheme="minorHAnsi"/>
        </w:rPr>
        <w:t xml:space="preserve">Finančnou kontrolou na mieste (ďalej len „FKnM“) vykonávateľ reálne overuje skutočnosti </w:t>
      </w:r>
      <w:r w:rsidRPr="00655D76">
        <w:t>s implementáciou projektu a plnením podmienok vyplývajúcich zo zmluvy o PPM.</w:t>
      </w:r>
      <w:r w:rsidR="006D61CF" w:rsidRPr="00655D76">
        <w:t xml:space="preserve"> FKnM sa vykonáva podľa relevantnosti, ak je </w:t>
      </w:r>
      <w:r w:rsidR="00B27FAA" w:rsidRPr="00655D76">
        <w:t xml:space="preserve">FKnM </w:t>
      </w:r>
      <w:r w:rsidR="006D61CF" w:rsidRPr="00655D76">
        <w:t>potrebné doplniť</w:t>
      </w:r>
      <w:r w:rsidR="00B27FAA" w:rsidRPr="00655D76">
        <w:t xml:space="preserve"> k</w:t>
      </w:r>
      <w:r w:rsidR="006D61CF" w:rsidRPr="00655D76">
        <w:t xml:space="preserve"> výkon</w:t>
      </w:r>
      <w:r w:rsidR="00B27FAA" w:rsidRPr="00655D76">
        <w:t>u</w:t>
      </w:r>
      <w:r w:rsidR="006D61CF" w:rsidRPr="00655D76">
        <w:t xml:space="preserve"> AFK ŽoP.</w:t>
      </w:r>
    </w:p>
    <w:p w14:paraId="4C027045" w14:textId="4087DDA4" w:rsidR="002C0151" w:rsidRPr="00655D76" w:rsidRDefault="00581AF2">
      <w:pPr>
        <w:spacing w:after="0" w:line="240" w:lineRule="auto"/>
        <w:jc w:val="both"/>
        <w:rPr>
          <w:rFonts w:cstheme="minorHAnsi"/>
        </w:rPr>
      </w:pPr>
      <w:r w:rsidRPr="00655D76">
        <w:rPr>
          <w:rFonts w:cstheme="minorHAnsi"/>
        </w:rPr>
        <w:t>Platbu, na základe ktorej sa vyplácajú prostriedky mechanizmu prijímateľovi – poskytnutie zálohovej platby, poskytnutie predfinancovania a refundácia, je vykonávateľ povinný vyplatiť prijímateľovi v nasledovných lehotách:</w:t>
      </w:r>
    </w:p>
    <w:p w14:paraId="45FB115E" w14:textId="38C890F1" w:rsidR="00581AF2" w:rsidRPr="009C4EC5" w:rsidRDefault="00581AF2">
      <w:pPr>
        <w:spacing w:after="0" w:line="240" w:lineRule="auto"/>
        <w:jc w:val="both"/>
        <w:rPr>
          <w:rFonts w:cstheme="minorHAnsi"/>
          <w:b/>
        </w:rPr>
      </w:pPr>
      <w:r w:rsidRPr="00655D76">
        <w:rPr>
          <w:rFonts w:cstheme="minorHAnsi"/>
        </w:rPr>
        <w:t xml:space="preserve">− Ak vykonávateľ v súvislosti so žiadosťou o platbu vykonáva </w:t>
      </w:r>
      <w:r w:rsidRPr="009C4EC5">
        <w:rPr>
          <w:rFonts w:cstheme="minorHAnsi"/>
          <w:b/>
        </w:rPr>
        <w:t>ZFK a AFK</w:t>
      </w:r>
      <w:r w:rsidRPr="00655D76">
        <w:rPr>
          <w:rFonts w:cstheme="minorHAnsi"/>
        </w:rPr>
        <w:t xml:space="preserve">, platbu vyplatí najneskôr </w:t>
      </w:r>
      <w:r w:rsidRPr="009C4EC5">
        <w:rPr>
          <w:rFonts w:cstheme="minorHAnsi"/>
          <w:b/>
        </w:rPr>
        <w:t>do 45</w:t>
      </w:r>
    </w:p>
    <w:p w14:paraId="374EC601" w14:textId="7A7F6E19" w:rsidR="00581AF2" w:rsidRPr="00655D76" w:rsidRDefault="00581AF2">
      <w:pPr>
        <w:spacing w:after="0" w:line="240" w:lineRule="auto"/>
        <w:jc w:val="both"/>
        <w:rPr>
          <w:rFonts w:cstheme="minorHAnsi"/>
        </w:rPr>
      </w:pPr>
      <w:r w:rsidRPr="009C4EC5">
        <w:rPr>
          <w:rFonts w:cstheme="minorHAnsi"/>
          <w:b/>
        </w:rPr>
        <w:t>kalendárnych dní od predloženia žiadosti o platbu</w:t>
      </w:r>
      <w:r w:rsidRPr="00655D76">
        <w:rPr>
          <w:rFonts w:cstheme="minorHAnsi"/>
        </w:rPr>
        <w:t>;</w:t>
      </w:r>
    </w:p>
    <w:p w14:paraId="05AFB2BE" w14:textId="0537D881" w:rsidR="00581AF2" w:rsidRPr="00655D76" w:rsidRDefault="00581AF2">
      <w:pPr>
        <w:spacing w:after="0" w:line="240" w:lineRule="auto"/>
        <w:jc w:val="both"/>
        <w:rPr>
          <w:rFonts w:cstheme="minorHAnsi"/>
        </w:rPr>
      </w:pPr>
      <w:r w:rsidRPr="00655D76">
        <w:rPr>
          <w:rFonts w:cstheme="minorHAnsi"/>
        </w:rPr>
        <w:t xml:space="preserve">− Ak vykonávateľ v súvislosti so žiadosťou o platbu vykonáva </w:t>
      </w:r>
      <w:r w:rsidRPr="009C4EC5">
        <w:rPr>
          <w:rFonts w:cstheme="minorHAnsi"/>
          <w:b/>
        </w:rPr>
        <w:t>ZFK, AFK a aj FKnM</w:t>
      </w:r>
      <w:r w:rsidRPr="00655D76">
        <w:rPr>
          <w:rFonts w:cstheme="minorHAnsi"/>
        </w:rPr>
        <w:t xml:space="preserve">, platbu vyplatí najneskôr </w:t>
      </w:r>
      <w:r w:rsidRPr="009C4EC5">
        <w:rPr>
          <w:rFonts w:cstheme="minorHAnsi"/>
          <w:b/>
        </w:rPr>
        <w:t>do 60 kalendárnych dní od predloženia žiadosti o platbu</w:t>
      </w:r>
      <w:r w:rsidRPr="00655D76">
        <w:rPr>
          <w:rFonts w:cstheme="minorHAnsi"/>
        </w:rPr>
        <w:t>.</w:t>
      </w:r>
    </w:p>
    <w:p w14:paraId="6E50EFB7" w14:textId="0144F09E" w:rsidR="00F65B64" w:rsidRPr="00655D76" w:rsidRDefault="00F65B64" w:rsidP="00F65B64">
      <w:pPr>
        <w:jc w:val="both"/>
      </w:pPr>
      <w:r w:rsidRPr="00655D76">
        <w:t xml:space="preserve">V prípade pochybnosti o správnosti, oprávnenosti a zákonnosti výdavkov deklarovaných prijímateľom je </w:t>
      </w:r>
      <w:r w:rsidR="00924D9C">
        <w:t>vykonávateľ</w:t>
      </w:r>
      <w:r w:rsidRPr="00655D76">
        <w:t xml:space="preserve"> a orgán auditu oprávnený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w:t>
      </w:r>
      <w:r w:rsidR="00924D9C">
        <w:t>vykonávateľa</w:t>
      </w:r>
      <w:r w:rsidRPr="00655D76">
        <w:t xml:space="preserve">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w:t>
      </w:r>
    </w:p>
    <w:p w14:paraId="25DB9491" w14:textId="648AB83C" w:rsidR="00A9595A" w:rsidRPr="00655D76" w:rsidRDefault="00A101F5">
      <w:pPr>
        <w:spacing w:before="120" w:after="120" w:line="240" w:lineRule="auto"/>
        <w:jc w:val="both"/>
        <w:rPr>
          <w:rFonts w:cstheme="minorHAnsi"/>
        </w:rPr>
      </w:pPr>
      <w:r w:rsidRPr="00655D76">
        <w:rPr>
          <w:rFonts w:cstheme="minorHAnsi"/>
        </w:rPr>
        <w:t xml:space="preserve">Vo všeobecnosti platí, že </w:t>
      </w:r>
      <w:r w:rsidR="00AD6FB6" w:rsidRPr="00655D76">
        <w:rPr>
          <w:rFonts w:cstheme="minorHAnsi"/>
        </w:rPr>
        <w:t>v</w:t>
      </w:r>
      <w:r w:rsidRPr="00655D76">
        <w:rPr>
          <w:rFonts w:cstheme="minorHAnsi"/>
        </w:rPr>
        <w:t>ykonávateľ</w:t>
      </w:r>
      <w:r w:rsidR="00A9595A" w:rsidRPr="00655D76">
        <w:rPr>
          <w:rFonts w:cstheme="minorHAnsi"/>
        </w:rPr>
        <w:t xml:space="preserve"> zabezpečí, aby výdavky, ktoré sú predmetom prebiehajúceho skúmania, neboli zahrnuté do </w:t>
      </w:r>
      <w:r w:rsidR="00B837A7" w:rsidRPr="00655D76">
        <w:rPr>
          <w:rFonts w:cstheme="minorHAnsi"/>
        </w:rPr>
        <w:t>oprávnených výdavkov</w:t>
      </w:r>
      <w:r w:rsidR="00A9595A" w:rsidRPr="00655D76">
        <w:rPr>
          <w:rFonts w:cstheme="minorHAnsi"/>
        </w:rPr>
        <w:t xml:space="preserve"> do momentu potvrdenia ich zákonnosti, oprávnenosti a správnosti.</w:t>
      </w:r>
    </w:p>
    <w:p w14:paraId="73DF34FF" w14:textId="5347EBCF" w:rsidR="007D7B3E" w:rsidRPr="00655D76" w:rsidRDefault="00A101F5">
      <w:pPr>
        <w:spacing w:before="120" w:after="120" w:line="240" w:lineRule="auto"/>
        <w:jc w:val="both"/>
        <w:rPr>
          <w:rFonts w:cstheme="minorHAnsi"/>
        </w:rPr>
      </w:pPr>
      <w:r w:rsidRPr="00655D76">
        <w:rPr>
          <w:rFonts w:cstheme="minorHAnsi"/>
        </w:rPr>
        <w:t>Vykonávateľ postupuje pri výkone finančnej kontroly ŽoP v súlade s</w:t>
      </w:r>
      <w:r w:rsidR="00F65E1D" w:rsidRPr="00655D76">
        <w:rPr>
          <w:rFonts w:cstheme="minorHAnsi"/>
        </w:rPr>
        <w:t> </w:t>
      </w:r>
      <w:r w:rsidRPr="00655D76">
        <w:rPr>
          <w:rFonts w:cstheme="minorHAnsi"/>
        </w:rPr>
        <w:t>ustanoveniami</w:t>
      </w:r>
      <w:r w:rsidR="00F65E1D" w:rsidRPr="00655D76">
        <w:rPr>
          <w:rFonts w:cstheme="minorHAnsi"/>
        </w:rPr>
        <w:t xml:space="preserve"> </w:t>
      </w:r>
      <w:r w:rsidR="00F65E1D" w:rsidRPr="00655D76">
        <w:rPr>
          <w:rFonts w:cstheme="minorHAnsi"/>
          <w:bCs/>
        </w:rPr>
        <w:t>SIPOO</w:t>
      </w:r>
      <w:r w:rsidRPr="00655D76">
        <w:rPr>
          <w:rFonts w:cstheme="minorHAnsi"/>
        </w:rPr>
        <w:t xml:space="preserve">. Ak </w:t>
      </w:r>
      <w:r w:rsidR="00AD6FB6" w:rsidRPr="00655D76">
        <w:rPr>
          <w:rFonts w:cstheme="minorHAnsi"/>
        </w:rPr>
        <w:t>v</w:t>
      </w:r>
      <w:r w:rsidRPr="00655D76">
        <w:rPr>
          <w:rFonts w:cstheme="minorHAnsi"/>
        </w:rPr>
        <w:t xml:space="preserve">ykonávateľ pri výkone finančnej kontroly ŽoP </w:t>
      </w:r>
      <w:r w:rsidR="002E0432" w:rsidRPr="00655D76">
        <w:rPr>
          <w:rFonts w:cstheme="minorHAnsi"/>
        </w:rPr>
        <w:t>p</w:t>
      </w:r>
      <w:r w:rsidRPr="00655D76">
        <w:rPr>
          <w:rFonts w:cstheme="minorHAnsi"/>
        </w:rPr>
        <w:t xml:space="preserve">rijímateľa zistí, že ŽoP predložená </w:t>
      </w:r>
      <w:r w:rsidR="002E0432" w:rsidRPr="00655D76">
        <w:rPr>
          <w:rFonts w:cstheme="minorHAnsi"/>
        </w:rPr>
        <w:t>p</w:t>
      </w:r>
      <w:r w:rsidRPr="00655D76">
        <w:rPr>
          <w:rFonts w:cstheme="minorHAnsi"/>
        </w:rPr>
        <w:t xml:space="preserve">rijímateľom obsahuje výdavky, ktoré sú predmetom prebiehajúceho skúmania, resp. zistí, že ŽoP </w:t>
      </w:r>
      <w:r w:rsidR="00917699" w:rsidRPr="00655D76">
        <w:rPr>
          <w:rFonts w:cstheme="minorHAnsi"/>
        </w:rPr>
        <w:t>p</w:t>
      </w:r>
      <w:r w:rsidRPr="00655D76">
        <w:rPr>
          <w:rFonts w:cstheme="minorHAnsi"/>
        </w:rPr>
        <w:t xml:space="preserve">rijímateľa nie je </w:t>
      </w:r>
      <w:r w:rsidRPr="00655D76">
        <w:rPr>
          <w:rFonts w:cstheme="minorHAnsi"/>
        </w:rPr>
        <w:lastRenderedPageBreak/>
        <w:t xml:space="preserve">možné schváliť z dôvodu, že sa začalo prebiehajúce skúmanie v súvislosti s možnou nezrovnalosťou ovplyvňujúcou dotknuté výdavky, </w:t>
      </w:r>
      <w:r w:rsidR="00AD6FB6" w:rsidRPr="00655D76">
        <w:rPr>
          <w:rFonts w:cstheme="minorHAnsi"/>
        </w:rPr>
        <w:t>v</w:t>
      </w:r>
      <w:r w:rsidRPr="00655D76">
        <w:rPr>
          <w:rFonts w:cstheme="minorHAnsi"/>
        </w:rPr>
        <w:t xml:space="preserve">ykonávateľ </w:t>
      </w:r>
      <w:r w:rsidR="007D7B3E" w:rsidRPr="00655D76">
        <w:rPr>
          <w:rFonts w:cstheme="minorHAnsi"/>
        </w:rPr>
        <w:t>pozastaví výkon AFK</w:t>
      </w:r>
      <w:r w:rsidRPr="00655D76">
        <w:rPr>
          <w:rFonts w:cstheme="minorHAnsi"/>
        </w:rPr>
        <w:t xml:space="preserve">. </w:t>
      </w:r>
    </w:p>
    <w:p w14:paraId="55010EED" w14:textId="4A1F2560"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štátne rozpočtové organizácie</w:t>
      </w:r>
      <w:r w:rsidRPr="00655D76">
        <w:rPr>
          <w:rFonts w:cstheme="minorHAnsi"/>
        </w:rPr>
        <w:t xml:space="preserve"> </w:t>
      </w:r>
      <w:r w:rsidR="007D7B3E" w:rsidRPr="00655D76">
        <w:rPr>
          <w:rFonts w:cstheme="minorHAnsi"/>
        </w:rPr>
        <w:t>vykonávateľ</w:t>
      </w:r>
      <w:r w:rsidRPr="00655D76">
        <w:rPr>
          <w:rFonts w:cstheme="minorHAnsi"/>
        </w:rPr>
        <w:t xml:space="preserve"> zabezpečuje prevod prostriedkov na realizáciu projektu rozpočtovým opatrením prostredníctvom úpravy limitov výdavkov za prostriedky </w:t>
      </w:r>
      <w:r w:rsidR="00B04B76" w:rsidRPr="00655D76">
        <w:rPr>
          <w:rFonts w:cstheme="minorHAnsi"/>
        </w:rPr>
        <w:t>mechanizmu</w:t>
      </w:r>
      <w:r w:rsidRPr="00655D76">
        <w:rPr>
          <w:rFonts w:cstheme="minorHAnsi"/>
        </w:rPr>
        <w:t xml:space="preserve">: viazaním výdavkov v rozpočte PJ a navýšením limitov výdavkov </w:t>
      </w:r>
      <w:r w:rsidR="00917699" w:rsidRPr="00655D76">
        <w:rPr>
          <w:rFonts w:cstheme="minorHAnsi"/>
        </w:rPr>
        <w:t>p</w:t>
      </w:r>
      <w:r w:rsidRPr="00655D76">
        <w:rPr>
          <w:rFonts w:cstheme="minorHAnsi"/>
        </w:rPr>
        <w:t xml:space="preserve">rijímateľa. Deň aktivácie ELÚR potvrdzujúci úpravu rozpočtu </w:t>
      </w:r>
      <w:r w:rsidR="00917699" w:rsidRPr="00655D76">
        <w:rPr>
          <w:rFonts w:cstheme="minorHAnsi"/>
        </w:rPr>
        <w:t>p</w:t>
      </w:r>
      <w:r w:rsidRPr="00655D76">
        <w:rPr>
          <w:rFonts w:cstheme="minorHAnsi"/>
        </w:rPr>
        <w:t>rijímateľ</w:t>
      </w:r>
      <w:r w:rsidR="00B04B76" w:rsidRPr="00655D76">
        <w:rPr>
          <w:rFonts w:cstheme="minorHAnsi"/>
        </w:rPr>
        <w:t>a sa považuje za deň čerpania prostriedkov mechanizmu</w:t>
      </w:r>
      <w:r w:rsidRPr="00655D76">
        <w:rPr>
          <w:rFonts w:cstheme="minorHAnsi"/>
        </w:rPr>
        <w:t>, resp. jeho časti.</w:t>
      </w:r>
    </w:p>
    <w:p w14:paraId="24A67058" w14:textId="3018C8A3"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ostatné subjekty verejnej správy</w:t>
      </w:r>
      <w:r w:rsidRPr="00655D76">
        <w:rPr>
          <w:rFonts w:cstheme="minorHAnsi"/>
        </w:rPr>
        <w:t xml:space="preserve"> (štátna príspevková organizácia, VÚC, obec, rozpočtová alebo príspevková organizácia VÚC alebo obce, iná organizácia verejnej správy) a subjekty súkromného sektora (nezisková organizácia, podnikateľ a pod.) zabezpečuje </w:t>
      </w:r>
      <w:r w:rsidR="00AD6FB6" w:rsidRPr="00655D76">
        <w:rPr>
          <w:rFonts w:cstheme="minorHAnsi"/>
        </w:rPr>
        <w:t>v</w:t>
      </w:r>
      <w:r w:rsidR="007D7B3E" w:rsidRPr="00655D76">
        <w:rPr>
          <w:rFonts w:cstheme="minorHAnsi"/>
        </w:rPr>
        <w:t>ykonávateľ</w:t>
      </w:r>
      <w:r w:rsidRPr="00655D76">
        <w:rPr>
          <w:rFonts w:cstheme="minorHAnsi"/>
        </w:rPr>
        <w:t xml:space="preserve"> prevod prostriedkov na realizáciu projektu z výdavkového účtu formou transferu. Prostriedky </w:t>
      </w:r>
      <w:r w:rsidR="00B04B76" w:rsidRPr="00655D76">
        <w:rPr>
          <w:rFonts w:cstheme="minorHAnsi"/>
        </w:rPr>
        <w:t>mechanizmu</w:t>
      </w:r>
      <w:r w:rsidR="00CD0D1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 xml:space="preserve">príslušného výdavkového účtu </w:t>
      </w:r>
      <w:r w:rsidR="007D7B3E" w:rsidRPr="00655D76">
        <w:rPr>
          <w:rFonts w:cstheme="minorHAnsi"/>
        </w:rPr>
        <w:t>vykonávateľa</w:t>
      </w:r>
      <w:r w:rsidRPr="00655D76">
        <w:rPr>
          <w:rFonts w:cstheme="minorHAnsi"/>
        </w:rPr>
        <w:t xml:space="preserve"> sú prevedené na účet </w:t>
      </w:r>
      <w:r w:rsidR="00917699" w:rsidRPr="00655D76">
        <w:rPr>
          <w:rFonts w:cstheme="minorHAnsi"/>
        </w:rPr>
        <w:t>p</w:t>
      </w:r>
      <w:r w:rsidRPr="00655D76">
        <w:rPr>
          <w:rFonts w:cstheme="minorHAnsi"/>
        </w:rPr>
        <w:t>rijímateľa</w:t>
      </w:r>
      <w:r w:rsidR="007D7B3E" w:rsidRPr="00655D76">
        <w:rPr>
          <w:rFonts w:cstheme="minorHAnsi"/>
        </w:rPr>
        <w:t xml:space="preserve"> </w:t>
      </w:r>
      <w:r w:rsidRPr="00655D76">
        <w:rPr>
          <w:rFonts w:cstheme="minorHAnsi"/>
        </w:rPr>
        <w:t xml:space="preserve">podľa zmluvy o PPM </w:t>
      </w:r>
      <w:r w:rsidR="00CD0D12" w:rsidRPr="00655D76">
        <w:rPr>
          <w:rFonts w:cstheme="minorHAnsi"/>
        </w:rPr>
        <w:t xml:space="preserve">   </w:t>
      </w:r>
      <w:r w:rsidRPr="00655D76">
        <w:rPr>
          <w:rFonts w:cstheme="minorHAnsi"/>
        </w:rPr>
        <w:t xml:space="preserve">v súlade s § 8 </w:t>
      </w:r>
      <w:r w:rsidR="005F0335">
        <w:rPr>
          <w:rFonts w:cstheme="minorHAnsi"/>
        </w:rPr>
        <w:t>Z</w:t>
      </w:r>
      <w:r w:rsidRPr="00655D76">
        <w:rPr>
          <w:rFonts w:cstheme="minorHAnsi"/>
        </w:rPr>
        <w:t xml:space="preserve">ákona č. 291/2002 Z. z. o Štátnej pokladnici. Deň pripísania finančných prostriedkov na účet </w:t>
      </w:r>
      <w:r w:rsidR="00917699" w:rsidRPr="00655D76">
        <w:rPr>
          <w:rFonts w:cstheme="minorHAnsi"/>
        </w:rPr>
        <w:t>p</w:t>
      </w:r>
      <w:r w:rsidRPr="00655D76">
        <w:rPr>
          <w:rFonts w:cstheme="minorHAnsi"/>
        </w:rPr>
        <w:t>rijímateľ</w:t>
      </w:r>
      <w:r w:rsidR="007D7B3E" w:rsidRPr="00655D76">
        <w:rPr>
          <w:rFonts w:cstheme="minorHAnsi"/>
        </w:rPr>
        <w:t>a sa považuje za deň čerpania prostriedkov mechanizmu</w:t>
      </w:r>
      <w:r w:rsidRPr="00655D76">
        <w:rPr>
          <w:rFonts w:cstheme="minorHAnsi"/>
        </w:rPr>
        <w:t>, resp. jeho časti.</w:t>
      </w:r>
    </w:p>
    <w:p w14:paraId="20309612" w14:textId="77777777" w:rsidR="00A101F5" w:rsidRPr="00655D76" w:rsidRDefault="00A101F5" w:rsidP="009C4EC5">
      <w:pPr>
        <w:spacing w:before="120" w:after="120" w:line="240" w:lineRule="auto"/>
        <w:jc w:val="both"/>
        <w:rPr>
          <w:rFonts w:cstheme="minorHAnsi"/>
        </w:rPr>
      </w:pPr>
      <w:r w:rsidRPr="00655D76">
        <w:rPr>
          <w:rFonts w:cstheme="minorHAnsi"/>
        </w:rPr>
        <w:t xml:space="preserve">Vykonávateľ zabezpečuje poskytovanie platieb nasledujúcimi spôsobmi: </w:t>
      </w:r>
    </w:p>
    <w:p w14:paraId="02F9E990" w14:textId="77777777" w:rsidR="00A101F5" w:rsidRPr="00655D76" w:rsidRDefault="00A101F5" w:rsidP="009C4EC5">
      <w:pPr>
        <w:pStyle w:val="Odsekzoznamu"/>
        <w:numPr>
          <w:ilvl w:val="1"/>
          <w:numId w:val="9"/>
        </w:numPr>
        <w:spacing w:before="120" w:after="120" w:line="240" w:lineRule="auto"/>
        <w:ind w:left="709" w:hanging="425"/>
        <w:jc w:val="both"/>
        <w:rPr>
          <w:rFonts w:cstheme="minorHAnsi"/>
        </w:rPr>
      </w:pPr>
      <w:r w:rsidRPr="00655D76">
        <w:rPr>
          <w:rFonts w:cstheme="minorHAnsi"/>
        </w:rPr>
        <w:t xml:space="preserve">systémom zálohových platieb, </w:t>
      </w:r>
    </w:p>
    <w:p w14:paraId="4881F58E" w14:textId="77777777" w:rsidR="00A101F5" w:rsidRPr="00655D76" w:rsidRDefault="00A101F5" w:rsidP="009C4EC5">
      <w:pPr>
        <w:pStyle w:val="Odsekzoznamu"/>
        <w:numPr>
          <w:ilvl w:val="1"/>
          <w:numId w:val="9"/>
        </w:numPr>
        <w:spacing w:before="120" w:after="120" w:line="240" w:lineRule="auto"/>
        <w:ind w:left="709" w:hanging="425"/>
        <w:jc w:val="both"/>
        <w:rPr>
          <w:rFonts w:cstheme="minorHAnsi"/>
        </w:rPr>
      </w:pPr>
      <w:r w:rsidRPr="00655D76">
        <w:rPr>
          <w:rFonts w:cstheme="minorHAnsi"/>
        </w:rPr>
        <w:t xml:space="preserve">systémom predfinancovania, </w:t>
      </w:r>
    </w:p>
    <w:p w14:paraId="3CB623ED" w14:textId="77777777" w:rsidR="00A101F5" w:rsidRPr="00655D76" w:rsidRDefault="00A101F5" w:rsidP="009C4EC5">
      <w:pPr>
        <w:pStyle w:val="Odsekzoznamu"/>
        <w:numPr>
          <w:ilvl w:val="1"/>
          <w:numId w:val="9"/>
        </w:numPr>
        <w:spacing w:before="120" w:after="120" w:line="240" w:lineRule="auto"/>
        <w:ind w:left="709" w:hanging="425"/>
        <w:contextualSpacing w:val="0"/>
        <w:jc w:val="both"/>
        <w:rPr>
          <w:rFonts w:cstheme="minorHAnsi"/>
        </w:rPr>
      </w:pPr>
      <w:r w:rsidRPr="00655D76">
        <w:rPr>
          <w:rFonts w:cstheme="minorHAnsi"/>
        </w:rPr>
        <w:t>systémom refundácie.</w:t>
      </w:r>
    </w:p>
    <w:p w14:paraId="328D15B0" w14:textId="588C8B82" w:rsidR="00A101F5" w:rsidRPr="00655D76" w:rsidRDefault="6C870F6E" w:rsidP="009C4EC5">
      <w:pPr>
        <w:spacing w:before="120" w:after="120" w:line="240" w:lineRule="auto"/>
        <w:jc w:val="both"/>
      </w:pPr>
      <w:r w:rsidRPr="00655D76">
        <w:t>Prijímatelia sú oprávnení využív</w:t>
      </w:r>
      <w:r w:rsidR="7C4C83D8" w:rsidRPr="00655D76">
        <w:t>ať systém predfinancovania,</w:t>
      </w:r>
      <w:r w:rsidRPr="00655D76">
        <w:t xml:space="preserve"> systém zálohových platieb a systém refundácie v súlade </w:t>
      </w:r>
      <w:r w:rsidR="4F3BD586" w:rsidRPr="00655D76">
        <w:t>so zmluvou o PPM</w:t>
      </w:r>
      <w:r w:rsidRPr="00655D76">
        <w:t xml:space="preserve">. Prijímateľ môže kombinovať uvedené systémy v závislosti od rozhodnutia </w:t>
      </w:r>
      <w:r w:rsidR="00AD6FB6" w:rsidRPr="00655D76">
        <w:t>v</w:t>
      </w:r>
      <w:r w:rsidRPr="00655D76">
        <w:t xml:space="preserve">ykonávateľa stanoveného v zmluve o PPM. </w:t>
      </w:r>
      <w:r w:rsidR="7C4C83D8" w:rsidRPr="00655D76">
        <w:t xml:space="preserve">Kombinovanie jednotlivých systémov financovania je možné iba za podmienky, že konkrétny výdavok môže byť vykázaný len v rámci jedného systému financovania. V prípade kombinácie systémov financovania platí, že </w:t>
      </w:r>
      <w:r w:rsidR="03A734E1" w:rsidRPr="00655D76">
        <w:t>ŽoP</w:t>
      </w:r>
      <w:r w:rsidR="7C4C83D8" w:rsidRPr="00655D76">
        <w:t xml:space="preserve"> sa predkladá samostatne za každý jeden z uplatňovaných systémov financovania.</w:t>
      </w:r>
    </w:p>
    <w:p w14:paraId="4083C0AE" w14:textId="531C7295" w:rsidR="3103D927" w:rsidRPr="00655D76" w:rsidRDefault="3103D927" w:rsidP="009C4EC5">
      <w:pPr>
        <w:pBdr>
          <w:top w:val="single" w:sz="8" w:space="1" w:color="000000"/>
          <w:left w:val="single" w:sz="8" w:space="4" w:color="000000"/>
          <w:bottom w:val="single" w:sz="8" w:space="1" w:color="000000"/>
          <w:right w:val="single" w:sz="8" w:space="4" w:color="000000"/>
        </w:pBdr>
        <w:shd w:val="clear" w:color="auto" w:fill="F8FAFD" w:themeFill="accent1" w:themeFillTint="33"/>
        <w:spacing w:before="120" w:after="120"/>
        <w:jc w:val="both"/>
        <w:rPr>
          <w:rFonts w:ascii="Calibri" w:eastAsia="Calibri" w:hAnsi="Calibri" w:cs="Calibri"/>
        </w:rPr>
      </w:pPr>
      <w:r w:rsidRPr="00655D76">
        <w:rPr>
          <w:rFonts w:ascii="Calibri" w:eastAsia="Calibri" w:hAnsi="Calibri" w:cs="Calibri"/>
          <w:b/>
          <w:bCs/>
          <w:u w:val="single"/>
        </w:rPr>
        <w:t>Upozornenie</w:t>
      </w:r>
      <w:r w:rsidRPr="00655D76">
        <w:rPr>
          <w:rFonts w:ascii="Calibri" w:eastAsia="Calibri" w:hAnsi="Calibri" w:cs="Calibri"/>
          <w:b/>
          <w:bCs/>
        </w:rPr>
        <w:t>:</w:t>
      </w:r>
      <w:r w:rsidRPr="00655D76">
        <w:rPr>
          <w:rFonts w:ascii="Calibri" w:eastAsia="Calibri" w:hAnsi="Calibri" w:cs="Calibri"/>
        </w:rPr>
        <w:t xml:space="preserve"> Prijímateľ je zodpovedný za správnosť a kompletnosť údajov uvedených v ŽoP a jej prílohách. Ak na základe nepravých alebo nesprávnych údajov uvedených </w:t>
      </w:r>
      <w:r w:rsidR="00AC0044">
        <w:rPr>
          <w:rFonts w:ascii="Calibri" w:eastAsia="Calibri" w:hAnsi="Calibri" w:cs="Calibri"/>
        </w:rPr>
        <w:t>v</w:t>
      </w:r>
      <w:r w:rsidRPr="00655D76">
        <w:rPr>
          <w:rFonts w:ascii="Calibri" w:eastAsia="Calibri" w:hAnsi="Calibri" w:cs="Calibri"/>
        </w:rPr>
        <w:t xml:space="preserve"> akejkoľvek ŽoP dôjde k vyplateniu alebo schváleniu platby, </w:t>
      </w:r>
      <w:r w:rsidR="00D90555" w:rsidRPr="00655D76">
        <w:rPr>
          <w:rFonts w:ascii="Calibri" w:eastAsia="Calibri" w:hAnsi="Calibri" w:cs="Calibri"/>
        </w:rPr>
        <w:t>p</w:t>
      </w:r>
      <w:r w:rsidRPr="00655D76">
        <w:rPr>
          <w:rFonts w:ascii="Calibri" w:eastAsia="Calibri" w:hAnsi="Calibri" w:cs="Calibri"/>
        </w:rPr>
        <w:t>rijímateľ je povinný takto vyplatené alebo schválené prostriedky bezodkladne, od kedy sa o tejto skutočnosti dozvie, vrátiť.</w:t>
      </w:r>
    </w:p>
    <w:p w14:paraId="4CDF5038" w14:textId="642C1DAD" w:rsidR="00947378" w:rsidRPr="00655D76" w:rsidRDefault="6CA41A36" w:rsidP="009C4EC5">
      <w:pPr>
        <w:pStyle w:val="Nadpis2"/>
        <w:spacing w:before="360" w:after="360" w:line="240" w:lineRule="auto"/>
        <w:ind w:left="567" w:hanging="578"/>
        <w:rPr>
          <w:rFonts w:asciiTheme="minorHAnsi" w:hAnsiTheme="minorHAnsi" w:cstheme="minorHAnsi"/>
        </w:rPr>
      </w:pPr>
      <w:bookmarkStart w:id="130" w:name="_Toc201132391"/>
      <w:r w:rsidRPr="00655D76">
        <w:rPr>
          <w:rFonts w:asciiTheme="minorHAnsi" w:hAnsiTheme="minorHAnsi" w:cstheme="minorHAnsi"/>
        </w:rPr>
        <w:t>Systém predfinancovania</w:t>
      </w:r>
      <w:bookmarkEnd w:id="130"/>
    </w:p>
    <w:p w14:paraId="2E154651" w14:textId="77777777" w:rsidR="00947378" w:rsidRPr="00655D76" w:rsidRDefault="00947378" w:rsidP="009C4EC5">
      <w:pPr>
        <w:spacing w:before="120" w:after="120" w:line="240" w:lineRule="auto"/>
        <w:jc w:val="both"/>
        <w:rPr>
          <w:rFonts w:cstheme="minorHAnsi"/>
        </w:rPr>
      </w:pPr>
      <w:r w:rsidRPr="00655D76">
        <w:rPr>
          <w:rFonts w:cstheme="minorHAnsi"/>
        </w:rPr>
        <w:t xml:space="preserve">V rámci systému predfinancovania sa poskytujú platby na základe prijímateľom predložených, dosiaľ nezaplatených účtovných dokladov (v lehote splatnosti) vystavených dodávateľom. </w:t>
      </w:r>
    </w:p>
    <w:p w14:paraId="49A3ACE5" w14:textId="5CC06288" w:rsidR="00CD0D12" w:rsidRPr="00655D76" w:rsidRDefault="00947378" w:rsidP="009C4EC5">
      <w:pPr>
        <w:spacing w:before="120" w:after="120" w:line="240" w:lineRule="auto"/>
        <w:jc w:val="both"/>
        <w:rPr>
          <w:rFonts w:cstheme="minorHAnsi"/>
        </w:rPr>
      </w:pPr>
      <w:r w:rsidRPr="00655D76">
        <w:rPr>
          <w:rFonts w:cstheme="minorHAnsi"/>
        </w:rPr>
        <w:t>Pri využití systému p</w:t>
      </w:r>
      <w:r w:rsidR="007D7B3E" w:rsidRPr="00655D76">
        <w:rPr>
          <w:rFonts w:cstheme="minorHAnsi"/>
        </w:rPr>
        <w:t>redfinancovania sa vyplácanie prostriedkov mechanizmu</w:t>
      </w:r>
      <w:r w:rsidRPr="00655D76">
        <w:rPr>
          <w:rFonts w:cstheme="minorHAnsi"/>
        </w:rPr>
        <w:t xml:space="preserve"> uskutočňuje </w:t>
      </w:r>
      <w:r w:rsidRPr="00655D76">
        <w:rPr>
          <w:rFonts w:cstheme="minorHAnsi"/>
          <w:b/>
        </w:rPr>
        <w:t>v dvoch etapách</w:t>
      </w:r>
      <w:r w:rsidR="00CD0D12" w:rsidRPr="00655D76">
        <w:rPr>
          <w:rFonts w:cstheme="minorHAnsi"/>
          <w:b/>
        </w:rPr>
        <w:t xml:space="preserve">, </w:t>
      </w:r>
      <w:r w:rsidR="00CD0D12" w:rsidRPr="00655D76">
        <w:rPr>
          <w:rFonts w:cstheme="minorHAnsi"/>
        </w:rPr>
        <w:t>v:</w:t>
      </w:r>
    </w:p>
    <w:p w14:paraId="6006469F" w14:textId="665B8AE7" w:rsidR="00CD0D12" w:rsidRPr="00655D76" w:rsidRDefault="00947378" w:rsidP="009C4EC5">
      <w:pPr>
        <w:pStyle w:val="Odsekzoznamu"/>
        <w:numPr>
          <w:ilvl w:val="0"/>
          <w:numId w:val="68"/>
        </w:numPr>
        <w:spacing w:before="120" w:after="120" w:line="240" w:lineRule="auto"/>
        <w:ind w:left="284" w:hanging="284"/>
        <w:jc w:val="both"/>
        <w:rPr>
          <w:rFonts w:cstheme="minorHAnsi"/>
        </w:rPr>
      </w:pPr>
      <w:r w:rsidRPr="00655D76">
        <w:rPr>
          <w:rFonts w:cstheme="minorHAnsi"/>
        </w:rPr>
        <w:t xml:space="preserve">etape poskytnutia predfinancovania </w:t>
      </w:r>
    </w:p>
    <w:p w14:paraId="145F28D5" w14:textId="77777777" w:rsidR="00CD0D12" w:rsidRPr="00655D76" w:rsidRDefault="00947378" w:rsidP="009C4EC5">
      <w:pPr>
        <w:pStyle w:val="Odsekzoznamu"/>
        <w:numPr>
          <w:ilvl w:val="0"/>
          <w:numId w:val="68"/>
        </w:numPr>
        <w:spacing w:before="120" w:after="120" w:line="240" w:lineRule="auto"/>
        <w:ind w:left="284" w:hanging="284"/>
        <w:jc w:val="both"/>
        <w:rPr>
          <w:rFonts w:cstheme="minorHAnsi"/>
        </w:rPr>
      </w:pPr>
      <w:r w:rsidRPr="00655D76">
        <w:rPr>
          <w:rFonts w:cstheme="minorHAnsi"/>
        </w:rPr>
        <w:t xml:space="preserve">etape zúčtovania predfinancovania. </w:t>
      </w:r>
    </w:p>
    <w:p w14:paraId="61D20BE3" w14:textId="5455E7DA" w:rsidR="00CD0D12" w:rsidRPr="00655D76" w:rsidRDefault="00947378">
      <w:pPr>
        <w:spacing w:before="120" w:after="120" w:line="240" w:lineRule="auto"/>
        <w:jc w:val="both"/>
        <w:rPr>
          <w:rFonts w:cstheme="minorHAnsi"/>
        </w:rPr>
      </w:pPr>
      <w:r w:rsidRPr="00655D76">
        <w:rPr>
          <w:rFonts w:cstheme="minorHAnsi"/>
        </w:rPr>
        <w:t xml:space="preserve">Vykonávateľ je oprávnený v prípade potreby počas výkonu kontroly ŽoP (poskytnutie predfinancovania), vyčleniť časti nárokovaných finančných prostriedkov z predloženej ŽoP </w:t>
      </w:r>
      <w:r w:rsidRPr="00655D76">
        <w:rPr>
          <w:rFonts w:cstheme="minorHAnsi"/>
        </w:rPr>
        <w:lastRenderedPageBreak/>
        <w:t xml:space="preserve">(poskytnutie predfinancovania). V prípade systému predfinancovania je možné nárokované finančné prostriedky vyčleniť na úrovni deklarovaného výdavku alebo jeho časti. </w:t>
      </w:r>
    </w:p>
    <w:p w14:paraId="44773442" w14:textId="4CCFA15C" w:rsidR="00947378" w:rsidRPr="00655D76" w:rsidRDefault="4CC57D26">
      <w:pPr>
        <w:spacing w:before="120" w:after="120" w:line="240" w:lineRule="auto"/>
        <w:jc w:val="both"/>
      </w:pPr>
      <w:r w:rsidRPr="00655D76">
        <w:t xml:space="preserve">Predfinancovanie sa poskytuje až do momentu dosiahnutia maximálne 100 % celkových oprávnených výdavkov na projekt (v prípade kombinácie systému predfinancovania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ŽoP </w:t>
      </w:r>
      <w:r w:rsidR="00F448C5" w:rsidRPr="00655D76">
        <w:t>p</w:t>
      </w:r>
      <w:r w:rsidRPr="00655D76">
        <w:t xml:space="preserve">rijímateľa sa </w:t>
      </w:r>
      <w:r w:rsidR="005C2508">
        <w:t>pri</w:t>
      </w:r>
      <w:r w:rsidRPr="00655D76">
        <w:t>počítava do jednej spoločnej sumy, ktorá vyjadruje sumárny stav percentuálneho čerpania celkových oprávnených výdavkov na projekt k aktuálnemu obdobiu</w:t>
      </w:r>
      <w:r w:rsidR="7186AC12" w:rsidRPr="00655D76">
        <w:t xml:space="preserve"> a nesmie presiahnuť sumu celkových oprávnených výdavkov</w:t>
      </w:r>
      <w:r w:rsidRPr="00655D76">
        <w:t xml:space="preserve">). V prípade zníženia celkových oprávnených výdavkov sa predfinancovanie poskytuje do momentu dosiahnutia maximálne 100 % aktuálnej výšky celkových oprávnených výdavkov. </w:t>
      </w:r>
    </w:p>
    <w:p w14:paraId="5F95C1C9" w14:textId="77777777" w:rsidR="00947378" w:rsidRPr="00655D76" w:rsidRDefault="6CA41A36" w:rsidP="009C4EC5">
      <w:pPr>
        <w:pStyle w:val="Nadpis3"/>
        <w:spacing w:before="360" w:after="360" w:line="240" w:lineRule="auto"/>
        <w:ind w:left="709"/>
        <w:rPr>
          <w:rFonts w:asciiTheme="minorHAnsi" w:hAnsiTheme="minorHAnsi" w:cstheme="minorHAnsi"/>
        </w:rPr>
      </w:pPr>
      <w:bookmarkStart w:id="131" w:name="_Toc201132392"/>
      <w:r w:rsidRPr="00655D76">
        <w:rPr>
          <w:rFonts w:asciiTheme="minorHAnsi" w:hAnsiTheme="minorHAnsi" w:cstheme="minorHAnsi"/>
        </w:rPr>
        <w:t>Etapa poskytnutia predfinancovania</w:t>
      </w:r>
      <w:bookmarkEnd w:id="131"/>
    </w:p>
    <w:p w14:paraId="53545C5D" w14:textId="1E0D0732" w:rsidR="00CD0D12" w:rsidRPr="00655D76" w:rsidRDefault="4CC57D26">
      <w:pPr>
        <w:spacing w:before="120" w:after="120" w:line="240" w:lineRule="auto"/>
        <w:jc w:val="both"/>
      </w:pPr>
      <w:r w:rsidRPr="00655D76">
        <w:t xml:space="preserve">ŽoP </w:t>
      </w:r>
      <w:r w:rsidR="16659E1C" w:rsidRPr="00655D76">
        <w:t xml:space="preserve">predkladá </w:t>
      </w:r>
      <w:r w:rsidR="00F448C5" w:rsidRPr="00655D76">
        <w:t>p</w:t>
      </w:r>
      <w:r w:rsidRPr="00655D76">
        <w:t xml:space="preserve">rijímateľ po začatí realizácie aktivít projektu a nadobudnutí účinnosti zmluvy o PPM  </w:t>
      </w:r>
      <w:r w:rsidR="00596097" w:rsidRPr="00655D76">
        <w:t>v</w:t>
      </w:r>
      <w:r w:rsidRPr="00655D76">
        <w:t xml:space="preserve">ykonávateľovi (poskytnutie predfinancovania). </w:t>
      </w:r>
      <w:r w:rsidR="00F00E31" w:rsidRPr="00655D76">
        <w:t xml:space="preserve">V rámci ŽoP prijímateľ uvedie nárokované finančné prostriedky projektu podľa skupiny výdavkov v zmysle zmluvy o PPM. </w:t>
      </w:r>
      <w:r w:rsidRPr="00655D76">
        <w:t xml:space="preserve">ŽoP predkladá </w:t>
      </w:r>
      <w:r w:rsidR="00F448C5" w:rsidRPr="00655D76">
        <w:t>p</w:t>
      </w:r>
      <w:r w:rsidRPr="00655D76">
        <w:t>rijímateľ v lehote splatnosti záväzku</w:t>
      </w:r>
      <w:r w:rsidR="00947378" w:rsidRPr="00655D76">
        <w:rPr>
          <w:rStyle w:val="Odkaznapoznmkupodiarou"/>
        </w:rPr>
        <w:footnoteReference w:id="22"/>
      </w:r>
      <w:r w:rsidRPr="00655D76">
        <w:t xml:space="preserve"> dodávateľovi/zhotoviteľovi, pričom vlastné zdroje </w:t>
      </w:r>
      <w:r w:rsidR="00F448C5" w:rsidRPr="00655D76">
        <w:t>p</w:t>
      </w:r>
      <w:r w:rsidRPr="00655D76">
        <w:t xml:space="preserve">rijímateľa môžu byť uhradené dodávateľovi/ zhotoviteľovi aj pred pripísaním finančných prostriedkov na účte </w:t>
      </w:r>
      <w:r w:rsidR="009A0F74" w:rsidRPr="00655D76">
        <w:t>p</w:t>
      </w:r>
      <w:r w:rsidRPr="00655D76">
        <w:t xml:space="preserve">rijímateľa za poskytnuté predfinancovanie. </w:t>
      </w:r>
    </w:p>
    <w:p w14:paraId="1C0525C2" w14:textId="05649114" w:rsidR="00CD0D12" w:rsidRPr="00655D76" w:rsidRDefault="38BACEF0">
      <w:pPr>
        <w:spacing w:before="120" w:after="120" w:line="240" w:lineRule="auto"/>
        <w:jc w:val="both"/>
        <w:rPr>
          <w:rFonts w:ascii="Calibri" w:eastAsia="Calibri" w:hAnsi="Calibri" w:cs="Calibri"/>
          <w:color w:val="000000" w:themeColor="text1"/>
        </w:rPr>
      </w:pPr>
      <w:r w:rsidRPr="00655D76">
        <w:rPr>
          <w:rFonts w:ascii="Calibri" w:eastAsia="Calibri" w:hAnsi="Calibri" w:cs="Calibri"/>
        </w:rPr>
        <w:t xml:space="preserve">V rámci formulára ŽoP </w:t>
      </w:r>
      <w:r w:rsidR="009A0F74" w:rsidRPr="00655D76">
        <w:rPr>
          <w:rFonts w:ascii="Calibri" w:eastAsia="Calibri" w:hAnsi="Calibri" w:cs="Calibri"/>
        </w:rPr>
        <w:t>p</w:t>
      </w:r>
      <w:r w:rsidRPr="00655D76">
        <w:rPr>
          <w:rFonts w:ascii="Calibri" w:eastAsia="Calibri" w:hAnsi="Calibri" w:cs="Calibri"/>
        </w:rPr>
        <w:t xml:space="preserve">rijímateľ uvedie nárokované finančné prostriedky projektu v zmysle </w:t>
      </w:r>
      <w:r w:rsidR="00B96F03">
        <w:rPr>
          <w:rFonts w:ascii="Calibri" w:eastAsia="Calibri" w:hAnsi="Calibri" w:cs="Calibri"/>
        </w:rPr>
        <w:t>z</w:t>
      </w:r>
      <w:r w:rsidRPr="00655D76">
        <w:rPr>
          <w:rFonts w:ascii="Calibri" w:eastAsia="Calibri" w:hAnsi="Calibri" w:cs="Calibri"/>
        </w:rPr>
        <w:t>mluvy o PPM.</w:t>
      </w:r>
      <w:r w:rsidRPr="00655D76">
        <w:rPr>
          <w:rFonts w:ascii="Calibri" w:eastAsia="Calibri" w:hAnsi="Calibri" w:cs="Calibri"/>
          <w:color w:val="000000" w:themeColor="text1"/>
        </w:rPr>
        <w:t xml:space="preserve"> Prijímateľ spolu so ŽoP predkladá vykonávateľovi na MIRRI SR: </w:t>
      </w:r>
    </w:p>
    <w:p w14:paraId="76739F6B" w14:textId="77A0875E" w:rsidR="00CD0D12" w:rsidRPr="00655D76" w:rsidRDefault="38BACEF0" w:rsidP="009C4EC5">
      <w:pPr>
        <w:pStyle w:val="Odsekzoznamu"/>
        <w:numPr>
          <w:ilvl w:val="0"/>
          <w:numId w:val="5"/>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t xml:space="preserve">účtovné doklady (faktúra, prípadne doklad rovnocennej dôkaznej hodnoty) prijaté od dodávateľa/zhotoviteľa (ak je predložená kópia, tak musí byť overená podpisom štatutárneho orgánu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resp. osoby oprávnenej konať v mene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w:t>
      </w:r>
    </w:p>
    <w:p w14:paraId="24D3E064" w14:textId="2DD405EE" w:rsidR="00CD0D12" w:rsidRPr="00655D76" w:rsidRDefault="38BACEF0" w:rsidP="009C4EC5">
      <w:pPr>
        <w:pStyle w:val="Odsekzoznamu"/>
        <w:numPr>
          <w:ilvl w:val="0"/>
          <w:numId w:val="5"/>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t xml:space="preserve">relevantnú podpornú dokumentáciu, ktorej minimálny rozsah je vymedzený touto </w:t>
      </w:r>
      <w:r w:rsidR="00845C07" w:rsidRPr="00655D76">
        <w:rPr>
          <w:rFonts w:ascii="Calibri" w:eastAsia="Calibri" w:hAnsi="Calibri" w:cs="Calibri"/>
          <w:color w:val="000000" w:themeColor="text1"/>
        </w:rPr>
        <w:t>P</w:t>
      </w:r>
      <w:r w:rsidRPr="00655D76">
        <w:rPr>
          <w:rFonts w:ascii="Calibri" w:eastAsia="Calibri" w:hAnsi="Calibri" w:cs="Calibri"/>
          <w:color w:val="000000" w:themeColor="text1"/>
        </w:rPr>
        <w:t>ríručkou či priamym vyzvaním/výzvou;</w:t>
      </w:r>
    </w:p>
    <w:p w14:paraId="718D8494" w14:textId="7E1E62A9" w:rsidR="00F00E31" w:rsidRPr="00655D76" w:rsidRDefault="00947378" w:rsidP="009C4EC5">
      <w:pPr>
        <w:spacing w:before="120" w:after="120" w:line="240" w:lineRule="auto"/>
        <w:jc w:val="both"/>
      </w:pPr>
      <w:r w:rsidRPr="00655D76">
        <w:rPr>
          <w:rFonts w:cstheme="minorHAnsi"/>
        </w:rPr>
        <w:t xml:space="preserve">Vykonávateľ </w:t>
      </w:r>
      <w:r w:rsidR="00BB1548" w:rsidRPr="00655D76">
        <w:rPr>
          <w:rFonts w:cstheme="minorHAnsi"/>
        </w:rPr>
        <w:t>po prijatí</w:t>
      </w:r>
      <w:r w:rsidRPr="00655D76">
        <w:rPr>
          <w:rFonts w:cstheme="minorHAnsi"/>
        </w:rPr>
        <w:t xml:space="preserve"> ŽoP vykoná kontrolu ŽoP v zmysle zákona o finančn</w:t>
      </w:r>
      <w:r w:rsidR="00BB1548" w:rsidRPr="00655D76">
        <w:rPr>
          <w:rFonts w:cstheme="minorHAnsi"/>
        </w:rPr>
        <w:t>ej kontrole</w:t>
      </w:r>
      <w:r w:rsidRPr="00655D76">
        <w:rPr>
          <w:rFonts w:cstheme="minorHAnsi"/>
        </w:rPr>
        <w:t xml:space="preserve"> a na základe podmienok a postupu výkonu kontroly projektu definovaných v</w:t>
      </w:r>
      <w:r w:rsidR="001B12C0" w:rsidRPr="00655D76">
        <w:rPr>
          <w:rFonts w:cstheme="minorHAnsi"/>
        </w:rPr>
        <w:t> </w:t>
      </w:r>
      <w:r w:rsidR="00C24A9E" w:rsidRPr="00655D76">
        <w:rPr>
          <w:rFonts w:cstheme="minorHAnsi"/>
          <w:bCs/>
        </w:rPr>
        <w:t>SIPOO</w:t>
      </w:r>
      <w:r w:rsidR="001B12C0" w:rsidRPr="00655D76">
        <w:rPr>
          <w:rFonts w:cstheme="minorHAnsi"/>
          <w:bCs/>
        </w:rPr>
        <w:t xml:space="preserve"> </w:t>
      </w:r>
      <w:r w:rsidR="00922315" w:rsidRPr="00655D76">
        <w:rPr>
          <w:rFonts w:cstheme="minorHAnsi"/>
          <w:bCs/>
        </w:rPr>
        <w:t xml:space="preserve">zabezpečí úhradu </w:t>
      </w:r>
      <w:r w:rsidR="00581AF2" w:rsidRPr="00655D76">
        <w:rPr>
          <w:rFonts w:cstheme="minorHAnsi"/>
          <w:bCs/>
        </w:rPr>
        <w:t xml:space="preserve">spravidla </w:t>
      </w:r>
      <w:r w:rsidR="001B12C0" w:rsidRPr="00655D76">
        <w:rPr>
          <w:rFonts w:cstheme="minorHAnsi"/>
          <w:bCs/>
        </w:rPr>
        <w:t xml:space="preserve">v lehote do </w:t>
      </w:r>
      <w:r w:rsidR="00922315" w:rsidRPr="00655D76">
        <w:rPr>
          <w:rFonts w:cstheme="minorHAnsi"/>
          <w:b/>
          <w:bCs/>
        </w:rPr>
        <w:t>45</w:t>
      </w:r>
      <w:r w:rsidR="001B12C0" w:rsidRPr="009C4EC5">
        <w:rPr>
          <w:rFonts w:cstheme="minorHAnsi"/>
          <w:b/>
          <w:bCs/>
        </w:rPr>
        <w:t xml:space="preserve"> </w:t>
      </w:r>
      <w:r w:rsidR="00922315" w:rsidRPr="009C4EC5">
        <w:rPr>
          <w:rFonts w:cstheme="minorHAnsi"/>
          <w:b/>
          <w:bCs/>
        </w:rPr>
        <w:t>kalendárnych</w:t>
      </w:r>
      <w:r w:rsidR="001B12C0" w:rsidRPr="009C4EC5">
        <w:rPr>
          <w:rFonts w:cstheme="minorHAnsi"/>
          <w:b/>
          <w:bCs/>
        </w:rPr>
        <w:t xml:space="preserve"> dní</w:t>
      </w:r>
      <w:r w:rsidR="00581AF2" w:rsidRPr="00655D76">
        <w:rPr>
          <w:rStyle w:val="Odkaznapoznmkupodiarou"/>
          <w:rFonts w:cstheme="minorHAnsi"/>
          <w:b/>
          <w:bCs/>
        </w:rPr>
        <w:footnoteReference w:id="23"/>
      </w:r>
      <w:r w:rsidRPr="00655D76">
        <w:rPr>
          <w:rFonts w:cstheme="minorHAnsi"/>
        </w:rPr>
        <w:t xml:space="preserve">. Vykonávateľ v prípade zistenia nedostatkov vyzve </w:t>
      </w:r>
      <w:r w:rsidR="00965E3F" w:rsidRPr="00655D76">
        <w:rPr>
          <w:rFonts w:cstheme="minorHAnsi"/>
        </w:rPr>
        <w:t>p</w:t>
      </w:r>
      <w:r w:rsidRPr="00655D76">
        <w:rPr>
          <w:rFonts w:cstheme="minorHAnsi"/>
        </w:rPr>
        <w:t>rijímateľa, aby v stanovenej lehote doplnil/upravil ŽoP</w:t>
      </w:r>
      <w:r w:rsidR="00E272DF" w:rsidRPr="00655D76">
        <w:rPr>
          <w:rStyle w:val="Odkaznapoznmkupodiarou"/>
          <w:rFonts w:cstheme="minorHAnsi"/>
        </w:rPr>
        <w:footnoteReference w:id="24"/>
      </w:r>
      <w:r w:rsidR="00F00E31" w:rsidRPr="00655D76">
        <w:rPr>
          <w:rFonts w:cstheme="minorHAnsi"/>
        </w:rPr>
        <w:t>,</w:t>
      </w:r>
      <w:r w:rsidRPr="00655D76">
        <w:rPr>
          <w:rFonts w:cstheme="minorHAnsi"/>
        </w:rPr>
        <w:t xml:space="preserve"> </w:t>
      </w:r>
      <w:r w:rsidR="00F00E31" w:rsidRPr="00655D76">
        <w:t xml:space="preserve">pričom </w:t>
      </w:r>
      <w:r w:rsidR="00034AC6">
        <w:t xml:space="preserve">je </w:t>
      </w:r>
      <w:r w:rsidR="00F00E31" w:rsidRPr="00655D76">
        <w:t xml:space="preserve">v uvedenom prípade lehota na výkon kontroly ŽoP pozastavená. Vykonávateľ je oprávnený v prípade potreby počas výkonu kontroly ŽoP (poskytnutie predfinancovania), vyčleniť časti nárokovaných prostriedkov mechanizmu z predloženej ŽoP (napr. ak </w:t>
      </w:r>
      <w:r w:rsidR="00F00E31" w:rsidRPr="00655D76">
        <w:lastRenderedPageBreak/>
        <w:t xml:space="preserve">sa </w:t>
      </w:r>
      <w:r w:rsidR="0019274A">
        <w:t xml:space="preserve">vykonávateľ </w:t>
      </w:r>
      <w:r w:rsidR="00F00E31" w:rsidRPr="00655D76">
        <w:t xml:space="preserve">rozhodne nefinancovať výdavky prebiehajúceho skúmania a pozastaví schvaľovanie predmetných výdavkov do času ukončenia skúmania). </w:t>
      </w:r>
    </w:p>
    <w:p w14:paraId="3AC60EAB" w14:textId="701232A2" w:rsidR="00947378" w:rsidRPr="00655D76" w:rsidRDefault="00947378" w:rsidP="009C4EC5">
      <w:pPr>
        <w:spacing w:before="120" w:after="120" w:line="240" w:lineRule="auto"/>
        <w:jc w:val="both"/>
        <w:rPr>
          <w:rFonts w:cstheme="minorHAnsi"/>
        </w:rPr>
      </w:pPr>
      <w:r w:rsidRPr="00655D76">
        <w:rPr>
          <w:rFonts w:cstheme="minorHAnsi"/>
        </w:rPr>
        <w:t xml:space="preserve">V prípade schválenia ŽoP </w:t>
      </w:r>
      <w:r w:rsidR="009A0E37" w:rsidRPr="00655D76">
        <w:rPr>
          <w:rFonts w:cstheme="minorHAnsi"/>
        </w:rPr>
        <w:t>v</w:t>
      </w:r>
      <w:r w:rsidR="00BB1548" w:rsidRPr="00655D76">
        <w:rPr>
          <w:rFonts w:cstheme="minorHAnsi"/>
        </w:rPr>
        <w:t>ykonávateľ</w:t>
      </w:r>
      <w:r w:rsidRPr="00655D76">
        <w:rPr>
          <w:rFonts w:cstheme="minorHAnsi"/>
        </w:rPr>
        <w:t xml:space="preserve"> najneskôr do </w:t>
      </w:r>
      <w:r w:rsidRPr="00655D76">
        <w:rPr>
          <w:rFonts w:cstheme="minorHAnsi"/>
          <w:b/>
        </w:rPr>
        <w:t>3 pracovných dní</w:t>
      </w:r>
      <w:r w:rsidRPr="00655D76">
        <w:rPr>
          <w:rFonts w:cstheme="minorHAnsi"/>
        </w:rPr>
        <w:t xml:space="preserve"> od schválenia ŽoP:</w:t>
      </w:r>
    </w:p>
    <w:p w14:paraId="5B2D8865" w14:textId="1E65B829" w:rsidR="00126F3F" w:rsidRPr="00655D76" w:rsidRDefault="00126F3F" w:rsidP="009C4EC5">
      <w:pPr>
        <w:pStyle w:val="Odsekzoznamu"/>
        <w:numPr>
          <w:ilvl w:val="0"/>
          <w:numId w:val="41"/>
        </w:numPr>
        <w:spacing w:before="120" w:after="120" w:line="240" w:lineRule="auto"/>
        <w:ind w:hanging="436"/>
        <w:contextualSpacing w:val="0"/>
        <w:jc w:val="both"/>
        <w:rPr>
          <w:rFonts w:cstheme="minorHAnsi"/>
        </w:rPr>
      </w:pPr>
      <w:r w:rsidRPr="00655D76">
        <w:rPr>
          <w:rFonts w:cstheme="minorHAnsi"/>
        </w:rPr>
        <w:t xml:space="preserve">v prípade </w:t>
      </w:r>
      <w:r w:rsidR="009A0F74" w:rsidRPr="00655D76">
        <w:rPr>
          <w:rFonts w:cstheme="minorHAnsi"/>
        </w:rPr>
        <w:t>p</w:t>
      </w:r>
      <w:r w:rsidRPr="00655D76">
        <w:rPr>
          <w:rFonts w:cstheme="minorHAnsi"/>
        </w:rPr>
        <w:t>rijímateľa – štátna rozpočtová organizácia – zabezpečí žiadosť o prevod prostriedkov rozpočtovým opatrením prostredníctvom</w:t>
      </w:r>
      <w:r w:rsidR="00BB1548" w:rsidRPr="00655D76">
        <w:rPr>
          <w:rFonts w:cstheme="minorHAnsi"/>
        </w:rPr>
        <w:t xml:space="preserve"> úpravy limitov výdavkov</w:t>
      </w:r>
      <w:r w:rsidRPr="00655D76">
        <w:rPr>
          <w:rFonts w:cstheme="minorHAnsi"/>
        </w:rPr>
        <w:t>:</w:t>
      </w:r>
      <w:r w:rsidR="00BB1548" w:rsidRPr="00655D76">
        <w:rPr>
          <w:rFonts w:cstheme="minorHAnsi"/>
        </w:rPr>
        <w:t xml:space="preserve"> viazaním výdavkov v rozpočte </w:t>
      </w:r>
      <w:r w:rsidR="0019274A">
        <w:rPr>
          <w:rFonts w:cstheme="minorHAnsi"/>
        </w:rPr>
        <w:t>v</w:t>
      </w:r>
      <w:r w:rsidR="00BB1548" w:rsidRPr="00655D76">
        <w:rPr>
          <w:rFonts w:cstheme="minorHAnsi"/>
        </w:rPr>
        <w:t>ykonávateľa</w:t>
      </w:r>
      <w:r w:rsidRPr="00655D76">
        <w:rPr>
          <w:rFonts w:cstheme="minorHAnsi"/>
        </w:rPr>
        <w:t xml:space="preserve"> a navýšen</w:t>
      </w:r>
      <w:r w:rsidR="002F3C02" w:rsidRPr="00655D76">
        <w:rPr>
          <w:rFonts w:cstheme="minorHAnsi"/>
        </w:rPr>
        <w:t xml:space="preserve">ím limitov výdavkov </w:t>
      </w:r>
      <w:r w:rsidR="009A0F74" w:rsidRPr="00655D76">
        <w:rPr>
          <w:rFonts w:cstheme="minorHAnsi"/>
        </w:rPr>
        <w:t>p</w:t>
      </w:r>
      <w:r w:rsidR="002F3C02" w:rsidRPr="00655D76">
        <w:rPr>
          <w:rFonts w:cstheme="minorHAnsi"/>
        </w:rPr>
        <w:t>rijímateľa,</w:t>
      </w:r>
    </w:p>
    <w:p w14:paraId="7CD6661A" w14:textId="1642E2C9" w:rsidR="00126F3F" w:rsidRPr="00655D76" w:rsidRDefault="00126F3F" w:rsidP="009C4EC5">
      <w:pPr>
        <w:pStyle w:val="Odsekzoznamu"/>
        <w:numPr>
          <w:ilvl w:val="0"/>
          <w:numId w:val="41"/>
        </w:numPr>
        <w:spacing w:before="120" w:after="120" w:line="240" w:lineRule="auto"/>
        <w:ind w:hanging="436"/>
        <w:contextualSpacing w:val="0"/>
        <w:jc w:val="both"/>
        <w:rPr>
          <w:rFonts w:cstheme="minorHAnsi"/>
        </w:rPr>
      </w:pPr>
      <w:r w:rsidRPr="00655D76">
        <w:rPr>
          <w:rFonts w:cstheme="minorHAnsi"/>
        </w:rPr>
        <w:t xml:space="preserve">v prípade ostatných </w:t>
      </w:r>
      <w:r w:rsidR="009A0F74" w:rsidRPr="00655D76">
        <w:rPr>
          <w:rFonts w:cstheme="minorHAnsi"/>
        </w:rPr>
        <w:t>p</w:t>
      </w:r>
      <w:r w:rsidRPr="00655D76">
        <w:rPr>
          <w:rFonts w:cstheme="minorHAnsi"/>
        </w:rPr>
        <w:t xml:space="preserve">rijímateľov – zadá platobné príkazy na úhradu </w:t>
      </w:r>
      <w:r w:rsidR="009A0F74" w:rsidRPr="00655D76">
        <w:rPr>
          <w:rFonts w:cstheme="minorHAnsi"/>
        </w:rPr>
        <w:t>p</w:t>
      </w:r>
      <w:r w:rsidRPr="00655D76">
        <w:rPr>
          <w:rFonts w:cstheme="minorHAnsi"/>
        </w:rPr>
        <w:t>rijímateľovi</w:t>
      </w:r>
      <w:r w:rsidR="002F3C0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rozpočtovaných výdavkov (z výdavkového účtu).</w:t>
      </w:r>
    </w:p>
    <w:p w14:paraId="3FAD43CC" w14:textId="386019FA" w:rsidR="002F3C02" w:rsidRPr="00655D76" w:rsidRDefault="00126F3F">
      <w:pPr>
        <w:spacing w:before="120" w:after="120" w:line="240" w:lineRule="auto"/>
        <w:jc w:val="both"/>
        <w:rPr>
          <w:rFonts w:cstheme="minorHAnsi"/>
        </w:rPr>
      </w:pPr>
      <w:r w:rsidRPr="00655D76">
        <w:rPr>
          <w:rFonts w:cstheme="minorHAnsi"/>
        </w:rPr>
        <w:t>V prípade, ak okolnosti vyluč</w:t>
      </w:r>
      <w:r w:rsidR="00BB1548" w:rsidRPr="00655D76">
        <w:rPr>
          <w:rFonts w:cstheme="minorHAnsi"/>
        </w:rPr>
        <w:t xml:space="preserve">ujúce zodpovednosť neumožňujú </w:t>
      </w:r>
      <w:r w:rsidR="008C2F3B" w:rsidRPr="00655D76">
        <w:rPr>
          <w:rFonts w:cstheme="minorHAnsi"/>
        </w:rPr>
        <w:t>v</w:t>
      </w:r>
      <w:r w:rsidR="00BB1548" w:rsidRPr="00655D76">
        <w:rPr>
          <w:rFonts w:cstheme="minorHAnsi"/>
        </w:rPr>
        <w:t>ykonávateľovi</w:t>
      </w:r>
      <w:r w:rsidRPr="00655D76">
        <w:rPr>
          <w:rFonts w:cstheme="minorHAnsi"/>
        </w:rPr>
        <w:t xml:space="preserve"> schváliť ŽoP, j</w:t>
      </w:r>
      <w:r w:rsidR="00BB1548" w:rsidRPr="00655D76">
        <w:rPr>
          <w:rFonts w:cstheme="minorHAnsi"/>
        </w:rPr>
        <w:t xml:space="preserve">e </w:t>
      </w:r>
      <w:r w:rsidR="008C2F3B" w:rsidRPr="00655D76">
        <w:rPr>
          <w:rFonts w:cstheme="minorHAnsi"/>
        </w:rPr>
        <w:t>v</w:t>
      </w:r>
      <w:r w:rsidR="00BB1548" w:rsidRPr="00655D76">
        <w:rPr>
          <w:rFonts w:cstheme="minorHAnsi"/>
        </w:rPr>
        <w:t>ykonávateľ</w:t>
      </w:r>
      <w:r w:rsidRPr="00655D76">
        <w:rPr>
          <w:rFonts w:cstheme="minorHAnsi"/>
        </w:rPr>
        <w:t>, do času pomin</w:t>
      </w:r>
      <w:r w:rsidR="00BB1548" w:rsidRPr="00655D76">
        <w:rPr>
          <w:rFonts w:cstheme="minorHAnsi"/>
        </w:rPr>
        <w:t>utia týchto okolností, oprávnený</w:t>
      </w:r>
      <w:r w:rsidRPr="00655D76">
        <w:rPr>
          <w:rFonts w:cstheme="minorHAnsi"/>
        </w:rPr>
        <w:t xml:space="preserve"> pozastaviť schvaľovanie ŽoP. O dôvodoch poz</w:t>
      </w:r>
      <w:r w:rsidR="00BB1548" w:rsidRPr="00655D76">
        <w:rPr>
          <w:rFonts w:cstheme="minorHAnsi"/>
        </w:rPr>
        <w:t xml:space="preserve">astavenia schvaľovania ŽoP je </w:t>
      </w:r>
      <w:r w:rsidR="000F56F8" w:rsidRPr="00655D76">
        <w:rPr>
          <w:rFonts w:cstheme="minorHAnsi"/>
        </w:rPr>
        <w:t>V</w:t>
      </w:r>
      <w:r w:rsidR="00BB1548" w:rsidRPr="00655D76">
        <w:rPr>
          <w:rFonts w:cstheme="minorHAnsi"/>
        </w:rPr>
        <w:t>ykonávateľ povinný</w:t>
      </w:r>
      <w:r w:rsidRPr="00655D76">
        <w:rPr>
          <w:rFonts w:cstheme="minorHAnsi"/>
        </w:rPr>
        <w:t xml:space="preserve"> bezodkladne, najneskôr však do </w:t>
      </w:r>
      <w:r w:rsidRPr="00655D76">
        <w:rPr>
          <w:rFonts w:cstheme="minorHAnsi"/>
          <w:b/>
        </w:rPr>
        <w:t>5 pracovných dní</w:t>
      </w:r>
      <w:r w:rsidRPr="00655D76">
        <w:rPr>
          <w:rFonts w:cstheme="minorHAnsi"/>
        </w:rPr>
        <w:t xml:space="preserve"> informovať </w:t>
      </w:r>
      <w:r w:rsidR="009A0F74" w:rsidRPr="00655D76">
        <w:rPr>
          <w:rFonts w:cstheme="minorHAnsi"/>
        </w:rPr>
        <w:t>p</w:t>
      </w:r>
      <w:r w:rsidRPr="00655D76">
        <w:rPr>
          <w:rFonts w:cstheme="minorHAnsi"/>
        </w:rPr>
        <w:t xml:space="preserve">rijímateľa. </w:t>
      </w:r>
    </w:p>
    <w:p w14:paraId="2C397AF5" w14:textId="59D1539A" w:rsidR="006E16AB" w:rsidRPr="00655D76" w:rsidRDefault="00126F3F" w:rsidP="009C4EC5">
      <w:pPr>
        <w:spacing w:before="120" w:after="120"/>
        <w:jc w:val="both"/>
        <w:rPr>
          <w:rFonts w:cstheme="minorHAnsi"/>
        </w:rPr>
      </w:pPr>
      <w:r w:rsidRPr="00655D76">
        <w:rPr>
          <w:rFonts w:cstheme="minorHAnsi"/>
        </w:rPr>
        <w:t xml:space="preserve">Prijímateľ je povinný najneskôr </w:t>
      </w:r>
      <w:r w:rsidR="00CA4342" w:rsidRPr="00655D76">
        <w:rPr>
          <w:rFonts w:cstheme="minorHAnsi"/>
        </w:rPr>
        <w:t xml:space="preserve">do </w:t>
      </w:r>
      <w:r w:rsidR="00CA4342" w:rsidRPr="00655D76">
        <w:rPr>
          <w:rFonts w:cstheme="minorHAnsi"/>
          <w:b/>
        </w:rPr>
        <w:t>10</w:t>
      </w:r>
      <w:r w:rsidRPr="00655D76">
        <w:rPr>
          <w:rFonts w:cstheme="minorHAnsi"/>
          <w:b/>
        </w:rPr>
        <w:t xml:space="preserve"> pracovných dní</w:t>
      </w:r>
      <w:r w:rsidRPr="00655D76">
        <w:rPr>
          <w:rFonts w:cstheme="minorHAnsi"/>
        </w:rPr>
        <w:t xml:space="preserve"> odo dňa aktivácie rozpočtového opatrenia/pripísania prostriedkov na jeho účte, previesť prostriedky </w:t>
      </w:r>
      <w:r w:rsidR="00BB1548" w:rsidRPr="00655D76">
        <w:rPr>
          <w:rFonts w:cstheme="minorHAnsi"/>
        </w:rPr>
        <w:t>mechanizmu</w:t>
      </w:r>
      <w:r w:rsidRPr="00655D76">
        <w:rPr>
          <w:rFonts w:cstheme="minorHAnsi"/>
        </w:rPr>
        <w:t xml:space="preserve"> dodávateľovi/zhotoviteľovi na úhradu nezaplatených účtovných dokladov</w:t>
      </w:r>
      <w:r w:rsidR="00595F6B" w:rsidRPr="00655D76">
        <w:rPr>
          <w:rFonts w:cstheme="minorHAnsi"/>
        </w:rPr>
        <w:t xml:space="preserve"> a </w:t>
      </w:r>
      <w:r w:rsidR="00595F6B" w:rsidRPr="00655D76">
        <w:rPr>
          <w:b/>
        </w:rPr>
        <w:t>predložiť</w:t>
      </w:r>
      <w:r w:rsidR="00595F6B" w:rsidRPr="00655D76">
        <w:t xml:space="preserve"> vykonávateľovi zúčtovanie poskytnutého predfinancovania.</w:t>
      </w:r>
      <w:r w:rsidR="004F44B3" w:rsidRPr="00655D76">
        <w:rPr>
          <w:rFonts w:cstheme="minorHAnsi"/>
        </w:rPr>
        <w:t xml:space="preserve"> </w:t>
      </w:r>
      <w:r w:rsidRPr="00655D76">
        <w:rPr>
          <w:rFonts w:cstheme="minorHAnsi"/>
        </w:rPr>
        <w:t>Úrok z omeškania platby voči dodávateľovi/zhotoviteľovi znáša samotný prijímateľ.</w:t>
      </w:r>
    </w:p>
    <w:p w14:paraId="5C472E5E" w14:textId="77777777" w:rsidR="007F464D" w:rsidRPr="00655D76" w:rsidRDefault="6CA41A36" w:rsidP="009C4EC5">
      <w:pPr>
        <w:pStyle w:val="Nadpis3"/>
        <w:spacing w:before="360" w:after="360" w:line="240" w:lineRule="auto"/>
        <w:ind w:left="709"/>
        <w:rPr>
          <w:rFonts w:asciiTheme="minorHAnsi" w:hAnsiTheme="minorHAnsi" w:cstheme="minorHAnsi"/>
        </w:rPr>
      </w:pPr>
      <w:bookmarkStart w:id="132" w:name="_Toc201132393"/>
      <w:r w:rsidRPr="00655D76">
        <w:rPr>
          <w:rFonts w:asciiTheme="minorHAnsi" w:hAnsiTheme="minorHAnsi" w:cstheme="minorHAnsi"/>
        </w:rPr>
        <w:t>Etapa zúčtovania poskytnutého predfinancovania</w:t>
      </w:r>
      <w:bookmarkEnd w:id="132"/>
    </w:p>
    <w:p w14:paraId="319BB62A" w14:textId="3F56C8CC" w:rsidR="0029584C" w:rsidRPr="00655D76" w:rsidRDefault="007F464D" w:rsidP="009C4EC5">
      <w:pPr>
        <w:spacing w:before="120" w:after="120"/>
        <w:jc w:val="both"/>
      </w:pPr>
      <w:r w:rsidRPr="00655D76">
        <w:rPr>
          <w:rFonts w:cstheme="minorHAnsi"/>
        </w:rPr>
        <w:t xml:space="preserve">Po poskytnutí predfinancovania je prijímateľ povinný zúčtovať 100 % každého poskytnutého predfinancovania najneskôr </w:t>
      </w:r>
      <w:r w:rsidR="00CA4342" w:rsidRPr="00655D76">
        <w:rPr>
          <w:rFonts w:cstheme="minorHAnsi"/>
        </w:rPr>
        <w:t xml:space="preserve">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odo dňa aktivácie rozpočtového opatrenia/pripísania týchto prostriedkov na jeho účet. Za splnenie povinnosti riadneho zúčtovania predfinancovania prijímateľom sa považuje predloženie ŽoP (zúčtovanie p</w:t>
      </w:r>
      <w:r w:rsidR="00BB1548" w:rsidRPr="00655D76">
        <w:rPr>
          <w:rFonts w:cstheme="minorHAnsi"/>
        </w:rPr>
        <w:t>redfinancovania) vykonávateľovi</w:t>
      </w:r>
      <w:r w:rsidR="002F3C02" w:rsidRPr="00655D76">
        <w:rPr>
          <w:rFonts w:cstheme="minorHAnsi"/>
        </w:rPr>
        <w:t>.</w:t>
      </w:r>
      <w:r w:rsidR="0029584C" w:rsidRPr="00655D76">
        <w:rPr>
          <w:rFonts w:cstheme="minorHAnsi"/>
        </w:rPr>
        <w:t xml:space="preserve"> </w:t>
      </w:r>
      <w:r w:rsidR="0029584C" w:rsidRPr="00655D76">
        <w:t xml:space="preserve">Ku každej schválenej ŽoP (poskytnutie predfinancovania) prijímateľ predkladá </w:t>
      </w:r>
      <w:r w:rsidR="00924D9C">
        <w:t>vykonávateľovi</w:t>
      </w:r>
      <w:r w:rsidR="0029584C" w:rsidRPr="00655D76">
        <w:t xml:space="preserve"> samostatnú ŽoP (zúčtovanie predfinancovania).</w:t>
      </w:r>
    </w:p>
    <w:p w14:paraId="173AEDBA" w14:textId="6EBBE8A6" w:rsidR="0029584C" w:rsidRPr="00655D76" w:rsidRDefault="0029584C" w:rsidP="009C4EC5">
      <w:pPr>
        <w:spacing w:before="120" w:after="120"/>
        <w:jc w:val="both"/>
      </w:pPr>
      <w:r w:rsidRPr="00655D76">
        <w:t>Prijímateľ v rámci zúčtovania poskytnutého predfinancovania predkladá spolu so ŽoP výpis z bankového účtu/vyhlásenie banky o úhrade nárokovaných finančných prostriedkov. Ak je to relevantné</w:t>
      </w:r>
      <w:r w:rsidR="0019274A">
        <w:t>,</w:t>
      </w:r>
      <w:r w:rsidRPr="00655D76">
        <w:t xml:space="preserve"> prijímateľ aj partner predkladajú v ŽoP (zúčtovanie poskytnutia predfinancovania) ELÚR (rozpis úhrad  k položke) preukazujúci príjem prostriedkov mechanizmu.</w:t>
      </w:r>
    </w:p>
    <w:p w14:paraId="3D3BD6DB" w14:textId="59CEA22A" w:rsidR="004913A7" w:rsidRPr="00655D76" w:rsidRDefault="00075F3A" w:rsidP="009C4EC5">
      <w:pPr>
        <w:spacing w:before="120" w:after="120" w:line="240" w:lineRule="auto"/>
        <w:jc w:val="both"/>
      </w:pPr>
      <w:r w:rsidRPr="00655D76">
        <w:t xml:space="preserve">Výkon kontroly a úhrady ŽoP (zúčtovanie predfinancovania) vykonávateľ zabezpečí  v lehote </w:t>
      </w:r>
      <w:r w:rsidRPr="00655D76">
        <w:rPr>
          <w:b/>
        </w:rPr>
        <w:t xml:space="preserve">najneskôr do </w:t>
      </w:r>
      <w:r w:rsidR="00581AF2" w:rsidRPr="00655D76">
        <w:rPr>
          <w:b/>
        </w:rPr>
        <w:t>45</w:t>
      </w:r>
      <w:r w:rsidRPr="00655D76">
        <w:rPr>
          <w:b/>
        </w:rPr>
        <w:t xml:space="preserve"> kalendárnyc</w:t>
      </w:r>
      <w:r w:rsidR="00922315" w:rsidRPr="00655D76">
        <w:rPr>
          <w:b/>
        </w:rPr>
        <w:t>h</w:t>
      </w:r>
      <w:r w:rsidRPr="00655D76">
        <w:rPr>
          <w:b/>
        </w:rPr>
        <w:t xml:space="preserve"> dní</w:t>
      </w:r>
      <w:r w:rsidR="00581AF2" w:rsidRPr="00655D76">
        <w:rPr>
          <w:rStyle w:val="Odkaznapoznmkupodiarou"/>
          <w:b/>
        </w:rPr>
        <w:footnoteReference w:id="25"/>
      </w:r>
      <w:r w:rsidRPr="00655D76">
        <w:t xml:space="preserve"> od doručenia ŽoP v zmysle </w:t>
      </w:r>
      <w:r w:rsidR="000242D9">
        <w:t>Z</w:t>
      </w:r>
      <w:r w:rsidRPr="00655D76">
        <w:t>ákona</w:t>
      </w:r>
      <w:r w:rsidR="000242D9">
        <w:t xml:space="preserve"> č. </w:t>
      </w:r>
      <w:r w:rsidR="000242D9" w:rsidRPr="00C04B28">
        <w:t>357/2015 Z. z.</w:t>
      </w:r>
      <w:r w:rsidR="000242D9" w:rsidRPr="000242D9">
        <w:rPr>
          <w:b/>
          <w:bCs/>
        </w:rPr>
        <w:t> </w:t>
      </w:r>
      <w:r w:rsidRPr="00655D76">
        <w:t xml:space="preserve">o finančnej kontrole a audite.  </w:t>
      </w:r>
      <w:r w:rsidR="3105B3E9" w:rsidRPr="00655D76">
        <w:t xml:space="preserve">Vykonávateľ </w:t>
      </w:r>
      <w:r w:rsidR="70B44D33" w:rsidRPr="00655D76">
        <w:t>pri kontrole žiadosti o zúčtovanie predfinancovania postupuje obdobne ako pri kontrole ŽoP (poskytnutie predfinanc</w:t>
      </w:r>
      <w:r w:rsidR="6AD1E8F1" w:rsidRPr="00655D76">
        <w:t xml:space="preserve">ovania). </w:t>
      </w:r>
      <w:r w:rsidR="70B44D33" w:rsidRPr="00655D76">
        <w:t>Ku každej schválenej ŽoP (poskytnutie predfinan</w:t>
      </w:r>
      <w:r w:rsidR="6AD1E8F1" w:rsidRPr="00655D76">
        <w:t>covania) prijímateľ predkladá vykonávateľ</w:t>
      </w:r>
      <w:r w:rsidR="066BF92F" w:rsidRPr="00655D76">
        <w:t>ovi</w:t>
      </w:r>
      <w:r w:rsidR="70B44D33" w:rsidRPr="00655D76">
        <w:t xml:space="preserve"> samostatnú ŽoP (z</w:t>
      </w:r>
      <w:r w:rsidR="6AD1E8F1" w:rsidRPr="00655D76">
        <w:t>účtovanie predfinancovania)</w:t>
      </w:r>
      <w:r w:rsidR="50FF01FD" w:rsidRPr="00655D76">
        <w:t>, pričom nie je povinný opätovne predkladať tie isté účtovné doklady potvrdzujúce úhradu, ktoré predložil v ŽoP (poskytnutie predfinancovania)</w:t>
      </w:r>
      <w:r w:rsidR="006F7744">
        <w:t>.</w:t>
      </w:r>
    </w:p>
    <w:p w14:paraId="3BAE57DD" w14:textId="38150B59" w:rsidR="007F464D" w:rsidRPr="00655D76" w:rsidRDefault="007F464D">
      <w:pPr>
        <w:spacing w:before="120" w:after="120" w:line="240" w:lineRule="auto"/>
        <w:jc w:val="both"/>
        <w:rPr>
          <w:rFonts w:cstheme="minorHAnsi"/>
        </w:rPr>
      </w:pPr>
      <w:r w:rsidRPr="00655D76">
        <w:rPr>
          <w:rFonts w:cstheme="minorHAnsi"/>
        </w:rPr>
        <w:lastRenderedPageBreak/>
        <w:t>Nezúčtovaný rozdiel predfinancovania je prijímateľ povinný na zák</w:t>
      </w:r>
      <w:r w:rsidR="004913A7" w:rsidRPr="00655D76">
        <w:rPr>
          <w:rFonts w:cstheme="minorHAnsi"/>
        </w:rPr>
        <w:t>lade vzájomnej komunikácie s vykonávateľom</w:t>
      </w:r>
      <w:r w:rsidR="00BB1DB3" w:rsidRPr="00655D76">
        <w:rPr>
          <w:rFonts w:cstheme="minorHAnsi"/>
        </w:rPr>
        <w:t xml:space="preserve"> vrátiť vykonávateľovi</w:t>
      </w:r>
      <w:r w:rsidRPr="00655D76">
        <w:rPr>
          <w:rFonts w:cstheme="minorHAnsi"/>
        </w:rPr>
        <w:t xml:space="preserve"> najneskôr 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 ukončenia lehoty na zúčtovanie</w:t>
      </w:r>
      <w:r w:rsidR="00E412C4">
        <w:rPr>
          <w:rFonts w:cstheme="minorHAnsi"/>
        </w:rPr>
        <w:t xml:space="preserve"> </w:t>
      </w:r>
      <w:r w:rsidR="00E412C4">
        <w:t>na príjmový účet vykonávateľa uvedený v zmluve o PPM so správnym variabilným symbolom (číslo zmluvy o PPM: XXXX/RRRR)</w:t>
      </w:r>
      <w:r w:rsidR="008817C6">
        <w:t>.</w:t>
      </w:r>
    </w:p>
    <w:p w14:paraId="2A6D9DFE" w14:textId="1D641C45" w:rsidR="004913A7" w:rsidRPr="00655D76" w:rsidRDefault="004913A7">
      <w:pPr>
        <w:spacing w:before="120" w:after="120" w:line="240" w:lineRule="auto"/>
        <w:jc w:val="both"/>
        <w:rPr>
          <w:rFonts w:cstheme="minorHAnsi"/>
        </w:rPr>
      </w:pPr>
      <w:r w:rsidRPr="00655D76">
        <w:rPr>
          <w:rFonts w:cstheme="minorHAnsi"/>
        </w:rPr>
        <w:t>Prijímateľ vráti nezúčtovaný rozdiel každej jednej poskytnutej platby predfinancovania samostatne. Ak vznikne nezúčtovaný rozdiel poskytnutého predfinancovania v dôsledku neoprávnenosti výdavkov ukončeného prebiehajúceho skúmania, prijímateľ nie je povin</w:t>
      </w:r>
      <w:r w:rsidR="00BB1DB3" w:rsidRPr="00655D76">
        <w:rPr>
          <w:rFonts w:cstheme="minorHAnsi"/>
        </w:rPr>
        <w:t>ný vrátiť nezúčtovaný rozdiel vykonávateľovi</w:t>
      </w:r>
      <w:r w:rsidRPr="00655D76">
        <w:rPr>
          <w:rFonts w:cstheme="minorHAnsi"/>
        </w:rPr>
        <w:t xml:space="preserve"> až do ukončenia prebiehajúceho skúmania. V prípade vrátenia sumy nezúčtovaného rozdielu z vlastnej iniciatívy prijímateľa, </w:t>
      </w:r>
      <w:r w:rsidR="00E37E07">
        <w:rPr>
          <w:rFonts w:cstheme="minorHAnsi"/>
        </w:rPr>
        <w:t>tento</w:t>
      </w:r>
      <w:r w:rsidRPr="00655D76">
        <w:rPr>
          <w:rFonts w:cstheme="minorHAnsi"/>
        </w:rPr>
        <w:t xml:space="preserve"> pred zrealizovaním úhrady finančných prostriedkov oznámi vykonávateľovi výšku vrátenia nezúčtovaného rozdielu (v prípade potreby si prijímateľ sumy na vrátenie za jednotlivé zdroje financovania vopred odsúhlasí s vykonávateľom). Zároveň najneskôr do </w:t>
      </w:r>
      <w:r w:rsidR="00CA4342" w:rsidRPr="00655D76">
        <w:rPr>
          <w:rFonts w:cstheme="minorHAnsi"/>
          <w:b/>
        </w:rPr>
        <w:t>1</w:t>
      </w:r>
      <w:r w:rsidR="00075F3A" w:rsidRPr="00655D76">
        <w:rPr>
          <w:rFonts w:cstheme="minorHAnsi"/>
          <w:b/>
        </w:rPr>
        <w:t>0</w:t>
      </w:r>
      <w:r w:rsidRPr="00655D76">
        <w:rPr>
          <w:rFonts w:cstheme="minorHAnsi"/>
          <w:b/>
        </w:rPr>
        <w:t xml:space="preserve"> pracovných dní</w:t>
      </w:r>
      <w:r w:rsidRPr="00655D76">
        <w:rPr>
          <w:rFonts w:cstheme="minorHAnsi"/>
        </w:rPr>
        <w:t xml:space="preserve"> od uplynutia lehoty na zúčtovanie poskytnutého predfinancovania vráti sumu nezúčtovaného rozdielu </w:t>
      </w:r>
      <w:r w:rsidR="00BB1DB3" w:rsidRPr="00655D76">
        <w:rPr>
          <w:rFonts w:cstheme="minorHAnsi"/>
        </w:rPr>
        <w:t>vykonávateľovi</w:t>
      </w:r>
      <w:r w:rsidR="00E412C4">
        <w:rPr>
          <w:rFonts w:cstheme="minorHAnsi"/>
        </w:rPr>
        <w:t xml:space="preserve"> </w:t>
      </w:r>
      <w:r w:rsidR="00E412C4">
        <w:t>na príjmový účet vykonávateľa uvedený v zmluve o PPM so správnym variabilným symbolom (číslo zmluvy o PPM: XXXX/RRRR)</w:t>
      </w:r>
      <w:r w:rsidRPr="00655D76">
        <w:rPr>
          <w:rFonts w:cstheme="minorHAnsi"/>
        </w:rPr>
        <w:t xml:space="preserve">. </w:t>
      </w:r>
    </w:p>
    <w:p w14:paraId="4A52D18B" w14:textId="77777777" w:rsidR="004913A7" w:rsidRPr="00655D76" w:rsidRDefault="004913A7" w:rsidP="009C4EC5">
      <w:pPr>
        <w:spacing w:before="120" w:after="120" w:line="240" w:lineRule="auto"/>
        <w:jc w:val="both"/>
        <w:rPr>
          <w:rFonts w:cstheme="minorHAnsi"/>
        </w:rPr>
      </w:pPr>
      <w:r w:rsidRPr="00655D76">
        <w:rPr>
          <w:rFonts w:cstheme="minorHAnsi"/>
        </w:rPr>
        <w:t>Prijímateľ predloží vykonávateľovi oznámenie o vysporiadaní finančných vzťahov. Za zúčtovanie poskytnutého predfinancovania sa považuje aj vrátenie celej sumy poskytnutého predfinancovania, resp. vrátenie nezúčtovaného rozdielu poskytnutého predfinancovania.</w:t>
      </w:r>
    </w:p>
    <w:p w14:paraId="66DB88A0" w14:textId="77777777" w:rsidR="004913A7" w:rsidRPr="00655D76" w:rsidRDefault="6CA41A36" w:rsidP="009C4EC5">
      <w:pPr>
        <w:pStyle w:val="Nadpis2"/>
        <w:spacing w:before="360" w:after="360" w:line="240" w:lineRule="auto"/>
        <w:ind w:left="567" w:hanging="578"/>
        <w:rPr>
          <w:rFonts w:asciiTheme="minorHAnsi" w:hAnsiTheme="minorHAnsi" w:cstheme="minorHAnsi"/>
        </w:rPr>
      </w:pPr>
      <w:bookmarkStart w:id="133" w:name="_Toc161141128"/>
      <w:bookmarkStart w:id="134" w:name="_Toc161142968"/>
      <w:bookmarkStart w:id="135" w:name="_Toc161144426"/>
      <w:bookmarkStart w:id="136" w:name="_Toc164324722"/>
      <w:bookmarkStart w:id="137" w:name="_Toc168474929"/>
      <w:bookmarkStart w:id="138" w:name="_Toc168485022"/>
      <w:bookmarkStart w:id="139" w:name="_Toc201132394"/>
      <w:bookmarkEnd w:id="133"/>
      <w:bookmarkEnd w:id="134"/>
      <w:bookmarkEnd w:id="135"/>
      <w:bookmarkEnd w:id="136"/>
      <w:bookmarkEnd w:id="137"/>
      <w:bookmarkEnd w:id="138"/>
      <w:r w:rsidRPr="00655D76">
        <w:rPr>
          <w:rFonts w:asciiTheme="minorHAnsi" w:hAnsiTheme="minorHAnsi" w:cstheme="minorHAnsi"/>
        </w:rPr>
        <w:t>Systém zálohových platieb</w:t>
      </w:r>
      <w:bookmarkEnd w:id="139"/>
    </w:p>
    <w:p w14:paraId="6F4D26F4" w14:textId="77777777" w:rsidR="002F3C02" w:rsidRPr="00655D76" w:rsidRDefault="004913A7" w:rsidP="009C4EC5">
      <w:pPr>
        <w:spacing w:before="120" w:after="120" w:line="240" w:lineRule="auto"/>
        <w:jc w:val="both"/>
        <w:rPr>
          <w:rFonts w:cstheme="minorHAnsi"/>
        </w:rPr>
      </w:pPr>
      <w:r w:rsidRPr="00655D76">
        <w:rPr>
          <w:rFonts w:cstheme="minorHAnsi"/>
        </w:rPr>
        <w:t>Vykonávateľ posúdi opodstatnenosť a reálnosť požiadavky prijímateľa na poskytnutie zálohovej platby.</w:t>
      </w:r>
    </w:p>
    <w:p w14:paraId="60CF1306" w14:textId="3635E33F" w:rsidR="002F3C02" w:rsidRPr="00655D76" w:rsidRDefault="004913A7" w:rsidP="009C4EC5">
      <w:pPr>
        <w:spacing w:before="120" w:after="120" w:line="240" w:lineRule="auto"/>
        <w:jc w:val="both"/>
        <w:rPr>
          <w:rFonts w:cstheme="minorHAnsi"/>
          <w:b/>
        </w:rPr>
      </w:pPr>
      <w:r w:rsidRPr="00655D76">
        <w:rPr>
          <w:rFonts w:cstheme="minorHAnsi"/>
        </w:rPr>
        <w:t>V závislosti od podmienok oprávnenosti prijímateľa na využívanie jednotlivých systémov financovania a v závislosti od zmluvy o PPM, môže prijímateľ systém zálohových platieb kombinovať s</w:t>
      </w:r>
      <w:r w:rsidR="002F3C02" w:rsidRPr="00655D76">
        <w:rPr>
          <w:rFonts w:cstheme="minorHAnsi"/>
        </w:rPr>
        <w:t>o systémom predfinancovania a/</w:t>
      </w:r>
      <w:r w:rsidRPr="00655D76">
        <w:rPr>
          <w:rFonts w:cstheme="minorHAnsi"/>
        </w:rPr>
        <w:t xml:space="preserve">alebo so systémom refundácie. </w:t>
      </w:r>
      <w:r w:rsidRPr="00655D76">
        <w:rPr>
          <w:rFonts w:cstheme="minorHAnsi"/>
          <w:b/>
        </w:rPr>
        <w:t xml:space="preserve">Vykonávateľ a </w:t>
      </w:r>
      <w:r w:rsidR="005320D4" w:rsidRPr="00655D76">
        <w:rPr>
          <w:rFonts w:cstheme="minorHAnsi"/>
          <w:b/>
        </w:rPr>
        <w:t>p</w:t>
      </w:r>
      <w:r w:rsidRPr="00655D76">
        <w:rPr>
          <w:rFonts w:cstheme="minorHAnsi"/>
          <w:b/>
        </w:rPr>
        <w:t xml:space="preserve">rijímateľ sú povinní zvážiť vhodnosť využívania kombinácie jednotlivých systémov financovania predovšetkým vo vzťahu k typu výdavkov a charakteru projektových aktivít. </w:t>
      </w:r>
    </w:p>
    <w:p w14:paraId="56BA7BCB" w14:textId="4C5BB61D" w:rsidR="002F3C02" w:rsidRPr="00655D76" w:rsidRDefault="6AD1E8F1" w:rsidP="009C4EC5">
      <w:pPr>
        <w:spacing w:before="120" w:after="120" w:line="240" w:lineRule="auto"/>
        <w:jc w:val="both"/>
      </w:pPr>
      <w:r w:rsidRPr="00655D76">
        <w:t xml:space="preserve">Zálohové platby sú poskytované najskôr po nadobudnutí účinnosti zmluvy o </w:t>
      </w:r>
      <w:r w:rsidR="695B4CFF" w:rsidRPr="00655D76">
        <w:t>PPM</w:t>
      </w:r>
      <w:r w:rsidRPr="00655D76">
        <w:t xml:space="preserve"> a</w:t>
      </w:r>
      <w:r w:rsidR="009245A1" w:rsidRPr="00655D76">
        <w:t xml:space="preserve"> po </w:t>
      </w:r>
      <w:r w:rsidR="00C811BD" w:rsidRPr="00655D76">
        <w:t xml:space="preserve">preukázaní </w:t>
      </w:r>
      <w:r w:rsidRPr="00655D76">
        <w:t>začat</w:t>
      </w:r>
      <w:r w:rsidR="00C811BD" w:rsidRPr="00655D76">
        <w:t>ia</w:t>
      </w:r>
      <w:r w:rsidR="007B170D" w:rsidRPr="00655D76">
        <w:t xml:space="preserve"> </w:t>
      </w:r>
      <w:r w:rsidRPr="00655D76">
        <w:t>realizácie aktivít projektu</w:t>
      </w:r>
      <w:r w:rsidR="00C811BD" w:rsidRPr="00655D76">
        <w:t>.</w:t>
      </w:r>
    </w:p>
    <w:p w14:paraId="731594FA" w14:textId="4A4DBFC6" w:rsidR="00363790" w:rsidRPr="00655D76" w:rsidRDefault="00363790">
      <w:pPr>
        <w:spacing w:before="120" w:after="120" w:line="240" w:lineRule="auto"/>
        <w:jc w:val="both"/>
      </w:pPr>
      <w:r w:rsidRPr="00655D76">
        <w:t>Prijímateľ môže požiadať aj o viacero zálohových platieb, pričom musí platiť, že objem nezúčtovaných zálohových platieb nebude v žiadnom momente presahovať maximálnu výšku zálohovej platby</w:t>
      </w:r>
      <w:r w:rsidR="005F6425" w:rsidRPr="00655D76">
        <w:t xml:space="preserve"> do výšky 40% z celkových oprávnených prostriedkov mechanizmu</w:t>
      </w:r>
      <w:r w:rsidRPr="00655D76">
        <w:t xml:space="preserve">. Do výpočtu výšky zálohovej platby je potrebné zohľadniť aj výšku vrátenej nevyčerpanej zálohovej platby z iniciatívy </w:t>
      </w:r>
      <w:r w:rsidR="00BC76EC" w:rsidRPr="00655D76">
        <w:t>p</w:t>
      </w:r>
      <w:r w:rsidRPr="00655D76">
        <w:t>rijímateľa.</w:t>
      </w:r>
    </w:p>
    <w:p w14:paraId="775FFB52" w14:textId="77777777" w:rsidR="00855F4E" w:rsidRPr="00655D76" w:rsidRDefault="00855F4E" w:rsidP="009C4EC5">
      <w:pPr>
        <w:spacing w:before="120" w:after="120"/>
        <w:jc w:val="both"/>
      </w:pPr>
      <w:r w:rsidRPr="00655D76">
        <w:t>Na konci rozpočtového roka môže vykonávateľ po dohode s prijímateľom (štátnou rozpočtovou organizáciou) rozhodnúť o poskytnutí nižšej zálohovej platby, a to len do výšky potrebnej na realizáciu projektových aktivít do konca príslušného roka. V nasledujúcom rozpočtovom roku môže vykonávateľ poskytnúť ďalšiu zálohovú platbu pri dodržaní podmienky, že súčet poskytnutých zálohových platieb nesmie prekročiť maximálny limit, ktorým môže prijímateľ disponovať.</w:t>
      </w:r>
    </w:p>
    <w:p w14:paraId="0EDBDC1C" w14:textId="14912034" w:rsidR="004913A7" w:rsidRPr="00655D76" w:rsidRDefault="004913A7">
      <w:pPr>
        <w:spacing w:before="120" w:after="120" w:line="240" w:lineRule="auto"/>
        <w:jc w:val="both"/>
        <w:rPr>
          <w:rFonts w:cstheme="minorHAnsi"/>
        </w:rPr>
      </w:pPr>
      <w:r w:rsidRPr="00655D76">
        <w:rPr>
          <w:rFonts w:cstheme="minorHAnsi"/>
        </w:rPr>
        <w:t xml:space="preserve">Prijímateľ je povinný zálohové platby zúčtovať v rovnakom </w:t>
      </w:r>
      <w:r w:rsidR="00BB0E27" w:rsidRPr="00655D76">
        <w:rPr>
          <w:rFonts w:cstheme="minorHAnsi"/>
        </w:rPr>
        <w:t xml:space="preserve">pomere, </w:t>
      </w:r>
      <w:r w:rsidRPr="00655D76">
        <w:rPr>
          <w:rFonts w:cstheme="minorHAnsi"/>
        </w:rPr>
        <w:t xml:space="preserve">v akom mu boli prostriedky </w:t>
      </w:r>
      <w:r w:rsidR="00CA4342" w:rsidRPr="00655D76">
        <w:rPr>
          <w:rFonts w:cstheme="minorHAnsi"/>
        </w:rPr>
        <w:t xml:space="preserve">mechanizmu poskytnuté. </w:t>
      </w:r>
      <w:r w:rsidRPr="00655D76">
        <w:rPr>
          <w:rFonts w:cstheme="minorHAnsi"/>
        </w:rPr>
        <w:t>Pri využití systému zálohových platieb sa vyplácanie prijímateľa uskutočňuje v dvoch etapách – etape poskytnutia zálohovej platby</w:t>
      </w:r>
      <w:r w:rsidR="005D44EC" w:rsidRPr="00655D76">
        <w:rPr>
          <w:rFonts w:cstheme="minorHAnsi"/>
        </w:rPr>
        <w:t xml:space="preserve"> a</w:t>
      </w:r>
      <w:r w:rsidRPr="00655D76">
        <w:rPr>
          <w:rFonts w:cstheme="minorHAnsi"/>
        </w:rPr>
        <w:t xml:space="preserve"> etape zúčtovania poskytnutej zálohovej platby.</w:t>
      </w:r>
    </w:p>
    <w:p w14:paraId="2397D6BF" w14:textId="7F621405" w:rsidR="00BB0E27" w:rsidRPr="00655D76" w:rsidRDefault="00BB0E27" w:rsidP="009C4EC5">
      <w:pPr>
        <w:spacing w:before="120" w:after="120" w:line="240" w:lineRule="auto"/>
        <w:jc w:val="both"/>
        <w:rPr>
          <w:rFonts w:cstheme="minorHAnsi"/>
        </w:rPr>
      </w:pPr>
      <w:r w:rsidRPr="00655D76">
        <w:rPr>
          <w:rFonts w:cstheme="minorHAnsi"/>
        </w:rPr>
        <w:lastRenderedPageBreak/>
        <w:t xml:space="preserve">Zálohové platby sa poskytujú až do momentu dosiahnutia maximálne 100 % celkových oprávnených výdavkov na projekt (v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ŽoP </w:t>
      </w:r>
      <w:r w:rsidR="00FF4BF5" w:rsidRPr="00655D76">
        <w:rPr>
          <w:rFonts w:cstheme="minorHAnsi"/>
        </w:rPr>
        <w:t>p</w:t>
      </w:r>
      <w:r w:rsidRPr="00655D76">
        <w:rPr>
          <w:rFonts w:cstheme="minorHAnsi"/>
        </w:rPr>
        <w:t xml:space="preserve">rijímateľa sa </w:t>
      </w:r>
      <w:r w:rsidR="006562CD">
        <w:rPr>
          <w:rFonts w:cstheme="minorHAnsi"/>
        </w:rPr>
        <w:t>pri</w:t>
      </w:r>
      <w:r w:rsidRPr="00655D76">
        <w:rPr>
          <w:rFonts w:cstheme="minorHAnsi"/>
        </w:rPr>
        <w:t xml:space="preserve">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predloží </w:t>
      </w:r>
      <w:r w:rsidR="00B24934" w:rsidRPr="00655D76">
        <w:rPr>
          <w:rFonts w:cstheme="minorHAnsi"/>
        </w:rPr>
        <w:t>V</w:t>
      </w:r>
      <w:r w:rsidRPr="00655D76">
        <w:rPr>
          <w:rFonts w:cstheme="minorHAnsi"/>
        </w:rPr>
        <w:t xml:space="preserve">ykonávateľovi poslednú ŽoP (zúčtovanie zálohovej platby (s príznakom záverečná)), ktorá plní funkciu záverečnej ŽoP. </w:t>
      </w:r>
    </w:p>
    <w:p w14:paraId="515DD6C6" w14:textId="77777777" w:rsidR="00BB0E27" w:rsidRPr="00655D76" w:rsidRDefault="5A376466" w:rsidP="009C4EC5">
      <w:pPr>
        <w:pStyle w:val="Nadpis3"/>
        <w:spacing w:before="360" w:after="360" w:line="240" w:lineRule="auto"/>
        <w:ind w:left="709"/>
        <w:rPr>
          <w:rFonts w:asciiTheme="minorHAnsi" w:hAnsiTheme="minorHAnsi" w:cstheme="minorHAnsi"/>
        </w:rPr>
      </w:pPr>
      <w:bookmarkStart w:id="140" w:name="_Toc168474931"/>
      <w:bookmarkStart w:id="141" w:name="_Toc168485024"/>
      <w:bookmarkStart w:id="142" w:name="_Toc168474932"/>
      <w:bookmarkStart w:id="143" w:name="_Toc168485025"/>
      <w:bookmarkStart w:id="144" w:name="_Toc168474933"/>
      <w:bookmarkStart w:id="145" w:name="_Toc168485026"/>
      <w:bookmarkStart w:id="146" w:name="_Toc201132395"/>
      <w:bookmarkEnd w:id="140"/>
      <w:bookmarkEnd w:id="141"/>
      <w:bookmarkEnd w:id="142"/>
      <w:bookmarkEnd w:id="143"/>
      <w:bookmarkEnd w:id="144"/>
      <w:bookmarkEnd w:id="145"/>
      <w:r w:rsidRPr="00655D76">
        <w:rPr>
          <w:rFonts w:asciiTheme="minorHAnsi" w:hAnsiTheme="minorHAnsi" w:cstheme="minorHAnsi"/>
        </w:rPr>
        <w:t>Etapa poskytnutia zálohovej platby</w:t>
      </w:r>
      <w:bookmarkEnd w:id="146"/>
    </w:p>
    <w:p w14:paraId="08BB7F2D" w14:textId="4094F797" w:rsidR="00A30B77" w:rsidRPr="00655D76" w:rsidRDefault="00E272DF" w:rsidP="009C4EC5">
      <w:pPr>
        <w:spacing w:before="120" w:after="120" w:line="240" w:lineRule="auto"/>
        <w:jc w:val="both"/>
        <w:rPr>
          <w:rFonts w:cstheme="minorHAnsi"/>
        </w:rPr>
      </w:pPr>
      <w:r w:rsidRPr="00655D76">
        <w:rPr>
          <w:rFonts w:cstheme="minorHAnsi"/>
        </w:rPr>
        <w:t>V</w:t>
      </w:r>
      <w:r w:rsidR="00BB0E27" w:rsidRPr="00655D76">
        <w:rPr>
          <w:rFonts w:cstheme="minorHAnsi"/>
        </w:rPr>
        <w:t xml:space="preserve">ýpočet maximálnej výšky zálohovej platby </w:t>
      </w:r>
      <w:r w:rsidRPr="00655D76">
        <w:rPr>
          <w:rFonts w:cstheme="minorHAnsi"/>
        </w:rPr>
        <w:t xml:space="preserve">predstavuje </w:t>
      </w:r>
      <w:r w:rsidR="00363790" w:rsidRPr="00655D76">
        <w:rPr>
          <w:rFonts w:cstheme="minorHAnsi"/>
          <w:b/>
        </w:rPr>
        <w:t>maximálne</w:t>
      </w:r>
      <w:r w:rsidR="00363790" w:rsidRPr="009C4EC5">
        <w:rPr>
          <w:rFonts w:cstheme="minorHAnsi"/>
          <w:b/>
        </w:rPr>
        <w:t xml:space="preserve"> </w:t>
      </w:r>
      <w:r w:rsidRPr="009C4EC5">
        <w:rPr>
          <w:rFonts w:cstheme="minorHAnsi"/>
          <w:b/>
        </w:rPr>
        <w:t>40 % celkových prostriedkov mechanizmu</w:t>
      </w:r>
      <w:r w:rsidR="0033086D" w:rsidRPr="009C4EC5">
        <w:rPr>
          <w:rFonts w:cstheme="minorHAnsi"/>
          <w:b/>
        </w:rPr>
        <w:t xml:space="preserve"> v prípade projektu s dĺžkou realizácie viac ako 12 mesiacov</w:t>
      </w:r>
      <w:r w:rsidR="0033086D" w:rsidRPr="00655D76">
        <w:rPr>
          <w:rFonts w:cstheme="minorHAnsi"/>
        </w:rPr>
        <w:t xml:space="preserve"> a </w:t>
      </w:r>
      <w:r w:rsidR="0033086D" w:rsidRPr="009C4EC5">
        <w:rPr>
          <w:rFonts w:cstheme="minorHAnsi"/>
          <w:b/>
        </w:rPr>
        <w:t>maximálne do výšky 80</w:t>
      </w:r>
      <w:r w:rsidR="006F7744">
        <w:rPr>
          <w:rFonts w:cstheme="minorHAnsi"/>
          <w:b/>
        </w:rPr>
        <w:t xml:space="preserve"> </w:t>
      </w:r>
      <w:r w:rsidR="0033086D" w:rsidRPr="009C4EC5">
        <w:rPr>
          <w:rFonts w:cstheme="minorHAnsi"/>
          <w:b/>
        </w:rPr>
        <w:t>% v prípade projektov s dĺžkou realizácie do 12 mesiacov vrátane</w:t>
      </w:r>
      <w:r w:rsidR="00A30B77" w:rsidRPr="00655D76">
        <w:rPr>
          <w:rFonts w:cstheme="minorHAnsi"/>
        </w:rPr>
        <w:t xml:space="preserve">, resp., ak nie je vo výzve/v zmluve o PPM určené inak. </w:t>
      </w:r>
    </w:p>
    <w:p w14:paraId="2EDCB953" w14:textId="46647947" w:rsidR="00A43B16" w:rsidRPr="00655D76" w:rsidRDefault="60C7ECFE">
      <w:pPr>
        <w:spacing w:before="120" w:after="120" w:line="240" w:lineRule="auto"/>
        <w:jc w:val="both"/>
      </w:pPr>
      <w:r w:rsidRPr="00655D76">
        <w:t>Pri výpočte maximálnej výšky zálohovej platby sa do úvahy berie aktuálna zazmluvnená suma P</w:t>
      </w:r>
      <w:r w:rsidR="318F4E87" w:rsidRPr="00655D76">
        <w:t>P</w:t>
      </w:r>
      <w:r w:rsidRPr="00655D76">
        <w:t xml:space="preserve">M známa v čase predloženia ŽoP (poskytnutie zálohovej platby). V prípade kombinácie systému refundácie a systému zálohových platieb sa maximálna výška zálohovej platby vypočíta na rovnakom základe, ako by sa vypočítala zálohová platba pri začatí realizácie aktivít projektu, </w:t>
      </w:r>
      <w:r w:rsidR="7D3504C4" w:rsidRPr="00655D76">
        <w:t>resp., ak nie je vo výzve/v zmluve o PPM určené inak.</w:t>
      </w:r>
      <w:r w:rsidRPr="00655D76">
        <w:t xml:space="preserve"> </w:t>
      </w:r>
    </w:p>
    <w:p w14:paraId="730845FE" w14:textId="70A702D1" w:rsidR="00544990" w:rsidRPr="00655D76" w:rsidRDefault="00BB0E27" w:rsidP="009C4EC5">
      <w:pPr>
        <w:spacing w:before="120" w:after="120" w:line="240" w:lineRule="auto"/>
        <w:jc w:val="both"/>
      </w:pPr>
      <w:r w:rsidRPr="00655D76">
        <w:rPr>
          <w:rFonts w:cstheme="minorHAnsi"/>
        </w:rPr>
        <w:t>Prijímateľ po začatí realizácie aktivít projektu a nadobudnutí účinnosti zmluvy o PPM predkladá ŽoP (poskytnutie z</w:t>
      </w:r>
      <w:r w:rsidR="00E272DF" w:rsidRPr="00655D76">
        <w:rPr>
          <w:rFonts w:cstheme="minorHAnsi"/>
        </w:rPr>
        <w:t xml:space="preserve">álohovej platby) vykonávateľovi. </w:t>
      </w:r>
      <w:r w:rsidRPr="00655D76">
        <w:rPr>
          <w:rFonts w:cstheme="minorHAnsi"/>
        </w:rPr>
        <w:t>V rámci formulára ŽoP prijímateľ uvedie nárokované finančné prostriedky projektu v zmysle zmluvy o</w:t>
      </w:r>
      <w:r w:rsidR="00544990" w:rsidRPr="00655D76">
        <w:rPr>
          <w:rFonts w:cstheme="minorHAnsi"/>
        </w:rPr>
        <w:t> </w:t>
      </w:r>
      <w:r w:rsidRPr="00655D76">
        <w:rPr>
          <w:rFonts w:cstheme="minorHAnsi"/>
        </w:rPr>
        <w:t>PPM</w:t>
      </w:r>
      <w:r w:rsidR="00544990" w:rsidRPr="00655D76">
        <w:t>. Podporná dokumentácia sa pri poskytnutí zálohovej platby nepredkladá.</w:t>
      </w:r>
    </w:p>
    <w:p w14:paraId="363B47EF" w14:textId="249D5018" w:rsidR="009E056E" w:rsidRPr="00655D76" w:rsidRDefault="00544990" w:rsidP="009C4EC5">
      <w:pPr>
        <w:spacing w:before="120" w:after="120" w:line="240" w:lineRule="auto"/>
        <w:jc w:val="both"/>
      </w:pPr>
      <w:r w:rsidRPr="00655D76">
        <w:t xml:space="preserve">Výkon kontroly a úhrady ŽoP (poskytnutie zálohovej platby) </w:t>
      </w:r>
      <w:r w:rsidR="006F7744">
        <w:t>vykonávateľ</w:t>
      </w:r>
      <w:r w:rsidRPr="00655D76">
        <w:t xml:space="preserve"> zabezpečí v lehote najneskôr do </w:t>
      </w:r>
      <w:r w:rsidR="00651D9F" w:rsidRPr="00655D76">
        <w:rPr>
          <w:b/>
        </w:rPr>
        <w:t>45</w:t>
      </w:r>
      <w:r w:rsidRPr="00655D76">
        <w:rPr>
          <w:b/>
        </w:rPr>
        <w:t xml:space="preserve"> kalendárnych</w:t>
      </w:r>
      <w:r w:rsidR="007C1499" w:rsidRPr="00655D76">
        <w:rPr>
          <w:b/>
        </w:rPr>
        <w:t xml:space="preserve"> </w:t>
      </w:r>
      <w:r w:rsidRPr="00655D76">
        <w:rPr>
          <w:b/>
        </w:rPr>
        <w:t>dní</w:t>
      </w:r>
      <w:r w:rsidR="00651D9F" w:rsidRPr="00655D76">
        <w:rPr>
          <w:rStyle w:val="Odkaznapoznmkupodiarou"/>
          <w:b/>
        </w:rPr>
        <w:footnoteReference w:id="26"/>
      </w:r>
      <w:r w:rsidRPr="00655D76">
        <w:rPr>
          <w:b/>
        </w:rPr>
        <w:t xml:space="preserve"> </w:t>
      </w:r>
      <w:r w:rsidRPr="009C4EC5">
        <w:t>od doručenia</w:t>
      </w:r>
      <w:r w:rsidRPr="00655D76">
        <w:t xml:space="preserve"> ŽoP v zmysle zákona o finančnej kontrole a audite</w:t>
      </w:r>
      <w:r w:rsidRPr="00655D76">
        <w:rPr>
          <w:rFonts w:cstheme="minorHAnsi"/>
        </w:rPr>
        <w:t xml:space="preserve">. </w:t>
      </w:r>
      <w:r w:rsidR="00BB0E27" w:rsidRPr="00655D76">
        <w:rPr>
          <w:rFonts w:cstheme="minorHAnsi"/>
        </w:rPr>
        <w:t>Vykonávateľ v prípade zistenia nedostatkov vyzve</w:t>
      </w:r>
      <w:r w:rsidR="00BB0E27" w:rsidRPr="00655D76">
        <w:rPr>
          <w:rStyle w:val="Odkaznapoznmkupodiarou"/>
          <w:rFonts w:cstheme="minorHAnsi"/>
        </w:rPr>
        <w:footnoteReference w:id="27"/>
      </w:r>
      <w:r w:rsidR="00BB0E27" w:rsidRPr="00655D76">
        <w:rPr>
          <w:rFonts w:cstheme="minorHAnsi"/>
        </w:rPr>
        <w:t xml:space="preserve"> prijímateľa, ab</w:t>
      </w:r>
      <w:r w:rsidR="00B04B76" w:rsidRPr="00655D76">
        <w:rPr>
          <w:rFonts w:cstheme="minorHAnsi"/>
        </w:rPr>
        <w:t>y v stanovenej lehote doplnil/</w:t>
      </w:r>
      <w:r w:rsidR="00BB0E27" w:rsidRPr="00655D76">
        <w:rPr>
          <w:rFonts w:cstheme="minorHAnsi"/>
        </w:rPr>
        <w:t>upravil ŽoP</w:t>
      </w:r>
      <w:r w:rsidRPr="00655D76">
        <w:rPr>
          <w:rFonts w:cstheme="minorHAnsi"/>
        </w:rPr>
        <w:t xml:space="preserve">, </w:t>
      </w:r>
      <w:r w:rsidRPr="00655D76">
        <w:t xml:space="preserve">pričom v uvedenom prípade </w:t>
      </w:r>
      <w:r w:rsidR="00034AC6">
        <w:t xml:space="preserve">je </w:t>
      </w:r>
      <w:r w:rsidRPr="00655D76">
        <w:t>lehota na výkon kontroly ŽoP pozastavená.</w:t>
      </w:r>
      <w:r w:rsidR="009E056E" w:rsidRPr="00655D76">
        <w:t xml:space="preserve"> O dôvodoch pozastavenia schvaľovania ŽoP je vykonávateľ povinný bezodkladne, najneskôr však do </w:t>
      </w:r>
      <w:r w:rsidR="009E056E" w:rsidRPr="00655D76">
        <w:rPr>
          <w:b/>
          <w:bCs/>
        </w:rPr>
        <w:t>5 pracovných dní,</w:t>
      </w:r>
      <w:r w:rsidR="009E056E" w:rsidRPr="00655D76">
        <w:t xml:space="preserve"> informovať prijímateľa. </w:t>
      </w:r>
    </w:p>
    <w:p w14:paraId="5ECCB813" w14:textId="3EDD2E90" w:rsidR="00BB0E27" w:rsidRPr="00655D76" w:rsidRDefault="00E272DF" w:rsidP="009C4EC5">
      <w:pPr>
        <w:spacing w:before="120" w:after="120" w:line="240" w:lineRule="auto"/>
        <w:jc w:val="both"/>
        <w:rPr>
          <w:rFonts w:cstheme="minorHAnsi"/>
        </w:rPr>
      </w:pPr>
      <w:r w:rsidRPr="00655D76">
        <w:rPr>
          <w:rFonts w:cstheme="minorHAnsi"/>
          <w:b/>
        </w:rPr>
        <w:t>V prípade schválenia ŽoP</w:t>
      </w:r>
      <w:r w:rsidRPr="00655D76">
        <w:rPr>
          <w:rFonts w:cstheme="minorHAnsi"/>
        </w:rPr>
        <w:t xml:space="preserve"> vykonávateľ najneskôr </w:t>
      </w:r>
      <w:r w:rsidRPr="00655D76">
        <w:rPr>
          <w:rFonts w:cstheme="minorHAnsi"/>
          <w:b/>
        </w:rPr>
        <w:t xml:space="preserve">do </w:t>
      </w:r>
      <w:r w:rsidR="00970164" w:rsidRPr="00655D76">
        <w:rPr>
          <w:rFonts w:cstheme="minorHAnsi"/>
          <w:b/>
        </w:rPr>
        <w:t>5</w:t>
      </w:r>
      <w:r w:rsidRPr="00655D76">
        <w:rPr>
          <w:rFonts w:cstheme="minorHAnsi"/>
          <w:b/>
        </w:rPr>
        <w:t xml:space="preserve"> pracovných dní</w:t>
      </w:r>
      <w:r w:rsidRPr="00655D76">
        <w:rPr>
          <w:rFonts w:cstheme="minorHAnsi"/>
        </w:rPr>
        <w:t xml:space="preserve"> od schválenia ŽoP</w:t>
      </w:r>
      <w:r w:rsidR="00BB0E27" w:rsidRPr="00655D76">
        <w:rPr>
          <w:rFonts w:cstheme="minorHAnsi"/>
        </w:rPr>
        <w:t>:</w:t>
      </w:r>
    </w:p>
    <w:p w14:paraId="043D292A" w14:textId="58AB018F" w:rsidR="00DB4238" w:rsidRPr="00655D76" w:rsidRDefault="00E272DF" w:rsidP="009C4EC5">
      <w:pPr>
        <w:pStyle w:val="Odsekzoznamu"/>
        <w:numPr>
          <w:ilvl w:val="0"/>
          <w:numId w:val="42"/>
        </w:numPr>
        <w:spacing w:before="120" w:after="120" w:line="240" w:lineRule="auto"/>
        <w:ind w:left="357" w:hanging="357"/>
        <w:contextualSpacing w:val="0"/>
        <w:jc w:val="both"/>
        <w:rPr>
          <w:rFonts w:cstheme="minorHAnsi"/>
        </w:rPr>
      </w:pPr>
      <w:r w:rsidRPr="00655D76">
        <w:rPr>
          <w:rFonts w:cstheme="minorHAnsi"/>
        </w:rPr>
        <w:t xml:space="preserve">v prípade </w:t>
      </w:r>
      <w:r w:rsidR="00CC7F0C" w:rsidRPr="00655D76">
        <w:rPr>
          <w:rFonts w:cstheme="minorHAnsi"/>
        </w:rPr>
        <w:t>p</w:t>
      </w:r>
      <w:r w:rsidRPr="00655D76">
        <w:rPr>
          <w:rFonts w:cstheme="minorHAnsi"/>
        </w:rPr>
        <w:t xml:space="preserve">rijímateľa – </w:t>
      </w:r>
      <w:r w:rsidRPr="00655D76">
        <w:rPr>
          <w:rFonts w:cstheme="minorHAnsi"/>
          <w:b/>
        </w:rPr>
        <w:t>štátna rozpočtová organizácia</w:t>
      </w:r>
      <w:r w:rsidRPr="00655D76">
        <w:rPr>
          <w:rFonts w:cstheme="minorHAnsi"/>
        </w:rPr>
        <w:t xml:space="preserve"> – zabezpečí žiadosť o prevod prostriedkov rozpočtovým opatrením prostredníctvom úpravy limitov výdavkov: viazaním výdavkov v rozpočte vykonávateľa a navýšen</w:t>
      </w:r>
      <w:r w:rsidR="00DB4238" w:rsidRPr="00655D76">
        <w:rPr>
          <w:rFonts w:cstheme="minorHAnsi"/>
        </w:rPr>
        <w:t xml:space="preserve">ím limitov výdavkov </w:t>
      </w:r>
      <w:r w:rsidR="00CC7F0C" w:rsidRPr="00655D76">
        <w:rPr>
          <w:rFonts w:cstheme="minorHAnsi"/>
        </w:rPr>
        <w:t>p</w:t>
      </w:r>
      <w:r w:rsidR="00DB4238" w:rsidRPr="00655D76">
        <w:rPr>
          <w:rFonts w:cstheme="minorHAnsi"/>
        </w:rPr>
        <w:t>rijímateľa,</w:t>
      </w:r>
    </w:p>
    <w:p w14:paraId="69867A92" w14:textId="14CB3ACB" w:rsidR="00DB4238" w:rsidRPr="00655D76" w:rsidRDefault="00E272DF" w:rsidP="009C4EC5">
      <w:pPr>
        <w:pStyle w:val="Odsekzoznamu"/>
        <w:numPr>
          <w:ilvl w:val="0"/>
          <w:numId w:val="42"/>
        </w:numPr>
        <w:spacing w:before="120" w:after="120" w:line="240" w:lineRule="auto"/>
        <w:ind w:left="357" w:hanging="357"/>
        <w:jc w:val="both"/>
        <w:rPr>
          <w:rFonts w:cstheme="minorHAnsi"/>
        </w:rPr>
      </w:pPr>
      <w:r w:rsidRPr="00655D76">
        <w:t xml:space="preserve">v prípade </w:t>
      </w:r>
      <w:r w:rsidRPr="00655D76">
        <w:rPr>
          <w:b/>
          <w:bCs/>
        </w:rPr>
        <w:t xml:space="preserve">ostatných </w:t>
      </w:r>
      <w:r w:rsidR="00CC7F0C" w:rsidRPr="00655D76">
        <w:rPr>
          <w:b/>
          <w:bCs/>
        </w:rPr>
        <w:t>p</w:t>
      </w:r>
      <w:r w:rsidRPr="00655D76">
        <w:rPr>
          <w:b/>
          <w:bCs/>
        </w:rPr>
        <w:t>rijímateľov</w:t>
      </w:r>
      <w:r w:rsidRPr="00655D76">
        <w:t xml:space="preserve"> – zadá platobné príkazy na úhradu </w:t>
      </w:r>
      <w:r w:rsidR="00CC7F0C" w:rsidRPr="00655D76">
        <w:t>p</w:t>
      </w:r>
      <w:r w:rsidRPr="00655D76">
        <w:t>rijímateľovi z rozpočtovanýc</w:t>
      </w:r>
      <w:r w:rsidR="00DB4238" w:rsidRPr="00655D76">
        <w:t xml:space="preserve">h výdavkov (z výdavkového účtu) </w:t>
      </w:r>
      <w:r w:rsidR="00624704" w:rsidRPr="00655D76">
        <w:t xml:space="preserve">rozpočtu na spolufinancovanie. </w:t>
      </w:r>
      <w:r w:rsidR="00426905" w:rsidRPr="00655D76">
        <w:t>Vykonávateľ</w:t>
      </w:r>
      <w:r w:rsidR="00D33F96" w:rsidRPr="00655D76">
        <w:t xml:space="preserve"> </w:t>
      </w:r>
      <w:r w:rsidR="00624704" w:rsidRPr="00655D76">
        <w:lastRenderedPageBreak/>
        <w:t xml:space="preserve">poskytuje zálohové platby </w:t>
      </w:r>
      <w:r w:rsidR="00473433" w:rsidRPr="00655D76">
        <w:t>p</w:t>
      </w:r>
      <w:r w:rsidR="00624704" w:rsidRPr="00655D76">
        <w:t>rijímateľom na transferovej podpoložke ekonomickej klasifikácie, na ktorej sa zálohová platba prijímateľom aj zúčtuje.</w:t>
      </w:r>
    </w:p>
    <w:p w14:paraId="10259493" w14:textId="77777777" w:rsidR="003A2BF1" w:rsidRPr="00655D76" w:rsidRDefault="5A376466" w:rsidP="009C4EC5">
      <w:pPr>
        <w:pStyle w:val="Nadpis3"/>
        <w:spacing w:before="360" w:after="360" w:line="240" w:lineRule="auto"/>
        <w:ind w:left="709"/>
        <w:rPr>
          <w:rFonts w:asciiTheme="minorHAnsi" w:hAnsiTheme="minorHAnsi" w:cstheme="minorHAnsi"/>
        </w:rPr>
      </w:pPr>
      <w:bookmarkStart w:id="147" w:name="_Toc168485028"/>
      <w:bookmarkStart w:id="148" w:name="_Toc161142971"/>
      <w:bookmarkStart w:id="149" w:name="_Toc161144429"/>
      <w:bookmarkStart w:id="150" w:name="_Toc164324725"/>
      <w:bookmarkStart w:id="151" w:name="_Toc168474936"/>
      <w:bookmarkStart w:id="152" w:name="_Toc168485029"/>
      <w:bookmarkStart w:id="153" w:name="_Toc201132396"/>
      <w:bookmarkEnd w:id="147"/>
      <w:bookmarkEnd w:id="148"/>
      <w:bookmarkEnd w:id="149"/>
      <w:bookmarkEnd w:id="150"/>
      <w:bookmarkEnd w:id="151"/>
      <w:bookmarkEnd w:id="152"/>
      <w:r w:rsidRPr="00655D76">
        <w:rPr>
          <w:rFonts w:asciiTheme="minorHAnsi" w:hAnsiTheme="minorHAnsi" w:cstheme="minorHAnsi"/>
        </w:rPr>
        <w:t>Etapa zúčtovania poskytnutej zálohovej platby</w:t>
      </w:r>
      <w:bookmarkEnd w:id="153"/>
    </w:p>
    <w:p w14:paraId="11CEE2C4" w14:textId="4BC6A1CA" w:rsidR="008C5A50" w:rsidRPr="0050152F" w:rsidRDefault="003A2BF1" w:rsidP="008C5A50">
      <w:pPr>
        <w:spacing w:before="120" w:after="120" w:line="240" w:lineRule="auto"/>
        <w:jc w:val="both"/>
      </w:pPr>
      <w:r w:rsidRPr="00655D76">
        <w:rPr>
          <w:rFonts w:cstheme="minorHAnsi"/>
        </w:rPr>
        <w:t xml:space="preserve">Prijímateľ je povinný poskytnutú zálohovú platbu priebežne zúčtovávať, pričom najneskôr </w:t>
      </w:r>
      <w:ins w:id="154" w:author="Autor" w:date="2025-07-30T13:42:00Z" w16du:dateUtc="2025-07-30T11:42:00Z">
        <w:r w:rsidR="00B9756C">
          <w:rPr>
            <w:rFonts w:cstheme="minorHAnsi"/>
          </w:rPr>
          <w:t xml:space="preserve">                                      </w:t>
        </w:r>
      </w:ins>
      <w:r w:rsidRPr="00655D76">
        <w:rPr>
          <w:rFonts w:cstheme="minorHAnsi"/>
        </w:rPr>
        <w:t>do</w:t>
      </w:r>
      <w:r w:rsidR="008B0095" w:rsidRPr="00655D76">
        <w:rPr>
          <w:rFonts w:cstheme="minorHAnsi"/>
        </w:rPr>
        <w:t xml:space="preserve"> </w:t>
      </w:r>
      <w:del w:id="155" w:author="Autor" w:date="2025-07-30T12:54:00Z" w16du:dateUtc="2025-07-30T10:54:00Z">
        <w:r w:rsidR="008C5A50" w:rsidDel="001E0A92">
          <w:rPr>
            <w:rFonts w:cstheme="minorHAnsi"/>
          </w:rPr>
          <w:delText>3</w:delText>
        </w:r>
      </w:del>
      <w:ins w:id="156" w:author="Autor" w:date="2025-07-30T12:54:00Z" w16du:dateUtc="2025-07-30T10:54:00Z">
        <w:r w:rsidR="001E0A92">
          <w:rPr>
            <w:rFonts w:cstheme="minorHAnsi"/>
          </w:rPr>
          <w:t>12</w:t>
        </w:r>
      </w:ins>
      <w:r w:rsidRPr="00655D76">
        <w:rPr>
          <w:rFonts w:cstheme="minorHAnsi"/>
        </w:rPr>
        <w:t xml:space="preserve"> mesiacov odo dňa aktivácie rozpočtového opatrenia/pripísania finančných prostriedkov na účet </w:t>
      </w:r>
      <w:r w:rsidR="007F2FA9" w:rsidRPr="00655D76">
        <w:rPr>
          <w:rFonts w:cstheme="minorHAnsi"/>
        </w:rPr>
        <w:t>p</w:t>
      </w:r>
      <w:r w:rsidRPr="00655D76">
        <w:rPr>
          <w:rFonts w:cstheme="minorHAnsi"/>
        </w:rPr>
        <w:t xml:space="preserve">rijímateľa je povinný </w:t>
      </w:r>
      <w:r w:rsidR="00AD6EC0" w:rsidRPr="00655D76">
        <w:rPr>
          <w:rFonts w:cstheme="minorHAnsi"/>
        </w:rPr>
        <w:t xml:space="preserve">predložiť k </w:t>
      </w:r>
      <w:r w:rsidRPr="00655D76">
        <w:rPr>
          <w:rFonts w:cstheme="minorHAnsi"/>
        </w:rPr>
        <w:t>zúčtov</w:t>
      </w:r>
      <w:r w:rsidR="00AD6EC0" w:rsidRPr="00655D76">
        <w:rPr>
          <w:rFonts w:cstheme="minorHAnsi"/>
        </w:rPr>
        <w:t>aniu</w:t>
      </w:r>
      <w:r w:rsidRPr="00655D76">
        <w:rPr>
          <w:rFonts w:cstheme="minorHAnsi"/>
        </w:rPr>
        <w:t xml:space="preserve"> 100 % sumy </w:t>
      </w:r>
      <w:r w:rsidR="00F449B5">
        <w:rPr>
          <w:rFonts w:cstheme="minorHAnsi"/>
        </w:rPr>
        <w:t xml:space="preserve">prostriedkov v prípade </w:t>
      </w:r>
      <w:r w:rsidRPr="00655D76">
        <w:rPr>
          <w:rFonts w:cstheme="minorHAnsi"/>
        </w:rPr>
        <w:t>každej poskytnutej zálohovej platby.</w:t>
      </w:r>
      <w:r w:rsidR="008C5A50">
        <w:rPr>
          <w:rFonts w:cstheme="minorHAnsi"/>
        </w:rPr>
        <w:t xml:space="preserve"> </w:t>
      </w:r>
    </w:p>
    <w:p w14:paraId="0CC188C6" w14:textId="6987DE9C" w:rsidR="003A2BF1" w:rsidRPr="00655D76" w:rsidRDefault="00EC729F">
      <w:pPr>
        <w:spacing w:before="120" w:after="120" w:line="240" w:lineRule="auto"/>
        <w:jc w:val="both"/>
      </w:pPr>
      <w:r w:rsidRPr="00655D76">
        <w:t>Prijímateľ nesie zodpovednosť za časový manažment zúčtovania zálohovej platby z pohľadu zabezpečenia dostatočnej vlastnej finančnej likvidity. Ak zálohová platba bola poskytnutá v maximálnej možnej výške a prijímateľ si nárokuje poskytnutie ďalšej zálohovej platby, vykonávateľ môže zabezpečiť úhradu prostriedkov mechanizmu až po schválení ŽoP (zúčtovanie zálohovej platby) vykonávateľom v relevantnej výške.</w:t>
      </w:r>
    </w:p>
    <w:p w14:paraId="1E9DFABA" w14:textId="66573385" w:rsidR="00BE6C84" w:rsidRPr="00655D76" w:rsidRDefault="00BE6C84" w:rsidP="009C4EC5">
      <w:pPr>
        <w:spacing w:before="120" w:after="120" w:line="240" w:lineRule="auto"/>
        <w:jc w:val="both"/>
      </w:pPr>
      <w:r w:rsidRPr="00655D76">
        <w:t xml:space="preserve">Povinnosť predložiť k zúčtovaniu 100 % každej poskytnutej zálohovej platby v lehote </w:t>
      </w:r>
      <w:del w:id="157" w:author="Autor" w:date="2025-07-30T12:54:00Z" w16du:dateUtc="2025-07-30T10:54:00Z">
        <w:r w:rsidR="008C5A50" w:rsidDel="001E0A92">
          <w:delText>3</w:delText>
        </w:r>
      </w:del>
      <w:ins w:id="158" w:author="Autor" w:date="2025-07-30T12:54:00Z" w16du:dateUtc="2025-07-30T10:54:00Z">
        <w:r w:rsidR="001E0A92">
          <w:t>12</w:t>
        </w:r>
      </w:ins>
      <w:r w:rsidRPr="00655D76">
        <w:t xml:space="preserve"> mesiacov </w:t>
      </w:r>
      <w:ins w:id="159" w:author="Autor" w:date="2025-07-30T13:43:00Z" w16du:dateUtc="2025-07-30T11:43:00Z">
        <w:r w:rsidR="00A01BD5">
          <w:t xml:space="preserve">                 </w:t>
        </w:r>
      </w:ins>
      <w:r w:rsidRPr="00655D76">
        <w:t xml:space="preserve">odo dňa aktivácie rozpočtového opatrenia/pripísania prostriedkov mechanizmu na účte prijímateľa sa vzťahuje aj na prípady zjednodušeného vykazovania výdavkov a </w:t>
      </w:r>
      <w:r w:rsidR="00E04404">
        <w:t>tiež</w:t>
      </w:r>
      <w:r w:rsidRPr="00655D76">
        <w:t xml:space="preserve"> na prípady zúčtovania výdavkov prebiehajúceho skúmania.</w:t>
      </w:r>
    </w:p>
    <w:p w14:paraId="4C98436B" w14:textId="6A111E33" w:rsidR="00651D9F" w:rsidRPr="009C4EC5" w:rsidRDefault="003A2BF1" w:rsidP="009C4EC5">
      <w:pPr>
        <w:spacing w:before="120" w:after="120" w:line="240" w:lineRule="auto"/>
        <w:jc w:val="both"/>
        <w:rPr>
          <w:rFonts w:cstheme="minorHAnsi"/>
        </w:rPr>
      </w:pPr>
      <w:r w:rsidRPr="00655D76">
        <w:rPr>
          <w:rFonts w:cstheme="minorHAnsi"/>
        </w:rPr>
        <w:t xml:space="preserve">Prijímateľ v rámci zúčtovania každej jednej poskytnutej zálohovej platby predkladá </w:t>
      </w:r>
      <w:r w:rsidR="00BE6C84" w:rsidRPr="00655D76">
        <w:rPr>
          <w:rFonts w:cstheme="minorHAnsi"/>
        </w:rPr>
        <w:t>v</w:t>
      </w:r>
      <w:r w:rsidRPr="00655D76">
        <w:rPr>
          <w:rFonts w:cstheme="minorHAnsi"/>
        </w:rPr>
        <w:t xml:space="preserve">ykonávateľovi ŽoP (zúčtovanie zálohovej platby) v súlade so </w:t>
      </w:r>
      <w:r w:rsidR="00B96F03">
        <w:rPr>
          <w:rFonts w:cstheme="minorHAnsi"/>
        </w:rPr>
        <w:t>z</w:t>
      </w:r>
      <w:r w:rsidRPr="00655D76">
        <w:rPr>
          <w:rFonts w:cstheme="minorHAnsi"/>
        </w:rPr>
        <w:t>mluvou o</w:t>
      </w:r>
      <w:r w:rsidR="00A43B16" w:rsidRPr="00655D76">
        <w:rPr>
          <w:rFonts w:cstheme="minorHAnsi"/>
        </w:rPr>
        <w:t> </w:t>
      </w:r>
      <w:r w:rsidRPr="00655D76">
        <w:rPr>
          <w:rFonts w:cstheme="minorHAnsi"/>
        </w:rPr>
        <w:t>PPM spolu s formulárom ŽoP jeden rovnopis alebo kópiu účtovných dokladov a relevantnú podpornú dokumentáciu. Prijímateľ rovnako predkladá jeden kompletný r</w:t>
      </w:r>
      <w:r w:rsidR="00A43B16" w:rsidRPr="00655D76">
        <w:rPr>
          <w:rFonts w:cstheme="minorHAnsi"/>
        </w:rPr>
        <w:t>ovnopis výpisu z bankového účtu</w:t>
      </w:r>
      <w:r w:rsidRPr="00655D76">
        <w:rPr>
          <w:rFonts w:cstheme="minorHAnsi"/>
        </w:rPr>
        <w:t xml:space="preserve"> potvrdzujúci skutočné uhradenie účtovných dokladov </w:t>
      </w:r>
      <w:r w:rsidR="006A78AE" w:rsidRPr="00655D76">
        <w:rPr>
          <w:rFonts w:cstheme="minorHAnsi"/>
        </w:rPr>
        <w:t>d</w:t>
      </w:r>
      <w:r w:rsidRPr="00655D76">
        <w:rPr>
          <w:rFonts w:cstheme="minorHAnsi"/>
        </w:rPr>
        <w:t xml:space="preserve">odávateľovi/zhotoviteľovi. </w:t>
      </w:r>
    </w:p>
    <w:p w14:paraId="085F5031" w14:textId="77777777"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pPr>
      <w:r w:rsidRPr="00655D76">
        <w:rPr>
          <w:b/>
        </w:rPr>
        <w:t>Upozornenie:</w:t>
      </w:r>
      <w:r w:rsidRPr="00655D76">
        <w:t xml:space="preserve"> </w:t>
      </w:r>
    </w:p>
    <w:p w14:paraId="4B9425FE" w14:textId="74275AA9"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rPr>
          <w:rFonts w:cstheme="minorHAnsi"/>
        </w:rPr>
      </w:pPr>
      <w:r w:rsidRPr="00655D76">
        <w:t>Do zúčtovania zálohovej platby nemožno zahrnúť výdavky uhradené z vlastných zdrojov prijímateľa pred poskytnutím zálohovej platby. Takéto výdavky je možné financovať výlučne systémom refundácie.</w:t>
      </w:r>
    </w:p>
    <w:p w14:paraId="13E0D8D6" w14:textId="6BB5C0C8" w:rsidR="006F7CAF" w:rsidRPr="00655D76" w:rsidRDefault="006F7CAF">
      <w:pPr>
        <w:spacing w:before="120" w:after="120" w:line="240" w:lineRule="auto"/>
        <w:jc w:val="both"/>
        <w:rPr>
          <w:rFonts w:cstheme="minorHAnsi"/>
        </w:rPr>
      </w:pPr>
      <w:r w:rsidRPr="00655D76">
        <w:rPr>
          <w:rFonts w:cstheme="minorHAnsi"/>
        </w:rPr>
        <w:t xml:space="preserve">Zálohovú platbu možno zúčtovať predložením viacerých ŽoP (zúčtovanie zálohovej platby). Povinnosť zúčtovať 100 % každej jednej poskytnutej zálohovej platby v lehote </w:t>
      </w:r>
      <w:del w:id="160" w:author="Autor" w:date="2025-07-30T13:43:00Z" w16du:dateUtc="2025-07-30T11:43:00Z">
        <w:r w:rsidR="00DE1706" w:rsidRPr="00655D76" w:rsidDel="00A01BD5">
          <w:rPr>
            <w:rFonts w:cstheme="minorHAnsi"/>
          </w:rPr>
          <w:delText xml:space="preserve"> </w:delText>
        </w:r>
      </w:del>
      <w:del w:id="161" w:author="Autor" w:date="2025-07-30T12:55:00Z" w16du:dateUtc="2025-07-30T10:55:00Z">
        <w:r w:rsidR="008C5A50" w:rsidDel="001E0A92">
          <w:rPr>
            <w:rFonts w:cstheme="minorHAnsi"/>
          </w:rPr>
          <w:delText>3</w:delText>
        </w:r>
      </w:del>
      <w:ins w:id="162" w:author="Autor" w:date="2025-07-30T12:55:00Z" w16du:dateUtc="2025-07-30T10:55:00Z">
        <w:r w:rsidR="001E0A92">
          <w:rPr>
            <w:rFonts w:cstheme="minorHAnsi"/>
          </w:rPr>
          <w:t>12</w:t>
        </w:r>
      </w:ins>
      <w:r w:rsidR="006F7744">
        <w:rPr>
          <w:rFonts w:cstheme="minorHAnsi"/>
        </w:rPr>
        <w:t xml:space="preserve"> </w:t>
      </w:r>
      <w:r w:rsidRPr="00655D76">
        <w:rPr>
          <w:rFonts w:cstheme="minorHAnsi"/>
        </w:rPr>
        <w:t xml:space="preserve">mesiacov odo dňa pripísania finančných prostriedkov na účte </w:t>
      </w:r>
      <w:r w:rsidR="00473433" w:rsidRPr="00655D76">
        <w:rPr>
          <w:rFonts w:cstheme="minorHAnsi"/>
        </w:rPr>
        <w:t>p</w:t>
      </w:r>
      <w:r w:rsidRPr="00655D76">
        <w:rPr>
          <w:rFonts w:cstheme="minorHAnsi"/>
        </w:rPr>
        <w:t>rijímateľa/</w:t>
      </w:r>
      <w:r w:rsidR="00292B40" w:rsidRPr="00655D76">
        <w:rPr>
          <w:rFonts w:cstheme="minorHAnsi"/>
        </w:rPr>
        <w:t>p</w:t>
      </w:r>
      <w:r w:rsidRPr="00655D76">
        <w:rPr>
          <w:rFonts w:cstheme="minorHAnsi"/>
        </w:rPr>
        <w:t xml:space="preserve">artnera alebo aktivácie rozpočtového opatrenia sa vzťahuje osobitne na každú jednu poskytnutú zálohovú platbu. </w:t>
      </w:r>
    </w:p>
    <w:p w14:paraId="5DC439CC" w14:textId="3C2B0D70" w:rsidR="00A57E4C" w:rsidRPr="00655D76" w:rsidRDefault="006921C8" w:rsidP="009C4EC5">
      <w:pPr>
        <w:spacing w:before="120" w:after="120" w:line="240" w:lineRule="auto"/>
        <w:jc w:val="both"/>
        <w:rPr>
          <w:rFonts w:cstheme="minorHAnsi"/>
        </w:rPr>
      </w:pPr>
      <w:r w:rsidRPr="00655D76">
        <w:rPr>
          <w:rFonts w:cstheme="minorHAnsi"/>
        </w:rPr>
        <w:t>V prípade, ak zálohová platba nebola poskytnutá v maximálnej možnej výške, prijímateľ môže požiadať o ďalšiu zálohovú platbu vo výške súčtu schválených ŽoP</w:t>
      </w:r>
      <w:r w:rsidR="00A43B16" w:rsidRPr="00655D76">
        <w:rPr>
          <w:rFonts w:cstheme="minorHAnsi"/>
        </w:rPr>
        <w:t xml:space="preserve"> (zúčtovanie zálohovej platby)</w:t>
      </w:r>
      <w:r w:rsidRPr="00655D76">
        <w:rPr>
          <w:rFonts w:cstheme="minorHAnsi"/>
        </w:rPr>
        <w:t xml:space="preserve"> a sumy rovnajúcej sa rozdielu maximálnej výšky zálohovej platby a predchádzajúcich poskytnutých zálohových platieb. </w:t>
      </w:r>
    </w:p>
    <w:p w14:paraId="5A340E3C" w14:textId="7A9E8D65" w:rsidR="00125937" w:rsidRDefault="00A57E4C" w:rsidP="009C4EC5">
      <w:pPr>
        <w:spacing w:before="120" w:after="120" w:line="240" w:lineRule="auto"/>
        <w:jc w:val="both"/>
      </w:pPr>
      <w:r w:rsidRPr="00655D76">
        <w:t xml:space="preserve">V prípade, ak prijímateľ najneskôr do skončenia lehoty na zúčtovanie poskytnutej zálohovej platby nedodrží podmienky stanovené na zúčtovanie poskytnutej zálohovej platby (nepredloží ŽoP (zúčtovanie zálohovej platby) v objeme dostatočnom na zúčtovanie každej jednej poskytnutej zálohovej platby), je povinný </w:t>
      </w:r>
      <w:r w:rsidRPr="00655D76">
        <w:rPr>
          <w:b/>
        </w:rPr>
        <w:t>najneskôr do 10 pracovných dní</w:t>
      </w:r>
      <w:r w:rsidRPr="00655D76">
        <w:t xml:space="preserve"> od ukončenia lehoty na zúčtovanie poskytnutej zálohovej platby vrátiť nezúčtovaný rozdiel zálohovej platby</w:t>
      </w:r>
      <w:r w:rsidR="00E412C4">
        <w:t xml:space="preserve"> na príjmový účet </w:t>
      </w:r>
      <w:r w:rsidR="00E412C4">
        <w:lastRenderedPageBreak/>
        <w:t>vykonávateľa uvedený v zmluve o PPM so správnym variabilným symbolom (číslo zmluvy o PPM: XXXX/RRRR)</w:t>
      </w:r>
      <w:r w:rsidRPr="00655D76">
        <w:t>.</w:t>
      </w:r>
      <w:r w:rsidR="00A95334" w:rsidRPr="00655D76">
        <w:t xml:space="preserve"> </w:t>
      </w:r>
    </w:p>
    <w:p w14:paraId="26A4E303" w14:textId="214CFE1B" w:rsidR="00A57E4C" w:rsidRDefault="00A95334" w:rsidP="009C4EC5">
      <w:pPr>
        <w:spacing w:before="120" w:after="120" w:line="240" w:lineRule="auto"/>
        <w:jc w:val="both"/>
      </w:pPr>
      <w:r w:rsidRPr="00655D76">
        <w:t xml:space="preserve">V prípade vrátenia sumy nezúčtovaného rozdielu </w:t>
      </w:r>
      <w:r w:rsidRPr="00C83862">
        <w:rPr>
          <w:b/>
        </w:rPr>
        <w:t>z vlastnej iniciatívy prijímateľa</w:t>
      </w:r>
      <w:r w:rsidRPr="00655D76">
        <w:t xml:space="preserve">, </w:t>
      </w:r>
      <w:r w:rsidR="009F1A18">
        <w:t>tento</w:t>
      </w:r>
      <w:r w:rsidRPr="00655D76">
        <w:t xml:space="preserve"> pred zrealizovaním úhrady prostriedkov mechanizmu oznámi vykonávateľovi výšku vrátenia nezúčtovaného rozdielu</w:t>
      </w:r>
      <w:r w:rsidR="00125937">
        <w:t xml:space="preserve"> </w:t>
      </w:r>
      <w:r w:rsidR="00571D35" w:rsidRPr="00655D76">
        <w:t>prostredníctvom</w:t>
      </w:r>
      <w:r w:rsidR="00571D35">
        <w:t xml:space="preserve"> </w:t>
      </w:r>
      <w:r w:rsidR="00125937">
        <w:t>Žiados</w:t>
      </w:r>
      <w:r w:rsidR="00571D35">
        <w:t>ti</w:t>
      </w:r>
      <w:r w:rsidR="00125937">
        <w:t xml:space="preserve"> o</w:t>
      </w:r>
      <w:r w:rsidR="00DE412A">
        <w:t> platbu-</w:t>
      </w:r>
      <w:r w:rsidR="00125937">
        <w:t>vrátenie</w:t>
      </w:r>
      <w:r w:rsidRPr="00655D76">
        <w:t xml:space="preserve"> </w:t>
      </w:r>
      <w:r w:rsidR="00571D35">
        <w:t xml:space="preserve">vloženej do </w:t>
      </w:r>
      <w:r w:rsidRPr="00655D76">
        <w:t>ISPO</w:t>
      </w:r>
      <w:r w:rsidR="00571D35">
        <w:t xml:space="preserve"> alebo doručenej vykonávateľovi cez </w:t>
      </w:r>
      <w:r w:rsidRPr="00655D76">
        <w:t xml:space="preserve">ÚPVS (v prípade potreby si prijímateľ sumy na vrátenie za jednotlivé zdroje financovania vopred odsúhlasí s vykonávateľom). Zároveň </w:t>
      </w:r>
      <w:r w:rsidRPr="00C04B28">
        <w:rPr>
          <w:b/>
          <w:bCs/>
        </w:rPr>
        <w:t>najneskôr do 10 pracovných dní</w:t>
      </w:r>
      <w:r w:rsidRPr="00655D76">
        <w:t xml:space="preserve"> od ukončenia lehoty na zúčtovanie poskytnutej zálohovej platby vráti sumu nezúčtovaného rozdielu vykonávateľovi</w:t>
      </w:r>
      <w:r w:rsidR="00E412C4">
        <w:t xml:space="preserve"> na príjmový účet vykonávateľa uvedený v zmluve o PPM</w:t>
      </w:r>
      <w:r w:rsidRPr="00655D76">
        <w:t>. Vo vzťahu k sledovaniu povinnosti zúčtovania poskytnutej zálohovej platby, bude možné akceptovať vrátenie sumy nezúčtovaného rozdielu vykonávateľovi prijímateľom z vlastnej iniciatívy, iba v prípade, ak platba obsahuje správny variabilný symbol</w:t>
      </w:r>
      <w:r w:rsidR="009A0A02">
        <w:t xml:space="preserve"> (číslo </w:t>
      </w:r>
      <w:r w:rsidR="00E412C4">
        <w:t>z</w:t>
      </w:r>
      <w:r w:rsidR="00485305">
        <w:t>mluvy o</w:t>
      </w:r>
      <w:r w:rsidR="00E412C4">
        <w:t> </w:t>
      </w:r>
      <w:r w:rsidR="00485305">
        <w:t>PPM</w:t>
      </w:r>
      <w:r w:rsidR="00E412C4">
        <w:t>: XXXX/RRRR</w:t>
      </w:r>
      <w:r w:rsidR="009A0A02">
        <w:t>)</w:t>
      </w:r>
      <w:r w:rsidRPr="00655D76">
        <w:t>. V</w:t>
      </w:r>
      <w:r w:rsidR="00125937">
        <w:t> </w:t>
      </w:r>
      <w:r w:rsidRPr="00655D76">
        <w:t>opačnom prípade bude platba vrátená ako mylná platba.</w:t>
      </w:r>
    </w:p>
    <w:p w14:paraId="1B559621" w14:textId="77777777" w:rsidR="00A57E4C" w:rsidRPr="00655D76" w:rsidRDefault="00A57E4C" w:rsidP="009C4EC5">
      <w:pPr>
        <w:spacing w:before="120" w:after="120" w:line="240" w:lineRule="auto"/>
        <w:jc w:val="both"/>
        <w:rPr>
          <w:rFonts w:cstheme="minorHAnsi"/>
        </w:rPr>
      </w:pPr>
    </w:p>
    <w:p w14:paraId="79C40F72" w14:textId="77777777" w:rsidR="006921C8" w:rsidRPr="00655D76" w:rsidRDefault="5A376466" w:rsidP="009C4EC5">
      <w:pPr>
        <w:pStyle w:val="Nadpis2"/>
        <w:spacing w:before="360" w:after="360" w:line="240" w:lineRule="auto"/>
        <w:ind w:left="567" w:hanging="578"/>
        <w:rPr>
          <w:rFonts w:asciiTheme="minorHAnsi" w:hAnsiTheme="minorHAnsi" w:cstheme="minorHAnsi"/>
        </w:rPr>
      </w:pPr>
      <w:bookmarkStart w:id="163" w:name="_Toc168474938"/>
      <w:bookmarkStart w:id="164" w:name="_Toc168485031"/>
      <w:bookmarkStart w:id="165" w:name="_Toc168474939"/>
      <w:bookmarkStart w:id="166" w:name="_Toc168485032"/>
      <w:bookmarkStart w:id="167" w:name="_Toc201132397"/>
      <w:bookmarkEnd w:id="163"/>
      <w:bookmarkEnd w:id="164"/>
      <w:bookmarkEnd w:id="165"/>
      <w:bookmarkEnd w:id="166"/>
      <w:r w:rsidRPr="00655D76">
        <w:rPr>
          <w:rFonts w:asciiTheme="minorHAnsi" w:hAnsiTheme="minorHAnsi" w:cstheme="minorHAnsi"/>
        </w:rPr>
        <w:t>Systém refundácie</w:t>
      </w:r>
      <w:bookmarkEnd w:id="167"/>
    </w:p>
    <w:p w14:paraId="404C091F" w14:textId="21BD0CDB" w:rsidR="006B4952" w:rsidRPr="00655D76" w:rsidRDefault="5BEBCE26" w:rsidP="009C4EC5">
      <w:pPr>
        <w:spacing w:before="120" w:after="120" w:line="240" w:lineRule="auto"/>
        <w:jc w:val="both"/>
      </w:pPr>
      <w:r w:rsidRPr="00655D76">
        <w:t xml:space="preserve">V rámci systému refundácie sa prostriedky </w:t>
      </w:r>
      <w:r w:rsidR="391938BE" w:rsidRPr="00655D76">
        <w:t xml:space="preserve">mechanizmu </w:t>
      </w:r>
      <w:r w:rsidRPr="00655D76">
        <w:t xml:space="preserve">preplácajú na základe skutočne vynaložených výdavkov zo strany </w:t>
      </w:r>
      <w:r w:rsidR="00796CD6" w:rsidRPr="00655D76">
        <w:t>p</w:t>
      </w:r>
      <w:r w:rsidRPr="00655D76">
        <w:t xml:space="preserve">rijímateľa, tzn. že </w:t>
      </w:r>
      <w:r w:rsidR="00796CD6" w:rsidRPr="00655D76">
        <w:t>p</w:t>
      </w:r>
      <w:r w:rsidRPr="00655D76">
        <w:t xml:space="preserve">rijímateľ je povinný realizovať výdavky najskôr z vlastných zdrojov a tie mu budú pri jednotlivých platbách refundované. V rámci systému refundácie </w:t>
      </w:r>
      <w:r w:rsidR="00796CD6" w:rsidRPr="00655D76">
        <w:t>p</w:t>
      </w:r>
      <w:r w:rsidRPr="00655D76">
        <w:t>rijímateľ uhradí výdavky najskôr z vla</w:t>
      </w:r>
      <w:r w:rsidR="03A734E1" w:rsidRPr="00655D76">
        <w:t xml:space="preserve">stných zdrojov a spolu so ŽoP </w:t>
      </w:r>
      <w:r w:rsidRPr="00655D76">
        <w:t xml:space="preserve">predkladá </w:t>
      </w:r>
      <w:r w:rsidR="00FB5878" w:rsidRPr="00655D76">
        <w:t>dokumentáci</w:t>
      </w:r>
      <w:r w:rsidR="00DA285F">
        <w:t>u</w:t>
      </w:r>
      <w:r w:rsidR="00FB5878" w:rsidRPr="00655D76">
        <w:t xml:space="preserve"> potvrdzujúc</w:t>
      </w:r>
      <w:r w:rsidR="00DA285F">
        <w:t>u</w:t>
      </w:r>
      <w:r w:rsidR="00FB5878" w:rsidRPr="00655D76">
        <w:t xml:space="preserve"> úhradu deklarovaných výdavkov v ŽoP a relevantn</w:t>
      </w:r>
      <w:r w:rsidR="00131386">
        <w:t>ú</w:t>
      </w:r>
      <w:r w:rsidR="00FB5878" w:rsidRPr="00655D76">
        <w:t xml:space="preserve"> podporn</w:t>
      </w:r>
      <w:r w:rsidR="00131386">
        <w:t>ú</w:t>
      </w:r>
      <w:r w:rsidR="00FB5878" w:rsidRPr="00655D76">
        <w:t xml:space="preserve"> dokumentáci</w:t>
      </w:r>
      <w:r w:rsidR="00131386">
        <w:t>u</w:t>
      </w:r>
      <w:r w:rsidR="00FB5878" w:rsidRPr="00655D76">
        <w:t xml:space="preserve"> podľa tejto </w:t>
      </w:r>
      <w:r w:rsidR="00845C07" w:rsidRPr="00655D76">
        <w:t>P</w:t>
      </w:r>
      <w:r w:rsidR="00FB5878" w:rsidRPr="00655D76">
        <w:t xml:space="preserve">ríručky. </w:t>
      </w:r>
      <w:r w:rsidR="006B4952" w:rsidRPr="00655D76">
        <w:t xml:space="preserve">Výkon kontroly a úhrady ŽoP (refundácia) vykonávateľ zabezpečí v lehote najneskôr do </w:t>
      </w:r>
      <w:r w:rsidR="00651D9F" w:rsidRPr="00655D76">
        <w:rPr>
          <w:b/>
        </w:rPr>
        <w:t>45</w:t>
      </w:r>
      <w:r w:rsidR="006B4952" w:rsidRPr="00655D76">
        <w:rPr>
          <w:b/>
        </w:rPr>
        <w:t xml:space="preserve"> kalendárnych dní</w:t>
      </w:r>
      <w:r w:rsidR="00651D9F" w:rsidRPr="00655D76">
        <w:rPr>
          <w:rStyle w:val="Odkaznapoznmkupodiarou"/>
          <w:b/>
        </w:rPr>
        <w:footnoteReference w:id="28"/>
      </w:r>
      <w:r w:rsidR="006B4952" w:rsidRPr="00655D76">
        <w:rPr>
          <w:b/>
        </w:rPr>
        <w:t xml:space="preserve"> </w:t>
      </w:r>
      <w:r w:rsidR="006B4952" w:rsidRPr="009C4EC5">
        <w:t>od doručenia</w:t>
      </w:r>
      <w:r w:rsidR="006B4952" w:rsidRPr="00655D76">
        <w:t xml:space="preserve"> ŽoP v zmysle zákona o finančnej kontrole a audite. Vykonávateľ v prípade zistenia nedostatkov vyzve</w:t>
      </w:r>
      <w:r w:rsidR="006B4952" w:rsidRPr="00655D76">
        <w:rPr>
          <w:rStyle w:val="Odkaznapoznmkupodiarou"/>
        </w:rPr>
        <w:footnoteReference w:id="29"/>
      </w:r>
      <w:r w:rsidR="006B4952" w:rsidRPr="00655D76">
        <w:t xml:space="preserve"> prijímateľa, aby v stanovenej lehote doplnil/upravil ŽoP, pričom v uvedenom prípade</w:t>
      </w:r>
      <w:r w:rsidR="00F51BFC">
        <w:t xml:space="preserve"> je</w:t>
      </w:r>
      <w:r w:rsidR="006B4952" w:rsidRPr="00655D76">
        <w:t xml:space="preserve"> lehota na výkon kontroly ŽoP pozastavená.</w:t>
      </w:r>
    </w:p>
    <w:p w14:paraId="4AF9C692" w14:textId="6A36F6AB" w:rsidR="00CC57FA" w:rsidRPr="00655D76" w:rsidRDefault="006B4952" w:rsidP="009C4EC5">
      <w:pPr>
        <w:spacing w:before="120" w:after="120" w:line="240" w:lineRule="auto"/>
        <w:jc w:val="both"/>
        <w:rPr>
          <w:rFonts w:cstheme="minorHAnsi"/>
        </w:rPr>
      </w:pPr>
      <w:r w:rsidRPr="00655D76">
        <w:t xml:space="preserve">Vykonávateľ </w:t>
      </w:r>
      <w:r w:rsidR="009A0A02">
        <w:t>j</w:t>
      </w:r>
      <w:r w:rsidRPr="00655D76">
        <w:t>e oprávnený v prípade potreby počas výkonu kontroly ŽoP (refundácia), vyčleniť časti nárokovaných prostriedkov mechanizmu z predloženej ŽoP (napr. ak obsahuje výdavky, ktoré sú predmetom prebiehajúceho skúmania).</w:t>
      </w:r>
      <w:r w:rsidR="00130BE1">
        <w:t xml:space="preserve"> </w:t>
      </w:r>
      <w:r w:rsidR="00C86345" w:rsidRPr="00655D76">
        <w:rPr>
          <w:rFonts w:cstheme="minorHAnsi"/>
        </w:rPr>
        <w:t xml:space="preserve">Prijímateľ je povinný ukončiť finančnú realizáciu projektu a splniť podmienky a povinnosti vyplývajúce zo zmluvy o PPM. Prijímateľ je povinný predložiť vykonávateľovi záverečnú ŽoP, vrátane požadovanej dokumentácie v nižšie uvedených termínoch spolu s vyhlásením o ukončení realizácie projektu. Prijímateľ má povinnosť uhradiť výdavky projektu (tzn. poníženie stavu finančných prostriedkov na účte </w:t>
      </w:r>
      <w:r w:rsidR="00796CD6" w:rsidRPr="00655D76">
        <w:rPr>
          <w:rFonts w:cstheme="minorHAnsi"/>
        </w:rPr>
        <w:t>p</w:t>
      </w:r>
      <w:r w:rsidR="00C86345" w:rsidRPr="00655D76">
        <w:rPr>
          <w:rFonts w:cstheme="minorHAnsi"/>
        </w:rPr>
        <w:t>rijímateľa) do konca obdobia oprávnenosti (obdobie oprávnenosti výdavkov je definované v</w:t>
      </w:r>
      <w:r w:rsidR="00401F82">
        <w:rPr>
          <w:rFonts w:cstheme="minorHAnsi"/>
        </w:rPr>
        <w:t xml:space="preserve">  priamom </w:t>
      </w:r>
      <w:r w:rsidR="00C86345" w:rsidRPr="00655D76">
        <w:rPr>
          <w:rFonts w:cstheme="minorHAnsi"/>
        </w:rPr>
        <w:t>vyzvaní/výzve na predkladanie ŽoPPM).</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86345" w:rsidRPr="00655D76" w14:paraId="59025AF8" w14:textId="77777777" w:rsidTr="009C4EC5">
        <w:tc>
          <w:tcPr>
            <w:tcW w:w="9072" w:type="dxa"/>
            <w:shd w:val="clear" w:color="auto" w:fill="F8FAFD" w:themeFill="accent1" w:themeFillTint="33"/>
          </w:tcPr>
          <w:p w14:paraId="3A40741A" w14:textId="77777777" w:rsidR="00651D9F" w:rsidRPr="00655D76" w:rsidRDefault="00C86345" w:rsidP="009C4EC5">
            <w:pPr>
              <w:spacing w:before="120" w:after="120"/>
              <w:jc w:val="both"/>
              <w:rPr>
                <w:rFonts w:cstheme="minorHAnsi"/>
                <w:b/>
              </w:rPr>
            </w:pPr>
            <w:r w:rsidRPr="009C4EC5">
              <w:rPr>
                <w:rFonts w:cstheme="minorHAnsi"/>
                <w:b/>
              </w:rPr>
              <w:t>Upozornenie</w:t>
            </w:r>
            <w:r w:rsidRPr="00655D76">
              <w:rPr>
                <w:rFonts w:cstheme="minorHAnsi"/>
                <w:b/>
              </w:rPr>
              <w:t xml:space="preserve">: </w:t>
            </w:r>
          </w:p>
          <w:p w14:paraId="2266B389" w14:textId="59A1E18D" w:rsidR="00C86345" w:rsidRPr="00655D76" w:rsidRDefault="00C86345" w:rsidP="009A632B">
            <w:pPr>
              <w:spacing w:before="120" w:after="120"/>
              <w:jc w:val="both"/>
              <w:rPr>
                <w:rFonts w:cstheme="minorHAnsi"/>
              </w:rPr>
            </w:pPr>
            <w:r w:rsidRPr="00655D76">
              <w:rPr>
                <w:rFonts w:cstheme="minorHAnsi"/>
              </w:rPr>
              <w:t xml:space="preserve">Záverečnú ŽoP je prijímateľ povinný predložiť najneskôr </w:t>
            </w:r>
            <w:r w:rsidRPr="00655D76">
              <w:rPr>
                <w:rFonts w:cstheme="minorHAnsi"/>
                <w:b/>
              </w:rPr>
              <w:t>do 3 mesiacov</w:t>
            </w:r>
            <w:r w:rsidRPr="00655D76">
              <w:rPr>
                <w:rFonts w:cstheme="minorHAnsi"/>
              </w:rPr>
              <w:t xml:space="preserve"> od ukončenia poslednej aktivity projektu</w:t>
            </w:r>
            <w:r w:rsidR="00CC57FA" w:rsidRPr="00655D76">
              <w:rPr>
                <w:rFonts w:cstheme="minorHAnsi"/>
              </w:rPr>
              <w:t>.</w:t>
            </w:r>
            <w:r w:rsidR="00EC727C">
              <w:rPr>
                <w:rFonts w:cstheme="minorHAnsi"/>
              </w:rPr>
              <w:t xml:space="preserve"> </w:t>
            </w:r>
            <w:r w:rsidR="00EC727C" w:rsidRPr="00C83862">
              <w:rPr>
                <w:rFonts w:cstheme="minorHAnsi"/>
                <w:b/>
              </w:rPr>
              <w:t xml:space="preserve">Pri projektoch s implementáciou do 30.6.2026 predkladá prijímateľ záverečnú ŽoP do </w:t>
            </w:r>
            <w:r w:rsidR="009A632B" w:rsidRPr="00C83862">
              <w:rPr>
                <w:rFonts w:cstheme="minorHAnsi"/>
                <w:b/>
              </w:rPr>
              <w:t>10</w:t>
            </w:r>
            <w:r w:rsidR="00AA53CA" w:rsidRPr="00C83862">
              <w:rPr>
                <w:rFonts w:cstheme="minorHAnsi"/>
                <w:b/>
              </w:rPr>
              <w:t xml:space="preserve"> pracovných</w:t>
            </w:r>
            <w:r w:rsidR="009A632B" w:rsidRPr="00C83862">
              <w:rPr>
                <w:rFonts w:cstheme="minorHAnsi"/>
                <w:b/>
              </w:rPr>
              <w:t xml:space="preserve"> dní</w:t>
            </w:r>
            <w:r w:rsidR="00EC727C" w:rsidRPr="00C83862">
              <w:rPr>
                <w:rFonts w:cstheme="minorHAnsi"/>
                <w:b/>
              </w:rPr>
              <w:t xml:space="preserve"> od ukončenia poslednej aktivity projektu</w:t>
            </w:r>
            <w:r w:rsidR="00EC727C">
              <w:rPr>
                <w:rFonts w:cstheme="minorHAnsi"/>
              </w:rPr>
              <w:t xml:space="preserve">. </w:t>
            </w:r>
          </w:p>
        </w:tc>
      </w:tr>
    </w:tbl>
    <w:p w14:paraId="0E895CE7" w14:textId="1C09BE18" w:rsidR="00C86345" w:rsidRPr="00655D76" w:rsidRDefault="00C86345" w:rsidP="009C4EC5">
      <w:pPr>
        <w:pStyle w:val="Nadpis2"/>
        <w:spacing w:before="360" w:after="360" w:line="240" w:lineRule="auto"/>
        <w:ind w:left="567" w:hanging="578"/>
        <w:rPr>
          <w:rFonts w:asciiTheme="minorHAnsi" w:hAnsiTheme="minorHAnsi" w:cstheme="minorHAnsi"/>
        </w:rPr>
      </w:pPr>
      <w:bookmarkStart w:id="168" w:name="_Toc201132398"/>
      <w:r w:rsidRPr="00655D76">
        <w:rPr>
          <w:rFonts w:asciiTheme="minorHAnsi" w:hAnsiTheme="minorHAnsi" w:cstheme="minorHAnsi"/>
        </w:rPr>
        <w:lastRenderedPageBreak/>
        <w:t>Oprávnenosť DPH</w:t>
      </w:r>
      <w:bookmarkEnd w:id="168"/>
      <w:r w:rsidRPr="00655D76">
        <w:rPr>
          <w:rFonts w:asciiTheme="minorHAnsi" w:hAnsiTheme="minorHAnsi" w:cstheme="minorHAnsi"/>
        </w:rPr>
        <w:t xml:space="preserve"> </w:t>
      </w:r>
    </w:p>
    <w:p w14:paraId="41AF4B4E" w14:textId="0EBB517E" w:rsidR="004E11E7" w:rsidRPr="00655D76" w:rsidRDefault="2EF54619">
      <w:pPr>
        <w:spacing w:before="120" w:after="120" w:line="240" w:lineRule="auto"/>
        <w:jc w:val="both"/>
      </w:pPr>
      <w:r w:rsidRPr="00655D76">
        <w:t xml:space="preserve">Pri implementácii POO a financovaní investícií a reforiem z prostriedkov mechanizmu na národnej úrovni platí, že </w:t>
      </w:r>
      <w:r w:rsidRPr="00655D76">
        <w:rPr>
          <w:b/>
          <w:bCs/>
        </w:rPr>
        <w:t>DPH nie je oprávneným výdavkom</w:t>
      </w:r>
      <w:r w:rsidRPr="00655D76">
        <w:t xml:space="preserve"> s výnimkou prípadov, keď nie je vymáhateľná podľa vnútroštátnych právnych predpisov o DPH. Z daného dôvodu je vykonávateľ povinný zabezpečiť, aby nedošlo k dvojitému financovaniu DPH, t.</w:t>
      </w:r>
      <w:r w:rsidR="00573075">
        <w:t xml:space="preserve"> </w:t>
      </w:r>
      <w:r w:rsidRPr="00655D76">
        <w:t>j. aj z prostriedkov určených na financovanie investícií a</w:t>
      </w:r>
      <w:r w:rsidR="772806B1" w:rsidRPr="00655D76">
        <w:t> </w:t>
      </w:r>
      <w:r w:rsidRPr="00655D76">
        <w:t xml:space="preserve">reforiem a aj v rámci možnosti odpočtu DPH. </w:t>
      </w:r>
      <w:r w:rsidR="0AA80227" w:rsidRPr="00655D76">
        <w:rPr>
          <w:rFonts w:ascii="Calibri" w:eastAsia="Calibri" w:hAnsi="Calibri" w:cs="Calibri"/>
        </w:rPr>
        <w:t xml:space="preserve">Oprávnená DPH sa vzťahuje len k plneniam aktivít, ktoré sú považované za oprávnené v rámci projektu. V prípade, ak je výdavok oprávnený iba čiastočne, daň z pridanej hodnoty vzťahujúca sa k tomuto výdavku je oprávneným výdavkom v rovnakom pomere. </w:t>
      </w:r>
      <w:r w:rsidR="260681FF" w:rsidRPr="00655D76">
        <w:t>P</w:t>
      </w:r>
      <w:r w:rsidRPr="00655D76">
        <w:t>ri prijímateľoch, ktorí sú platcami DPH, budú všetky výdavky na DPH považované za neoprávnené.</w:t>
      </w:r>
    </w:p>
    <w:p w14:paraId="5245F632" w14:textId="6CA2E621" w:rsidR="00C86345" w:rsidRPr="00655D76" w:rsidRDefault="00C86345">
      <w:pPr>
        <w:spacing w:before="120" w:after="120" w:line="240" w:lineRule="auto"/>
        <w:jc w:val="both"/>
        <w:rPr>
          <w:rFonts w:cstheme="minorHAnsi"/>
        </w:rPr>
      </w:pPr>
      <w:r w:rsidRPr="00655D76">
        <w:rPr>
          <w:rFonts w:cstheme="minorHAnsi"/>
        </w:rPr>
        <w:t>Vykonávateľ v prípadoch, kedy sa DPH bude považovať za oprávnenú, bude DPH financovať z</w:t>
      </w:r>
      <w:r w:rsidR="00626B1F" w:rsidRPr="00655D76">
        <w:rPr>
          <w:rFonts w:cstheme="minorHAnsi"/>
        </w:rPr>
        <w:t> </w:t>
      </w:r>
      <w:r w:rsidRPr="00655D76">
        <w:rPr>
          <w:rFonts w:cstheme="minorHAnsi"/>
        </w:rPr>
        <w:t>alokovaných prostriedkov s kódom zdroja Plán obnovy a</w:t>
      </w:r>
      <w:r w:rsidR="005F62B6">
        <w:rPr>
          <w:rFonts w:cstheme="minorHAnsi"/>
        </w:rPr>
        <w:t> </w:t>
      </w:r>
      <w:r w:rsidRPr="00655D76">
        <w:rPr>
          <w:rFonts w:cstheme="minorHAnsi"/>
        </w:rPr>
        <w:t>odolnosti</w:t>
      </w:r>
      <w:r w:rsidR="005F62B6">
        <w:rPr>
          <w:rFonts w:cstheme="minorHAnsi"/>
        </w:rPr>
        <w:t xml:space="preserve"> SR</w:t>
      </w:r>
      <w:r w:rsidRPr="00655D76">
        <w:rPr>
          <w:rFonts w:cstheme="minorHAnsi"/>
        </w:rPr>
        <w:t xml:space="preserve"> – prostriedky na úhradu DPH, t.</w:t>
      </w:r>
      <w:r w:rsidR="00573075">
        <w:rPr>
          <w:rFonts w:cstheme="minorHAnsi"/>
        </w:rPr>
        <w:t xml:space="preserve"> </w:t>
      </w:r>
      <w:r w:rsidRPr="00655D76">
        <w:rPr>
          <w:rFonts w:cstheme="minorHAnsi"/>
        </w:rPr>
        <w:t>j. zo štátneho rozpočtu.</w:t>
      </w:r>
      <w:r w:rsidR="00A30B77" w:rsidRPr="00655D76">
        <w:rPr>
          <w:rFonts w:cstheme="minorHAnsi"/>
        </w:rPr>
        <w:t xml:space="preserve"> </w:t>
      </w:r>
      <w:r w:rsidRPr="00655D76">
        <w:rPr>
          <w:rFonts w:cstheme="minorHAnsi"/>
        </w:rPr>
        <w:t xml:space="preserve">Prijímateľ uvedenú skutočnosť vyznačí a uvedie požadovanú „nárokovanú sumu zo zdroja POO – DPH“ vo formulári ŽoP v časti „Prehľad vykázaných výdavkov“.  </w:t>
      </w:r>
    </w:p>
    <w:p w14:paraId="2966F780" w14:textId="5933FA62" w:rsidR="001906B6" w:rsidRPr="00C04B28" w:rsidRDefault="001906B6" w:rsidP="008A7416">
      <w:pPr>
        <w:pStyle w:val="Nadpis2"/>
        <w:spacing w:before="360" w:after="360" w:line="240" w:lineRule="auto"/>
        <w:ind w:left="567" w:hanging="578"/>
        <w:rPr>
          <w:rFonts w:asciiTheme="minorHAnsi" w:hAnsiTheme="minorHAnsi" w:cstheme="minorHAnsi"/>
        </w:rPr>
      </w:pPr>
      <w:bookmarkStart w:id="169" w:name="_Toc161141134"/>
      <w:bookmarkStart w:id="170" w:name="_Toc161142975"/>
      <w:bookmarkStart w:id="171" w:name="_Toc161144433"/>
      <w:bookmarkStart w:id="172" w:name="_Toc164324729"/>
      <w:bookmarkStart w:id="173" w:name="_Toc168474942"/>
      <w:bookmarkStart w:id="174" w:name="_Toc168485035"/>
      <w:bookmarkStart w:id="175" w:name="_Toc201132399"/>
      <w:bookmarkEnd w:id="169"/>
      <w:bookmarkEnd w:id="170"/>
      <w:bookmarkEnd w:id="171"/>
      <w:bookmarkEnd w:id="172"/>
      <w:bookmarkEnd w:id="173"/>
      <w:bookmarkEnd w:id="174"/>
      <w:r w:rsidRPr="00C04B28">
        <w:rPr>
          <w:rFonts w:asciiTheme="minorHAnsi" w:hAnsiTheme="minorHAnsi" w:cstheme="minorHAnsi"/>
        </w:rPr>
        <w:t>Účtovníctvo projektu</w:t>
      </w:r>
      <w:bookmarkEnd w:id="175"/>
      <w:r w:rsidRPr="00C04B28">
        <w:rPr>
          <w:rFonts w:asciiTheme="minorHAnsi" w:hAnsiTheme="minorHAnsi" w:cstheme="minorHAnsi"/>
        </w:rPr>
        <w:t xml:space="preserve"> </w:t>
      </w:r>
    </w:p>
    <w:p w14:paraId="14485AB4" w14:textId="40635F26" w:rsidR="002C0151" w:rsidRPr="00655D76" w:rsidRDefault="001906B6" w:rsidP="008A7416">
      <w:pPr>
        <w:autoSpaceDE w:val="0"/>
        <w:autoSpaceDN w:val="0"/>
        <w:adjustRightInd w:val="0"/>
        <w:spacing w:before="120" w:after="120" w:line="240" w:lineRule="auto"/>
        <w:jc w:val="both"/>
      </w:pPr>
      <w:r w:rsidRPr="00655D76">
        <w:t>Prijímateľ</w:t>
      </w:r>
      <w:r w:rsidR="00F72C47" w:rsidRPr="00655D76">
        <w:t>/</w:t>
      </w:r>
      <w:r w:rsidR="005C6BA9">
        <w:t>p</w:t>
      </w:r>
      <w:r w:rsidR="00F72C47" w:rsidRPr="00655D76">
        <w:t>artner</w:t>
      </w:r>
      <w:r w:rsidR="00736D8D">
        <w:t xml:space="preserve"> </w:t>
      </w:r>
      <w:r w:rsidRPr="00655D76">
        <w:t xml:space="preserve">je v zmysle </w:t>
      </w:r>
      <w:r w:rsidR="00B96F03">
        <w:t>z</w:t>
      </w:r>
      <w:r w:rsidRPr="00655D76">
        <w:t xml:space="preserve">mluvy o PPM povinný viesť účtovníctvo tak, aby záznamy v účtovníctve vytvorili základ pre nárokovanie platieb a uľahčili proces kontroly a auditu zo strany oprávnených osôb v zmysle </w:t>
      </w:r>
      <w:r w:rsidR="00707B21" w:rsidRPr="00655D76">
        <w:t>z</w:t>
      </w:r>
      <w:r w:rsidRPr="00655D76">
        <w:t>mluvy o PPM. Prijímateľ</w:t>
      </w:r>
      <w:r w:rsidR="00382BA9" w:rsidRPr="00655D76">
        <w:t>/</w:t>
      </w:r>
      <w:r w:rsidR="005C6BA9">
        <w:t>p</w:t>
      </w:r>
      <w:r w:rsidR="00382BA9" w:rsidRPr="00655D76">
        <w:t>artner</w:t>
      </w:r>
      <w:r w:rsidRPr="00655D76">
        <w:t>, ktorý je účto</w:t>
      </w:r>
      <w:r w:rsidR="002C0151" w:rsidRPr="00655D76">
        <w:t>v</w:t>
      </w:r>
      <w:r w:rsidRPr="00655D76">
        <w:t>nou jednotkou, je povinný</w:t>
      </w:r>
      <w:r w:rsidR="00435A21" w:rsidRPr="00655D76">
        <w:t xml:space="preserve"> </w:t>
      </w:r>
      <w:r w:rsidRPr="00655D76">
        <w:t>viesť účtovníctvo v súlade so zákonom o</w:t>
      </w:r>
      <w:r w:rsidR="00435A21" w:rsidRPr="00655D76">
        <w:t> </w:t>
      </w:r>
      <w:r w:rsidRPr="00655D76">
        <w:t>účtovníctve</w:t>
      </w:r>
      <w:r w:rsidR="00435A21" w:rsidRPr="00655D76">
        <w:t xml:space="preserve"> a účtovať o skutočnostiach týkajúcich sa projektu na analytických účtoch v členení podľa jednotlivých projektov alebo operácií alebo v analytickej evidencii vedenej v elektronickej podobe v členení podľa jednotlivých projektov bez vytvorenia analytických účtov v členení podľa jednotlivých projektov (</w:t>
      </w:r>
      <w:r w:rsidR="00435A21" w:rsidRPr="00655D76">
        <w:rPr>
          <w:b/>
        </w:rPr>
        <w:t>podvojné účtovníctvo</w:t>
      </w:r>
      <w:r w:rsidR="00435A21" w:rsidRPr="00655D76">
        <w:t>) alebo v účtovných knihách so slovným a číselným označením projektu alebo operácie v účtovných zápisoch (</w:t>
      </w:r>
      <w:r w:rsidR="00435A21" w:rsidRPr="00655D76">
        <w:rPr>
          <w:b/>
        </w:rPr>
        <w:t>jednoduché účtovníctvo</w:t>
      </w:r>
      <w:r w:rsidR="00435A21" w:rsidRPr="00655D76">
        <w:t>).</w:t>
      </w:r>
    </w:p>
    <w:p w14:paraId="2AB61A3A" w14:textId="4C33C763" w:rsidR="001906B6" w:rsidRPr="00655D76" w:rsidRDefault="001906B6" w:rsidP="008A7416">
      <w:pPr>
        <w:spacing w:before="120" w:after="120" w:line="240" w:lineRule="auto"/>
        <w:jc w:val="both"/>
      </w:pPr>
      <w:r w:rsidRPr="00655D76">
        <w:t xml:space="preserve">S cieľom </w:t>
      </w:r>
      <w:r w:rsidRPr="00655D76">
        <w:rPr>
          <w:u w:val="single"/>
        </w:rPr>
        <w:t>vylúčenia dvojitého financovania výdavkov projektu</w:t>
      </w:r>
      <w:r w:rsidRPr="00655D76">
        <w:t xml:space="preserve"> je </w:t>
      </w:r>
      <w:r w:rsidR="00322435" w:rsidRPr="00655D76">
        <w:t>p</w:t>
      </w:r>
      <w:r w:rsidRPr="00655D76">
        <w:t xml:space="preserve">rijímateľ povinný viesť osobitnú evidenciu výdavkov súvisiacich s realizáciou projektu. Najmä pokiaľ pri implementácii projektu dochádza k poskytovaniu prostriedkov z viacerých verejných zdrojov, je potrebné o uvedenej skutočnosti informovať </w:t>
      </w:r>
      <w:r w:rsidR="00382BA9" w:rsidRPr="00655D76">
        <w:t>v</w:t>
      </w:r>
      <w:r w:rsidRPr="00655D76">
        <w:t xml:space="preserve">ykonávateľa a </w:t>
      </w:r>
      <w:r w:rsidR="00322435" w:rsidRPr="00655D76">
        <w:t>p</w:t>
      </w:r>
      <w:r w:rsidRPr="00655D76">
        <w:t xml:space="preserve">rijímateľ musí v takom prípade zaviesť opatrenia, ktoré umožnia jednoznačne rozlíšiť jednotlivé verejné zdroje tak, aby nedošlo k prekrývaniu výdavkov (predovšetkým prostredníctvom nástrojov analytického účtovníctva alebo prostredníctvom detailnej evidencie výdavkov, dodávok, prác, či služieb v účtovníctve </w:t>
      </w:r>
      <w:r w:rsidR="00322435" w:rsidRPr="00655D76">
        <w:t>p</w:t>
      </w:r>
      <w:r w:rsidRPr="00655D76">
        <w:t xml:space="preserve">rijímateľa). </w:t>
      </w:r>
    </w:p>
    <w:p w14:paraId="36B65ECE" w14:textId="3F4602A8" w:rsidR="00E918CA" w:rsidRPr="00655D76" w:rsidRDefault="00D316F9" w:rsidP="008A7416">
      <w:pPr>
        <w:spacing w:before="120" w:after="120" w:line="240" w:lineRule="auto"/>
        <w:jc w:val="both"/>
      </w:pPr>
      <w:r w:rsidRPr="00655D76">
        <w:t xml:space="preserve">Prijímateľ je povinný zaúčtovať predpis – </w:t>
      </w:r>
      <w:r w:rsidRPr="00655D76">
        <w:rPr>
          <w:b/>
        </w:rPr>
        <w:t>poskytnutie prostriedkov mechanizmu</w:t>
      </w:r>
      <w:r w:rsidRPr="00655D76">
        <w:t>, ako aj jeho príjem na bankový účet v zmysle postupov, ktoré sú upravené v osobitných predpisoch účtovania podľa typu účtovnej jednotky a v súlade s </w:t>
      </w:r>
      <w:r w:rsidRPr="00655D76">
        <w:rPr>
          <w:b/>
        </w:rPr>
        <w:t>prílohou č. 1</w:t>
      </w:r>
      <w:r w:rsidR="005821BB" w:rsidRPr="00655D76">
        <w:rPr>
          <w:b/>
        </w:rPr>
        <w:t>2</w:t>
      </w:r>
      <w:r w:rsidRPr="00655D76">
        <w:rPr>
          <w:b/>
        </w:rPr>
        <w:t xml:space="preserve"> Číselník skupín výdavkov</w:t>
      </w:r>
      <w:r w:rsidRPr="00655D76">
        <w:t xml:space="preserve">. </w:t>
      </w:r>
      <w:r w:rsidR="001906B6" w:rsidRPr="00655D76">
        <w:t xml:space="preserve">Dvojité financovanie je porušením finančnej disciplíny podľa § 31 </w:t>
      </w:r>
      <w:r w:rsidR="00077B4E">
        <w:t>Z</w:t>
      </w:r>
      <w:r w:rsidR="001906B6" w:rsidRPr="00655D76">
        <w:t xml:space="preserve">ákona </w:t>
      </w:r>
      <w:r w:rsidR="00077B4E" w:rsidRPr="00C04B28">
        <w:t>č. 523/2004 Z. z.</w:t>
      </w:r>
      <w:r w:rsidR="00077B4E" w:rsidRPr="00077B4E">
        <w:rPr>
          <w:b/>
          <w:bCs/>
        </w:rPr>
        <w:t> </w:t>
      </w:r>
      <w:r w:rsidR="00077B4E" w:rsidRPr="00077B4E">
        <w:t xml:space="preserve"> </w:t>
      </w:r>
      <w:r w:rsidR="001906B6" w:rsidRPr="00655D76">
        <w:t>o rozpočtových pravidlách verejnej správy</w:t>
      </w:r>
      <w:r w:rsidR="00077B4E">
        <w:t xml:space="preserve"> </w:t>
      </w:r>
      <w:r w:rsidR="00077B4E" w:rsidRPr="00077B4E">
        <w:t>a o zmene a doplnení niektorých zákonov v znení neskorších predpisov</w:t>
      </w:r>
      <w:r w:rsidR="001906B6" w:rsidRPr="00655D76">
        <w:t xml:space="preserve">. Identifikovaný prípad dvojitého financovania sa spája s povinnosťou vrátenia </w:t>
      </w:r>
      <w:r w:rsidR="00F72C47" w:rsidRPr="00655D76">
        <w:t>prostriedkov mechanizmu</w:t>
      </w:r>
      <w:r w:rsidR="001906B6" w:rsidRPr="00655D76">
        <w:t xml:space="preserve"> dotknutých nezrovnalosťou. </w:t>
      </w:r>
    </w:p>
    <w:p w14:paraId="1B2870FB" w14:textId="0DB4FB3D" w:rsidR="00CE61B2" w:rsidRPr="00655D76" w:rsidRDefault="00CE61B2" w:rsidP="008A7416">
      <w:pPr>
        <w:pStyle w:val="Nadpis1"/>
        <w:spacing w:before="360" w:line="240" w:lineRule="auto"/>
        <w:contextualSpacing/>
        <w:rPr>
          <w:rFonts w:asciiTheme="minorHAnsi" w:hAnsiTheme="minorHAnsi" w:cstheme="minorHAnsi"/>
        </w:rPr>
      </w:pPr>
      <w:bookmarkStart w:id="176" w:name="_Toc201132400"/>
      <w:r w:rsidRPr="00655D76">
        <w:rPr>
          <w:rFonts w:asciiTheme="minorHAnsi" w:hAnsiTheme="minorHAnsi" w:cstheme="minorBidi"/>
        </w:rPr>
        <w:lastRenderedPageBreak/>
        <w:t>PREDKLADANIE DOKUMENTÁCIE K ŽOP</w:t>
      </w:r>
      <w:bookmarkEnd w:id="176"/>
      <w:r w:rsidRPr="00655D76">
        <w:rPr>
          <w:rFonts w:asciiTheme="minorHAnsi" w:hAnsiTheme="minorHAnsi" w:cstheme="minorBidi"/>
        </w:rPr>
        <w:t xml:space="preserve"> </w:t>
      </w:r>
    </w:p>
    <w:p w14:paraId="3F679D3A" w14:textId="38A7D61C" w:rsidR="009550F7" w:rsidRPr="00655D76" w:rsidRDefault="0066089E" w:rsidP="008A7416">
      <w:pPr>
        <w:spacing w:before="120" w:after="120" w:line="240" w:lineRule="auto"/>
        <w:contextualSpacing/>
        <w:jc w:val="both"/>
        <w:rPr>
          <w:rFonts w:cstheme="minorHAnsi"/>
        </w:rPr>
      </w:pPr>
      <w:r w:rsidRPr="00655D76">
        <w:rPr>
          <w:rFonts w:cstheme="minorHAnsi"/>
        </w:rPr>
        <w:t xml:space="preserve">Spolu so ŽoP prijímateľ predkladá </w:t>
      </w:r>
      <w:r w:rsidR="005C6BA9">
        <w:rPr>
          <w:rFonts w:cstheme="minorHAnsi"/>
        </w:rPr>
        <w:t>v</w:t>
      </w:r>
      <w:r w:rsidRPr="00655D76">
        <w:rPr>
          <w:rFonts w:cstheme="minorHAnsi"/>
        </w:rPr>
        <w:t>ykonávateľovi účtovné doklady</w:t>
      </w:r>
      <w:r w:rsidRPr="00655D76">
        <w:rPr>
          <w:rStyle w:val="Odkaznapoznmkupodiarou"/>
          <w:rFonts w:cstheme="minorHAnsi"/>
        </w:rPr>
        <w:footnoteReference w:id="30"/>
      </w:r>
      <w:r w:rsidRPr="00655D76">
        <w:rPr>
          <w:rFonts w:cstheme="minorHAnsi"/>
        </w:rPr>
        <w:t xml:space="preserve"> (faktúry, príp. účtovné doklady rovnocennej dôkaznej hodnoty), ako aj ďalšiu podpornú dokumentáciu</w:t>
      </w:r>
      <w:r w:rsidRPr="00655D76">
        <w:rPr>
          <w:rStyle w:val="Odkaznapoznmkupodiarou"/>
          <w:rFonts w:cstheme="minorHAnsi"/>
        </w:rPr>
        <w:footnoteReference w:id="31"/>
      </w:r>
      <w:r w:rsidRPr="00655D76">
        <w:rPr>
          <w:rFonts w:cstheme="minorHAnsi"/>
        </w:rPr>
        <w:t xml:space="preserve"> (napr. zmluvy, interné doklady, bankové výpisy, pracovné výkazy, a pod.)</w:t>
      </w:r>
      <w:r w:rsidR="000060C3">
        <w:rPr>
          <w:rFonts w:cstheme="minorHAnsi"/>
        </w:rPr>
        <w:t>.</w:t>
      </w:r>
      <w:r w:rsidR="006A6FA5" w:rsidRPr="00655D76">
        <w:rPr>
          <w:rFonts w:cstheme="minorHAnsi"/>
        </w:rPr>
        <w:t xml:space="preserve"> </w:t>
      </w:r>
      <w:r w:rsidR="006A6FA5" w:rsidRPr="00655D76">
        <w:t>V prípade projektov, v ktorých sa uplatňuje partnerstvo</w:t>
      </w:r>
      <w:r w:rsidR="00EA0CFF">
        <w:t>,</w:t>
      </w:r>
      <w:r w:rsidR="006A6FA5" w:rsidRPr="00655D76">
        <w:t xml:space="preserve"> je </w:t>
      </w:r>
      <w:r w:rsidR="001756AB" w:rsidRPr="00655D76">
        <w:t>p</w:t>
      </w:r>
      <w:r w:rsidR="006A6FA5" w:rsidRPr="00655D76">
        <w:t xml:space="preserve">rijímateľ povinný predkladať účtovné doklady a podpornú dokumentáciu aj za </w:t>
      </w:r>
      <w:r w:rsidR="00F87416" w:rsidRPr="00655D76">
        <w:t>p</w:t>
      </w:r>
      <w:r w:rsidR="006A6FA5" w:rsidRPr="00655D76">
        <w:t>artnera projektu.</w:t>
      </w:r>
      <w:r w:rsidR="00CC47DD" w:rsidRPr="00655D76">
        <w:t xml:space="preserve"> </w:t>
      </w:r>
    </w:p>
    <w:p w14:paraId="5F74B5A9" w14:textId="4CC06DD9" w:rsidR="0066089E" w:rsidRPr="00655D76" w:rsidRDefault="0066089E" w:rsidP="008A7416">
      <w:pPr>
        <w:autoSpaceDE w:val="0"/>
        <w:autoSpaceDN w:val="0"/>
        <w:adjustRightInd w:val="0"/>
        <w:spacing w:before="120" w:after="120" w:line="240" w:lineRule="auto"/>
        <w:contextualSpacing/>
        <w:jc w:val="both"/>
        <w:rPr>
          <w:rFonts w:cstheme="minorHAnsi"/>
        </w:rPr>
      </w:pPr>
      <w:r w:rsidRPr="00655D76">
        <w:rPr>
          <w:rFonts w:cstheme="minorHAnsi"/>
        </w:rPr>
        <w:t>Účtovné doklady používané pre preukázanie oprávnenosti výdavkov v jednotlivých typoch ŽoP (predfinancovanie, zúčtovanie predfinancovania, zúčtovanie zálohovej platby, refundácia – priebežná platba) musia spĺňať náležitosti účtovného dokladu definované v § 10 ods. 1 písm. a) až f)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 xml:space="preserve">účtovníctve vo forme </w:t>
      </w:r>
      <w:r w:rsidRPr="00655D76">
        <w:rPr>
          <w:rFonts w:cstheme="minorHAnsi"/>
          <w:u w:val="single"/>
        </w:rPr>
        <w:t>preukázateľného účtovného záznamu</w:t>
      </w:r>
      <w:r w:rsidRPr="00655D76">
        <w:rPr>
          <w:rFonts w:cstheme="minorHAnsi"/>
        </w:rPr>
        <w:t xml:space="preserve">: </w:t>
      </w:r>
    </w:p>
    <w:p w14:paraId="24A85DF6" w14:textId="77777777" w:rsidR="00AA7540" w:rsidRPr="00655D76" w:rsidRDefault="00AA7540" w:rsidP="008A7416">
      <w:pPr>
        <w:autoSpaceDE w:val="0"/>
        <w:autoSpaceDN w:val="0"/>
        <w:adjustRightInd w:val="0"/>
        <w:spacing w:before="120" w:after="120" w:line="240" w:lineRule="auto"/>
        <w:contextualSpacing/>
        <w:jc w:val="both"/>
        <w:rPr>
          <w:rFonts w:cstheme="minorHAnsi"/>
        </w:rPr>
      </w:pPr>
    </w:p>
    <w:p w14:paraId="680482A5" w14:textId="0D42F19B" w:rsidR="008E3483"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a)</w:t>
      </w:r>
      <w:r w:rsidR="00D33F96" w:rsidRPr="00655D76">
        <w:rPr>
          <w:rFonts w:cstheme="minorHAnsi"/>
        </w:rPr>
        <w:tab/>
      </w:r>
      <w:r w:rsidRPr="00655D76">
        <w:rPr>
          <w:rFonts w:cstheme="minorHAnsi"/>
        </w:rPr>
        <w:t>slovné a čísel</w:t>
      </w:r>
      <w:r w:rsidR="009550F7" w:rsidRPr="00655D76">
        <w:rPr>
          <w:rFonts w:cstheme="minorHAnsi"/>
        </w:rPr>
        <w:t>né označenie účtovného dokladu,</w:t>
      </w:r>
    </w:p>
    <w:p w14:paraId="4AF09971" w14:textId="5C3B7DA1"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b)</w:t>
      </w:r>
      <w:r w:rsidR="00D33F96" w:rsidRPr="00655D76">
        <w:rPr>
          <w:rFonts w:cstheme="minorHAnsi"/>
        </w:rPr>
        <w:tab/>
      </w:r>
      <w:r w:rsidRPr="00655D76">
        <w:rPr>
          <w:rFonts w:cstheme="minorHAnsi"/>
        </w:rPr>
        <w:t>obsah účtovného prípa</w:t>
      </w:r>
      <w:r w:rsidR="009550F7" w:rsidRPr="00655D76">
        <w:rPr>
          <w:rFonts w:cstheme="minorHAnsi"/>
        </w:rPr>
        <w:t>du a označenie jeho účastníkov,</w:t>
      </w:r>
    </w:p>
    <w:p w14:paraId="0B3B5DD2" w14:textId="714F7DC6"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c)</w:t>
      </w:r>
      <w:r w:rsidR="00D33F96" w:rsidRPr="00655D76">
        <w:rPr>
          <w:rFonts w:cstheme="minorHAnsi"/>
        </w:rPr>
        <w:tab/>
      </w:r>
      <w:r w:rsidRPr="00655D76">
        <w:rPr>
          <w:rFonts w:cstheme="minorHAnsi"/>
        </w:rPr>
        <w:t>peňažnú sumu alebo údaj o cene za mernú jednotku a</w:t>
      </w:r>
      <w:r w:rsidR="009550F7" w:rsidRPr="00655D76">
        <w:rPr>
          <w:rFonts w:cstheme="minorHAnsi"/>
        </w:rPr>
        <w:t xml:space="preserve"> vyjadrenie množstva,</w:t>
      </w:r>
    </w:p>
    <w:p w14:paraId="7F8AE5A0" w14:textId="1199118A"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d)</w:t>
      </w:r>
      <w:r w:rsidR="00D33F96" w:rsidRPr="00655D76">
        <w:rPr>
          <w:rFonts w:cstheme="minorHAnsi"/>
        </w:rPr>
        <w:tab/>
      </w:r>
      <w:r w:rsidRPr="00655D76">
        <w:rPr>
          <w:rFonts w:cstheme="minorHAnsi"/>
        </w:rPr>
        <w:t>dátum</w:t>
      </w:r>
      <w:r w:rsidR="009550F7" w:rsidRPr="00655D76">
        <w:rPr>
          <w:rFonts w:cstheme="minorHAnsi"/>
        </w:rPr>
        <w:t xml:space="preserve"> vyhotovenia účtovného dokladu,</w:t>
      </w:r>
    </w:p>
    <w:p w14:paraId="0E982F01" w14:textId="3842914F"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e)</w:t>
      </w:r>
      <w:r w:rsidR="00D33F96" w:rsidRPr="00655D76">
        <w:rPr>
          <w:rFonts w:cstheme="minorHAnsi"/>
        </w:rPr>
        <w:tab/>
      </w:r>
      <w:r w:rsidRPr="00655D76">
        <w:rPr>
          <w:rFonts w:cstheme="minorHAnsi"/>
        </w:rPr>
        <w:t>dátum uskutočnenia účtovného prípadu, ak nie j</w:t>
      </w:r>
      <w:r w:rsidR="009550F7" w:rsidRPr="00655D76">
        <w:rPr>
          <w:rFonts w:cstheme="minorHAnsi"/>
        </w:rPr>
        <w:t>e zhodný s dátumom vyhotovenia,</w:t>
      </w:r>
    </w:p>
    <w:p w14:paraId="7F4FE0D9" w14:textId="6CCD43B0"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f)</w:t>
      </w:r>
      <w:r w:rsidR="00D33F96" w:rsidRPr="00655D76">
        <w:rPr>
          <w:rFonts w:cstheme="minorHAnsi"/>
        </w:rPr>
        <w:tab/>
      </w:r>
      <w:r w:rsidRPr="00655D76">
        <w:rPr>
          <w:rFonts w:cstheme="minorHAnsi"/>
        </w:rPr>
        <w:t xml:space="preserve">podpisový záznam osoby zodpovednej za účtovný prípad v účtovnej jednotke, ak overenie účtovného prípadu nie je zabezpečené podľa § 32 ods. 3 písm. b) alebo písm. c) zákona o účtovníctve. </w:t>
      </w:r>
    </w:p>
    <w:p w14:paraId="32C4915C" w14:textId="2C058DBE" w:rsidR="00CC47DD" w:rsidRPr="00655D76" w:rsidRDefault="00CC47DD" w:rsidP="008A7416">
      <w:pPr>
        <w:autoSpaceDE w:val="0"/>
        <w:autoSpaceDN w:val="0"/>
        <w:adjustRightInd w:val="0"/>
        <w:spacing w:before="120" w:after="120" w:line="240" w:lineRule="auto"/>
        <w:ind w:left="709" w:hanging="425"/>
        <w:contextualSpacing/>
        <w:jc w:val="both"/>
        <w:rPr>
          <w:i/>
        </w:rPr>
      </w:pPr>
      <w:r w:rsidRPr="00655D76">
        <w:rPr>
          <w:rFonts w:cstheme="minorHAnsi"/>
        </w:rPr>
        <w:tab/>
      </w:r>
      <w:r w:rsidRPr="00655D76">
        <w:rPr>
          <w:i/>
        </w:rPr>
        <w:t xml:space="preserve">Pozn.: Za dostatočné splnenie náležitosti podľa písm. f) sa považuje vyhlásenie </w:t>
      </w:r>
      <w:r w:rsidR="00686A66" w:rsidRPr="00655D76">
        <w:rPr>
          <w:i/>
        </w:rPr>
        <w:t>p</w:t>
      </w:r>
      <w:r w:rsidRPr="00655D76">
        <w:rPr>
          <w:i/>
        </w:rPr>
        <w:t>rijímateľa v ŽoP v časti Čestné vyhlásenie.</w:t>
      </w:r>
    </w:p>
    <w:p w14:paraId="6C1B6D24" w14:textId="77777777" w:rsidR="00853526" w:rsidRPr="00655D76" w:rsidRDefault="00853526" w:rsidP="008A7416">
      <w:pPr>
        <w:autoSpaceDE w:val="0"/>
        <w:autoSpaceDN w:val="0"/>
        <w:adjustRightInd w:val="0"/>
        <w:spacing w:before="120" w:after="120" w:line="240" w:lineRule="auto"/>
        <w:ind w:left="709" w:hanging="425"/>
        <w:contextualSpacing/>
        <w:jc w:val="both"/>
        <w:rPr>
          <w:rFonts w:cstheme="minorHAnsi"/>
          <w:i/>
        </w:rPr>
      </w:pPr>
    </w:p>
    <w:p w14:paraId="2675C0EB" w14:textId="6B7E287D" w:rsidR="0066089E" w:rsidRPr="00655D76" w:rsidRDefault="0066089E" w:rsidP="008A7416">
      <w:pPr>
        <w:spacing w:before="120" w:after="120" w:line="240" w:lineRule="auto"/>
        <w:jc w:val="both"/>
        <w:rPr>
          <w:rFonts w:cstheme="minorHAnsi"/>
        </w:rPr>
      </w:pPr>
      <w:r w:rsidRPr="00655D76">
        <w:rPr>
          <w:rFonts w:cstheme="minorHAnsi"/>
        </w:rPr>
        <w:t>Okrem vyššie uvedených náležitostí účtovných dokladov musia faktúry predkladané v rámci ŽoP zároveň spĺňať náležitosti podľa § 74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DPH (ak relevantné).</w:t>
      </w:r>
    </w:p>
    <w:p w14:paraId="54615F5C" w14:textId="375DC7A8" w:rsidR="004B7B0A" w:rsidRPr="00655D76" w:rsidRDefault="004B7B0A" w:rsidP="008A7416">
      <w:pPr>
        <w:pStyle w:val="Default"/>
        <w:spacing w:before="120" w:after="120"/>
        <w:contextualSpacing/>
        <w:jc w:val="both"/>
        <w:rPr>
          <w:rFonts w:ascii="Calibri" w:hAnsi="Calibri" w:cs="Calibri"/>
          <w:sz w:val="22"/>
          <w:szCs w:val="22"/>
        </w:rPr>
      </w:pPr>
      <w:r w:rsidRPr="00655D76">
        <w:rPr>
          <w:rFonts w:ascii="Calibri" w:hAnsi="Calibri" w:cs="Calibri"/>
          <w:sz w:val="22"/>
          <w:szCs w:val="22"/>
        </w:rPr>
        <w:t xml:space="preserve">Záznamy v účtovníctve musia zabezpečiť údaje na účely monitorovania a hodnotenia pokroku dosiahnutého pri realizácii aktivít projektu, vytvoriť základ pre nárokovanie platieb a uľahčiť proces overovania a kontroly výdavkov zo strany príslušných orgánov zapojených do riadenia, auditu a kontroly. </w:t>
      </w:r>
    </w:p>
    <w:p w14:paraId="71701822" w14:textId="61E427BD" w:rsidR="006209A3" w:rsidRDefault="00464507" w:rsidP="008A7416">
      <w:pPr>
        <w:spacing w:before="120" w:after="120" w:line="240" w:lineRule="auto"/>
        <w:contextualSpacing/>
        <w:jc w:val="both"/>
      </w:pPr>
      <w:r w:rsidRPr="00655D76">
        <w:t>Výnimku z vyššie uvedených pravidiel v rámci preukazovani</w:t>
      </w:r>
      <w:r w:rsidR="00271270">
        <w:t>a</w:t>
      </w:r>
      <w:r w:rsidRPr="00655D76">
        <w:t xml:space="preserve"> oprávnenosti výdavkov formou účtovných dokladov tvoria výdavky vykazované formou zjednodušeného vykazovania a nie je potrebné ich preukazovať účtovnými dokladmi</w:t>
      </w:r>
      <w:r w:rsidR="00A44599">
        <w:t>,</w:t>
      </w:r>
      <w:r w:rsidRPr="00655D76">
        <w:t xml:space="preserve"> ak je to stanovené vo výzve/priamom vyzvaní. Pri oprávnených výdavkoch vykazovaných zjednodušenou formou sa budú dokladať len podklady, ktoré budú nevyhnutné na overenie toho, </w:t>
      </w:r>
      <w:r w:rsidR="00E91943">
        <w:t>či</w:t>
      </w:r>
      <w:r w:rsidRPr="00655D76">
        <w:t xml:space="preserve"> činnosti alebo výstupy, ktoré sú uvedené v zmluve o PPM, boli riadne uskutočnené a dodané.</w:t>
      </w:r>
    </w:p>
    <w:p w14:paraId="08498BF0" w14:textId="08D55FE5" w:rsidR="00CD5B16" w:rsidRPr="00271270" w:rsidRDefault="006209A3" w:rsidP="00CD5B16">
      <w:pPr>
        <w:spacing w:before="120" w:after="120" w:line="240" w:lineRule="auto"/>
        <w:contextualSpacing/>
        <w:jc w:val="both"/>
        <w:rPr>
          <w:rFonts w:cstheme="minorHAnsi"/>
        </w:rPr>
      </w:pPr>
      <w:r w:rsidRPr="00271270">
        <w:rPr>
          <w:rFonts w:cstheme="minorHAnsi"/>
        </w:rPr>
        <w:t>Výnimku z</w:t>
      </w:r>
      <w:r w:rsidR="00EB2220" w:rsidRPr="00271270">
        <w:rPr>
          <w:rFonts w:cstheme="minorHAnsi"/>
        </w:rPr>
        <w:t xml:space="preserve"> niektorých </w:t>
      </w:r>
      <w:r w:rsidRPr="00271270">
        <w:rPr>
          <w:rFonts w:cstheme="minorHAnsi"/>
        </w:rPr>
        <w:t>vyššie uvedených pravidie</w:t>
      </w:r>
      <w:r w:rsidR="00821979" w:rsidRPr="00271270">
        <w:rPr>
          <w:rFonts w:cstheme="minorHAnsi"/>
        </w:rPr>
        <w:t>l</w:t>
      </w:r>
      <w:r w:rsidRPr="00271270">
        <w:rPr>
          <w:rFonts w:cstheme="minorHAnsi"/>
        </w:rPr>
        <w:t xml:space="preserve"> v rámci preukazovania oprávnenosti vý</w:t>
      </w:r>
      <w:r w:rsidR="00014512" w:rsidRPr="00271270">
        <w:rPr>
          <w:rFonts w:cstheme="minorHAnsi"/>
        </w:rPr>
        <w:t>davkov tvoria projekty</w:t>
      </w:r>
      <w:r w:rsidR="00562A46" w:rsidRPr="00271270">
        <w:rPr>
          <w:rFonts w:cstheme="minorHAnsi"/>
        </w:rPr>
        <w:t xml:space="preserve"> implementované v rámci Investície 3 a Investície 4</w:t>
      </w:r>
      <w:r w:rsidR="00014512" w:rsidRPr="00271270">
        <w:rPr>
          <w:rFonts w:cstheme="minorHAnsi"/>
        </w:rPr>
        <w:t xml:space="preserve">, </w:t>
      </w:r>
      <w:r w:rsidR="00715D4B" w:rsidRPr="00C83862">
        <w:rPr>
          <w:rFonts w:eastAsia="Times New Roman" w:cstheme="minorHAnsi"/>
          <w:b/>
          <w:lang w:eastAsia="sk-SK"/>
        </w:rPr>
        <w:t>ktoré sú súčasťou významného projektu spoločného európskeho záujmu</w:t>
      </w:r>
      <w:r w:rsidR="00CD5B16" w:rsidRPr="00271270">
        <w:rPr>
          <w:rFonts w:cstheme="minorHAnsi"/>
        </w:rPr>
        <w:t xml:space="preserve"> v nadväznosti na </w:t>
      </w:r>
      <w:r w:rsidR="00271270">
        <w:rPr>
          <w:rFonts w:cstheme="minorHAnsi"/>
        </w:rPr>
        <w:t>z</w:t>
      </w:r>
      <w:r w:rsidR="00CD5B16" w:rsidRPr="00271270">
        <w:rPr>
          <w:rFonts w:cstheme="minorHAnsi"/>
        </w:rPr>
        <w:t xml:space="preserve">mluvu uzavretú medzi </w:t>
      </w:r>
      <w:r w:rsidR="00271270">
        <w:rPr>
          <w:rFonts w:cstheme="minorHAnsi"/>
        </w:rPr>
        <w:t>p</w:t>
      </w:r>
      <w:r w:rsidR="00CD5B16" w:rsidRPr="00271270">
        <w:rPr>
          <w:rFonts w:cstheme="minorHAnsi"/>
        </w:rPr>
        <w:t xml:space="preserve">rijímateľom a Európskou komisiou (Grant Agreement). </w:t>
      </w:r>
    </w:p>
    <w:p w14:paraId="173918FC" w14:textId="7CCC8CAF" w:rsidR="00C256DF" w:rsidRPr="009F1A18" w:rsidRDefault="00337BF0" w:rsidP="00C256DF">
      <w:pPr>
        <w:spacing w:before="120" w:after="120" w:line="240" w:lineRule="auto"/>
        <w:contextualSpacing/>
        <w:jc w:val="both"/>
        <w:rPr>
          <w:rFonts w:cstheme="minorHAnsi"/>
        </w:rPr>
      </w:pPr>
      <w:r w:rsidRPr="00271270">
        <w:rPr>
          <w:rFonts w:cstheme="minorHAnsi"/>
        </w:rPr>
        <w:lastRenderedPageBreak/>
        <w:t xml:space="preserve">Jedná sa o </w:t>
      </w:r>
      <w:r w:rsidR="00014512" w:rsidRPr="00271270">
        <w:rPr>
          <w:rFonts w:cstheme="minorHAnsi"/>
        </w:rPr>
        <w:t>dofinancovanie už existujúci</w:t>
      </w:r>
      <w:r w:rsidR="00562A46" w:rsidRPr="00271270">
        <w:rPr>
          <w:rFonts w:cstheme="minorHAnsi"/>
        </w:rPr>
        <w:t>c</w:t>
      </w:r>
      <w:r w:rsidR="00014512" w:rsidRPr="00271270">
        <w:rPr>
          <w:rFonts w:cstheme="minorHAnsi"/>
        </w:rPr>
        <w:t>h projektov</w:t>
      </w:r>
      <w:r w:rsidR="00C256DF" w:rsidRPr="00271270">
        <w:rPr>
          <w:rFonts w:cstheme="minorHAnsi"/>
        </w:rPr>
        <w:t xml:space="preserve"> schválených v rámci programu EÚ a na základe Grant </w:t>
      </w:r>
      <w:r w:rsidR="00CD5B16" w:rsidRPr="00271270">
        <w:rPr>
          <w:rFonts w:cstheme="minorHAnsi"/>
        </w:rPr>
        <w:t xml:space="preserve">Agreement </w:t>
      </w:r>
      <w:r w:rsidR="00092EDE" w:rsidRPr="00442F96">
        <w:rPr>
          <w:rFonts w:cstheme="minorHAnsi"/>
        </w:rPr>
        <w:t>alebo spol</w:t>
      </w:r>
      <w:r w:rsidR="00C256DF" w:rsidRPr="00766A73">
        <w:rPr>
          <w:rFonts w:cstheme="minorHAnsi"/>
        </w:rPr>
        <w:t>ufinancovanie</w:t>
      </w:r>
      <w:r w:rsidR="00C256DF" w:rsidRPr="00326277">
        <w:rPr>
          <w:rFonts w:cstheme="minorHAnsi"/>
        </w:rPr>
        <w:t xml:space="preserve"> projektu schváleného v rámci programu EÚ Digi</w:t>
      </w:r>
      <w:r w:rsidR="00CD5B16" w:rsidRPr="00CD31C4">
        <w:rPr>
          <w:rFonts w:cstheme="minorHAnsi"/>
        </w:rPr>
        <w:t xml:space="preserve">tálna Európa </w:t>
      </w:r>
      <w:r w:rsidR="00C256DF" w:rsidRPr="00C36C24">
        <w:rPr>
          <w:rFonts w:cstheme="minorHAnsi"/>
        </w:rPr>
        <w:t xml:space="preserve"> na základe Gran</w:t>
      </w:r>
      <w:r w:rsidR="00562A46" w:rsidRPr="00F91204">
        <w:rPr>
          <w:rFonts w:cstheme="minorHAnsi"/>
        </w:rPr>
        <w:t>t</w:t>
      </w:r>
      <w:r w:rsidR="00C256DF" w:rsidRPr="00F91204">
        <w:rPr>
          <w:rFonts w:cstheme="minorHAnsi"/>
        </w:rPr>
        <w:t xml:space="preserve"> Agreement</w:t>
      </w:r>
      <w:r w:rsidR="00C256DF" w:rsidRPr="00212562">
        <w:rPr>
          <w:rFonts w:cstheme="minorHAnsi"/>
        </w:rPr>
        <w:t xml:space="preserve"> </w:t>
      </w:r>
    </w:p>
    <w:p w14:paraId="14126F09" w14:textId="4E3E1421" w:rsidR="00EB2220" w:rsidRPr="00271270" w:rsidRDefault="00092EDE" w:rsidP="00C256DF">
      <w:pPr>
        <w:spacing w:before="120" w:after="120" w:line="240" w:lineRule="auto"/>
        <w:contextualSpacing/>
        <w:jc w:val="both"/>
        <w:rPr>
          <w:rFonts w:cstheme="minorHAnsi"/>
        </w:rPr>
      </w:pPr>
      <w:r w:rsidRPr="007A5CC8">
        <w:rPr>
          <w:rFonts w:cstheme="minorHAnsi"/>
        </w:rPr>
        <w:t xml:space="preserve">Podmienky predkladania ŽoP a sprievodnej </w:t>
      </w:r>
      <w:r w:rsidR="00EB2220" w:rsidRPr="007A5CC8">
        <w:rPr>
          <w:rFonts w:cstheme="minorHAnsi"/>
        </w:rPr>
        <w:t>dokum</w:t>
      </w:r>
      <w:r w:rsidRPr="00033E27">
        <w:rPr>
          <w:rFonts w:cstheme="minorHAnsi"/>
        </w:rPr>
        <w:t>e</w:t>
      </w:r>
      <w:r w:rsidR="00EB2220" w:rsidRPr="00033E27">
        <w:rPr>
          <w:rFonts w:cstheme="minorHAnsi"/>
        </w:rPr>
        <w:t>n</w:t>
      </w:r>
      <w:r w:rsidRPr="00033E27">
        <w:rPr>
          <w:rFonts w:cstheme="minorHAnsi"/>
        </w:rPr>
        <w:t>tácie sú</w:t>
      </w:r>
      <w:r w:rsidR="00251B69">
        <w:rPr>
          <w:rFonts w:cstheme="minorHAnsi"/>
        </w:rPr>
        <w:t xml:space="preserve"> v prípade týchto projektov</w:t>
      </w:r>
      <w:r w:rsidRPr="00033E27">
        <w:rPr>
          <w:rFonts w:cstheme="minorHAnsi"/>
        </w:rPr>
        <w:t xml:space="preserve"> definované </w:t>
      </w:r>
      <w:r w:rsidR="00EB2220" w:rsidRPr="00021CBE">
        <w:rPr>
          <w:rFonts w:cstheme="minorHAnsi"/>
        </w:rPr>
        <w:t xml:space="preserve">ustanoveniami </w:t>
      </w:r>
      <w:r w:rsidR="00B96F03">
        <w:rPr>
          <w:rFonts w:cstheme="minorHAnsi"/>
        </w:rPr>
        <w:t>z</w:t>
      </w:r>
      <w:r w:rsidR="00485305">
        <w:rPr>
          <w:rFonts w:cstheme="minorHAnsi"/>
        </w:rPr>
        <w:t>mluvy o PPM</w:t>
      </w:r>
      <w:r w:rsidRPr="00271270">
        <w:rPr>
          <w:rFonts w:cstheme="minorHAnsi"/>
        </w:rPr>
        <w:t xml:space="preserve"> v nadväznosti na </w:t>
      </w:r>
      <w:r w:rsidR="00271270">
        <w:rPr>
          <w:rFonts w:cstheme="minorHAnsi"/>
        </w:rPr>
        <w:t>z</w:t>
      </w:r>
      <w:r w:rsidRPr="00271270">
        <w:rPr>
          <w:rFonts w:cstheme="minorHAnsi"/>
        </w:rPr>
        <w:t>mlu</w:t>
      </w:r>
      <w:r w:rsidR="00337BF0" w:rsidRPr="00271270">
        <w:rPr>
          <w:rFonts w:cstheme="minorHAnsi"/>
        </w:rPr>
        <w:t xml:space="preserve">vu </w:t>
      </w:r>
      <w:r w:rsidRPr="00271270">
        <w:rPr>
          <w:rFonts w:cstheme="minorHAnsi"/>
        </w:rPr>
        <w:t xml:space="preserve">uzavretú medzi </w:t>
      </w:r>
      <w:r w:rsidR="00271270">
        <w:rPr>
          <w:rFonts w:cstheme="minorHAnsi"/>
        </w:rPr>
        <w:t>p</w:t>
      </w:r>
      <w:r w:rsidRPr="00271270">
        <w:rPr>
          <w:rFonts w:cstheme="minorHAnsi"/>
        </w:rPr>
        <w:t>rijímateľom a Európskou komisiou</w:t>
      </w:r>
      <w:r w:rsidR="00904B89" w:rsidRPr="00271270">
        <w:rPr>
          <w:rFonts w:cstheme="minorHAnsi"/>
        </w:rPr>
        <w:t xml:space="preserve"> (Grant Agreement)</w:t>
      </w:r>
      <w:r w:rsidRPr="00271270">
        <w:rPr>
          <w:rFonts w:cstheme="minorHAnsi"/>
        </w:rPr>
        <w:t>.</w:t>
      </w:r>
      <w:r w:rsidR="00EB2220" w:rsidRPr="00271270">
        <w:rPr>
          <w:rFonts w:cstheme="minorHAnsi"/>
        </w:rPr>
        <w:t xml:space="preserve"> </w:t>
      </w:r>
    </w:p>
    <w:p w14:paraId="3386C779" w14:textId="77777777" w:rsidR="00904B89" w:rsidRPr="00271270" w:rsidRDefault="00904B89" w:rsidP="005F582F">
      <w:pPr>
        <w:spacing w:before="120" w:after="120" w:line="240" w:lineRule="auto"/>
        <w:contextualSpacing/>
        <w:jc w:val="both"/>
        <w:rPr>
          <w:rFonts w:cstheme="minorHAnsi"/>
        </w:rPr>
      </w:pPr>
    </w:p>
    <w:p w14:paraId="28A61C93" w14:textId="2692C83B" w:rsidR="00715D4B" w:rsidRPr="00271270" w:rsidRDefault="002B5F55" w:rsidP="005F582F">
      <w:pPr>
        <w:spacing w:before="120" w:after="120" w:line="240" w:lineRule="auto"/>
        <w:contextualSpacing/>
        <w:jc w:val="both"/>
        <w:rPr>
          <w:rFonts w:cstheme="minorHAnsi"/>
        </w:rPr>
      </w:pPr>
      <w:r>
        <w:rPr>
          <w:rFonts w:cstheme="minorHAnsi"/>
        </w:rPr>
        <w:t>A</w:t>
      </w:r>
      <w:r w:rsidR="00271270">
        <w:rPr>
          <w:rFonts w:cstheme="minorHAnsi"/>
        </w:rPr>
        <w:t xml:space="preserve"> </w:t>
      </w:r>
      <w:r w:rsidR="00715D4B" w:rsidRPr="00271270">
        <w:rPr>
          <w:rFonts w:cstheme="minorHAnsi"/>
        </w:rPr>
        <w:t>Dofinancovanie</w:t>
      </w:r>
    </w:p>
    <w:p w14:paraId="77B5F446" w14:textId="3E9707E3" w:rsidR="005F582F" w:rsidRPr="00271270" w:rsidRDefault="00014512" w:rsidP="005F582F">
      <w:pPr>
        <w:spacing w:before="120" w:after="120" w:line="240" w:lineRule="auto"/>
        <w:contextualSpacing/>
        <w:jc w:val="both"/>
        <w:rPr>
          <w:rFonts w:cstheme="minorHAnsi"/>
        </w:rPr>
      </w:pPr>
      <w:r w:rsidRPr="00271270">
        <w:rPr>
          <w:rFonts w:cstheme="minorHAnsi"/>
        </w:rPr>
        <w:t>Zmluva o PPM</w:t>
      </w:r>
      <w:r w:rsidR="00092EDE" w:rsidRPr="00271270">
        <w:rPr>
          <w:rFonts w:cstheme="minorHAnsi"/>
        </w:rPr>
        <w:t xml:space="preserve"> </w:t>
      </w:r>
      <w:r w:rsidR="006209A3" w:rsidRPr="00271270">
        <w:rPr>
          <w:rFonts w:cstheme="minorHAnsi"/>
        </w:rPr>
        <w:t xml:space="preserve"> </w:t>
      </w:r>
      <w:r w:rsidRPr="00271270">
        <w:rPr>
          <w:rFonts w:cstheme="minorHAnsi"/>
        </w:rPr>
        <w:t xml:space="preserve">bola uzatvorená </w:t>
      </w:r>
      <w:r w:rsidR="006209A3" w:rsidRPr="00271270">
        <w:rPr>
          <w:rFonts w:cstheme="minorHAnsi"/>
        </w:rPr>
        <w:t xml:space="preserve">na </w:t>
      </w:r>
      <w:r w:rsidR="0030796A" w:rsidRPr="00271270">
        <w:rPr>
          <w:rFonts w:cstheme="minorHAnsi"/>
        </w:rPr>
        <w:t xml:space="preserve">základe </w:t>
      </w:r>
      <w:r w:rsidR="00271270">
        <w:rPr>
          <w:rFonts w:eastAsia="Times New Roman" w:cstheme="minorHAnsi"/>
          <w:lang w:eastAsia="sk-SK"/>
        </w:rPr>
        <w:t>v</w:t>
      </w:r>
      <w:r w:rsidR="006209A3" w:rsidRPr="00C83862">
        <w:rPr>
          <w:rFonts w:eastAsia="Times New Roman" w:cstheme="minorHAnsi"/>
          <w:lang w:eastAsia="sk-SK"/>
        </w:rPr>
        <w:t>ýzv</w:t>
      </w:r>
      <w:r w:rsidR="0030796A" w:rsidRPr="00C83862">
        <w:rPr>
          <w:rFonts w:eastAsia="Times New Roman" w:cstheme="minorHAnsi"/>
          <w:lang w:eastAsia="sk-SK"/>
        </w:rPr>
        <w:t>y</w:t>
      </w:r>
      <w:r w:rsidR="006209A3" w:rsidRPr="00C83862">
        <w:rPr>
          <w:rFonts w:eastAsia="Times New Roman" w:cstheme="minorHAnsi"/>
          <w:lang w:eastAsia="sk-SK"/>
        </w:rPr>
        <w:t xml:space="preserve"> na predkladanie žiadostí o poskytnutie prostriedkov mechanizmu na podporu obnovy a odolnosti </w:t>
      </w:r>
      <w:r w:rsidR="006209A3" w:rsidRPr="00C83862">
        <w:rPr>
          <w:rFonts w:eastAsia="Times New Roman" w:cstheme="minorHAnsi"/>
          <w:b/>
          <w:lang w:eastAsia="sk-SK"/>
        </w:rPr>
        <w:t>zameran</w:t>
      </w:r>
      <w:r w:rsidR="00D91094">
        <w:rPr>
          <w:rFonts w:eastAsia="Times New Roman" w:cstheme="minorHAnsi"/>
          <w:b/>
          <w:lang w:eastAsia="sk-SK"/>
        </w:rPr>
        <w:t>ej</w:t>
      </w:r>
      <w:r w:rsidR="006209A3" w:rsidRPr="00C83862">
        <w:rPr>
          <w:rFonts w:eastAsia="Times New Roman" w:cstheme="minorHAnsi"/>
          <w:b/>
          <w:lang w:eastAsia="sk-SK"/>
        </w:rPr>
        <w:t xml:space="preserve"> na podporu projektov, ktoré sú súčasťou významného projektu spoločného</w:t>
      </w:r>
      <w:r w:rsidR="005F582F" w:rsidRPr="00C83862">
        <w:rPr>
          <w:rFonts w:eastAsia="Times New Roman" w:cstheme="minorHAnsi"/>
          <w:b/>
          <w:lang w:eastAsia="sk-SK"/>
        </w:rPr>
        <w:t xml:space="preserve"> </w:t>
      </w:r>
      <w:r w:rsidR="006209A3" w:rsidRPr="00C83862">
        <w:rPr>
          <w:rFonts w:eastAsia="Times New Roman" w:cstheme="minorHAnsi"/>
          <w:b/>
          <w:lang w:eastAsia="sk-SK"/>
        </w:rPr>
        <w:t>európskeho záujmu</w:t>
      </w:r>
      <w:r w:rsidR="0030796A" w:rsidRPr="00C83862">
        <w:rPr>
          <w:rFonts w:eastAsia="Times New Roman" w:cstheme="minorHAnsi"/>
          <w:b/>
          <w:lang w:eastAsia="sk-SK"/>
        </w:rPr>
        <w:t>.</w:t>
      </w:r>
      <w:r w:rsidR="0030796A" w:rsidRPr="00271270">
        <w:rPr>
          <w:rFonts w:cstheme="minorHAnsi"/>
        </w:rPr>
        <w:t xml:space="preserve"> Kontrola </w:t>
      </w:r>
      <w:r w:rsidR="00271270">
        <w:rPr>
          <w:rFonts w:cstheme="minorHAnsi"/>
        </w:rPr>
        <w:t>r</w:t>
      </w:r>
      <w:r w:rsidR="0030796A" w:rsidRPr="00271270">
        <w:rPr>
          <w:rFonts w:cstheme="minorHAnsi"/>
        </w:rPr>
        <w:t xml:space="preserve">ealizácie </w:t>
      </w:r>
      <w:r w:rsidR="00271270">
        <w:rPr>
          <w:rFonts w:cstheme="minorHAnsi"/>
        </w:rPr>
        <w:t>p</w:t>
      </w:r>
      <w:r w:rsidR="0030796A" w:rsidRPr="00271270">
        <w:rPr>
          <w:rFonts w:cstheme="minorHAnsi"/>
        </w:rPr>
        <w:t xml:space="preserve">rojektu sa vykonáva na základe zmluvy, ktorú má </w:t>
      </w:r>
      <w:r w:rsidR="00271270">
        <w:rPr>
          <w:rFonts w:cstheme="minorHAnsi"/>
        </w:rPr>
        <w:t>p</w:t>
      </w:r>
      <w:r w:rsidR="0030796A" w:rsidRPr="00271270">
        <w:rPr>
          <w:rFonts w:cstheme="minorHAnsi"/>
        </w:rPr>
        <w:t>rijímateľ uzavretú s EK. Vykonávateľ akceptuje hodnotenie EK.</w:t>
      </w:r>
    </w:p>
    <w:p w14:paraId="0A8C240B" w14:textId="4E066B0E" w:rsidR="0030796A" w:rsidRPr="00271270" w:rsidRDefault="0030796A" w:rsidP="0030796A">
      <w:pPr>
        <w:spacing w:before="120" w:after="120" w:line="240" w:lineRule="auto"/>
        <w:contextualSpacing/>
        <w:jc w:val="both"/>
        <w:rPr>
          <w:rFonts w:cstheme="minorHAnsi"/>
        </w:rPr>
      </w:pPr>
    </w:p>
    <w:p w14:paraId="4182057F" w14:textId="77777777" w:rsidR="00904B89" w:rsidRPr="00F91204" w:rsidRDefault="00904B89" w:rsidP="008A7416">
      <w:pPr>
        <w:spacing w:before="120" w:after="120" w:line="240" w:lineRule="auto"/>
        <w:contextualSpacing/>
        <w:jc w:val="both"/>
        <w:rPr>
          <w:rFonts w:cstheme="minorHAnsi"/>
        </w:rPr>
      </w:pPr>
      <w:r w:rsidRPr="00C36C24">
        <w:rPr>
          <w:rFonts w:cstheme="minorHAnsi"/>
        </w:rPr>
        <w:t xml:space="preserve">B Spolufinancovanie </w:t>
      </w:r>
    </w:p>
    <w:p w14:paraId="2DC6BFFF" w14:textId="65E45C43" w:rsidR="00904B89" w:rsidRPr="00271270" w:rsidRDefault="00904B89" w:rsidP="008A7416">
      <w:pPr>
        <w:spacing w:before="120" w:after="120" w:line="240" w:lineRule="auto"/>
        <w:contextualSpacing/>
        <w:jc w:val="both"/>
        <w:rPr>
          <w:rFonts w:cstheme="minorHAnsi"/>
        </w:rPr>
      </w:pPr>
      <w:r w:rsidRPr="00F91204">
        <w:rPr>
          <w:rFonts w:cstheme="minorHAnsi"/>
        </w:rPr>
        <w:t xml:space="preserve">Spolufinancovanie v zmysle uzatvorenej Grant Agreement, pričom bude zachovaný pomer financovania 50 % : 50 % (jedno euro z prostriedkov EK a jedno euro z </w:t>
      </w:r>
      <w:r w:rsidR="00271270">
        <w:rPr>
          <w:rFonts w:cstheme="minorHAnsi"/>
        </w:rPr>
        <w:t>p</w:t>
      </w:r>
      <w:r w:rsidRPr="00271270">
        <w:rPr>
          <w:rFonts w:cstheme="minorHAnsi"/>
        </w:rPr>
        <w:t>rostriedkov mechanizmu),</w:t>
      </w:r>
      <w:r w:rsidR="00271270">
        <w:rPr>
          <w:rFonts w:cstheme="minorHAnsi"/>
        </w:rPr>
        <w:t xml:space="preserve"> </w:t>
      </w:r>
      <w:r w:rsidRPr="00271270">
        <w:rPr>
          <w:rFonts w:cstheme="minorHAnsi"/>
        </w:rPr>
        <w:t xml:space="preserve">a v zmysle uzatvorenej Grant Agreement, pričom je zachovaný pomer financovania 50 % : 50 % (jedno euro z prostriedkov EK a jedno euro z </w:t>
      </w:r>
      <w:r w:rsidR="00271270">
        <w:rPr>
          <w:rFonts w:cstheme="minorHAnsi"/>
        </w:rPr>
        <w:t>p</w:t>
      </w:r>
      <w:r w:rsidRPr="00271270">
        <w:rPr>
          <w:rFonts w:cstheme="minorHAnsi"/>
        </w:rPr>
        <w:t>rostriedkov mechanizmu)</w:t>
      </w:r>
      <w:r w:rsidR="00271270">
        <w:rPr>
          <w:rFonts w:cstheme="minorHAnsi"/>
        </w:rPr>
        <w:t>.</w:t>
      </w:r>
    </w:p>
    <w:p w14:paraId="3109DEA7" w14:textId="77777777" w:rsidR="0030796A" w:rsidRPr="00655D76" w:rsidRDefault="0030796A" w:rsidP="008A7416">
      <w:pPr>
        <w:spacing w:before="120" w:after="120" w:line="240" w:lineRule="auto"/>
        <w:contextualSpacing/>
        <w:jc w:val="both"/>
      </w:pPr>
    </w:p>
    <w:p w14:paraId="36942E6E" w14:textId="25F267FB"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b/>
          <w:bCs/>
          <w:color w:val="000000"/>
        </w:rPr>
        <w:t>Vznik a úhrada oprávneného výdavku</w:t>
      </w:r>
    </w:p>
    <w:p w14:paraId="6DC5FBEA" w14:textId="5C081494"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color w:val="000000"/>
        </w:rPr>
        <w:t xml:space="preserve">Za dátum vzniku </w:t>
      </w:r>
      <w:r w:rsidR="00EF0FFD" w:rsidRPr="00655D76">
        <w:rPr>
          <w:rFonts w:ascii="Calibri" w:hAnsi="Calibri" w:cs="Calibri"/>
          <w:color w:val="000000"/>
        </w:rPr>
        <w:t xml:space="preserve">oprávneného </w:t>
      </w:r>
      <w:r w:rsidRPr="00655D76">
        <w:rPr>
          <w:rFonts w:ascii="Calibri" w:hAnsi="Calibri" w:cs="Calibri"/>
          <w:color w:val="000000"/>
        </w:rPr>
        <w:t xml:space="preserve">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 </w:t>
      </w:r>
    </w:p>
    <w:p w14:paraId="34EEFADD" w14:textId="64543B7B" w:rsidR="004B7B0A" w:rsidRPr="00655D76" w:rsidRDefault="004B7B0A" w:rsidP="008A7416">
      <w:pPr>
        <w:spacing w:before="120" w:after="120" w:line="240" w:lineRule="auto"/>
        <w:jc w:val="both"/>
      </w:pPr>
      <w:r w:rsidRPr="00655D76">
        <w:rPr>
          <w:rFonts w:ascii="Calibri" w:hAnsi="Calibri" w:cs="Calibri"/>
          <w:color w:val="000000"/>
        </w:rPr>
        <w:t xml:space="preserve">Pre účely posúdenia oprávnenosti výdavku je nevyhnutné, aby bola preukázaná úhrada všetkých výdavkov. </w:t>
      </w:r>
    </w:p>
    <w:p w14:paraId="4B05823D" w14:textId="76B6B28A" w:rsidR="003D1C14" w:rsidRPr="00655D76" w:rsidRDefault="003D1C14" w:rsidP="008A7416">
      <w:pPr>
        <w:spacing w:before="120" w:after="120" w:line="240" w:lineRule="auto"/>
        <w:contextualSpacing/>
        <w:jc w:val="both"/>
        <w:rPr>
          <w:rFonts w:cstheme="minorHAnsi"/>
          <w:b/>
        </w:rPr>
      </w:pPr>
      <w:r w:rsidRPr="00655D76">
        <w:rPr>
          <w:rFonts w:cstheme="minorHAnsi"/>
          <w:b/>
        </w:rPr>
        <w:t>Podmienky vecnej oprávnenosti</w:t>
      </w:r>
    </w:p>
    <w:p w14:paraId="03F197D5" w14:textId="7FB74543" w:rsidR="003D1C14" w:rsidRPr="00655D76" w:rsidRDefault="003D1C14" w:rsidP="008A7416">
      <w:pPr>
        <w:spacing w:before="120" w:after="120" w:line="240" w:lineRule="auto"/>
        <w:contextualSpacing/>
        <w:jc w:val="both"/>
      </w:pPr>
      <w:r w:rsidRPr="00655D76">
        <w:t>Z prostriedkov mechanizmu sa financujú výhradne výdavky nevyhnutné na implementáciu investície/reformy zahrnutej do Plánu obnovy</w:t>
      </w:r>
      <w:r w:rsidR="00756681">
        <w:t xml:space="preserve"> a odolnosti SR</w:t>
      </w:r>
      <w:r w:rsidRPr="00655D76">
        <w:t>, pričom sa zohľadňuje plánovaný spôsob realizácie investície/reformy uvedený v Pláne obnovy</w:t>
      </w:r>
      <w:r w:rsidR="00756681">
        <w:t xml:space="preserve"> a odolnosti SR</w:t>
      </w:r>
      <w:r w:rsidRPr="00655D76">
        <w:t xml:space="preserve">. Vykonávateľ pri implementácii investície/reformy poskytuje </w:t>
      </w:r>
      <w:r w:rsidR="009B216A" w:rsidRPr="00655D76">
        <w:t>p</w:t>
      </w:r>
      <w:r w:rsidRPr="00655D76">
        <w:t xml:space="preserve">rijímateľovi prostriedky mechanizmu na krytie nevyhnutných potrieb súvisiacich s týmito opatreniami. Prijímateľ je povinný dodržiavať schválený rozpočet a pri hospodárení s prostriedkami mechanizmu zachovávať princípy nakladania s verejnými prostriedkami. </w:t>
      </w:r>
    </w:p>
    <w:p w14:paraId="4D057D80" w14:textId="44E2E636" w:rsidR="003D1C14" w:rsidRPr="00655D76" w:rsidRDefault="003D1C14" w:rsidP="008A7416">
      <w:pPr>
        <w:spacing w:before="120" w:after="120" w:line="240" w:lineRule="auto"/>
        <w:contextualSpacing/>
        <w:jc w:val="both"/>
      </w:pPr>
      <w:r w:rsidRPr="00655D76">
        <w:t xml:space="preserve">Z vecného hľadiska musí výdavok </w:t>
      </w:r>
      <w:r w:rsidR="00AD3904" w:rsidRPr="00655D76">
        <w:t xml:space="preserve">kumulatívne </w:t>
      </w:r>
      <w:r w:rsidRPr="00655D76">
        <w:t>spĺňať nasledujúce podmienky:</w:t>
      </w:r>
      <w:r w:rsidR="00266CE9" w:rsidRPr="00655D76">
        <w:t xml:space="preserve"> </w:t>
      </w:r>
    </w:p>
    <w:p w14:paraId="117168F1"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color w:val="000000"/>
        </w:rPr>
        <w:t>výdavok</w:t>
      </w:r>
      <w:r w:rsidRPr="00655D76">
        <w:rPr>
          <w:rFonts w:ascii="Calibri" w:hAnsi="Calibri" w:cs="Calibri"/>
          <w:color w:val="000000"/>
        </w:rPr>
        <w:t xml:space="preserve"> je v súlade s platnými všeobecne záväznými právnymi predpismi (napr. zákon o rozpočtových pravidlách, zákon o verejnom obstarávaní, zákon o štátnej pomoci, zákon o DPH, zákon o účtovníctve, zákon o finančnej kontrole a audite, zákon o správe majetku štátu); </w:t>
      </w:r>
    </w:p>
    <w:p w14:paraId="46D398F4" w14:textId="15CDF69F"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vynaložený na projekt (existencia priameho spojenia s projektom) schválený </w:t>
      </w:r>
      <w:r w:rsidR="00F116C7" w:rsidRPr="00655D76">
        <w:rPr>
          <w:rFonts w:ascii="Calibri" w:hAnsi="Calibri" w:cs="Calibri"/>
          <w:color w:val="000000"/>
        </w:rPr>
        <w:t>v</w:t>
      </w:r>
      <w:r w:rsidRPr="00655D76">
        <w:rPr>
          <w:rFonts w:ascii="Calibri" w:hAnsi="Calibri" w:cs="Calibri"/>
          <w:color w:val="000000"/>
        </w:rPr>
        <w:t xml:space="preserve">ykonávateľom a realizovaný v zmysle podmienok priameho vyzvania/výzvy;  </w:t>
      </w:r>
    </w:p>
    <w:p w14:paraId="4C1AB443"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lastRenderedPageBreak/>
        <w:t xml:space="preserve">výdavky sú vynaložené v súlade s pravidlami SIPOO na oprávnené aktivity, v súlade s obsahovou stránkou projektu, zodpovedajú časovej následnosti aktivít projektu, sú plne v súlade s cieľmi projektu a prispievajú k dosiahnutiu plánovaných cieľov projektu; </w:t>
      </w:r>
    </w:p>
    <w:p w14:paraId="0AE4747C" w14:textId="5941CB22"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primeraný, t. j. zodpovedá obvyklým cenám v danom mieste a čase a zodpovedá potrebám projektu; </w:t>
      </w:r>
    </w:p>
    <w:p w14:paraId="55C8770D"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spĺňa zásady hospodárnosti, efektívnosti, účelnosti a účinnosti, vrátane zásady riadneho finančného riadenia podľa čl. 33 nariadenia o rozpočtových pravidlách; </w:t>
      </w:r>
    </w:p>
    <w:p w14:paraId="5130FCEE" w14:textId="04B47114" w:rsidR="004A772D"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výdavky musia byť identifikovateľné a preukázateľné a musia byť doložené účtovnými dokladmi, ktoré sú riadne evidované u </w:t>
      </w:r>
      <w:r w:rsidR="00F116C7" w:rsidRPr="00655D76">
        <w:rPr>
          <w:rFonts w:ascii="Calibri" w:hAnsi="Calibri" w:cs="Calibri"/>
          <w:color w:val="000000"/>
        </w:rPr>
        <w:t>p</w:t>
      </w:r>
      <w:r w:rsidRPr="00655D76">
        <w:rPr>
          <w:rFonts w:ascii="Calibri" w:hAnsi="Calibri" w:cs="Calibri"/>
          <w:color w:val="000000"/>
        </w:rPr>
        <w:t>rijímateľa v súlade s platnou legislatívou</w:t>
      </w:r>
      <w:r w:rsidR="00F116C7" w:rsidRPr="00655D76">
        <w:rPr>
          <w:rFonts w:ascii="Calibri" w:hAnsi="Calibri" w:cs="Calibri"/>
          <w:color w:val="000000"/>
        </w:rPr>
        <w:t xml:space="preserve"> SR a EÚ</w:t>
      </w:r>
      <w:r w:rsidRPr="00655D76">
        <w:rPr>
          <w:rFonts w:ascii="Calibri" w:hAnsi="Calibri" w:cs="Calibri"/>
          <w:color w:val="000000"/>
        </w:rPr>
        <w:t xml:space="preserve">; výdavok je preukázaný faktúrami alebo inými účtovnými dokladmi rovnocennej preukaznej hodnoty, ktoré sú riadne evidované v účtovníctve </w:t>
      </w:r>
      <w:r w:rsidR="00442F96">
        <w:rPr>
          <w:rFonts w:ascii="Calibri" w:hAnsi="Calibri" w:cs="Calibri"/>
          <w:color w:val="000000"/>
        </w:rPr>
        <w:t>p</w:t>
      </w:r>
      <w:r w:rsidRPr="00655D76">
        <w:rPr>
          <w:rFonts w:ascii="Calibri" w:hAnsi="Calibri" w:cs="Calibri"/>
          <w:color w:val="000000"/>
        </w:rPr>
        <w:t>rijímateľa v súlade s platnými všeobecne záväznými právnymi predpismi a</w:t>
      </w:r>
      <w:r w:rsidR="00F116C7" w:rsidRPr="00655D76">
        <w:rPr>
          <w:rFonts w:ascii="Calibri" w:hAnsi="Calibri" w:cs="Calibri"/>
          <w:color w:val="000000"/>
        </w:rPr>
        <w:t> </w:t>
      </w:r>
      <w:r w:rsidRPr="00655D76">
        <w:rPr>
          <w:rFonts w:ascii="Calibri" w:hAnsi="Calibri" w:cs="Calibri"/>
          <w:color w:val="000000"/>
        </w:rPr>
        <w:t>zmluvou</w:t>
      </w:r>
      <w:r w:rsidR="00F116C7" w:rsidRPr="00655D76">
        <w:rPr>
          <w:rFonts w:ascii="Calibri" w:hAnsi="Calibri" w:cs="Calibri"/>
          <w:color w:val="000000"/>
        </w:rPr>
        <w:t xml:space="preserve"> o PPM</w:t>
      </w:r>
      <w:r w:rsidRPr="00655D76">
        <w:rPr>
          <w:rFonts w:ascii="Calibri" w:hAnsi="Calibri" w:cs="Calibri"/>
          <w:color w:val="000000"/>
        </w:rPr>
        <w:t xml:space="preserve">. Výdavky musia byť uhradené </w:t>
      </w:r>
      <w:r w:rsidR="00F116C7" w:rsidRPr="00655D76">
        <w:rPr>
          <w:rFonts w:ascii="Calibri" w:hAnsi="Calibri" w:cs="Calibri"/>
          <w:color w:val="000000"/>
        </w:rPr>
        <w:t>p</w:t>
      </w:r>
      <w:r w:rsidRPr="00655D76">
        <w:rPr>
          <w:rFonts w:ascii="Calibri" w:hAnsi="Calibri" w:cs="Calibri"/>
          <w:color w:val="000000"/>
        </w:rPr>
        <w:t xml:space="preserve">rijímateľom a ich uhradenie musí byť doložené najneskôr pred ich predložením </w:t>
      </w:r>
      <w:r w:rsidR="00F116C7" w:rsidRPr="00655D76">
        <w:rPr>
          <w:rFonts w:ascii="Calibri" w:hAnsi="Calibri" w:cs="Calibri"/>
          <w:color w:val="000000"/>
        </w:rPr>
        <w:t>v</w:t>
      </w:r>
      <w:r w:rsidRPr="00655D76">
        <w:rPr>
          <w:rFonts w:ascii="Calibri" w:hAnsi="Calibri" w:cs="Calibri"/>
          <w:color w:val="000000"/>
        </w:rPr>
        <w:t>ykonávateľovi (pokiaľ sa nejedná o výdavky v rámci systému predfinancovania)</w:t>
      </w:r>
      <w:r w:rsidR="004A772D" w:rsidRPr="00655D76">
        <w:rPr>
          <w:rFonts w:ascii="Calibri" w:hAnsi="Calibri" w:cs="Calibri"/>
          <w:color w:val="000000"/>
        </w:rPr>
        <w:t xml:space="preserve">; </w:t>
      </w:r>
    </w:p>
    <w:p w14:paraId="5B65370B" w14:textId="77B8A603" w:rsidR="00266CE9" w:rsidRPr="00655D76" w:rsidRDefault="004A772D"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výdavky sa navzájom časovo a vecne neprekrývajú a neprekrývajú sa ani s inými prostriedkami – platí zákaz duplicitného financovania.</w:t>
      </w:r>
    </w:p>
    <w:p w14:paraId="2593CC84" w14:textId="43165765" w:rsidR="000614DF" w:rsidRPr="00655D76" w:rsidRDefault="007D121E" w:rsidP="008A7416">
      <w:pPr>
        <w:spacing w:before="120" w:after="120" w:line="240" w:lineRule="auto"/>
        <w:jc w:val="both"/>
        <w:rPr>
          <w:rFonts w:cstheme="minorHAnsi"/>
        </w:rPr>
      </w:pPr>
      <w:r w:rsidRPr="00655D76">
        <w:rPr>
          <w:rFonts w:cstheme="minorHAnsi"/>
          <w:b/>
        </w:rPr>
        <w:t xml:space="preserve">Pravidlá </w:t>
      </w:r>
      <w:r w:rsidR="00BE7A3D" w:rsidRPr="00655D76">
        <w:rPr>
          <w:rFonts w:cstheme="minorHAnsi"/>
          <w:b/>
        </w:rPr>
        <w:t>oprávnen</w:t>
      </w:r>
      <w:r w:rsidRPr="00655D76">
        <w:rPr>
          <w:rFonts w:cstheme="minorHAnsi"/>
          <w:b/>
        </w:rPr>
        <w:t>osti</w:t>
      </w:r>
      <w:r w:rsidR="00BE7A3D" w:rsidRPr="00655D76">
        <w:rPr>
          <w:rFonts w:cstheme="minorHAnsi"/>
          <w:b/>
        </w:rPr>
        <w:t xml:space="preserve"> výdavkov</w:t>
      </w:r>
      <w:r w:rsidRPr="00655D76">
        <w:rPr>
          <w:rFonts w:cstheme="minorHAnsi"/>
          <w:b/>
        </w:rPr>
        <w:t xml:space="preserve"> podľa jednotlivých skupín </w:t>
      </w:r>
      <w:r w:rsidR="00BE7A3D" w:rsidRPr="00C04B28">
        <w:rPr>
          <w:rFonts w:cstheme="minorHAnsi"/>
          <w:b/>
        </w:rPr>
        <w:t xml:space="preserve">tvoria </w:t>
      </w:r>
      <w:r w:rsidR="007D4B3E" w:rsidRPr="00655D76">
        <w:rPr>
          <w:rFonts w:cstheme="minorHAnsi"/>
          <w:b/>
        </w:rPr>
        <w:t>P</w:t>
      </w:r>
      <w:r w:rsidR="00BE7A3D" w:rsidRPr="00655D76">
        <w:rPr>
          <w:rFonts w:cstheme="minorHAnsi"/>
          <w:b/>
        </w:rPr>
        <w:t xml:space="preserve">rílohu č. </w:t>
      </w:r>
      <w:r w:rsidR="007D4B3E" w:rsidRPr="00655D76">
        <w:rPr>
          <w:rFonts w:cstheme="minorHAnsi"/>
          <w:b/>
        </w:rPr>
        <w:t>1</w:t>
      </w:r>
      <w:r w:rsidR="00651F02" w:rsidRPr="00655D76">
        <w:rPr>
          <w:rFonts w:cstheme="minorHAnsi"/>
          <w:b/>
        </w:rPr>
        <w:t>0</w:t>
      </w:r>
      <w:r w:rsidR="00BE7A3D" w:rsidRPr="00655D76">
        <w:rPr>
          <w:rFonts w:cstheme="minorHAnsi"/>
        </w:rPr>
        <w:t>.</w:t>
      </w:r>
    </w:p>
    <w:tbl>
      <w:tblPr>
        <w:tblStyle w:val="Mriekatabuky"/>
        <w:tblW w:w="0" w:type="auto"/>
        <w:shd w:val="clear" w:color="auto" w:fill="F8FAFD" w:themeFill="accent1" w:themeFillTint="33"/>
        <w:tblLook w:val="04A0" w:firstRow="1" w:lastRow="0" w:firstColumn="1" w:lastColumn="0" w:noHBand="0" w:noVBand="1"/>
      </w:tblPr>
      <w:tblGrid>
        <w:gridCol w:w="9060"/>
      </w:tblGrid>
      <w:tr w:rsidR="009550F7" w:rsidRPr="00655D76" w14:paraId="5E6CFEC2" w14:textId="77777777" w:rsidTr="008A7416">
        <w:tc>
          <w:tcPr>
            <w:tcW w:w="9060" w:type="dxa"/>
            <w:shd w:val="clear" w:color="auto" w:fill="F8FAFD" w:themeFill="accent1" w:themeFillTint="33"/>
          </w:tcPr>
          <w:p w14:paraId="62CD6BB3" w14:textId="79FBDA01" w:rsidR="009550F7" w:rsidRPr="00655D76" w:rsidRDefault="009550F7" w:rsidP="002523ED">
            <w:pPr>
              <w:autoSpaceDE w:val="0"/>
              <w:autoSpaceDN w:val="0"/>
              <w:adjustRightInd w:val="0"/>
              <w:jc w:val="both"/>
              <w:rPr>
                <w:rFonts w:cstheme="minorHAnsi"/>
                <w:b/>
              </w:rPr>
            </w:pPr>
            <w:r w:rsidRPr="00655D76">
              <w:rPr>
                <w:rFonts w:cstheme="minorHAnsi"/>
                <w:b/>
              </w:rPr>
              <w:t xml:space="preserve">Upozornenie pre </w:t>
            </w:r>
            <w:r w:rsidR="002E0956" w:rsidRPr="00655D76">
              <w:rPr>
                <w:rFonts w:cstheme="minorHAnsi"/>
                <w:b/>
              </w:rPr>
              <w:t>p</w:t>
            </w:r>
            <w:r w:rsidRPr="00655D76">
              <w:rPr>
                <w:rFonts w:cstheme="minorHAnsi"/>
                <w:b/>
              </w:rPr>
              <w:t xml:space="preserve">rijímateľa: </w:t>
            </w:r>
          </w:p>
          <w:p w14:paraId="1BD5EA7F" w14:textId="1962AD9D" w:rsidR="00FD079F" w:rsidRPr="00655D76" w:rsidRDefault="009550F7" w:rsidP="002523ED">
            <w:pPr>
              <w:autoSpaceDE w:val="0"/>
              <w:autoSpaceDN w:val="0"/>
              <w:adjustRightInd w:val="0"/>
              <w:jc w:val="both"/>
              <w:rPr>
                <w:rFonts w:cstheme="minorHAnsi"/>
              </w:rPr>
            </w:pPr>
            <w:r w:rsidRPr="00655D76">
              <w:rPr>
                <w:rFonts w:cstheme="minorHAnsi"/>
              </w:rPr>
              <w:t xml:space="preserve">V prípade potreby je </w:t>
            </w:r>
            <w:r w:rsidR="00442F96">
              <w:rPr>
                <w:rFonts w:cstheme="minorHAnsi"/>
              </w:rPr>
              <w:t>v</w:t>
            </w:r>
            <w:r w:rsidRPr="00655D76">
              <w:rPr>
                <w:rFonts w:cstheme="minorHAnsi"/>
              </w:rPr>
              <w:t xml:space="preserve">ykonávateľ z dôvodu správneho a riadneho posúdenia oprávnenosti výdavkov oprávnený požadovať od </w:t>
            </w:r>
            <w:r w:rsidR="002E0956" w:rsidRPr="00655D76">
              <w:rPr>
                <w:rFonts w:cstheme="minorHAnsi"/>
              </w:rPr>
              <w:t>p</w:t>
            </w:r>
            <w:r w:rsidRPr="00655D76">
              <w:rPr>
                <w:rFonts w:cstheme="minorHAnsi"/>
              </w:rPr>
              <w:t xml:space="preserve">rijímateľa aj ďalšiu relevantnú dokumentáciu nad rámec dokumentácie zadefinovanej v tejto časti kapitoly. </w:t>
            </w:r>
          </w:p>
          <w:p w14:paraId="15A2FB98" w14:textId="4B23A5EB" w:rsidR="009550F7" w:rsidRDefault="009550F7" w:rsidP="002523ED">
            <w:pPr>
              <w:jc w:val="both"/>
              <w:rPr>
                <w:rFonts w:cstheme="minorHAnsi"/>
              </w:rPr>
            </w:pPr>
            <w:r w:rsidRPr="00655D76">
              <w:rPr>
                <w:rFonts w:cstheme="minorHAnsi"/>
              </w:rPr>
              <w:t>Prijímateľ je oprávnený predložiť aj relevantný ekvivalent dokumentácie zadefinovanej v tejto časti kapitoly (v prípadoch, ak sa napr. nezhoduje názov dokumentu zadefinovan</w:t>
            </w:r>
            <w:r w:rsidR="00546548">
              <w:rPr>
                <w:rFonts w:cstheme="minorHAnsi"/>
              </w:rPr>
              <w:t>ý</w:t>
            </w:r>
            <w:r w:rsidRPr="00655D76">
              <w:rPr>
                <w:rFonts w:cstheme="minorHAnsi"/>
              </w:rPr>
              <w:t xml:space="preserve"> v tejto časti kapitoly s názvom dokumentu </w:t>
            </w:r>
            <w:r w:rsidR="00C451D2" w:rsidRPr="00655D76">
              <w:rPr>
                <w:rFonts w:cstheme="minorHAnsi"/>
              </w:rPr>
              <w:t>p</w:t>
            </w:r>
            <w:r w:rsidRPr="00655D76">
              <w:rPr>
                <w:rFonts w:cstheme="minorHAnsi"/>
              </w:rPr>
              <w:t>rijímateľa).</w:t>
            </w:r>
            <w:r w:rsidR="00516ABB">
              <w:rPr>
                <w:rFonts w:cstheme="minorHAnsi"/>
              </w:rPr>
              <w:t xml:space="preserve"> </w:t>
            </w:r>
          </w:p>
          <w:p w14:paraId="1DE1119A" w14:textId="56A3722E" w:rsidR="00516ABB" w:rsidRPr="00655D76" w:rsidRDefault="00516ABB">
            <w:pPr>
              <w:jc w:val="both"/>
              <w:rPr>
                <w:rFonts w:cstheme="minorHAnsi"/>
              </w:rPr>
            </w:pPr>
            <w:r>
              <w:rPr>
                <w:rFonts w:cstheme="minorHAnsi"/>
              </w:rPr>
              <w:t>Kontrola dokumentácie</w:t>
            </w:r>
            <w:r w:rsidR="00C96B6B">
              <w:rPr>
                <w:rFonts w:cstheme="minorHAnsi"/>
              </w:rPr>
              <w:t xml:space="preserve"> k ŽoP</w:t>
            </w:r>
            <w:r>
              <w:rPr>
                <w:rFonts w:cstheme="minorHAnsi"/>
              </w:rPr>
              <w:t xml:space="preserve"> súvisiacej s implementáciou</w:t>
            </w:r>
            <w:r w:rsidR="00260DE6">
              <w:rPr>
                <w:rFonts w:cstheme="minorHAnsi"/>
              </w:rPr>
              <w:t xml:space="preserve"> projektu</w:t>
            </w:r>
            <w:r>
              <w:rPr>
                <w:rFonts w:cstheme="minorHAnsi"/>
              </w:rPr>
              <w:t xml:space="preserve"> v</w:t>
            </w:r>
            <w:r w:rsidR="00260DE6">
              <w:rPr>
                <w:rFonts w:cstheme="minorHAnsi"/>
              </w:rPr>
              <w:t xml:space="preserve"> bezpečnostnom </w:t>
            </w:r>
            <w:r>
              <w:rPr>
                <w:rFonts w:cstheme="minorHAnsi"/>
              </w:rPr>
              <w:t xml:space="preserve">režime </w:t>
            </w:r>
            <w:r w:rsidR="00260DE6">
              <w:rPr>
                <w:rFonts w:cstheme="minorHAnsi"/>
              </w:rPr>
              <w:t xml:space="preserve">bude vykonávaná v chránených priestoroch vykonávateľa MIRRI SR. Prijímateľ je povinný poskytnúť </w:t>
            </w:r>
            <w:r w:rsidR="00125568">
              <w:rPr>
                <w:rFonts w:cstheme="minorHAnsi"/>
              </w:rPr>
              <w:t xml:space="preserve">vykonávateľovi všetky požadované dokumenty a zabezpečiť ich dostupnosť v termíne </w:t>
            </w:r>
            <w:r w:rsidR="00737DF3">
              <w:rPr>
                <w:rFonts w:cstheme="minorHAnsi"/>
              </w:rPr>
              <w:t>stanovenom</w:t>
            </w:r>
            <w:r w:rsidR="00125568">
              <w:rPr>
                <w:rFonts w:cstheme="minorHAnsi"/>
              </w:rPr>
              <w:t xml:space="preserve"> vykonávateľom. Táto požiadavka je určená z dôvodu zabezpečenia ochrany </w:t>
            </w:r>
            <w:r w:rsidR="0056484F">
              <w:rPr>
                <w:rFonts w:cstheme="minorHAnsi"/>
              </w:rPr>
              <w:t>limitovaných</w:t>
            </w:r>
            <w:r w:rsidR="00125568">
              <w:rPr>
                <w:rFonts w:cstheme="minorHAnsi"/>
              </w:rPr>
              <w:t xml:space="preserve"> informácií a zabezpečenia štandardizácie kontrolných procesov.</w:t>
            </w:r>
            <w:r w:rsidR="0018217E">
              <w:rPr>
                <w:rFonts w:cstheme="minorHAnsi"/>
              </w:rPr>
              <w:t xml:space="preserve"> </w:t>
            </w:r>
            <w:r w:rsidR="0018217E" w:rsidRPr="00737DF3">
              <w:rPr>
                <w:b/>
              </w:rPr>
              <w:t>Postup predkladania dokumentácie obsahujúcej limitované informácie alebo utajované skutočnosti je uvedený v </w:t>
            </w:r>
            <w:r w:rsidR="0018217E" w:rsidRPr="00C04B28">
              <w:rPr>
                <w:b/>
              </w:rPr>
              <w:t xml:space="preserve">Prílohe č. </w:t>
            </w:r>
            <w:r w:rsidR="00BD162A">
              <w:rPr>
                <w:b/>
              </w:rPr>
              <w:t>9</w:t>
            </w:r>
            <w:r w:rsidR="0018217E" w:rsidRPr="00737DF3">
              <w:rPr>
                <w:b/>
              </w:rPr>
              <w:t>.</w:t>
            </w:r>
          </w:p>
        </w:tc>
      </w:tr>
    </w:tbl>
    <w:p w14:paraId="454D51C7" w14:textId="77777777" w:rsidR="00CE61B2" w:rsidRPr="00655D76" w:rsidRDefault="00CE61B2" w:rsidP="008A7416">
      <w:pPr>
        <w:pStyle w:val="Nadpis2"/>
        <w:spacing w:before="360" w:after="360" w:line="240" w:lineRule="auto"/>
        <w:ind w:left="567" w:hanging="578"/>
        <w:rPr>
          <w:rFonts w:asciiTheme="minorHAnsi" w:hAnsiTheme="minorHAnsi" w:cstheme="minorHAnsi"/>
        </w:rPr>
      </w:pPr>
      <w:bookmarkStart w:id="177" w:name="_Toc168474945"/>
      <w:bookmarkStart w:id="178" w:name="_Toc168485038"/>
      <w:bookmarkStart w:id="179" w:name="_Toc201132401"/>
      <w:bookmarkEnd w:id="177"/>
      <w:bookmarkEnd w:id="178"/>
      <w:r w:rsidRPr="00655D76">
        <w:rPr>
          <w:rFonts w:asciiTheme="minorHAnsi" w:hAnsiTheme="minorHAnsi" w:cstheme="minorHAnsi"/>
        </w:rPr>
        <w:t>Personálne výdavky interného charakteru</w:t>
      </w:r>
      <w:bookmarkEnd w:id="179"/>
      <w:r w:rsidRPr="00655D76">
        <w:rPr>
          <w:rFonts w:asciiTheme="minorHAnsi" w:hAnsiTheme="minorHAnsi" w:cstheme="minorHAnsi"/>
        </w:rPr>
        <w:t xml:space="preserve"> </w:t>
      </w:r>
    </w:p>
    <w:p w14:paraId="3B880B70" w14:textId="233C2A24" w:rsidR="00CE61B2" w:rsidRPr="00655D76" w:rsidRDefault="00CE61B2" w:rsidP="008A7416">
      <w:pPr>
        <w:spacing w:before="120" w:after="120" w:line="240" w:lineRule="auto"/>
        <w:jc w:val="both"/>
        <w:rPr>
          <w:rFonts w:cstheme="minorHAnsi"/>
        </w:rPr>
      </w:pPr>
      <w:r w:rsidRPr="00655D76">
        <w:rPr>
          <w:rFonts w:cstheme="minorHAnsi"/>
          <w:bCs/>
        </w:rPr>
        <w:t xml:space="preserve">Personálne výdavky interného charakteru </w:t>
      </w:r>
      <w:r w:rsidR="003A7958" w:rsidRPr="00655D76">
        <w:rPr>
          <w:rFonts w:cstheme="minorHAnsi"/>
          <w:bCs/>
        </w:rPr>
        <w:t xml:space="preserve">(vrátane odvodov zamestnávateľa) </w:t>
      </w:r>
      <w:r w:rsidRPr="00655D76">
        <w:rPr>
          <w:rFonts w:cstheme="minorHAnsi"/>
        </w:rPr>
        <w:t xml:space="preserve">vznikajú na základe pracovno-právnych vzťahov (napr. podľa Zákonníka práce, </w:t>
      </w:r>
      <w:r w:rsidR="001212ED">
        <w:rPr>
          <w:rFonts w:cstheme="minorHAnsi"/>
        </w:rPr>
        <w:t>Z</w:t>
      </w:r>
      <w:r w:rsidRPr="00655D76">
        <w:rPr>
          <w:rFonts w:cstheme="minorHAnsi"/>
        </w:rPr>
        <w:t xml:space="preserve">ákona o štátnej službe a o zmene a doplnení niektorých zákonov a pod.). </w:t>
      </w:r>
      <w:r w:rsidR="00077D5E" w:rsidRPr="00077D5E">
        <w:rPr>
          <w:rFonts w:cstheme="minorHAnsi"/>
        </w:rPr>
        <w:t xml:space="preserve">Výdavky na doplnkové dôchodkové poistenie sú oprávnené pri dodržaní podmienok ustanovených v osobitných predpisoch, resp. v kolektívnych zmluvách ak je to stanovené v kolektívnej zmluve alebo v pracovnej zmluve. Oprávnená výška týchto výdavkov musí zodpovedať alikvotnej miere zapojenia zamestnanca do realizácie daného projektu. </w:t>
      </w:r>
      <w:r w:rsidR="008A2AC0" w:rsidRPr="008A2AC0">
        <w:rPr>
          <w:rFonts w:cstheme="minorHAnsi"/>
        </w:rPr>
        <w:t xml:space="preserve">Príspevky na doplnkové dôchodkové sporenie sú irelevantné pre zamestnancov pracujúcich na dohodu o práci vykonávanej mimopracovného pomeru. </w:t>
      </w:r>
      <w:r w:rsidR="009B4E0C" w:rsidRPr="00655D76">
        <w:t xml:space="preserve">Prijímateľ, </w:t>
      </w:r>
      <w:r w:rsidR="00292B40" w:rsidRPr="00655D76">
        <w:t>p</w:t>
      </w:r>
      <w:r w:rsidR="009B4E0C" w:rsidRPr="00655D76">
        <w:t xml:space="preserve">artner, ako aj </w:t>
      </w:r>
      <w:r w:rsidR="00212278" w:rsidRPr="00655D76">
        <w:t>v</w:t>
      </w:r>
      <w:r w:rsidR="009B4E0C" w:rsidRPr="00655D76">
        <w:t xml:space="preserve">ykonávateľ a iné orgány podľa zákona o mechanizme sú v zmysle § 25 tohto zákona oprávnení spracúvať osobné údaje dotknutých </w:t>
      </w:r>
      <w:r w:rsidR="009B4E0C" w:rsidRPr="00655D76">
        <w:lastRenderedPageBreak/>
        <w:t xml:space="preserve">osôb. </w:t>
      </w:r>
      <w:r w:rsidRPr="00655D76">
        <w:rPr>
          <w:rFonts w:cstheme="minorHAnsi"/>
        </w:rPr>
        <w:t>Personálne výdavky interného charakteru predstavujú výdavky na interných z</w:t>
      </w:r>
      <w:r w:rsidR="00E36C03" w:rsidRPr="00655D76">
        <w:rPr>
          <w:rFonts w:cstheme="minorHAnsi"/>
        </w:rPr>
        <w:t xml:space="preserve">amestnancov </w:t>
      </w:r>
      <w:r w:rsidR="002E0956" w:rsidRPr="00655D76">
        <w:rPr>
          <w:rFonts w:cstheme="minorHAnsi"/>
        </w:rPr>
        <w:t>p</w:t>
      </w:r>
      <w:r w:rsidR="00E36C03" w:rsidRPr="00655D76">
        <w:rPr>
          <w:rFonts w:cstheme="minorHAnsi"/>
        </w:rPr>
        <w:t>rijímateľa</w:t>
      </w:r>
      <w:r w:rsidRPr="00655D76">
        <w:rPr>
          <w:rFonts w:cstheme="minorHAnsi"/>
        </w:rPr>
        <w:t xml:space="preserve">: </w:t>
      </w:r>
    </w:p>
    <w:p w14:paraId="6D2BAD10" w14:textId="2F3482C3" w:rsidR="00CE61B2" w:rsidRPr="00655D76" w:rsidRDefault="005509B6" w:rsidP="008A7416">
      <w:pPr>
        <w:pStyle w:val="Odsekzoznamu"/>
        <w:numPr>
          <w:ilvl w:val="0"/>
          <w:numId w:val="43"/>
        </w:numPr>
        <w:spacing w:before="120" w:after="120" w:line="240" w:lineRule="auto"/>
        <w:ind w:hanging="436"/>
        <w:contextualSpacing w:val="0"/>
        <w:jc w:val="both"/>
        <w:rPr>
          <w:rFonts w:cstheme="minorHAnsi"/>
        </w:rPr>
      </w:pPr>
      <w:r w:rsidRPr="00655D76">
        <w:rPr>
          <w:rFonts w:cstheme="minorHAnsi"/>
        </w:rPr>
        <w:t>p</w:t>
      </w:r>
      <w:r w:rsidR="00E36C03" w:rsidRPr="00655D76">
        <w:rPr>
          <w:rFonts w:cstheme="minorHAnsi"/>
        </w:rPr>
        <w:t xml:space="preserve">ersonálne výdavky interného charakteru financované v plnej miere z rozpočtu projektu – </w:t>
      </w:r>
      <w:r w:rsidR="00CE61B2" w:rsidRPr="00655D76">
        <w:rPr>
          <w:rFonts w:cstheme="minorHAnsi"/>
        </w:rPr>
        <w:t>so 100</w:t>
      </w:r>
      <w:r w:rsidRPr="00655D76">
        <w:rPr>
          <w:rFonts w:cstheme="minorHAnsi"/>
        </w:rPr>
        <w:t xml:space="preserve"> </w:t>
      </w:r>
      <w:r w:rsidR="00CE61B2" w:rsidRPr="00655D76">
        <w:rPr>
          <w:rFonts w:cstheme="minorHAnsi"/>
        </w:rPr>
        <w:t>% pracovným úväzkom u jedného zamestnávateľa a zároveň pracujúceho</w:t>
      </w:r>
      <w:r w:rsidR="00212278" w:rsidRPr="00655D76">
        <w:rPr>
          <w:rFonts w:cstheme="minorHAnsi"/>
        </w:rPr>
        <w:t xml:space="preserve"> výlučne</w:t>
      </w:r>
      <w:r w:rsidR="00CE61B2" w:rsidRPr="00655D76">
        <w:rPr>
          <w:rFonts w:cstheme="minorHAnsi"/>
        </w:rPr>
        <w:t xml:space="preserve"> na jednom projekte</w:t>
      </w:r>
      <w:r w:rsidR="00212278" w:rsidRPr="00655D76">
        <w:rPr>
          <w:rFonts w:cstheme="minorHAnsi"/>
        </w:rPr>
        <w:t xml:space="preserve"> bez žiadnych iných aktivít mimo projektu</w:t>
      </w:r>
      <w:r w:rsidR="00CE61B2" w:rsidRPr="00655D76">
        <w:rPr>
          <w:rFonts w:cstheme="minorHAnsi"/>
        </w:rPr>
        <w:t xml:space="preserve">, </w:t>
      </w:r>
    </w:p>
    <w:p w14:paraId="3F9B35CD" w14:textId="16CAC473" w:rsidR="00CE61B2" w:rsidRPr="00655D76" w:rsidRDefault="005509B6" w:rsidP="008A7416">
      <w:pPr>
        <w:pStyle w:val="Odsekzoznamu"/>
        <w:numPr>
          <w:ilvl w:val="0"/>
          <w:numId w:val="43"/>
        </w:numPr>
        <w:spacing w:before="120" w:after="120" w:line="240" w:lineRule="auto"/>
        <w:ind w:hanging="436"/>
        <w:jc w:val="both"/>
        <w:rPr>
          <w:rFonts w:cstheme="minorHAnsi"/>
        </w:rPr>
      </w:pPr>
      <w:r w:rsidRPr="00655D76">
        <w:rPr>
          <w:rFonts w:cstheme="minorHAnsi"/>
        </w:rPr>
        <w:t>p</w:t>
      </w:r>
      <w:r w:rsidR="00E36C03" w:rsidRPr="00655D76">
        <w:rPr>
          <w:rFonts w:cstheme="minorHAnsi"/>
        </w:rPr>
        <w:t xml:space="preserve">ersonálne výdavky interného charakteru financované čiastočne z rozpočtu projektu – </w:t>
      </w:r>
      <w:r w:rsidR="00CE61B2" w:rsidRPr="00655D76">
        <w:rPr>
          <w:rFonts w:cstheme="minorHAnsi"/>
        </w:rPr>
        <w:t xml:space="preserve">s čiastočným pracovným úväzkom na projekte. </w:t>
      </w:r>
    </w:p>
    <w:p w14:paraId="00661A78" w14:textId="77777777" w:rsidR="00CE61B2" w:rsidRPr="00655D76" w:rsidRDefault="00CE61B2" w:rsidP="008A7416">
      <w:pPr>
        <w:pStyle w:val="Nadpis3"/>
        <w:spacing w:before="360" w:after="360" w:line="240" w:lineRule="auto"/>
        <w:ind w:left="709"/>
        <w:rPr>
          <w:rFonts w:asciiTheme="minorHAnsi" w:hAnsiTheme="minorHAnsi" w:cstheme="minorHAnsi"/>
        </w:rPr>
      </w:pPr>
      <w:bookmarkStart w:id="180" w:name="_Toc201132402"/>
      <w:r w:rsidRPr="00655D76">
        <w:rPr>
          <w:rFonts w:asciiTheme="minorHAnsi" w:hAnsiTheme="minorHAnsi" w:cstheme="minorHAnsi"/>
        </w:rPr>
        <w:t>Personálne výdavky interného charakteru financované v plnej miere z rozpočtu projektu</w:t>
      </w:r>
      <w:bookmarkEnd w:id="180"/>
      <w:r w:rsidRPr="00655D76">
        <w:rPr>
          <w:rFonts w:asciiTheme="minorHAnsi" w:hAnsiTheme="minorHAnsi" w:cstheme="minorHAnsi"/>
        </w:rPr>
        <w:t xml:space="preserve"> </w:t>
      </w:r>
    </w:p>
    <w:p w14:paraId="68120DBC" w14:textId="43B05F62" w:rsidR="00CE61B2" w:rsidRPr="00655D76" w:rsidRDefault="00CE61B2" w:rsidP="008A7416">
      <w:pPr>
        <w:spacing w:before="120" w:after="120" w:line="240" w:lineRule="auto"/>
        <w:jc w:val="both"/>
        <w:rPr>
          <w:rFonts w:cstheme="minorHAnsi"/>
        </w:rPr>
      </w:pPr>
      <w:r w:rsidRPr="00655D76">
        <w:rPr>
          <w:rFonts w:cstheme="minorHAnsi"/>
        </w:rPr>
        <w:t xml:space="preserve">Pri preukazovaní personálnych výdavkov interného charakteru financovaných </w:t>
      </w:r>
      <w:r w:rsidRPr="00655D76">
        <w:rPr>
          <w:rFonts w:cstheme="minorHAnsi"/>
          <w:b/>
          <w:bCs/>
        </w:rPr>
        <w:t>v plnej miere (100</w:t>
      </w:r>
      <w:r w:rsidR="008E3483" w:rsidRPr="00655D76">
        <w:rPr>
          <w:rFonts w:cstheme="minorHAnsi"/>
          <w:b/>
          <w:bCs/>
        </w:rPr>
        <w:t xml:space="preserve"> </w:t>
      </w:r>
      <w:r w:rsidRPr="00655D76">
        <w:rPr>
          <w:rFonts w:cstheme="minorHAnsi"/>
          <w:b/>
          <w:bCs/>
        </w:rPr>
        <w:t xml:space="preserve">%) </w:t>
      </w:r>
      <w:r w:rsidR="00C010A5" w:rsidRPr="008A7416">
        <w:rPr>
          <w:rFonts w:cstheme="minorHAnsi"/>
          <w:bCs/>
        </w:rPr>
        <w:t>-  t.</w:t>
      </w:r>
      <w:r w:rsidR="00975E9E">
        <w:rPr>
          <w:rFonts w:cstheme="minorHAnsi"/>
          <w:bCs/>
        </w:rPr>
        <w:t xml:space="preserve"> </w:t>
      </w:r>
      <w:r w:rsidR="00C010A5" w:rsidRPr="008A7416">
        <w:rPr>
          <w:rFonts w:cstheme="minorHAnsi"/>
          <w:bCs/>
        </w:rPr>
        <w:t>j.</w:t>
      </w:r>
      <w:r w:rsidR="00C010A5" w:rsidRPr="00655D76">
        <w:rPr>
          <w:rFonts w:cstheme="minorHAnsi"/>
          <w:b/>
          <w:bCs/>
        </w:rPr>
        <w:t xml:space="preserve"> </w:t>
      </w:r>
      <w:r w:rsidR="00C010A5" w:rsidRPr="00655D76">
        <w:rPr>
          <w:rFonts w:cstheme="minorHAnsi"/>
        </w:rPr>
        <w:t>so 100%</w:t>
      </w:r>
      <w:r w:rsidR="0012595F">
        <w:rPr>
          <w:rFonts w:cstheme="minorHAnsi"/>
        </w:rPr>
        <w:t>-ným</w:t>
      </w:r>
      <w:r w:rsidR="00C010A5" w:rsidRPr="00655D76">
        <w:rPr>
          <w:rFonts w:cstheme="minorHAnsi"/>
        </w:rPr>
        <w:t xml:space="preserve"> pracovným úväzkom iba u jedného zamestnávateľa a zároveň pracujúceho na jednom projekte</w:t>
      </w:r>
      <w:r w:rsidR="00C010A5" w:rsidRPr="00655D76">
        <w:rPr>
          <w:rFonts w:cstheme="minorHAnsi"/>
          <w:b/>
          <w:bCs/>
        </w:rPr>
        <w:t xml:space="preserve"> </w:t>
      </w:r>
      <w:r w:rsidRPr="00655D76">
        <w:rPr>
          <w:rFonts w:cstheme="minorHAnsi"/>
          <w:b/>
          <w:bCs/>
        </w:rPr>
        <w:t xml:space="preserve">z rozpočtu </w:t>
      </w:r>
      <w:r w:rsidRPr="00655D76">
        <w:rPr>
          <w:rFonts w:cstheme="minorHAnsi"/>
        </w:rPr>
        <w:t xml:space="preserve">projektu </w:t>
      </w:r>
      <w:r w:rsidR="002E0956" w:rsidRPr="00655D76">
        <w:rPr>
          <w:rFonts w:cstheme="minorHAnsi"/>
        </w:rPr>
        <w:t>p</w:t>
      </w:r>
      <w:r w:rsidRPr="00655D76">
        <w:rPr>
          <w:rFonts w:cstheme="minorHAnsi"/>
        </w:rPr>
        <w:t xml:space="preserve">rijímateľ/partner: </w:t>
      </w:r>
    </w:p>
    <w:p w14:paraId="17A5E295" w14:textId="6CACDEC3" w:rsidR="00CE61B2" w:rsidRPr="00655D76" w:rsidRDefault="00CE61B2"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nie je povinný preukazovať v ŽoP vykonávané činnosti na pro</w:t>
      </w:r>
      <w:r w:rsidR="008E3483" w:rsidRPr="00655D76">
        <w:rPr>
          <w:rFonts w:cstheme="minorHAnsi"/>
        </w:rPr>
        <w:t>jekte formou pracovných výkazov,</w:t>
      </w:r>
      <w:r w:rsidRPr="00655D76">
        <w:rPr>
          <w:rFonts w:cstheme="minorHAnsi"/>
        </w:rPr>
        <w:t xml:space="preserve"> </w:t>
      </w:r>
    </w:p>
    <w:p w14:paraId="51F2249A" w14:textId="56296D5C" w:rsidR="00CE61B2" w:rsidRPr="00655D76" w:rsidRDefault="00482F78"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 xml:space="preserve">pracovné výstupy a </w:t>
      </w:r>
      <w:r w:rsidR="00CE61B2" w:rsidRPr="00655D76">
        <w:rPr>
          <w:rFonts w:cstheme="minorHAnsi"/>
        </w:rPr>
        <w:t xml:space="preserve">činnosti/pozície vykonávané na projekte za určité obdobie sumarizuje v </w:t>
      </w:r>
      <w:r w:rsidR="00CE61B2" w:rsidRPr="00655D76">
        <w:rPr>
          <w:rFonts w:cstheme="minorHAnsi"/>
          <w:b/>
        </w:rPr>
        <w:t xml:space="preserve">prílohe č. </w:t>
      </w:r>
      <w:r w:rsidR="007332BB" w:rsidRPr="00655D76">
        <w:rPr>
          <w:rFonts w:cstheme="minorHAnsi"/>
          <w:b/>
        </w:rPr>
        <w:t>2</w:t>
      </w:r>
      <w:r w:rsidR="00CC4A05" w:rsidRPr="00655D76">
        <w:rPr>
          <w:rFonts w:cstheme="minorHAnsi"/>
          <w:b/>
        </w:rPr>
        <w:t>a</w:t>
      </w:r>
      <w:r w:rsidR="00CE61B2" w:rsidRPr="00655D76">
        <w:rPr>
          <w:rFonts w:cstheme="minorHAnsi"/>
          <w:b/>
        </w:rPr>
        <w:t xml:space="preserve"> - Sumarizačný hárok</w:t>
      </w:r>
      <w:r w:rsidR="007332BB" w:rsidRPr="00655D76">
        <w:rPr>
          <w:rFonts w:cstheme="minorHAnsi"/>
          <w:b/>
        </w:rPr>
        <w:t xml:space="preserve"> </w:t>
      </w:r>
      <w:r w:rsidR="002D3CD7" w:rsidRPr="00655D76">
        <w:rPr>
          <w:rFonts w:cstheme="minorHAnsi"/>
          <w:b/>
        </w:rPr>
        <w:t>–</w:t>
      </w:r>
      <w:r w:rsidR="007332BB" w:rsidRPr="00655D76">
        <w:rPr>
          <w:rFonts w:cstheme="minorHAnsi"/>
          <w:b/>
        </w:rPr>
        <w:t xml:space="preserve"> </w:t>
      </w:r>
      <w:r w:rsidR="002D3CD7" w:rsidRPr="00655D76">
        <w:rPr>
          <w:rFonts w:cstheme="minorHAnsi"/>
          <w:b/>
        </w:rPr>
        <w:t>mzdové výdavky</w:t>
      </w:r>
      <w:r w:rsidR="00CC4A05" w:rsidRPr="00655D76">
        <w:rPr>
          <w:rFonts w:cstheme="minorHAnsi"/>
          <w:b/>
        </w:rPr>
        <w:t xml:space="preserve"> – </w:t>
      </w:r>
      <w:r w:rsidR="0055001E">
        <w:rPr>
          <w:rFonts w:cstheme="minorHAnsi"/>
          <w:b/>
        </w:rPr>
        <w:t>I</w:t>
      </w:r>
      <w:r w:rsidR="00CC4A05" w:rsidRPr="00655D76">
        <w:rPr>
          <w:rFonts w:cstheme="minorHAnsi"/>
          <w:b/>
        </w:rPr>
        <w:t>nterné kapacity</w:t>
      </w:r>
      <w:r w:rsidR="000D533D" w:rsidRPr="00655D76">
        <w:rPr>
          <w:rStyle w:val="Odkaznapoznmkupodiarou"/>
          <w:rFonts w:cstheme="minorHAnsi"/>
        </w:rPr>
        <w:footnoteReference w:id="32"/>
      </w:r>
      <w:r w:rsidR="008E3483" w:rsidRPr="00655D76">
        <w:rPr>
          <w:rFonts w:cstheme="minorHAnsi"/>
        </w:rPr>
        <w:t>,</w:t>
      </w:r>
    </w:p>
    <w:p w14:paraId="517303CF" w14:textId="0E554ACD" w:rsidR="00CE61B2" w:rsidRPr="00655D76" w:rsidRDefault="00CE61B2" w:rsidP="008A7416">
      <w:pPr>
        <w:pStyle w:val="Odsekzoznamu"/>
        <w:numPr>
          <w:ilvl w:val="0"/>
          <w:numId w:val="44"/>
        </w:numPr>
        <w:spacing w:before="120" w:after="120" w:line="240" w:lineRule="auto"/>
        <w:contextualSpacing w:val="0"/>
        <w:jc w:val="both"/>
        <w:rPr>
          <w:rFonts w:cstheme="minorHAnsi"/>
        </w:rPr>
      </w:pPr>
      <w:r w:rsidRPr="00655D76">
        <w:rPr>
          <w:rFonts w:cstheme="minorHAnsi"/>
        </w:rPr>
        <w:t xml:space="preserve">je povinný preukázať pracovnoprávny vzťah voči zamestnávateľovi na základe </w:t>
      </w:r>
      <w:r w:rsidR="00747B87">
        <w:rPr>
          <w:rFonts w:cstheme="minorHAnsi"/>
        </w:rPr>
        <w:t>Z</w:t>
      </w:r>
      <w:r w:rsidRPr="00655D76">
        <w:rPr>
          <w:rFonts w:cstheme="minorHAnsi"/>
        </w:rPr>
        <w:t xml:space="preserve">ákonníka práce alebo obdobnej pracovnoprávnej normy (napr. pracovnou zmluvou, opisom štátno-zamestnaneckého miesta)  </w:t>
      </w:r>
      <w:r w:rsidR="000217FA" w:rsidRPr="00655D76">
        <w:rPr>
          <w:rStyle w:val="Odkaznapoznmkupodiarou"/>
          <w:rFonts w:cstheme="minorHAnsi"/>
        </w:rPr>
        <w:footnoteReference w:id="33"/>
      </w:r>
      <w:r w:rsidR="008E3483" w:rsidRPr="00655D76">
        <w:rPr>
          <w:rFonts w:cstheme="minorHAnsi"/>
        </w:rPr>
        <w:t>,</w:t>
      </w:r>
    </w:p>
    <w:p w14:paraId="4465EA33" w14:textId="5CF0E1A2" w:rsidR="00CE61B2" w:rsidRPr="00655D76" w:rsidRDefault="00CE61B2"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468C6" w:rsidRPr="00655D76">
        <w:rPr>
          <w:rFonts w:cstheme="minorHAnsi"/>
        </w:rPr>
        <w:t>p</w:t>
      </w:r>
      <w:r w:rsidRPr="00655D76">
        <w:rPr>
          <w:rFonts w:cstheme="minorHAnsi"/>
        </w:rPr>
        <w:t xml:space="preserve">rijímateľ v </w:t>
      </w:r>
      <w:r w:rsidR="00DA653B" w:rsidRPr="00655D76">
        <w:rPr>
          <w:rFonts w:cstheme="minorHAnsi"/>
        </w:rPr>
        <w:t xml:space="preserve">zmysle tabuľky č. </w:t>
      </w:r>
      <w:r w:rsidR="00141CB1" w:rsidRPr="00655D76">
        <w:rPr>
          <w:rFonts w:cstheme="minorHAnsi"/>
        </w:rPr>
        <w:t xml:space="preserve">3 </w:t>
      </w:r>
      <w:r w:rsidR="00DA653B" w:rsidRPr="00655D76">
        <w:rPr>
          <w:rFonts w:cstheme="minorHAnsi"/>
        </w:rPr>
        <w:t>PpP</w:t>
      </w:r>
      <w:r w:rsidRPr="00655D76">
        <w:rPr>
          <w:rFonts w:cstheme="minorHAnsi"/>
        </w:rPr>
        <w:t xml:space="preserve">. </w:t>
      </w:r>
    </w:p>
    <w:p w14:paraId="0488C201" w14:textId="77777777" w:rsidR="00CE61B2" w:rsidRPr="00655D76" w:rsidRDefault="6980011B" w:rsidP="008A7416">
      <w:pPr>
        <w:pStyle w:val="Nadpis3"/>
        <w:spacing w:before="360" w:after="360" w:line="240" w:lineRule="auto"/>
        <w:ind w:left="709"/>
        <w:rPr>
          <w:rFonts w:asciiTheme="minorHAnsi" w:hAnsiTheme="minorHAnsi" w:cstheme="minorHAnsi"/>
        </w:rPr>
      </w:pPr>
      <w:bookmarkStart w:id="181" w:name="_Toc168474948"/>
      <w:bookmarkStart w:id="182" w:name="_Toc168485041"/>
      <w:bookmarkStart w:id="183" w:name="_Toc201132403"/>
      <w:bookmarkEnd w:id="181"/>
      <w:bookmarkEnd w:id="182"/>
      <w:r w:rsidRPr="00655D76">
        <w:rPr>
          <w:rFonts w:asciiTheme="minorHAnsi" w:hAnsiTheme="minorHAnsi" w:cstheme="minorHAnsi"/>
        </w:rPr>
        <w:t>Personálne výdavky interného charakteru financované čiastočne z rozpočtu projektu</w:t>
      </w:r>
      <w:bookmarkEnd w:id="183"/>
      <w:r w:rsidRPr="00655D76">
        <w:rPr>
          <w:rFonts w:asciiTheme="minorHAnsi" w:hAnsiTheme="minorHAnsi" w:cstheme="minorHAnsi"/>
        </w:rPr>
        <w:t xml:space="preserve"> </w:t>
      </w:r>
    </w:p>
    <w:p w14:paraId="0D8759C3" w14:textId="5F176370" w:rsidR="00CE61B2" w:rsidRPr="00655D76" w:rsidRDefault="00CE61B2" w:rsidP="008A7416">
      <w:pPr>
        <w:spacing w:before="120" w:after="120" w:line="240" w:lineRule="auto"/>
        <w:jc w:val="both"/>
        <w:rPr>
          <w:rFonts w:cstheme="minorHAnsi"/>
        </w:rPr>
      </w:pPr>
      <w:r w:rsidRPr="00655D76">
        <w:rPr>
          <w:rFonts w:cstheme="minorHAnsi"/>
        </w:rPr>
        <w:t>Pri preukazovaní personálnych výdavkov interného charakteru financovaných čiastočne (</w:t>
      </w:r>
      <w:r w:rsidRPr="00655D76">
        <w:rPr>
          <w:rFonts w:cstheme="minorHAnsi"/>
          <w:b/>
          <w:bCs/>
        </w:rPr>
        <w:t>pomerne)</w:t>
      </w:r>
      <w:r w:rsidR="008E3483" w:rsidRPr="00655D76">
        <w:rPr>
          <w:rFonts w:cstheme="minorHAnsi"/>
          <w:b/>
          <w:bCs/>
        </w:rPr>
        <w:t xml:space="preserve"> </w:t>
      </w:r>
      <w:r w:rsidRPr="00655D76">
        <w:rPr>
          <w:rFonts w:cstheme="minorHAnsi"/>
          <w:b/>
          <w:bCs/>
        </w:rPr>
        <w:t>z</w:t>
      </w:r>
      <w:r w:rsidR="00555C1A" w:rsidRPr="00655D76">
        <w:rPr>
          <w:rFonts w:cstheme="minorHAnsi"/>
          <w:b/>
          <w:bCs/>
        </w:rPr>
        <w:t> </w:t>
      </w:r>
      <w:r w:rsidRPr="00655D76">
        <w:rPr>
          <w:rFonts w:cstheme="minorHAnsi"/>
          <w:b/>
          <w:bCs/>
        </w:rPr>
        <w:t xml:space="preserve">rozpočtu </w:t>
      </w:r>
      <w:r w:rsidR="000217FA" w:rsidRPr="00655D76">
        <w:rPr>
          <w:rFonts w:cstheme="minorHAnsi"/>
        </w:rPr>
        <w:t xml:space="preserve">projektu </w:t>
      </w:r>
      <w:r w:rsidR="00C15D91" w:rsidRPr="00655D76">
        <w:rPr>
          <w:rFonts w:cstheme="minorHAnsi"/>
        </w:rPr>
        <w:t>p</w:t>
      </w:r>
      <w:r w:rsidR="000217FA" w:rsidRPr="00655D76">
        <w:rPr>
          <w:rFonts w:cstheme="minorHAnsi"/>
        </w:rPr>
        <w:t>rijímateľ</w:t>
      </w:r>
      <w:r w:rsidRPr="00655D76">
        <w:rPr>
          <w:rFonts w:cstheme="minorHAnsi"/>
        </w:rPr>
        <w:t xml:space="preserve">: </w:t>
      </w:r>
    </w:p>
    <w:p w14:paraId="1C8B4690" w14:textId="03F98853" w:rsidR="00CE61B2" w:rsidRPr="00655D76" w:rsidRDefault="00CE61B2"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je povinný preukazovať minimálne v prvej ŽoP vykonávané činnosti na projekte formou zjednodušených </w:t>
      </w:r>
      <w:r w:rsidR="00D80FC7" w:rsidRPr="00655D76">
        <w:rPr>
          <w:rFonts w:cstheme="minorHAnsi"/>
        </w:rPr>
        <w:t xml:space="preserve">mesačných </w:t>
      </w:r>
      <w:r w:rsidRPr="00655D76">
        <w:rPr>
          <w:rFonts w:cstheme="minorHAnsi"/>
        </w:rPr>
        <w:t xml:space="preserve">pracovných výkazov </w:t>
      </w:r>
      <w:r w:rsidR="000217FA" w:rsidRPr="00655D76">
        <w:rPr>
          <w:rFonts w:cstheme="minorHAnsi"/>
          <w:b/>
        </w:rPr>
        <w:t xml:space="preserve">(príloha č. </w:t>
      </w:r>
      <w:r w:rsidR="007332BB" w:rsidRPr="00655D76">
        <w:rPr>
          <w:rFonts w:cstheme="minorHAnsi"/>
          <w:b/>
        </w:rPr>
        <w:t>3</w:t>
      </w:r>
      <w:r w:rsidR="00740E56" w:rsidRPr="00655D76">
        <w:rPr>
          <w:rFonts w:cstheme="minorHAnsi"/>
          <w:b/>
        </w:rPr>
        <w:t>a</w:t>
      </w:r>
      <w:r w:rsidR="009D487E" w:rsidRPr="00655D76">
        <w:rPr>
          <w:rFonts w:cstheme="minorHAnsi"/>
          <w:b/>
        </w:rPr>
        <w:t xml:space="preserve"> -</w:t>
      </w:r>
      <w:r w:rsidR="00D80FC7" w:rsidRPr="00655D76">
        <w:rPr>
          <w:rFonts w:cstheme="minorHAnsi"/>
          <w:b/>
        </w:rPr>
        <w:t xml:space="preserve"> </w:t>
      </w:r>
      <w:r w:rsidR="000C143E">
        <w:rPr>
          <w:rFonts w:cstheme="minorHAnsi"/>
          <w:b/>
        </w:rPr>
        <w:t>M</w:t>
      </w:r>
      <w:r w:rsidR="00D80FC7" w:rsidRPr="00655D76">
        <w:rPr>
          <w:rFonts w:cstheme="minorHAnsi"/>
          <w:b/>
        </w:rPr>
        <w:t>esačný pracovný výkaz</w:t>
      </w:r>
      <w:r w:rsidR="009D487E" w:rsidRPr="00655D76">
        <w:rPr>
          <w:rFonts w:cstheme="minorHAnsi"/>
          <w:b/>
        </w:rPr>
        <w:t xml:space="preserve"> 8 hod. </w:t>
      </w:r>
      <w:r w:rsidR="00740E56" w:rsidRPr="00655D76">
        <w:rPr>
          <w:rFonts w:cstheme="minorHAnsi"/>
          <w:b/>
        </w:rPr>
        <w:t>alebo príloha č. 3b</w:t>
      </w:r>
      <w:r w:rsidR="009D487E" w:rsidRPr="00655D76">
        <w:rPr>
          <w:rFonts w:cstheme="minorHAnsi"/>
          <w:b/>
        </w:rPr>
        <w:t xml:space="preserve"> - </w:t>
      </w:r>
      <w:r w:rsidR="00456347">
        <w:rPr>
          <w:rFonts w:cstheme="minorHAnsi"/>
          <w:b/>
        </w:rPr>
        <w:t>M</w:t>
      </w:r>
      <w:r w:rsidR="009D487E" w:rsidRPr="00655D76">
        <w:rPr>
          <w:rFonts w:cstheme="minorHAnsi"/>
          <w:b/>
        </w:rPr>
        <w:t>esačný pracovný výkaz 7,5 hod.</w:t>
      </w:r>
      <w:r w:rsidR="008E3483" w:rsidRPr="00655D76">
        <w:rPr>
          <w:rFonts w:cstheme="minorHAnsi"/>
          <w:b/>
        </w:rPr>
        <w:t>)</w:t>
      </w:r>
      <w:r w:rsidR="00844555" w:rsidRPr="00655D76">
        <w:rPr>
          <w:rFonts w:cstheme="minorHAnsi"/>
        </w:rPr>
        <w:t xml:space="preserve">. </w:t>
      </w:r>
      <w:r w:rsidR="00844555" w:rsidRPr="00655D76">
        <w:rPr>
          <w:rFonts w:ascii="Calibri" w:eastAsia="Calibri" w:hAnsi="Calibri" w:cs="Calibri"/>
        </w:rPr>
        <w:t>Popis činností musí byť v súlade s vykonanými činnosťami a zrealizovanými výstupmi, nepostačuje všeobecná formulácia typu „administratívne práce“ alebo „riadenie projektu“</w:t>
      </w:r>
      <w:r w:rsidR="004F09BF">
        <w:rPr>
          <w:rFonts w:ascii="Calibri" w:eastAsia="Calibri" w:hAnsi="Calibri" w:cs="Calibri"/>
        </w:rPr>
        <w:t>.</w:t>
      </w:r>
      <w:r w:rsidR="00844555" w:rsidRPr="00655D76">
        <w:rPr>
          <w:rFonts w:ascii="Calibri" w:eastAsia="Calibri" w:hAnsi="Calibri" w:cs="Calibri"/>
        </w:rPr>
        <w:t xml:space="preserve"> </w:t>
      </w:r>
      <w:r w:rsidR="00844555" w:rsidRPr="00655D76">
        <w:t xml:space="preserve">Zároveň sa uvedú výstupy, ktoré vzišli z vykonaných činností (ak relevantné). </w:t>
      </w:r>
      <w:r w:rsidR="00844555" w:rsidRPr="00655D76">
        <w:rPr>
          <w:rFonts w:ascii="Calibri" w:eastAsia="Calibri" w:hAnsi="Calibri" w:cs="Calibri"/>
          <w:b/>
          <w:bCs/>
        </w:rPr>
        <w:t>Činnosti a objem práce v pracovnom výkaze musia zodpovedať skutočne vykonanej práci v rámci vykazovaného obdobia a</w:t>
      </w:r>
      <w:r w:rsidR="00E0030F">
        <w:rPr>
          <w:rFonts w:ascii="Calibri" w:eastAsia="Calibri" w:hAnsi="Calibri" w:cs="Calibri"/>
          <w:b/>
          <w:bCs/>
        </w:rPr>
        <w:t> musia byť</w:t>
      </w:r>
      <w:r w:rsidR="00844555" w:rsidRPr="00655D76">
        <w:rPr>
          <w:rFonts w:ascii="Calibri" w:eastAsia="Calibri" w:hAnsi="Calibri" w:cs="Calibri"/>
          <w:b/>
          <w:bCs/>
        </w:rPr>
        <w:t xml:space="preserve"> v súlade s evidenciou odpracovaného času u</w:t>
      </w:r>
      <w:r w:rsidR="005962D8" w:rsidRPr="00655D76">
        <w:rPr>
          <w:rFonts w:ascii="Calibri" w:eastAsia="Calibri" w:hAnsi="Calibri" w:cs="Calibri"/>
          <w:b/>
          <w:bCs/>
        </w:rPr>
        <w:t> </w:t>
      </w:r>
      <w:r w:rsidR="00E31F6B" w:rsidRPr="00655D76">
        <w:rPr>
          <w:rFonts w:ascii="Calibri" w:eastAsia="Calibri" w:hAnsi="Calibri" w:cs="Calibri"/>
          <w:b/>
          <w:bCs/>
        </w:rPr>
        <w:t>p</w:t>
      </w:r>
      <w:r w:rsidR="00844555" w:rsidRPr="00655D76">
        <w:rPr>
          <w:rFonts w:ascii="Calibri" w:eastAsia="Calibri" w:hAnsi="Calibri" w:cs="Calibri"/>
          <w:b/>
          <w:bCs/>
        </w:rPr>
        <w:t>rijímateľa</w:t>
      </w:r>
      <w:r w:rsidR="005962D8" w:rsidRPr="00655D76">
        <w:rPr>
          <w:rFonts w:ascii="Calibri" w:eastAsia="Calibri" w:hAnsi="Calibri" w:cs="Calibri"/>
          <w:bCs/>
        </w:rPr>
        <w:t>,</w:t>
      </w:r>
    </w:p>
    <w:p w14:paraId="261EC90C" w14:textId="16EF8BDB" w:rsidR="000217FA" w:rsidRPr="00655D76" w:rsidRDefault="00482F78"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lastRenderedPageBreak/>
        <w:t xml:space="preserve">pracovné výstupy a </w:t>
      </w:r>
      <w:r w:rsidR="000217FA" w:rsidRPr="00655D76">
        <w:rPr>
          <w:rFonts w:cstheme="minorHAnsi"/>
        </w:rPr>
        <w:t xml:space="preserve">činnosti/pozície vykonávané na projekte za určité obdobie sumarizuje v prílohe č. </w:t>
      </w:r>
      <w:r w:rsidR="007332BB" w:rsidRPr="00655D76">
        <w:rPr>
          <w:rFonts w:cstheme="minorHAnsi"/>
        </w:rPr>
        <w:t>2</w:t>
      </w:r>
      <w:r w:rsidR="00F23043" w:rsidRPr="00655D76">
        <w:rPr>
          <w:rFonts w:cstheme="minorHAnsi"/>
        </w:rPr>
        <w:t>a</w:t>
      </w:r>
      <w:r w:rsidR="000217FA" w:rsidRPr="00655D76">
        <w:rPr>
          <w:rFonts w:cstheme="minorHAnsi"/>
        </w:rPr>
        <w:t xml:space="preserve"> - Sumarizač</w:t>
      </w:r>
      <w:r w:rsidR="007332BB" w:rsidRPr="00655D76">
        <w:rPr>
          <w:rFonts w:cstheme="minorHAnsi"/>
        </w:rPr>
        <w:t xml:space="preserve">ný hárok </w:t>
      </w:r>
      <w:r w:rsidR="002D3CD7" w:rsidRPr="00655D76">
        <w:rPr>
          <w:rFonts w:cstheme="minorHAnsi"/>
        </w:rPr>
        <w:t>–</w:t>
      </w:r>
      <w:r w:rsidR="007332BB" w:rsidRPr="00655D76">
        <w:rPr>
          <w:rFonts w:cstheme="minorHAnsi"/>
        </w:rPr>
        <w:t xml:space="preserve"> </w:t>
      </w:r>
      <w:r w:rsidR="008E3483" w:rsidRPr="00655D76">
        <w:rPr>
          <w:rFonts w:cstheme="minorHAnsi"/>
        </w:rPr>
        <w:t>mzdové výdavky</w:t>
      </w:r>
      <w:r w:rsidR="00F23043" w:rsidRPr="00655D76">
        <w:rPr>
          <w:rFonts w:cstheme="minorHAnsi"/>
        </w:rPr>
        <w:t xml:space="preserve"> – </w:t>
      </w:r>
      <w:r w:rsidR="0055001E">
        <w:rPr>
          <w:rFonts w:cstheme="minorHAnsi"/>
        </w:rPr>
        <w:t>I</w:t>
      </w:r>
      <w:r w:rsidR="00F23043" w:rsidRPr="00655D76">
        <w:rPr>
          <w:rFonts w:cstheme="minorHAnsi"/>
        </w:rPr>
        <w:t>nterné kapacity</w:t>
      </w:r>
      <w:r w:rsidR="002A3807" w:rsidRPr="00655D76">
        <w:rPr>
          <w:rStyle w:val="Odkaznapoznmkupodiarou"/>
          <w:rFonts w:cstheme="minorHAnsi"/>
        </w:rPr>
        <w:footnoteReference w:id="34"/>
      </w:r>
      <w:r w:rsidR="008E3483" w:rsidRPr="00655D76">
        <w:rPr>
          <w:rFonts w:cstheme="minorHAnsi"/>
        </w:rPr>
        <w:t>,</w:t>
      </w:r>
    </w:p>
    <w:p w14:paraId="061396D2" w14:textId="7ED510C5" w:rsidR="000217FA" w:rsidRPr="00655D76" w:rsidRDefault="000217FA"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je povinný preukázať pracovnoprávny vzťah voči zamestnávateľovi na základe </w:t>
      </w:r>
      <w:r w:rsidR="007D2DD6">
        <w:rPr>
          <w:rFonts w:cstheme="minorHAnsi"/>
        </w:rPr>
        <w:t>Z</w:t>
      </w:r>
      <w:r w:rsidRPr="00655D76">
        <w:rPr>
          <w:rFonts w:cstheme="minorHAnsi"/>
        </w:rPr>
        <w:t>ákonníka práce alebo obdobnej pracovnoprávnej normy (napr. pracovnou zmluvou, opisom štátno-zamestnaneckého miesta) pre konkrétnu pracovnú pozíciu na projekte, názov projektu, kód projektu, mieru zastúpenia na projekte</w:t>
      </w:r>
      <w:r w:rsidR="00DC2176">
        <w:rPr>
          <w:rFonts w:cstheme="minorHAnsi"/>
        </w:rPr>
        <w:t xml:space="preserve"> </w:t>
      </w:r>
      <w:r w:rsidRPr="00655D76">
        <w:rPr>
          <w:rFonts w:cstheme="minorHAnsi"/>
        </w:rPr>
        <w:t>a popis</w:t>
      </w:r>
      <w:r w:rsidRPr="00655D76">
        <w:rPr>
          <w:rStyle w:val="Odkaznapoznmkupodiarou"/>
          <w:rFonts w:cstheme="minorHAnsi"/>
        </w:rPr>
        <w:footnoteReference w:id="35"/>
      </w:r>
      <w:r w:rsidRPr="00655D76">
        <w:rPr>
          <w:rFonts w:cstheme="minorHAnsi"/>
        </w:rPr>
        <w:t xml:space="preserve"> konkrétnych pracovných činností súvisiacich s výkonom pracovnej pozície na projekte (v tomto prípade ide vždy iba o </w:t>
      </w:r>
      <w:r w:rsidR="008E3483" w:rsidRPr="00655D76">
        <w:rPr>
          <w:rFonts w:cstheme="minorHAnsi"/>
        </w:rPr>
        <w:t>1 pracovnú pozíciu na projekte),</w:t>
      </w:r>
      <w:r w:rsidRPr="00655D76">
        <w:rPr>
          <w:rFonts w:cstheme="minorHAnsi"/>
        </w:rPr>
        <w:t xml:space="preserve"> </w:t>
      </w:r>
    </w:p>
    <w:p w14:paraId="388DB860" w14:textId="2C23CB35" w:rsidR="00CE61B2" w:rsidRPr="00655D76" w:rsidRDefault="00CE61B2"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31F6B" w:rsidRPr="00655D76">
        <w:rPr>
          <w:rFonts w:cstheme="minorHAnsi"/>
        </w:rPr>
        <w:t>p</w:t>
      </w:r>
      <w:r w:rsidR="000217FA" w:rsidRPr="00655D76">
        <w:rPr>
          <w:rFonts w:cstheme="minorHAnsi"/>
        </w:rPr>
        <w:t xml:space="preserve">rijímateľ v zmysle tabuľky č. </w:t>
      </w:r>
      <w:r w:rsidR="00777222" w:rsidRPr="00655D76">
        <w:rPr>
          <w:rFonts w:cstheme="minorHAnsi"/>
        </w:rPr>
        <w:t xml:space="preserve">3 </w:t>
      </w:r>
      <w:r w:rsidR="000217FA" w:rsidRPr="00655D76">
        <w:rPr>
          <w:rFonts w:cstheme="minorHAnsi"/>
        </w:rPr>
        <w:t>PpP</w:t>
      </w:r>
      <w:r w:rsidR="008E3483" w:rsidRPr="00655D76">
        <w:rPr>
          <w:rFonts w:cstheme="minorHAnsi"/>
        </w:rPr>
        <w:t>,</w:t>
      </w:r>
    </w:p>
    <w:p w14:paraId="50433471" w14:textId="552960A9" w:rsidR="00CE61B2" w:rsidRPr="00655D76" w:rsidRDefault="00C011C4" w:rsidP="008A7416">
      <w:pPr>
        <w:pStyle w:val="Odsekzoznamu"/>
        <w:numPr>
          <w:ilvl w:val="0"/>
          <w:numId w:val="46"/>
        </w:numPr>
        <w:spacing w:before="120" w:after="120" w:line="240" w:lineRule="auto"/>
        <w:ind w:hanging="436"/>
        <w:jc w:val="both"/>
        <w:rPr>
          <w:rFonts w:cstheme="minorHAnsi"/>
        </w:rPr>
      </w:pPr>
      <w:r w:rsidRPr="00655D76">
        <w:t>p</w:t>
      </w:r>
      <w:r w:rsidR="650081FE" w:rsidRPr="00655D76">
        <w:t xml:space="preserve">rijímateľ je povinný si interne vypracovávať zjednodušené </w:t>
      </w:r>
      <w:r w:rsidR="632DBD48" w:rsidRPr="00655D76">
        <w:t xml:space="preserve">mesačné </w:t>
      </w:r>
      <w:r w:rsidR="368E6AFA" w:rsidRPr="00655D76">
        <w:t>pracovné</w:t>
      </w:r>
      <w:r w:rsidR="650081FE" w:rsidRPr="00655D76">
        <w:t xml:space="preserve"> výkazy v zmysle podmienok uvedených v kapitole </w:t>
      </w:r>
      <w:r w:rsidR="368E6AFA" w:rsidRPr="00655D76">
        <w:t>6.3</w:t>
      </w:r>
      <w:r w:rsidR="650081FE" w:rsidRPr="00655D76">
        <w:t xml:space="preserve"> Spoločné ustanovenia pre personálne výdavky interného a externého char</w:t>
      </w:r>
      <w:r w:rsidR="65E1E374" w:rsidRPr="00655D76">
        <w:t>akteru (príloha č. 3</w:t>
      </w:r>
      <w:r w:rsidR="632DBD48" w:rsidRPr="00655D76">
        <w:t>a alebo príloha č. 3b</w:t>
      </w:r>
      <w:r w:rsidR="650081FE" w:rsidRPr="00655D76">
        <w:t xml:space="preserve">). </w:t>
      </w:r>
    </w:p>
    <w:p w14:paraId="3D3FC3F8" w14:textId="1A9F6DE5" w:rsidR="00CE61B2" w:rsidRPr="00655D76" w:rsidRDefault="00C206CA" w:rsidP="008A7416">
      <w:pPr>
        <w:spacing w:before="120" w:after="120" w:line="240" w:lineRule="auto"/>
        <w:jc w:val="both"/>
        <w:rPr>
          <w:rFonts w:cstheme="minorHAnsi"/>
        </w:rPr>
      </w:pPr>
      <w:r>
        <w:rPr>
          <w:rFonts w:cstheme="minorHAnsi"/>
        </w:rPr>
        <w:t>V</w:t>
      </w:r>
      <w:r w:rsidR="007422DA">
        <w:rPr>
          <w:rFonts w:cstheme="minorHAnsi"/>
        </w:rPr>
        <w:t> </w:t>
      </w:r>
      <w:r w:rsidRPr="00655D76">
        <w:rPr>
          <w:rFonts w:cstheme="minorHAnsi"/>
        </w:rPr>
        <w:t>prípade</w:t>
      </w:r>
      <w:r w:rsidR="007422DA">
        <w:rPr>
          <w:rFonts w:cstheme="minorHAnsi"/>
        </w:rPr>
        <w:t>,</w:t>
      </w:r>
      <w:r w:rsidRPr="00655D76">
        <w:rPr>
          <w:rFonts w:cstheme="minorHAnsi"/>
        </w:rPr>
        <w:t xml:space="preserve"> ak chybovosť </w:t>
      </w:r>
      <w:r w:rsidR="00CE61B2" w:rsidRPr="00655D76">
        <w:rPr>
          <w:rFonts w:cstheme="minorHAnsi"/>
        </w:rPr>
        <w:t xml:space="preserve">ŽoP, ktorá obsahovala personálne výdavky interného charakteru, bola pod úrovňou 2%, </w:t>
      </w:r>
      <w:r w:rsidR="00CE61B2" w:rsidRPr="00655D76">
        <w:rPr>
          <w:rFonts w:cstheme="minorHAnsi"/>
          <w:b/>
          <w:bCs/>
        </w:rPr>
        <w:t xml:space="preserve">je </w:t>
      </w:r>
      <w:r w:rsidR="00B53EAE" w:rsidRPr="00655D76">
        <w:rPr>
          <w:rFonts w:cstheme="minorHAnsi"/>
          <w:b/>
          <w:bCs/>
        </w:rPr>
        <w:t>p</w:t>
      </w:r>
      <w:r w:rsidR="00CE61B2" w:rsidRPr="00655D76">
        <w:rPr>
          <w:rFonts w:cstheme="minorHAnsi"/>
          <w:b/>
          <w:bCs/>
        </w:rPr>
        <w:t xml:space="preserve">rijímateľ oprávnený požiadať </w:t>
      </w:r>
      <w:r w:rsidR="007F3ED1" w:rsidRPr="00655D76">
        <w:rPr>
          <w:rFonts w:cstheme="minorHAnsi"/>
          <w:b/>
          <w:bCs/>
        </w:rPr>
        <w:t>v</w:t>
      </w:r>
      <w:r w:rsidR="00E93ED4" w:rsidRPr="00655D76">
        <w:rPr>
          <w:rFonts w:cstheme="minorHAnsi"/>
          <w:b/>
          <w:bCs/>
        </w:rPr>
        <w:t>ykonávateľa</w:t>
      </w:r>
      <w:r w:rsidR="00CE61B2" w:rsidRPr="00655D76">
        <w:rPr>
          <w:rFonts w:cstheme="minorHAnsi"/>
          <w:b/>
          <w:bCs/>
        </w:rPr>
        <w:t xml:space="preserve"> o nepredkladanie zjednodušených mesačných pracovných v</w:t>
      </w:r>
      <w:r w:rsidR="00E93ED4" w:rsidRPr="00655D76">
        <w:rPr>
          <w:rFonts w:cstheme="minorHAnsi"/>
          <w:b/>
          <w:bCs/>
        </w:rPr>
        <w:t xml:space="preserve">ýkazov pri nasledujúcich ŽoP </w:t>
      </w:r>
      <w:r w:rsidR="007F3ED1" w:rsidRPr="00655D76">
        <w:rPr>
          <w:rFonts w:cstheme="minorHAnsi"/>
          <w:b/>
          <w:bCs/>
        </w:rPr>
        <w:t>v</w:t>
      </w:r>
      <w:r w:rsidR="00E93ED4" w:rsidRPr="00655D76">
        <w:rPr>
          <w:rFonts w:cstheme="minorHAnsi"/>
          <w:b/>
          <w:bCs/>
        </w:rPr>
        <w:t>ykonávateľovi</w:t>
      </w:r>
      <w:r w:rsidR="00CE61B2" w:rsidRPr="00655D76">
        <w:rPr>
          <w:rFonts w:cstheme="minorHAnsi"/>
          <w:b/>
          <w:bCs/>
        </w:rPr>
        <w:t xml:space="preserve">. </w:t>
      </w:r>
    </w:p>
    <w:p w14:paraId="21C0D28F" w14:textId="351B5B15" w:rsidR="00CE61B2" w:rsidRPr="00655D76" w:rsidRDefault="002F202F" w:rsidP="002B2FBD">
      <w:pPr>
        <w:tabs>
          <w:tab w:val="left" w:pos="5792"/>
        </w:tabs>
        <w:spacing w:before="120" w:after="120" w:line="240" w:lineRule="auto"/>
        <w:jc w:val="both"/>
      </w:pPr>
      <w:r>
        <w:rPr>
          <w:rFonts w:cstheme="minorHAnsi"/>
        </w:rPr>
        <w:t>A</w:t>
      </w:r>
      <w:r w:rsidR="650081FE" w:rsidRPr="00655D76">
        <w:rPr>
          <w:rFonts w:cstheme="minorHAnsi"/>
        </w:rPr>
        <w:t xml:space="preserve">k </w:t>
      </w:r>
      <w:r w:rsidR="6ACB7C92" w:rsidRPr="00655D76">
        <w:rPr>
          <w:rFonts w:cstheme="minorHAnsi"/>
        </w:rPr>
        <w:t xml:space="preserve">vykonávateľ </w:t>
      </w:r>
      <w:r w:rsidR="650081FE" w:rsidRPr="00655D76">
        <w:rPr>
          <w:rFonts w:cstheme="minorHAnsi"/>
        </w:rPr>
        <w:t xml:space="preserve">žiadosti </w:t>
      </w:r>
      <w:r w:rsidR="00B53EAE" w:rsidRPr="00655D76">
        <w:rPr>
          <w:rFonts w:cstheme="minorHAnsi"/>
        </w:rPr>
        <w:t>p</w:t>
      </w:r>
      <w:r w:rsidR="650081FE" w:rsidRPr="00655D76">
        <w:rPr>
          <w:rFonts w:cstheme="minorHAnsi"/>
        </w:rPr>
        <w:t xml:space="preserve">rijímateľa (ohľadne nepredkladania zjednodušených mesačných pracovných výkazov) vyhovie, tak </w:t>
      </w:r>
      <w:r w:rsidR="00B53EAE" w:rsidRPr="00655D76">
        <w:rPr>
          <w:rFonts w:cstheme="minorHAnsi"/>
        </w:rPr>
        <w:t>p</w:t>
      </w:r>
      <w:r w:rsidR="650081FE" w:rsidRPr="00655D76">
        <w:rPr>
          <w:rFonts w:cstheme="minorHAnsi"/>
        </w:rPr>
        <w:t xml:space="preserve">rijímateľ pri </w:t>
      </w:r>
      <w:r w:rsidR="650081FE" w:rsidRPr="00655D76">
        <w:rPr>
          <w:rFonts w:cstheme="minorHAnsi"/>
          <w:b/>
          <w:bCs/>
        </w:rPr>
        <w:t xml:space="preserve">nasledujúcich ŽoP </w:t>
      </w:r>
      <w:r w:rsidR="650081FE" w:rsidRPr="00655D76">
        <w:rPr>
          <w:rFonts w:cstheme="minorHAnsi"/>
        </w:rPr>
        <w:t xml:space="preserve">zahŕňajúcich personálne výdavky interného charakteru bude postupovať podľa tabuľky č. 3 časť B, t. j. </w:t>
      </w:r>
      <w:r w:rsidR="650081FE" w:rsidRPr="00655D76">
        <w:rPr>
          <w:rFonts w:cstheme="minorHAnsi"/>
          <w:b/>
          <w:bCs/>
        </w:rPr>
        <w:t xml:space="preserve">nebude predkladať zjednodušené mesačné pracovné výkazy </w:t>
      </w:r>
      <w:r w:rsidR="650081FE" w:rsidRPr="00655D76">
        <w:rPr>
          <w:rFonts w:cstheme="minorHAnsi"/>
        </w:rPr>
        <w:t xml:space="preserve">a </w:t>
      </w:r>
      <w:r w:rsidR="650081FE" w:rsidRPr="00655D76">
        <w:rPr>
          <w:rFonts w:cstheme="minorHAnsi"/>
          <w:b/>
          <w:bCs/>
        </w:rPr>
        <w:t xml:space="preserve">nebude predkladať </w:t>
      </w:r>
      <w:r w:rsidR="650081FE" w:rsidRPr="00655D76">
        <w:rPr>
          <w:rFonts w:cstheme="minorHAnsi"/>
        </w:rPr>
        <w:t>napr. pracovnú zmluvu/dohodu o vykonaní práce, rozhodnutie o plate, opis ŠZM alebo opis činností/náplne práce, pokiaľ v tejto dokumentácii nenastali žiadne zmeny od predloženia prvej ŽoP k tomuto typu výdavkov. Prijímateľ namiesto pracovných výkazov bude predkladať len</w:t>
      </w:r>
      <w:r w:rsidR="65E1E374" w:rsidRPr="00655D76">
        <w:rPr>
          <w:rFonts w:cstheme="minorHAnsi"/>
        </w:rPr>
        <w:t xml:space="preserve"> prílohu č. 2</w:t>
      </w:r>
      <w:r w:rsidR="00F23043" w:rsidRPr="00655D76">
        <w:rPr>
          <w:rFonts w:cstheme="minorHAnsi"/>
        </w:rPr>
        <w:t>a</w:t>
      </w:r>
      <w:r w:rsidR="650081FE" w:rsidRPr="00655D76">
        <w:rPr>
          <w:rFonts w:cstheme="minorHAnsi"/>
        </w:rPr>
        <w:t xml:space="preserve"> </w:t>
      </w:r>
      <w:r w:rsidR="6ACB7C92" w:rsidRPr="00655D76">
        <w:rPr>
          <w:rFonts w:cstheme="minorHAnsi"/>
          <w:b/>
          <w:bCs/>
        </w:rPr>
        <w:t>Sumarizačný hárok</w:t>
      </w:r>
      <w:r w:rsidR="65E1E374" w:rsidRPr="00655D76">
        <w:rPr>
          <w:rFonts w:cstheme="minorHAnsi"/>
          <w:b/>
          <w:bCs/>
        </w:rPr>
        <w:t xml:space="preserve"> </w:t>
      </w:r>
      <w:r w:rsidR="3F03101B" w:rsidRPr="00655D76">
        <w:rPr>
          <w:rFonts w:cstheme="minorHAnsi"/>
          <w:b/>
          <w:bCs/>
        </w:rPr>
        <w:t>–</w:t>
      </w:r>
      <w:r w:rsidR="65E1E374" w:rsidRPr="00655D76">
        <w:rPr>
          <w:rFonts w:cstheme="minorHAnsi"/>
          <w:b/>
          <w:bCs/>
        </w:rPr>
        <w:t xml:space="preserve"> </w:t>
      </w:r>
      <w:r w:rsidR="3F03101B" w:rsidRPr="00655D76">
        <w:rPr>
          <w:rFonts w:cstheme="minorHAnsi"/>
          <w:b/>
          <w:bCs/>
        </w:rPr>
        <w:t>mzdové výdavky</w:t>
      </w:r>
      <w:r w:rsidR="650081FE" w:rsidRPr="00655D76">
        <w:rPr>
          <w:rFonts w:cstheme="minorHAnsi"/>
          <w:b/>
          <w:bCs/>
        </w:rPr>
        <w:t xml:space="preserve"> </w:t>
      </w:r>
      <w:r w:rsidR="00F23043" w:rsidRPr="00655D76">
        <w:rPr>
          <w:rFonts w:cstheme="minorHAnsi"/>
          <w:b/>
          <w:bCs/>
        </w:rPr>
        <w:t xml:space="preserve">– </w:t>
      </w:r>
      <w:r w:rsidR="0055001E">
        <w:rPr>
          <w:rFonts w:cstheme="minorHAnsi"/>
          <w:b/>
          <w:bCs/>
        </w:rPr>
        <w:t>I</w:t>
      </w:r>
      <w:r w:rsidR="00F23043" w:rsidRPr="00655D76">
        <w:rPr>
          <w:rFonts w:cstheme="minorHAnsi"/>
          <w:b/>
          <w:bCs/>
        </w:rPr>
        <w:t xml:space="preserve">nterné kapacity </w:t>
      </w:r>
      <w:r w:rsidR="650081FE" w:rsidRPr="00655D76">
        <w:rPr>
          <w:rFonts w:cstheme="minorHAnsi"/>
          <w:b/>
          <w:bCs/>
        </w:rPr>
        <w:t xml:space="preserve">a ďalšie dokumenty v zmysle pokynov uvedených v </w:t>
      </w:r>
      <w:r w:rsidR="650081FE" w:rsidRPr="00655D76">
        <w:rPr>
          <w:rFonts w:cstheme="minorHAnsi"/>
        </w:rPr>
        <w:t>tabuľke č.</w:t>
      </w:r>
      <w:r w:rsidR="007D6830" w:rsidRPr="00655D76">
        <w:rPr>
          <w:rFonts w:cstheme="minorHAnsi"/>
        </w:rPr>
        <w:t xml:space="preserve"> </w:t>
      </w:r>
      <w:r w:rsidR="650081FE" w:rsidRPr="00655D76">
        <w:rPr>
          <w:rFonts w:cstheme="minorHAnsi"/>
        </w:rPr>
        <w:t>3, časť B</w:t>
      </w:r>
      <w:r w:rsidR="007D6830" w:rsidRPr="00655D76">
        <w:rPr>
          <w:rFonts w:cstheme="minorHAnsi"/>
        </w:rPr>
        <w:t xml:space="preserve"> v kapitole 7.1.3</w:t>
      </w:r>
      <w:r w:rsidR="650081FE" w:rsidRPr="00655D76">
        <w:rPr>
          <w:rFonts w:cstheme="minorHAnsi"/>
        </w:rPr>
        <w:t xml:space="preserve">. </w:t>
      </w:r>
    </w:p>
    <w:p w14:paraId="27E34E7E" w14:textId="77777777" w:rsidR="00CE61B2" w:rsidRPr="00655D76" w:rsidRDefault="6980011B" w:rsidP="002B2FBD">
      <w:pPr>
        <w:pStyle w:val="Nadpis3"/>
        <w:spacing w:before="360" w:after="360" w:line="240" w:lineRule="auto"/>
        <w:ind w:left="709"/>
        <w:rPr>
          <w:rFonts w:asciiTheme="minorHAnsi" w:hAnsiTheme="minorHAnsi" w:cstheme="minorHAnsi"/>
        </w:rPr>
      </w:pPr>
      <w:bookmarkStart w:id="184" w:name="_Toc201132404"/>
      <w:r w:rsidRPr="00655D76">
        <w:rPr>
          <w:rFonts w:asciiTheme="minorHAnsi" w:hAnsiTheme="minorHAnsi" w:cstheme="minorHAnsi"/>
        </w:rPr>
        <w:t>Spoločné ustanovenia pre oblasť personálnych výdavkov interného charakteru</w:t>
      </w:r>
      <w:bookmarkEnd w:id="184"/>
      <w:r w:rsidRPr="00655D76">
        <w:rPr>
          <w:rFonts w:asciiTheme="minorHAnsi" w:hAnsiTheme="minorHAnsi" w:cstheme="minorHAnsi"/>
        </w:rPr>
        <w:t xml:space="preserve"> </w:t>
      </w:r>
    </w:p>
    <w:p w14:paraId="39A62E51" w14:textId="179A787A" w:rsidR="00CE61B2" w:rsidRPr="00655D76" w:rsidRDefault="00CE61B2">
      <w:pPr>
        <w:spacing w:before="120" w:after="120" w:line="240" w:lineRule="auto"/>
        <w:jc w:val="both"/>
        <w:rPr>
          <w:rFonts w:cstheme="minorHAnsi"/>
        </w:rPr>
      </w:pPr>
      <w:r w:rsidRPr="00655D76">
        <w:rPr>
          <w:rFonts w:cstheme="minorHAnsi"/>
        </w:rPr>
        <w:t xml:space="preserve">Pri prvom uplatnení personálnych výdavkov interného charakteru </w:t>
      </w:r>
      <w:r w:rsidR="00B53EAE" w:rsidRPr="00655D76">
        <w:rPr>
          <w:rFonts w:cstheme="minorHAnsi"/>
        </w:rPr>
        <w:t>p</w:t>
      </w:r>
      <w:r w:rsidRPr="00655D76">
        <w:rPr>
          <w:rFonts w:cstheme="minorHAnsi"/>
        </w:rPr>
        <w:t xml:space="preserve">rijímateľom, má </w:t>
      </w:r>
      <w:r w:rsidR="00B53EAE"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a </w:t>
      </w:r>
      <w:r w:rsidR="009029C4">
        <w:rPr>
          <w:rFonts w:cstheme="minorHAnsi"/>
          <w:b/>
          <w:bCs/>
        </w:rPr>
        <w:t>S</w:t>
      </w:r>
      <w:r w:rsidRPr="00655D76">
        <w:rPr>
          <w:rFonts w:cstheme="minorHAnsi"/>
          <w:b/>
          <w:bCs/>
        </w:rPr>
        <w:t xml:space="preserve">umarizačný hárok </w:t>
      </w:r>
      <w:r w:rsidR="00B06688" w:rsidRPr="00655D76">
        <w:rPr>
          <w:rFonts w:cstheme="minorHAnsi"/>
          <w:b/>
          <w:bCs/>
        </w:rPr>
        <w:t>– mzdové výdavky</w:t>
      </w:r>
      <w:r w:rsidR="00341FA7">
        <w:rPr>
          <w:rFonts w:cstheme="minorHAnsi"/>
          <w:b/>
          <w:bCs/>
        </w:rPr>
        <w:t xml:space="preserve"> </w:t>
      </w:r>
      <w:r w:rsidR="00B06688" w:rsidRPr="00655D76">
        <w:rPr>
          <w:rFonts w:cstheme="minorHAnsi"/>
          <w:b/>
          <w:bCs/>
        </w:rPr>
        <w:t xml:space="preserve">- </w:t>
      </w:r>
      <w:r w:rsidR="009029C4">
        <w:rPr>
          <w:rFonts w:cstheme="minorHAnsi"/>
          <w:b/>
          <w:bCs/>
        </w:rPr>
        <w:t>I</w:t>
      </w:r>
      <w:r w:rsidR="00B06688" w:rsidRPr="00655D76">
        <w:rPr>
          <w:rFonts w:cstheme="minorHAnsi"/>
          <w:b/>
          <w:bCs/>
        </w:rPr>
        <w:t xml:space="preserve">nterné kapacity </w:t>
      </w:r>
      <w:r w:rsidR="00083858" w:rsidRPr="00655D76">
        <w:rPr>
          <w:rFonts w:cstheme="minorHAnsi"/>
        </w:rPr>
        <w:t xml:space="preserve">v zmysle tabuľky č. </w:t>
      </w:r>
      <w:r w:rsidR="00E12D65" w:rsidRPr="00655D76">
        <w:rPr>
          <w:rFonts w:cstheme="minorHAnsi"/>
        </w:rPr>
        <w:t>3</w:t>
      </w:r>
      <w:r w:rsidRPr="00655D76">
        <w:rPr>
          <w:rFonts w:cstheme="minorHAnsi"/>
        </w:rPr>
        <w:t xml:space="preserve">. V prípade výkonu práce prostredníctvom </w:t>
      </w:r>
      <w:r w:rsidRPr="00655D76">
        <w:rPr>
          <w:rFonts w:cstheme="minorHAnsi"/>
          <w:b/>
          <w:bCs/>
        </w:rPr>
        <w:t>dohody o pracovnej činnosti, resp. dohody o vykonaní práce</w:t>
      </w:r>
      <w:r w:rsidR="00AA7540" w:rsidRPr="00655D76">
        <w:rPr>
          <w:rFonts w:cstheme="minorHAnsi"/>
          <w:b/>
          <w:bCs/>
        </w:rPr>
        <w:t xml:space="preserve"> </w:t>
      </w:r>
      <w:r w:rsidRPr="00655D76">
        <w:rPr>
          <w:rFonts w:cstheme="minorHAnsi"/>
          <w:b/>
          <w:bCs/>
        </w:rPr>
        <w:t xml:space="preserve">(dohoda) </w:t>
      </w:r>
      <w:r w:rsidRPr="00655D76">
        <w:rPr>
          <w:rFonts w:cstheme="minorHAnsi"/>
        </w:rPr>
        <w:t xml:space="preserve">v zmysle Zákonníka práce, bude </w:t>
      </w:r>
      <w:r w:rsidR="00360326" w:rsidRPr="00655D76">
        <w:rPr>
          <w:rFonts w:cstheme="minorHAnsi"/>
        </w:rPr>
        <w:t>p</w:t>
      </w:r>
      <w:r w:rsidRPr="00655D76">
        <w:rPr>
          <w:rFonts w:cstheme="minorHAnsi"/>
        </w:rPr>
        <w:t xml:space="preserve">rijímateľ postupovať obdobne ako pri predkladaní personálnych výdavkov interného charakteru financovaných </w:t>
      </w:r>
      <w:r w:rsidRPr="00655D76">
        <w:rPr>
          <w:rFonts w:cstheme="minorHAnsi"/>
          <w:b/>
          <w:bCs/>
        </w:rPr>
        <w:t xml:space="preserve">pomerne z rozpočtu </w:t>
      </w:r>
      <w:r w:rsidRPr="00655D76">
        <w:rPr>
          <w:rFonts w:cstheme="minorHAnsi"/>
        </w:rPr>
        <w:t xml:space="preserve">projektu, t. j. v zmysle tabuľky č. 3 </w:t>
      </w:r>
      <w:r w:rsidR="00083858" w:rsidRPr="00655D76">
        <w:rPr>
          <w:rFonts w:cstheme="minorHAnsi"/>
        </w:rPr>
        <w:t>PpP</w:t>
      </w:r>
      <w:r w:rsidRPr="00655D76">
        <w:rPr>
          <w:rFonts w:cstheme="minorHAnsi"/>
        </w:rPr>
        <w:t xml:space="preserve">. Prijímateľ je povinný pred odoslaním ŽoP </w:t>
      </w:r>
      <w:r w:rsidR="003D66C3">
        <w:rPr>
          <w:rFonts w:cstheme="minorHAnsi"/>
        </w:rPr>
        <w:t>v</w:t>
      </w:r>
      <w:r w:rsidR="00083858" w:rsidRPr="00655D76">
        <w:rPr>
          <w:rFonts w:cstheme="minorHAnsi"/>
        </w:rPr>
        <w:t xml:space="preserve">ykonávateľovi </w:t>
      </w:r>
      <w:r w:rsidRPr="00655D76">
        <w:rPr>
          <w:rFonts w:cstheme="minorHAnsi"/>
        </w:rPr>
        <w:t>vykonať matematickú kontrolu všetkých deklarovaných výdavkov a</w:t>
      </w:r>
      <w:r w:rsidR="00352351" w:rsidRPr="00655D76">
        <w:rPr>
          <w:rFonts w:cstheme="minorHAnsi"/>
        </w:rPr>
        <w:t xml:space="preserve"> súlad so mzdovou politikou organizácie  </w:t>
      </w:r>
      <w:r w:rsidRPr="00655D76">
        <w:rPr>
          <w:rFonts w:cstheme="minorHAnsi"/>
        </w:rPr>
        <w:t>v zmysle schváleného rozpočtu uvedeného v zmluve o</w:t>
      </w:r>
      <w:r w:rsidR="00A56121" w:rsidRPr="00655D76">
        <w:rPr>
          <w:rFonts w:cstheme="minorHAnsi"/>
        </w:rPr>
        <w:t> </w:t>
      </w:r>
      <w:r w:rsidR="00083858" w:rsidRPr="00655D76">
        <w:rPr>
          <w:rFonts w:cstheme="minorHAnsi"/>
        </w:rPr>
        <w:t>PPM</w:t>
      </w:r>
      <w:r w:rsidR="00A56121" w:rsidRPr="00655D76">
        <w:rPr>
          <w:rFonts w:cstheme="minorHAnsi"/>
        </w:rPr>
        <w:t xml:space="preserve"> (ak relevantné)</w:t>
      </w:r>
      <w:r w:rsidRPr="00655D76">
        <w:rPr>
          <w:rFonts w:cstheme="minorHAnsi"/>
        </w:rPr>
        <w:t xml:space="preserve">. </w:t>
      </w:r>
      <w:r w:rsidRPr="00655D76">
        <w:rPr>
          <w:rFonts w:cstheme="minorHAnsi"/>
          <w:b/>
          <w:bCs/>
        </w:rPr>
        <w:t xml:space="preserve">V prípade prekročenia jednotkových cien budú výdavky považované za neoprávnené. </w:t>
      </w:r>
      <w:r w:rsidR="00EC5E39" w:rsidRPr="00655D76">
        <w:rPr>
          <w:rFonts w:cstheme="minorHAnsi"/>
          <w:b/>
          <w:bCs/>
        </w:rPr>
        <w:t>Pravidlá oprávnenosti personálnych výdavkov interného charakteru sú uvedené v bode 1 Prílohy č. 1</w:t>
      </w:r>
      <w:r w:rsidR="00651F02" w:rsidRPr="00655D76">
        <w:rPr>
          <w:rFonts w:cstheme="minorHAnsi"/>
          <w:b/>
          <w:bCs/>
        </w:rPr>
        <w:t>0</w:t>
      </w:r>
      <w:r w:rsidR="00EC5E39" w:rsidRPr="00655D76">
        <w:rPr>
          <w:rFonts w:cstheme="minorHAnsi"/>
          <w:b/>
          <w:bCs/>
        </w:rPr>
        <w:t>.</w:t>
      </w:r>
    </w:p>
    <w:p w14:paraId="37077135" w14:textId="16576B2D" w:rsidR="00C813E6" w:rsidRPr="00655D76" w:rsidRDefault="00C813E6" w:rsidP="00C813E6">
      <w:pPr>
        <w:jc w:val="both"/>
      </w:pPr>
      <w:r w:rsidRPr="00655D76">
        <w:lastRenderedPageBreak/>
        <w:t xml:space="preserve">Prijímateľ v prípade personálnych výdavkov (skupina výdavkov 521) predkladá ŽoP maximálne jedenkrát za obdobie </w:t>
      </w:r>
      <w:r w:rsidR="00520C6E" w:rsidRPr="00655D76">
        <w:t>dvoch</w:t>
      </w:r>
      <w:r w:rsidRPr="00655D76">
        <w:t xml:space="preserve"> kalendárnych mesiacov, pričom uvedená lehota sa netýka predkladania poskytnutia zálohovej platby a záverečnej ŽoP, teda prípadov nevyhnutných pre splnenie podmienok zúčtovania, resp. iných odôvodnených prípadov po predbežnej písomnej dohode (listom alebo elektronicky e-mailom) s vykonávateľom.</w:t>
      </w:r>
    </w:p>
    <w:p w14:paraId="7DDBA3F4" w14:textId="1C0CAB2D" w:rsidR="00E31246" w:rsidRPr="00655D76" w:rsidRDefault="00083858">
      <w:pPr>
        <w:spacing w:before="120" w:after="120" w:line="240" w:lineRule="auto"/>
        <w:jc w:val="both"/>
        <w:rPr>
          <w:rFonts w:cstheme="minorHAnsi"/>
        </w:rPr>
      </w:pPr>
      <w:r w:rsidRPr="00655D76">
        <w:rPr>
          <w:rFonts w:cstheme="minorHAnsi"/>
          <w:b/>
        </w:rPr>
        <w:t>Príloha č.</w:t>
      </w:r>
      <w:r w:rsidR="00D33F96" w:rsidRPr="00655D76">
        <w:rPr>
          <w:rFonts w:cstheme="minorHAnsi"/>
          <w:b/>
        </w:rPr>
        <w:t> </w:t>
      </w:r>
      <w:r w:rsidR="005C4199" w:rsidRPr="00655D76">
        <w:rPr>
          <w:rFonts w:cstheme="minorHAnsi"/>
          <w:b/>
        </w:rPr>
        <w:t>2</w:t>
      </w:r>
      <w:r w:rsidR="008678D2" w:rsidRPr="00655D76">
        <w:rPr>
          <w:rFonts w:cstheme="minorHAnsi"/>
          <w:b/>
        </w:rPr>
        <w:t>a</w:t>
      </w:r>
      <w:r w:rsidR="00CE61B2" w:rsidRPr="00655D76">
        <w:rPr>
          <w:rFonts w:cstheme="minorHAnsi"/>
          <w:b/>
        </w:rPr>
        <w:t xml:space="preserve"> </w:t>
      </w:r>
      <w:r w:rsidR="005C4199" w:rsidRPr="00655D76">
        <w:rPr>
          <w:rFonts w:cstheme="minorHAnsi"/>
          <w:b/>
        </w:rPr>
        <w:t xml:space="preserve">Sumarizačný hárok – </w:t>
      </w:r>
      <w:r w:rsidR="002D3CD7" w:rsidRPr="00655D76">
        <w:rPr>
          <w:rFonts w:cstheme="minorHAnsi"/>
          <w:b/>
        </w:rPr>
        <w:t>mzdové výdavky</w:t>
      </w:r>
      <w:r w:rsidR="008678D2" w:rsidRPr="00655D76">
        <w:rPr>
          <w:rFonts w:cstheme="minorHAnsi"/>
          <w:b/>
        </w:rPr>
        <w:t xml:space="preserve"> – </w:t>
      </w:r>
      <w:r w:rsidR="00B60C83">
        <w:rPr>
          <w:rFonts w:cstheme="minorHAnsi"/>
          <w:b/>
        </w:rPr>
        <w:t>I</w:t>
      </w:r>
      <w:r w:rsidR="008678D2" w:rsidRPr="00655D76">
        <w:rPr>
          <w:rFonts w:cstheme="minorHAnsi"/>
          <w:b/>
        </w:rPr>
        <w:t>nterné kapacity</w:t>
      </w:r>
      <w:r w:rsidR="005C4199" w:rsidRPr="00655D76">
        <w:rPr>
          <w:rFonts w:cstheme="minorHAnsi"/>
        </w:rPr>
        <w:t xml:space="preserve"> </w:t>
      </w:r>
      <w:r w:rsidR="00CE61B2" w:rsidRPr="00655D76">
        <w:rPr>
          <w:rFonts w:cstheme="minorHAnsi"/>
        </w:rPr>
        <w:t xml:space="preserve">bude pre účely </w:t>
      </w:r>
      <w:r w:rsidR="009C4928" w:rsidRPr="00655D76">
        <w:rPr>
          <w:rFonts w:cstheme="minorHAnsi"/>
        </w:rPr>
        <w:t>AFK</w:t>
      </w:r>
      <w:r w:rsidR="00CE61B2" w:rsidRPr="00655D76">
        <w:rPr>
          <w:rFonts w:cstheme="minorHAnsi"/>
        </w:rPr>
        <w:t xml:space="preserve"> ŽoP pre </w:t>
      </w:r>
      <w:r w:rsidR="003E1DE2" w:rsidRPr="00655D76">
        <w:rPr>
          <w:rFonts w:cstheme="minorHAnsi"/>
        </w:rPr>
        <w:t>v</w:t>
      </w:r>
      <w:r w:rsidRPr="00655D76">
        <w:rPr>
          <w:rFonts w:cstheme="minorHAnsi"/>
        </w:rPr>
        <w:t xml:space="preserve">ykonávateľa </w:t>
      </w:r>
      <w:r w:rsidR="00CE61B2" w:rsidRPr="00655D76">
        <w:rPr>
          <w:rFonts w:cstheme="minorHAnsi"/>
        </w:rPr>
        <w:t xml:space="preserve">základom k overeniu a akceptácii jednotlivých pozícií/činností, položiek rozpočtu, časti dodávky, a pod. a tiež podkladom pre </w:t>
      </w:r>
      <w:r w:rsidR="003E1DE2" w:rsidRPr="00655D76">
        <w:rPr>
          <w:rFonts w:cstheme="minorHAnsi"/>
        </w:rPr>
        <w:t>v</w:t>
      </w:r>
      <w:r w:rsidRPr="00655D76">
        <w:rPr>
          <w:rFonts w:cstheme="minorHAnsi"/>
        </w:rPr>
        <w:t>ykonávateľa</w:t>
      </w:r>
      <w:r w:rsidR="00CE61B2" w:rsidRPr="00655D76">
        <w:rPr>
          <w:rFonts w:cstheme="minorHAnsi"/>
        </w:rPr>
        <w:t xml:space="preserve"> k overovaniu duplicity/prekrývania sa týchto výdavkov personálneho charakteru v rámci projektu a projektov vzájomne, resp. iných projektov </w:t>
      </w:r>
      <w:r w:rsidR="00360326" w:rsidRPr="00655D76">
        <w:rPr>
          <w:rFonts w:cstheme="minorHAnsi"/>
        </w:rPr>
        <w:t>p</w:t>
      </w:r>
      <w:r w:rsidR="00CE61B2" w:rsidRPr="00655D76">
        <w:rPr>
          <w:rFonts w:cstheme="minorHAnsi"/>
        </w:rPr>
        <w:t>rijímateľa z iných programov EÚ alebo vnútroštátnych programov</w:t>
      </w:r>
      <w:r w:rsidRPr="00655D76">
        <w:rPr>
          <w:rStyle w:val="Odkaznapoznmkupodiarou"/>
          <w:rFonts w:cstheme="minorHAnsi"/>
        </w:rPr>
        <w:footnoteReference w:id="36"/>
      </w:r>
      <w:r w:rsidR="00CE61B2" w:rsidRPr="00655D76">
        <w:rPr>
          <w:rFonts w:cstheme="minorHAnsi"/>
        </w:rPr>
        <w:t>. Prijímateľ v</w:t>
      </w:r>
      <w:r w:rsidRPr="00655D76">
        <w:rPr>
          <w:rFonts w:cstheme="minorHAnsi"/>
        </w:rPr>
        <w:t> sumarizačnom hárku</w:t>
      </w:r>
      <w:r w:rsidR="008678D2" w:rsidRPr="00655D76">
        <w:rPr>
          <w:rFonts w:cstheme="minorHAnsi"/>
        </w:rPr>
        <w:t xml:space="preserve"> – mzdové výdavky – interné kapacity </w:t>
      </w:r>
      <w:r w:rsidR="00CE61B2" w:rsidRPr="00655D76">
        <w:rPr>
          <w:rFonts w:cstheme="minorHAnsi"/>
        </w:rPr>
        <w:t xml:space="preserve"> je povinný uviesť všetkých zamestnancov zapojených do projektu, za ktorých si nárokuje preplatenie finančných prostriedkov v predloženej ŽoP</w:t>
      </w:r>
      <w:r w:rsidR="006912EA">
        <w:rPr>
          <w:rFonts w:cstheme="minorHAnsi"/>
        </w:rPr>
        <w:t xml:space="preserve"> v súlade s plánom práce projektového tímu/personálnej matice odborných kapacít počas implementácie projektu</w:t>
      </w:r>
      <w:r w:rsidR="00CE61B2" w:rsidRPr="00655D76">
        <w:rPr>
          <w:rFonts w:cstheme="minorHAnsi"/>
        </w:rPr>
        <w:t>.</w:t>
      </w:r>
      <w:r w:rsidR="006912EA">
        <w:rPr>
          <w:rFonts w:cstheme="minorHAnsi"/>
        </w:rPr>
        <w:t xml:space="preserve"> Prijímateľ a aj partner je povinný vo všetkých predkladaných ŽoP uvádzať výlučne výdavky, ktoré sú nevyhnutné a </w:t>
      </w:r>
      <w:r w:rsidR="00313846">
        <w:rPr>
          <w:rFonts w:cstheme="minorHAnsi"/>
        </w:rPr>
        <w:t>odôvodnené</w:t>
      </w:r>
      <w:r w:rsidR="006912EA">
        <w:rPr>
          <w:rFonts w:cstheme="minorHAnsi"/>
        </w:rPr>
        <w:t xml:space="preserve"> na</w:t>
      </w:r>
      <w:r w:rsidR="00313846">
        <w:rPr>
          <w:rFonts w:cstheme="minorHAnsi"/>
        </w:rPr>
        <w:t xml:space="preserve"> riadnu</w:t>
      </w:r>
      <w:r w:rsidR="006912EA">
        <w:rPr>
          <w:rFonts w:cstheme="minorHAnsi"/>
        </w:rPr>
        <w:t xml:space="preserve"> </w:t>
      </w:r>
      <w:r w:rsidR="005C7AA2">
        <w:rPr>
          <w:rFonts w:cstheme="minorHAnsi"/>
        </w:rPr>
        <w:t>realizáciu</w:t>
      </w:r>
      <w:r w:rsidR="006912EA">
        <w:rPr>
          <w:rFonts w:cstheme="minorHAnsi"/>
        </w:rPr>
        <w:t xml:space="preserve"> </w:t>
      </w:r>
      <w:r w:rsidR="00313846">
        <w:rPr>
          <w:rFonts w:cstheme="minorHAnsi"/>
        </w:rPr>
        <w:t xml:space="preserve">projektu. </w:t>
      </w:r>
    </w:p>
    <w:p w14:paraId="70B1630A" w14:textId="1947327D" w:rsidR="00CE61B2" w:rsidRPr="00655D76" w:rsidRDefault="00A46CB7" w:rsidP="002B2FBD">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3D66C3">
        <w:rPr>
          <w:rFonts w:asciiTheme="minorHAnsi" w:hAnsiTheme="minorHAnsi" w:cstheme="minorHAnsi"/>
          <w:sz w:val="22"/>
          <w:szCs w:val="22"/>
        </w:rPr>
        <w:t xml:space="preserve"> </w:t>
      </w:r>
      <w:r w:rsidR="00141CB1" w:rsidRPr="00655D76">
        <w:rPr>
          <w:rFonts w:asciiTheme="minorHAnsi" w:hAnsiTheme="minorHAnsi" w:cstheme="minorHAnsi"/>
          <w:sz w:val="22"/>
          <w:szCs w:val="22"/>
        </w:rPr>
        <w:t>3</w:t>
      </w:r>
      <w:r w:rsidR="00F37426" w:rsidRPr="00655D76">
        <w:rPr>
          <w:rFonts w:asciiTheme="minorHAnsi" w:hAnsiTheme="minorHAnsi" w:cstheme="minorHAnsi"/>
          <w:sz w:val="22"/>
          <w:szCs w:val="22"/>
        </w:rPr>
        <w:t xml:space="preserve">: </w:t>
      </w:r>
      <w:r w:rsidR="00F37426" w:rsidRPr="00655D76">
        <w:rPr>
          <w:rFonts w:asciiTheme="minorHAnsi" w:hAnsiTheme="minorHAnsi" w:cstheme="minorHAnsi"/>
          <w:b/>
          <w:bCs/>
          <w:sz w:val="22"/>
          <w:szCs w:val="22"/>
        </w:rPr>
        <w:t>Personálne výdavky interného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685"/>
        <w:gridCol w:w="3402"/>
      </w:tblGrid>
      <w:tr w:rsidR="003C4654" w:rsidRPr="00655D76" w14:paraId="73D9E1F0" w14:textId="77777777" w:rsidTr="00AA7540">
        <w:trPr>
          <w:trHeight w:val="313"/>
        </w:trPr>
        <w:tc>
          <w:tcPr>
            <w:tcW w:w="1985" w:type="dxa"/>
            <w:shd w:val="clear" w:color="auto" w:fill="EBF2F9" w:themeFill="accent1" w:themeFillTint="99"/>
          </w:tcPr>
          <w:p w14:paraId="60316274" w14:textId="0941BFFB" w:rsidR="003C4654" w:rsidRPr="00655D76" w:rsidRDefault="00AA7540"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Personálne výdavky interného charakteru</w:t>
            </w:r>
          </w:p>
        </w:tc>
        <w:tc>
          <w:tcPr>
            <w:tcW w:w="3685" w:type="dxa"/>
            <w:shd w:val="clear" w:color="auto" w:fill="EBF2F9" w:themeFill="accent1" w:themeFillTint="99"/>
          </w:tcPr>
          <w:p w14:paraId="68830B03" w14:textId="7542497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A</w:t>
            </w:r>
          </w:p>
          <w:p w14:paraId="0E433683" w14:textId="7B9043B9"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EBF2F9" w:themeFill="accent1" w:themeFillTint="99"/>
          </w:tcPr>
          <w:p w14:paraId="098C41B2" w14:textId="7C422AD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B</w:t>
            </w:r>
          </w:p>
          <w:p w14:paraId="5DADE93E" w14:textId="2174667B"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CE61B2" w:rsidRPr="00655D76" w14:paraId="27343499" w14:textId="77777777" w:rsidTr="00B74FEB">
        <w:trPr>
          <w:trHeight w:val="1144"/>
        </w:trPr>
        <w:tc>
          <w:tcPr>
            <w:tcW w:w="1985" w:type="dxa"/>
          </w:tcPr>
          <w:p w14:paraId="08BD9C0B" w14:textId="289BD1DB" w:rsidR="00CE61B2" w:rsidRPr="00655D76" w:rsidRDefault="00AA7540" w:rsidP="009B4F1F">
            <w:pPr>
              <w:pStyle w:val="Default"/>
              <w:jc w:val="both"/>
              <w:rPr>
                <w:rFonts w:asciiTheme="minorHAnsi" w:hAnsiTheme="minorHAnsi" w:cstheme="minorHAnsi"/>
                <w:sz w:val="20"/>
                <w:szCs w:val="20"/>
              </w:rPr>
            </w:pPr>
            <w:r w:rsidRPr="00655D76">
              <w:rPr>
                <w:rFonts w:asciiTheme="minorHAnsi" w:hAnsiTheme="minorHAnsi" w:cstheme="minorHAnsi"/>
                <w:sz w:val="20"/>
                <w:szCs w:val="20"/>
              </w:rPr>
              <w:t xml:space="preserve">Sú výdavky </w:t>
            </w:r>
            <w:r w:rsidR="00CE61B2" w:rsidRPr="00655D76">
              <w:rPr>
                <w:rFonts w:asciiTheme="minorHAnsi" w:hAnsiTheme="minorHAnsi" w:cstheme="minorHAnsi"/>
                <w:sz w:val="20"/>
                <w:szCs w:val="20"/>
              </w:rPr>
              <w:t xml:space="preserve">financované pomerne alebo v plnej miere (100%), vykazované v človekohodinách (ČH) </w:t>
            </w:r>
          </w:p>
        </w:tc>
        <w:tc>
          <w:tcPr>
            <w:tcW w:w="3685" w:type="dxa"/>
          </w:tcPr>
          <w:p w14:paraId="6D17FC2E" w14:textId="2E4462C6"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Pracovná zmluva/dohoda</w:t>
            </w:r>
            <w:r w:rsidR="00844555" w:rsidRPr="00655D76">
              <w:rPr>
                <w:rFonts w:asciiTheme="minorHAnsi" w:hAnsiTheme="minorHAnsi" w:cstheme="minorHAnsi"/>
                <w:sz w:val="18"/>
                <w:szCs w:val="18"/>
              </w:rPr>
              <w:t xml:space="preserve"> (kópia)</w:t>
            </w:r>
            <w:r w:rsidRPr="00655D76">
              <w:rPr>
                <w:rFonts w:asciiTheme="minorHAnsi" w:hAnsiTheme="minorHAnsi" w:cstheme="minorHAnsi"/>
                <w:sz w:val="18"/>
                <w:szCs w:val="18"/>
              </w:rPr>
              <w:t>, rozhodnutie o</w:t>
            </w:r>
            <w:r w:rsidR="00844555" w:rsidRPr="00655D76">
              <w:rPr>
                <w:rFonts w:asciiTheme="minorHAnsi" w:hAnsiTheme="minorHAnsi" w:cstheme="minorHAnsi"/>
                <w:sz w:val="18"/>
                <w:szCs w:val="18"/>
              </w:rPr>
              <w:t> </w:t>
            </w:r>
            <w:r w:rsidRPr="00655D76">
              <w:rPr>
                <w:rFonts w:asciiTheme="minorHAnsi" w:hAnsiTheme="minorHAnsi" w:cstheme="minorHAnsi"/>
                <w:sz w:val="18"/>
                <w:szCs w:val="18"/>
              </w:rPr>
              <w:t>plate</w:t>
            </w:r>
            <w:r w:rsidR="00844555" w:rsidRPr="00655D76">
              <w:rPr>
                <w:rFonts w:asciiTheme="minorHAnsi" w:hAnsiTheme="minorHAnsi" w:cstheme="minorHAnsi"/>
                <w:sz w:val="18"/>
                <w:szCs w:val="18"/>
              </w:rPr>
              <w:t>/platový dekrét</w:t>
            </w:r>
            <w:r w:rsidRPr="00655D76">
              <w:rPr>
                <w:rFonts w:asciiTheme="minorHAnsi" w:hAnsiTheme="minorHAnsi" w:cstheme="minorHAnsi"/>
                <w:sz w:val="18"/>
                <w:szCs w:val="18"/>
              </w:rPr>
              <w:t>,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opis ŠZM alebo opis činností/náplne práce (s uvedením špecifikácie pracovnej náplne pre projekt/projekty</w:t>
            </w:r>
            <w:r w:rsidR="00F841C7">
              <w:rPr>
                <w:rFonts w:asciiTheme="minorHAnsi" w:hAnsiTheme="minorHAnsi" w:cstheme="minorHAnsi"/>
                <w:sz w:val="18"/>
                <w:szCs w:val="18"/>
              </w:rPr>
              <w:t>,</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4C3254AA" w14:textId="4BD741EF" w:rsidR="00CE61B2" w:rsidRPr="00655D76" w:rsidRDefault="001B5A6C" w:rsidP="002523ED">
            <w:pPr>
              <w:pStyle w:val="Default"/>
              <w:numPr>
                <w:ilvl w:val="0"/>
                <w:numId w:val="57"/>
              </w:numPr>
              <w:jc w:val="both"/>
              <w:rPr>
                <w:rFonts w:asciiTheme="minorHAnsi" w:hAnsiTheme="minorHAnsi" w:cstheme="minorHAnsi"/>
                <w:sz w:val="18"/>
                <w:szCs w:val="18"/>
              </w:rPr>
            </w:pPr>
            <w:r>
              <w:rPr>
                <w:rFonts w:asciiTheme="minorHAnsi" w:hAnsiTheme="minorHAnsi" w:cstheme="minorHAnsi"/>
                <w:sz w:val="18"/>
                <w:szCs w:val="18"/>
              </w:rPr>
              <w:t>M</w:t>
            </w:r>
            <w:r w:rsidR="00663139" w:rsidRPr="00655D76">
              <w:rPr>
                <w:rFonts w:asciiTheme="minorHAnsi" w:hAnsiTheme="minorHAnsi" w:cstheme="minorHAnsi"/>
                <w:sz w:val="18"/>
                <w:szCs w:val="18"/>
              </w:rPr>
              <w:t xml:space="preserve">esačný </w:t>
            </w:r>
            <w:r w:rsidR="00CE61B2" w:rsidRPr="00655D76">
              <w:rPr>
                <w:rFonts w:asciiTheme="minorHAnsi" w:hAnsiTheme="minorHAnsi" w:cstheme="minorHAnsi"/>
                <w:sz w:val="18"/>
                <w:szCs w:val="18"/>
              </w:rPr>
              <w:t>pracovný výkaz - len v prípade pomerne financovaných zamestnancov</w:t>
            </w:r>
            <w:r w:rsidR="0053771E" w:rsidRPr="00655D76">
              <w:rPr>
                <w:rFonts w:asciiTheme="minorHAnsi" w:hAnsiTheme="minorHAnsi" w:cstheme="minorHAnsi"/>
                <w:sz w:val="18"/>
                <w:szCs w:val="18"/>
                <w:vertAlign w:val="superscript"/>
              </w:rPr>
              <w:footnoteReference w:id="37"/>
            </w:r>
            <w:r w:rsidR="00CE61B2" w:rsidRPr="00655D76">
              <w:rPr>
                <w:rFonts w:asciiTheme="minorHAnsi" w:hAnsiTheme="minorHAnsi" w:cstheme="minorHAnsi"/>
                <w:sz w:val="18"/>
                <w:szCs w:val="18"/>
                <w:vertAlign w:val="superscript"/>
              </w:rPr>
              <w:t xml:space="preserve"> </w:t>
            </w:r>
            <w:r w:rsidR="005C4199" w:rsidRPr="00655D76">
              <w:rPr>
                <w:rFonts w:asciiTheme="minorHAnsi" w:hAnsiTheme="minorHAnsi" w:cstheme="minorHAnsi"/>
                <w:sz w:val="18"/>
                <w:szCs w:val="18"/>
              </w:rPr>
              <w:t>(príloha č. 3</w:t>
            </w:r>
            <w:r w:rsidR="00025CF4" w:rsidRPr="00655D76">
              <w:rPr>
                <w:rFonts w:asciiTheme="minorHAnsi" w:hAnsiTheme="minorHAnsi" w:cstheme="minorHAnsi"/>
                <w:sz w:val="18"/>
                <w:szCs w:val="18"/>
              </w:rPr>
              <w:t>a alebo príloha č. 3b</w:t>
            </w:r>
            <w:r w:rsidR="00CE61B2" w:rsidRPr="00655D76">
              <w:rPr>
                <w:rFonts w:asciiTheme="minorHAnsi" w:hAnsiTheme="minorHAnsi" w:cstheme="minorHAnsi"/>
                <w:sz w:val="18"/>
                <w:szCs w:val="18"/>
              </w:rPr>
              <w:t xml:space="preserve">), </w:t>
            </w:r>
          </w:p>
          <w:p w14:paraId="73D2A2FF" w14:textId="1C093DDA" w:rsidR="005C4199" w:rsidRPr="00655D76" w:rsidRDefault="005C4199"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Sumarizačný hárok - </w:t>
            </w:r>
            <w:r w:rsidR="002D3CD7" w:rsidRPr="00655D76">
              <w:rPr>
                <w:rFonts w:asciiTheme="minorHAnsi" w:hAnsiTheme="minorHAnsi" w:cstheme="minorHAnsi"/>
                <w:sz w:val="18"/>
                <w:szCs w:val="18"/>
              </w:rPr>
              <w:t>mzdové výdavky</w:t>
            </w:r>
            <w:r w:rsidR="008678D2" w:rsidRPr="00655D76">
              <w:rPr>
                <w:rFonts w:asciiTheme="minorHAnsi" w:hAnsiTheme="minorHAnsi" w:cstheme="minorHAnsi"/>
                <w:sz w:val="18"/>
                <w:szCs w:val="18"/>
              </w:rPr>
              <w:t xml:space="preserve">  - </w:t>
            </w:r>
            <w:r w:rsidR="00EE5D56">
              <w:rPr>
                <w:rFonts w:asciiTheme="minorHAnsi" w:hAnsiTheme="minorHAnsi" w:cstheme="minorHAnsi"/>
                <w:sz w:val="18"/>
                <w:szCs w:val="18"/>
              </w:rPr>
              <w:t>I</w:t>
            </w:r>
            <w:r w:rsidR="008678D2" w:rsidRPr="00655D76">
              <w:rPr>
                <w:rFonts w:asciiTheme="minorHAnsi" w:hAnsiTheme="minorHAnsi" w:cstheme="minorHAnsi"/>
                <w:sz w:val="18"/>
                <w:szCs w:val="18"/>
              </w:rPr>
              <w:t>nterné kapacity</w:t>
            </w:r>
            <w:r w:rsidRPr="00655D76">
              <w:rPr>
                <w:rFonts w:asciiTheme="minorHAnsi" w:hAnsiTheme="minorHAnsi" w:cstheme="minorHAnsi"/>
                <w:sz w:val="18"/>
                <w:szCs w:val="18"/>
              </w:rPr>
              <w:t xml:space="preserve"> (príloha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v editovateľnom formáte xls alebo xlsx</w:t>
            </w:r>
          </w:p>
          <w:p w14:paraId="51B5C590" w14:textId="6CEE6E90" w:rsidR="00CE61B2" w:rsidRPr="00655D76" w:rsidRDefault="0052608E" w:rsidP="002523ED">
            <w:pPr>
              <w:pStyle w:val="Default"/>
              <w:numPr>
                <w:ilvl w:val="0"/>
                <w:numId w:val="57"/>
              </w:numPr>
              <w:jc w:val="both"/>
              <w:rPr>
                <w:rFonts w:asciiTheme="minorHAnsi" w:hAnsiTheme="minorHAnsi" w:cstheme="minorHAnsi"/>
                <w:sz w:val="18"/>
                <w:szCs w:val="18"/>
              </w:rPr>
            </w:pPr>
            <w:r>
              <w:rPr>
                <w:rFonts w:asciiTheme="minorHAnsi" w:hAnsiTheme="minorHAnsi" w:cstheme="minorHAnsi"/>
                <w:sz w:val="18"/>
                <w:szCs w:val="18"/>
              </w:rPr>
              <w:t>M</w:t>
            </w:r>
            <w:r w:rsidR="00D405E3">
              <w:rPr>
                <w:rFonts w:asciiTheme="minorHAnsi" w:hAnsiTheme="minorHAnsi" w:cstheme="minorHAnsi"/>
                <w:sz w:val="18"/>
                <w:szCs w:val="18"/>
              </w:rPr>
              <w:t>zdový list</w:t>
            </w:r>
            <w:r w:rsidR="004620FF">
              <w:rPr>
                <w:rFonts w:asciiTheme="minorHAnsi" w:hAnsiTheme="minorHAnsi" w:cstheme="minorHAnsi"/>
                <w:sz w:val="18"/>
                <w:szCs w:val="18"/>
              </w:rPr>
              <w:t>, resp. alternatíva účtovného dokladu</w:t>
            </w:r>
            <w:r w:rsidR="00917ADB">
              <w:rPr>
                <w:rFonts w:asciiTheme="minorHAnsi" w:hAnsiTheme="minorHAnsi" w:cstheme="minorHAnsi"/>
                <w:sz w:val="18"/>
                <w:szCs w:val="18"/>
              </w:rPr>
              <w:t xml:space="preserve"> z ekonomického systému prijímateľa</w:t>
            </w:r>
            <w:bookmarkStart w:id="185" w:name="_Ref156820520"/>
            <w:r w:rsidR="002A3807" w:rsidRPr="00655D76">
              <w:rPr>
                <w:rFonts w:asciiTheme="minorHAnsi" w:hAnsiTheme="minorHAnsi" w:cstheme="minorHAnsi"/>
                <w:sz w:val="18"/>
                <w:szCs w:val="18"/>
                <w:vertAlign w:val="superscript"/>
              </w:rPr>
              <w:footnoteReference w:id="38"/>
            </w:r>
            <w:bookmarkEnd w:id="185"/>
            <w:r w:rsidR="00CE61B2" w:rsidRPr="00655D76">
              <w:rPr>
                <w:rFonts w:asciiTheme="minorHAnsi" w:hAnsiTheme="minorHAnsi" w:cstheme="minorHAnsi"/>
                <w:sz w:val="18"/>
                <w:szCs w:val="18"/>
                <w:vertAlign w:val="superscript"/>
              </w:rPr>
              <w:t xml:space="preserve">, </w:t>
            </w:r>
          </w:p>
          <w:p w14:paraId="4568F782" w14:textId="336E783F" w:rsidR="00CE61B2" w:rsidRPr="00655D76" w:rsidRDefault="00CE61B2" w:rsidP="008678D2">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Identifikáciu účtov zamestnancov (Súhrnný zoznam bankových úč</w:t>
            </w:r>
            <w:r w:rsidR="00482F78" w:rsidRPr="00655D76">
              <w:rPr>
                <w:rFonts w:asciiTheme="minorHAnsi" w:hAnsiTheme="minorHAnsi" w:cstheme="minorHAnsi"/>
                <w:sz w:val="18"/>
                <w:szCs w:val="18"/>
              </w:rPr>
              <w:t xml:space="preserve">tov zamestnancov) - príloha č. </w:t>
            </w:r>
            <w:r w:rsidR="005C4199" w:rsidRPr="00655D76">
              <w:rPr>
                <w:rFonts w:asciiTheme="minorHAnsi" w:hAnsiTheme="minorHAnsi" w:cstheme="minorHAnsi"/>
                <w:sz w:val="18"/>
                <w:szCs w:val="18"/>
              </w:rPr>
              <w:t>4</w:t>
            </w:r>
            <w:bookmarkStart w:id="186" w:name="_Ref156820802"/>
            <w:r w:rsidR="00482F78" w:rsidRPr="00655D76">
              <w:rPr>
                <w:rFonts w:asciiTheme="minorHAnsi" w:hAnsiTheme="minorHAnsi" w:cstheme="minorHAnsi"/>
                <w:sz w:val="18"/>
                <w:szCs w:val="18"/>
                <w:vertAlign w:val="superscript"/>
              </w:rPr>
              <w:footnoteReference w:id="39"/>
            </w:r>
            <w:bookmarkEnd w:id="186"/>
            <w:r w:rsidR="00376507" w:rsidRPr="00655D76">
              <w:rPr>
                <w:rFonts w:asciiTheme="minorHAnsi" w:hAnsiTheme="minorHAnsi" w:cstheme="minorHAnsi"/>
                <w:sz w:val="18"/>
                <w:szCs w:val="18"/>
                <w:vertAlign w:val="superscript"/>
              </w:rPr>
              <w:t xml:space="preserve"> </w:t>
            </w:r>
            <w:r w:rsidRPr="00655D76">
              <w:rPr>
                <w:rFonts w:asciiTheme="minorHAnsi" w:hAnsiTheme="minorHAnsi" w:cstheme="minorHAnsi"/>
                <w:sz w:val="18"/>
                <w:szCs w:val="18"/>
              </w:rPr>
              <w:t xml:space="preserve">, </w:t>
            </w:r>
          </w:p>
          <w:p w14:paraId="66EC1A07" w14:textId="77777777"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 xml:space="preserve">Zdôvodnenie udelenia odmeny (ako zložky mzdy) zamestnancom (ak relevantné), </w:t>
            </w:r>
          </w:p>
          <w:p w14:paraId="0AAF7CA7" w14:textId="2BAA7B3F"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Bankový výpis preukazujúci úhradu výdavku (s identifikáciou konkrétnych platieb, zároveň sú identifikované aj kumulatívne platby za odvody a daň); </w:t>
            </w:r>
          </w:p>
          <w:p w14:paraId="094DBAAF" w14:textId="2EC076A9" w:rsidR="00CE61B2"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r w:rsidR="00B6406E">
              <w:rPr>
                <w:rFonts w:asciiTheme="minorHAnsi" w:hAnsiTheme="minorHAnsi" w:cstheme="minorHAnsi"/>
                <w:sz w:val="18"/>
                <w:szCs w:val="18"/>
              </w:rPr>
              <w:t>;</w:t>
            </w:r>
          </w:p>
          <w:p w14:paraId="05FF7EE7" w14:textId="6079AB26" w:rsidR="00CE61B2" w:rsidRPr="00655D76" w:rsidRDefault="00B6406E" w:rsidP="00C04B28">
            <w:pPr>
              <w:pStyle w:val="Default"/>
              <w:numPr>
                <w:ilvl w:val="0"/>
                <w:numId w:val="57"/>
              </w:numPr>
              <w:jc w:val="both"/>
              <w:rPr>
                <w:rFonts w:asciiTheme="minorHAnsi" w:hAnsiTheme="minorHAnsi" w:cstheme="minorHAnsi"/>
                <w:sz w:val="18"/>
                <w:szCs w:val="18"/>
              </w:rPr>
            </w:pPr>
            <w:r w:rsidRPr="00B6406E">
              <w:rPr>
                <w:rFonts w:asciiTheme="minorHAnsi" w:hAnsiTheme="minorHAnsi" w:cstheme="minorHAnsi"/>
                <w:sz w:val="18"/>
                <w:szCs w:val="18"/>
              </w:rPr>
              <w:t>Osobitné predpisy organizácie, resp.  kolektívne zmluvy alebo pracovné zmluvy potvrdzujúce oprávnenosť výdavkov na doplnkové dôchodkové poistenie (ak relevantné)</w:t>
            </w:r>
            <w:r w:rsidR="00AD6874">
              <w:rPr>
                <w:rFonts w:asciiTheme="minorHAnsi" w:hAnsiTheme="minorHAnsi" w:cstheme="minorHAnsi"/>
                <w:sz w:val="18"/>
                <w:szCs w:val="18"/>
              </w:rPr>
              <w:t>.</w:t>
            </w:r>
          </w:p>
        </w:tc>
        <w:tc>
          <w:tcPr>
            <w:tcW w:w="3402" w:type="dxa"/>
          </w:tcPr>
          <w:p w14:paraId="35B427A7" w14:textId="15D7F10C"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Ak je relevantné, aktualizovaná pracovná zmluva/dohoda a jej dodatky, aktualizované rozhodnutie o plate, aktualizovaná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aktualizovaný opis ŠZM alebo aktualizovaný opis činností/náplne práce (s uvedením špecifikácie pracovnej náplne pre projekt/projekty</w:t>
            </w:r>
            <w:r w:rsidR="0071789C">
              <w:rPr>
                <w:rFonts w:asciiTheme="minorHAnsi" w:hAnsiTheme="minorHAnsi" w:cstheme="minorHAnsi"/>
                <w:sz w:val="18"/>
                <w:szCs w:val="18"/>
              </w:rPr>
              <w:t>,</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5B62134C" w14:textId="21E6970B" w:rsidR="00CE61B2" w:rsidRPr="00655D76" w:rsidRDefault="008B4B05" w:rsidP="002523ED">
            <w:pPr>
              <w:pStyle w:val="Default"/>
              <w:numPr>
                <w:ilvl w:val="0"/>
                <w:numId w:val="57"/>
              </w:numPr>
              <w:jc w:val="both"/>
              <w:rPr>
                <w:rFonts w:asciiTheme="minorHAnsi" w:hAnsiTheme="minorHAnsi" w:cstheme="minorHAnsi"/>
                <w:sz w:val="18"/>
                <w:szCs w:val="18"/>
              </w:rPr>
            </w:pPr>
            <w:r>
              <w:rPr>
                <w:rFonts w:asciiTheme="minorHAnsi" w:hAnsiTheme="minorHAnsi" w:cstheme="minorHAnsi"/>
                <w:sz w:val="18"/>
                <w:szCs w:val="18"/>
              </w:rPr>
              <w:t>M</w:t>
            </w:r>
            <w:r w:rsidR="00AE6557" w:rsidRPr="00655D76">
              <w:rPr>
                <w:rFonts w:asciiTheme="minorHAnsi" w:hAnsiTheme="minorHAnsi" w:cstheme="minorHAnsi"/>
                <w:sz w:val="18"/>
                <w:szCs w:val="18"/>
              </w:rPr>
              <w:t xml:space="preserve">esačný </w:t>
            </w:r>
            <w:r w:rsidR="00CE61B2" w:rsidRPr="00655D76">
              <w:rPr>
                <w:rFonts w:asciiTheme="minorHAnsi" w:hAnsiTheme="minorHAnsi" w:cstheme="minorHAnsi"/>
                <w:sz w:val="18"/>
                <w:szCs w:val="18"/>
              </w:rPr>
              <w:t>pracovný výkaz v prípade pom</w:t>
            </w:r>
            <w:r w:rsidR="005C4199" w:rsidRPr="00655D76">
              <w:rPr>
                <w:rFonts w:asciiTheme="minorHAnsi" w:hAnsiTheme="minorHAnsi" w:cstheme="minorHAnsi"/>
                <w:sz w:val="18"/>
                <w:szCs w:val="18"/>
              </w:rPr>
              <w:t>erne financovaných (príloha č. 3</w:t>
            </w:r>
            <w:r w:rsidR="00025CF4" w:rsidRPr="00655D76">
              <w:rPr>
                <w:rFonts w:asciiTheme="minorHAnsi" w:hAnsiTheme="minorHAnsi" w:cstheme="minorHAnsi"/>
                <w:sz w:val="18"/>
                <w:szCs w:val="18"/>
              </w:rPr>
              <w:t>a alebo príloha č. 3b</w:t>
            </w:r>
            <w:r w:rsidR="00CE61B2" w:rsidRPr="00655D76">
              <w:rPr>
                <w:rFonts w:asciiTheme="minorHAnsi" w:hAnsiTheme="minorHAnsi" w:cstheme="minorHAnsi"/>
                <w:sz w:val="18"/>
                <w:szCs w:val="18"/>
              </w:rPr>
              <w:t>)</w:t>
            </w:r>
            <w:r w:rsidR="00464510">
              <w:rPr>
                <w:rFonts w:asciiTheme="minorHAnsi" w:hAnsiTheme="minorHAnsi" w:cstheme="minorHAnsi"/>
                <w:sz w:val="18"/>
                <w:szCs w:val="18"/>
              </w:rPr>
              <w:t xml:space="preserve"> (</w:t>
            </w:r>
            <w:r w:rsidR="00CE61B2" w:rsidRPr="00655D76">
              <w:rPr>
                <w:rFonts w:asciiTheme="minorHAnsi" w:hAnsiTheme="minorHAnsi" w:cstheme="minorHAnsi"/>
                <w:sz w:val="18"/>
                <w:szCs w:val="18"/>
              </w:rPr>
              <w:t>ak relevantné</w:t>
            </w:r>
            <w:r w:rsidR="00464510">
              <w:rPr>
                <w:rFonts w:asciiTheme="minorHAnsi" w:hAnsiTheme="minorHAnsi" w:cstheme="minorHAnsi"/>
                <w:sz w:val="18"/>
                <w:szCs w:val="18"/>
              </w:rPr>
              <w:t>)</w:t>
            </w:r>
            <w:r w:rsidR="00CE61B2" w:rsidRPr="00655D76">
              <w:rPr>
                <w:rFonts w:asciiTheme="minorHAnsi" w:hAnsiTheme="minorHAnsi" w:cstheme="minorHAnsi"/>
                <w:sz w:val="18"/>
                <w:szCs w:val="18"/>
              </w:rPr>
              <w:t xml:space="preserve">, </w:t>
            </w:r>
          </w:p>
          <w:p w14:paraId="5C8B3E72" w14:textId="263D560B" w:rsidR="00482F78" w:rsidRPr="00655D76" w:rsidRDefault="00482F78"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Sumarizačný hárok</w:t>
            </w:r>
            <w:r w:rsidR="005C4199" w:rsidRPr="00655D76">
              <w:rPr>
                <w:rFonts w:asciiTheme="minorHAnsi" w:hAnsiTheme="minorHAnsi" w:cstheme="minorHAnsi"/>
                <w:sz w:val="18"/>
                <w:szCs w:val="18"/>
              </w:rPr>
              <w:t xml:space="preserve"> - </w:t>
            </w:r>
            <w:r w:rsidR="002D3CD7" w:rsidRPr="00655D76">
              <w:rPr>
                <w:rFonts w:asciiTheme="minorHAnsi" w:hAnsiTheme="minorHAnsi" w:cstheme="minorHAnsi"/>
                <w:sz w:val="18"/>
                <w:szCs w:val="18"/>
              </w:rPr>
              <w:t>mzdové výdavky</w:t>
            </w:r>
            <w:r w:rsidR="0055001E">
              <w:rPr>
                <w:rFonts w:asciiTheme="minorHAnsi" w:hAnsiTheme="minorHAnsi" w:cstheme="minorHAnsi"/>
                <w:sz w:val="18"/>
                <w:szCs w:val="18"/>
              </w:rPr>
              <w:t xml:space="preserve"> - </w:t>
            </w:r>
            <w:r w:rsidR="008678D2" w:rsidRPr="00655D76">
              <w:rPr>
                <w:rFonts w:asciiTheme="minorHAnsi" w:hAnsiTheme="minorHAnsi" w:cstheme="minorHAnsi"/>
                <w:sz w:val="18"/>
                <w:szCs w:val="18"/>
              </w:rPr>
              <w:t xml:space="preserve"> </w:t>
            </w:r>
            <w:r w:rsidR="00EE5D56">
              <w:rPr>
                <w:rFonts w:asciiTheme="minorHAnsi" w:hAnsiTheme="minorHAnsi" w:cstheme="minorHAnsi"/>
                <w:sz w:val="18"/>
                <w:szCs w:val="18"/>
              </w:rPr>
              <w:t>I</w:t>
            </w:r>
            <w:r w:rsidR="008678D2" w:rsidRPr="00655D76">
              <w:rPr>
                <w:rFonts w:asciiTheme="minorHAnsi" w:hAnsiTheme="minorHAnsi" w:cstheme="minorHAnsi"/>
                <w:sz w:val="18"/>
                <w:szCs w:val="18"/>
              </w:rPr>
              <w:t>nterné kapacity</w:t>
            </w:r>
            <w:r w:rsidRPr="00655D76">
              <w:rPr>
                <w:rFonts w:asciiTheme="minorHAnsi" w:hAnsiTheme="minorHAnsi" w:cstheme="minorHAnsi"/>
                <w:sz w:val="18"/>
                <w:szCs w:val="18"/>
              </w:rPr>
              <w:t xml:space="preserve"> (príloh</w:t>
            </w:r>
            <w:r w:rsidR="005C4199" w:rsidRPr="00655D76">
              <w:rPr>
                <w:rFonts w:asciiTheme="minorHAnsi" w:hAnsiTheme="minorHAnsi" w:cstheme="minorHAnsi"/>
                <w:sz w:val="18"/>
                <w:szCs w:val="18"/>
              </w:rPr>
              <w:t>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w:t>
            </w:r>
            <w:r w:rsidR="00326FB8">
              <w:rPr>
                <w:rFonts w:asciiTheme="minorHAnsi" w:hAnsiTheme="minorHAnsi" w:cstheme="minorHAnsi"/>
                <w:sz w:val="18"/>
                <w:szCs w:val="18"/>
              </w:rPr>
              <w:t xml:space="preserve">v </w:t>
            </w:r>
            <w:r w:rsidR="00522BF4" w:rsidRPr="00655D76">
              <w:rPr>
                <w:rFonts w:asciiTheme="minorHAnsi" w:hAnsiTheme="minorHAnsi" w:cstheme="minorHAnsi"/>
                <w:sz w:val="18"/>
                <w:szCs w:val="18"/>
              </w:rPr>
              <w:t>editovateľnom formáte xls alebo xlsx</w:t>
            </w:r>
            <w:r w:rsidR="006D6A08">
              <w:rPr>
                <w:rFonts w:asciiTheme="minorHAnsi" w:hAnsiTheme="minorHAnsi" w:cstheme="minorHAnsi"/>
                <w:sz w:val="18"/>
                <w:szCs w:val="18"/>
              </w:rPr>
              <w:t>,</w:t>
            </w:r>
          </w:p>
          <w:p w14:paraId="64E79492" w14:textId="7EC1A0BD" w:rsidR="00CE61B2" w:rsidRPr="00655D76" w:rsidRDefault="006A1B17" w:rsidP="002523ED">
            <w:pPr>
              <w:pStyle w:val="Default"/>
              <w:numPr>
                <w:ilvl w:val="0"/>
                <w:numId w:val="57"/>
              </w:numPr>
              <w:jc w:val="both"/>
              <w:rPr>
                <w:rFonts w:asciiTheme="minorHAnsi" w:hAnsiTheme="minorHAnsi" w:cstheme="minorHAnsi"/>
                <w:sz w:val="18"/>
                <w:szCs w:val="18"/>
              </w:rPr>
            </w:pPr>
            <w:r>
              <w:rPr>
                <w:rFonts w:asciiTheme="minorHAnsi" w:hAnsiTheme="minorHAnsi" w:cstheme="minorHAnsi"/>
                <w:sz w:val="18"/>
                <w:szCs w:val="18"/>
              </w:rPr>
              <w:t>M</w:t>
            </w:r>
            <w:r w:rsidR="00D405E3" w:rsidRPr="00D405E3">
              <w:rPr>
                <w:rFonts w:asciiTheme="minorHAnsi" w:hAnsiTheme="minorHAnsi" w:cstheme="minorHAnsi"/>
                <w:sz w:val="18"/>
                <w:szCs w:val="18"/>
              </w:rPr>
              <w:t>zdový list</w:t>
            </w:r>
            <w:r w:rsidR="009D19CB">
              <w:rPr>
                <w:rFonts w:asciiTheme="minorHAnsi" w:hAnsiTheme="minorHAnsi" w:cstheme="minorHAnsi"/>
                <w:sz w:val="18"/>
                <w:szCs w:val="18"/>
              </w:rPr>
              <w:t>,</w:t>
            </w:r>
            <w:r w:rsidR="009D19CB">
              <w:t xml:space="preserve"> </w:t>
            </w:r>
            <w:r w:rsidR="009D19CB" w:rsidRPr="009D19CB">
              <w:rPr>
                <w:rFonts w:asciiTheme="minorHAnsi" w:hAnsiTheme="minorHAnsi" w:cstheme="minorHAnsi"/>
                <w:sz w:val="18"/>
                <w:szCs w:val="18"/>
              </w:rPr>
              <w:t>resp. alternatíva účtovného dokladu</w:t>
            </w:r>
            <w:r w:rsidR="00917ADB">
              <w:rPr>
                <w:rFonts w:asciiTheme="minorHAnsi" w:hAnsiTheme="minorHAnsi" w:cstheme="minorHAnsi"/>
                <w:sz w:val="18"/>
                <w:szCs w:val="18"/>
              </w:rPr>
              <w:t xml:space="preserve"> z ekonomického systému prijímateľa</w:t>
            </w:r>
            <w:r w:rsidR="00D405E3" w:rsidRPr="00D405E3" w:rsidDel="00D405E3">
              <w:rPr>
                <w:rFonts w:asciiTheme="minorHAnsi" w:hAnsiTheme="minorHAnsi" w:cstheme="minorHAnsi"/>
                <w:sz w:val="18"/>
                <w:szCs w:val="18"/>
              </w:rPr>
              <w:t xml:space="preserve"> </w:t>
            </w:r>
            <w:r w:rsidR="0063142C" w:rsidRPr="00C04B28">
              <w:rPr>
                <w:rFonts w:asciiTheme="minorHAnsi" w:hAnsiTheme="minorHAnsi" w:cstheme="minorHAnsi"/>
                <w:sz w:val="18"/>
                <w:szCs w:val="18"/>
                <w:vertAlign w:val="superscript"/>
              </w:rPr>
              <w:t>37</w:t>
            </w:r>
            <w:r w:rsidR="00CE61B2" w:rsidRPr="00655D76">
              <w:rPr>
                <w:rFonts w:asciiTheme="minorHAnsi" w:hAnsiTheme="minorHAnsi" w:cstheme="minorHAnsi"/>
                <w:sz w:val="18"/>
                <w:szCs w:val="18"/>
              </w:rPr>
              <w:t xml:space="preserve">, </w:t>
            </w:r>
          </w:p>
          <w:p w14:paraId="233B9A3B" w14:textId="49D33B23"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Identifikáciu účtov zamestnancov (Súhrnný zoznam bankových účtov zamestnancov) - ak nastala zmena v porovnaní s pr</w:t>
            </w:r>
            <w:r w:rsidR="00482F78" w:rsidRPr="00655D76">
              <w:rPr>
                <w:rFonts w:asciiTheme="minorHAnsi" w:hAnsiTheme="minorHAnsi" w:cstheme="minorHAnsi"/>
                <w:sz w:val="18"/>
                <w:szCs w:val="18"/>
              </w:rPr>
              <w:t xml:space="preserve">edloženými údajmi </w:t>
            </w:r>
            <w:r w:rsidR="000B320A" w:rsidRPr="00655D76">
              <w:rPr>
                <w:rFonts w:asciiTheme="minorHAnsi" w:hAnsiTheme="minorHAnsi" w:cstheme="minorHAnsi"/>
                <w:sz w:val="18"/>
                <w:szCs w:val="18"/>
              </w:rPr>
              <w:t>(</w:t>
            </w:r>
            <w:r w:rsidR="00482F78" w:rsidRPr="00655D76">
              <w:rPr>
                <w:rFonts w:asciiTheme="minorHAnsi" w:hAnsiTheme="minorHAnsi" w:cstheme="minorHAnsi"/>
                <w:sz w:val="18"/>
                <w:szCs w:val="18"/>
              </w:rPr>
              <w:t>príloha č</w:t>
            </w:r>
            <w:r w:rsidR="005C4199" w:rsidRPr="00655D76">
              <w:rPr>
                <w:rFonts w:asciiTheme="minorHAnsi" w:hAnsiTheme="minorHAnsi" w:cstheme="minorHAnsi"/>
                <w:sz w:val="18"/>
                <w:szCs w:val="18"/>
              </w:rPr>
              <w:t>. 4</w:t>
            </w:r>
            <w:r w:rsidR="000B320A" w:rsidRPr="00655D76">
              <w:rPr>
                <w:rFonts w:asciiTheme="minorHAnsi" w:hAnsiTheme="minorHAnsi" w:cstheme="minorHAnsi"/>
                <w:sz w:val="18"/>
                <w:szCs w:val="18"/>
              </w:rPr>
              <w:t>)</w:t>
            </w:r>
            <w:r w:rsidR="000B320A" w:rsidRPr="00655D76">
              <w:rPr>
                <w:rFonts w:asciiTheme="minorHAnsi" w:hAnsiTheme="minorHAnsi" w:cstheme="minorHAnsi"/>
                <w:sz w:val="18"/>
                <w:szCs w:val="18"/>
                <w:vertAlign w:val="superscript"/>
              </w:rPr>
              <w:fldChar w:fldCharType="begin"/>
            </w:r>
            <w:r w:rsidR="000B320A" w:rsidRPr="00655D76">
              <w:rPr>
                <w:rFonts w:asciiTheme="minorHAnsi" w:hAnsiTheme="minorHAnsi" w:cstheme="minorHAnsi"/>
                <w:sz w:val="18"/>
                <w:szCs w:val="18"/>
                <w:vertAlign w:val="superscript"/>
              </w:rPr>
              <w:instrText xml:space="preserve"> NOTEREF _Ref156820802 \h  \* MERGEFORMAT </w:instrText>
            </w:r>
            <w:r w:rsidR="000B320A" w:rsidRPr="00655D76">
              <w:rPr>
                <w:rFonts w:asciiTheme="minorHAnsi" w:hAnsiTheme="minorHAnsi" w:cstheme="minorHAnsi"/>
                <w:sz w:val="18"/>
                <w:szCs w:val="18"/>
                <w:vertAlign w:val="superscript"/>
              </w:rPr>
            </w:r>
            <w:r w:rsidR="000B320A" w:rsidRPr="00655D76">
              <w:rPr>
                <w:rFonts w:asciiTheme="minorHAnsi" w:hAnsiTheme="minorHAnsi" w:cstheme="minorHAnsi"/>
                <w:sz w:val="18"/>
                <w:szCs w:val="18"/>
                <w:vertAlign w:val="superscript"/>
              </w:rPr>
              <w:fldChar w:fldCharType="separate"/>
            </w:r>
            <w:r w:rsidR="00331CD3">
              <w:rPr>
                <w:rFonts w:asciiTheme="minorHAnsi" w:hAnsiTheme="minorHAnsi" w:cstheme="minorHAnsi"/>
                <w:sz w:val="18"/>
                <w:szCs w:val="18"/>
                <w:vertAlign w:val="superscript"/>
              </w:rPr>
              <w:t>36</w:t>
            </w:r>
            <w:r w:rsidR="000B320A" w:rsidRPr="00655D76">
              <w:rPr>
                <w:rFonts w:asciiTheme="minorHAnsi" w:hAnsiTheme="minorHAnsi" w:cstheme="minorHAnsi"/>
                <w:sz w:val="18"/>
                <w:szCs w:val="18"/>
                <w:vertAlign w:val="superscript"/>
              </w:rPr>
              <w:fldChar w:fldCharType="end"/>
            </w:r>
            <w:r w:rsidR="005C4199"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0988035" w14:textId="77777777"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Zdôvodnenie udelenia odmeny (ako zložky mzdy) zamestnancom (ak relevantné), </w:t>
            </w:r>
          </w:p>
          <w:p w14:paraId="403CACA0" w14:textId="7339AA96" w:rsidR="00965B54" w:rsidRPr="00655D76" w:rsidRDefault="00CE61B2" w:rsidP="00965B54">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Bankový výpis preukazujúci úhradu výdavku (s identifikáciou konkrétnych platieb, zároveň sú identifikované aj kumulatívne platby za odvody a daň); </w:t>
            </w:r>
          </w:p>
          <w:p w14:paraId="777B74F5" w14:textId="2520C37D" w:rsidR="00B6406E" w:rsidRDefault="00CE61B2" w:rsidP="00522BF4">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r w:rsidR="00B6406E">
              <w:rPr>
                <w:rFonts w:asciiTheme="minorHAnsi" w:hAnsiTheme="minorHAnsi" w:cstheme="minorHAnsi"/>
                <w:sz w:val="18"/>
                <w:szCs w:val="18"/>
              </w:rPr>
              <w:t>;</w:t>
            </w:r>
          </w:p>
          <w:p w14:paraId="44590C28" w14:textId="2C74AB75" w:rsidR="00CE61B2" w:rsidRPr="00655D76" w:rsidRDefault="00B6406E" w:rsidP="000451AF">
            <w:pPr>
              <w:pStyle w:val="Default"/>
              <w:ind w:left="360"/>
              <w:jc w:val="both"/>
              <w:rPr>
                <w:rFonts w:asciiTheme="minorHAnsi" w:hAnsiTheme="minorHAnsi" w:cstheme="minorHAnsi"/>
                <w:sz w:val="18"/>
                <w:szCs w:val="18"/>
              </w:rPr>
            </w:pPr>
            <w:r w:rsidRPr="000451AF">
              <w:rPr>
                <w:rFonts w:asciiTheme="minorHAnsi" w:hAnsiTheme="minorHAnsi" w:cstheme="minorHAnsi"/>
                <w:sz w:val="18"/>
                <w:szCs w:val="18"/>
              </w:rPr>
              <w:t>Aktualizované osobitné predpisy organizácie, resp. kolektívne zmluvy alebo pracovné zmluvy/ich dodatky potvrdzujúce oprávnenosť výdavkov na doplnkové dôchodkové poistenie (ak relevantné)</w:t>
            </w:r>
            <w:r w:rsidR="000451AF" w:rsidRPr="000451AF">
              <w:rPr>
                <w:rFonts w:asciiTheme="minorHAnsi" w:hAnsiTheme="minorHAnsi" w:cstheme="minorHAnsi"/>
                <w:sz w:val="18"/>
                <w:szCs w:val="18"/>
              </w:rPr>
              <w:t>.</w:t>
            </w:r>
          </w:p>
        </w:tc>
      </w:tr>
    </w:tbl>
    <w:p w14:paraId="61300C22" w14:textId="76064DF6" w:rsidR="00CE61B2" w:rsidRPr="00655D76" w:rsidRDefault="6980011B" w:rsidP="002B2FBD">
      <w:pPr>
        <w:pStyle w:val="Nadpis2"/>
        <w:spacing w:before="360" w:after="360" w:line="240" w:lineRule="auto"/>
        <w:ind w:left="567" w:hanging="578"/>
        <w:rPr>
          <w:rFonts w:asciiTheme="minorHAnsi" w:hAnsiTheme="minorHAnsi" w:cstheme="minorHAnsi"/>
        </w:rPr>
      </w:pPr>
      <w:bookmarkStart w:id="187" w:name="_Toc168474951"/>
      <w:bookmarkStart w:id="188" w:name="_Toc168485044"/>
      <w:bookmarkStart w:id="189" w:name="_Toc168474952"/>
      <w:bookmarkStart w:id="190" w:name="_Toc168485045"/>
      <w:bookmarkStart w:id="191" w:name="_Toc168474953"/>
      <w:bookmarkStart w:id="192" w:name="_Toc168485046"/>
      <w:bookmarkStart w:id="193" w:name="_Toc168474954"/>
      <w:bookmarkStart w:id="194" w:name="_Toc168485047"/>
      <w:bookmarkStart w:id="195" w:name="_Toc168474955"/>
      <w:bookmarkStart w:id="196" w:name="_Toc168485048"/>
      <w:bookmarkStart w:id="197" w:name="_Toc201132405"/>
      <w:bookmarkEnd w:id="187"/>
      <w:bookmarkEnd w:id="188"/>
      <w:bookmarkEnd w:id="189"/>
      <w:bookmarkEnd w:id="190"/>
      <w:bookmarkEnd w:id="191"/>
      <w:bookmarkEnd w:id="192"/>
      <w:bookmarkEnd w:id="193"/>
      <w:bookmarkEnd w:id="194"/>
      <w:bookmarkEnd w:id="195"/>
      <w:bookmarkEnd w:id="196"/>
      <w:r w:rsidRPr="00655D76">
        <w:rPr>
          <w:rFonts w:asciiTheme="minorHAnsi" w:hAnsiTheme="minorHAnsi" w:cstheme="minorHAnsi"/>
        </w:rPr>
        <w:lastRenderedPageBreak/>
        <w:t>Personálne výdavky externého charakteru – externé služby</w:t>
      </w:r>
      <w:r w:rsidR="00677D94" w:rsidRPr="00655D76">
        <w:rPr>
          <w:rStyle w:val="Odkaznapoznmkupodiarou"/>
          <w:rFonts w:asciiTheme="minorHAnsi" w:hAnsiTheme="minorHAnsi" w:cstheme="minorHAnsi"/>
        </w:rPr>
        <w:footnoteReference w:id="40"/>
      </w:r>
      <w:bookmarkEnd w:id="197"/>
      <w:r w:rsidRPr="00655D76">
        <w:rPr>
          <w:rFonts w:asciiTheme="minorHAnsi" w:hAnsiTheme="minorHAnsi" w:cstheme="minorHAnsi"/>
        </w:rPr>
        <w:t xml:space="preserve"> </w:t>
      </w:r>
    </w:p>
    <w:p w14:paraId="45319D01" w14:textId="77777777" w:rsidR="00B609BB" w:rsidRPr="00655D76" w:rsidRDefault="650081FE">
      <w:pPr>
        <w:spacing w:before="120" w:after="120" w:line="240" w:lineRule="auto"/>
        <w:jc w:val="both"/>
      </w:pPr>
      <w:r w:rsidRPr="00655D76">
        <w:t xml:space="preserve">Vznikajú na základe zmluvného vzťahu v zmysle Obchodného zákonníka. </w:t>
      </w:r>
    </w:p>
    <w:p w14:paraId="5A47CF5D" w14:textId="37DC9603" w:rsidR="00CE61B2" w:rsidRPr="00655D76" w:rsidRDefault="650081FE">
      <w:pPr>
        <w:spacing w:before="120" w:after="120" w:line="240" w:lineRule="auto"/>
        <w:jc w:val="both"/>
      </w:pPr>
      <w:r w:rsidRPr="00655D76">
        <w:t xml:space="preserve">Personálne výdavky externého charakteru predstavujú výdavky </w:t>
      </w:r>
      <w:r w:rsidR="00EF2D97" w:rsidRPr="00655D76">
        <w:t xml:space="preserve">na externých </w:t>
      </w:r>
      <w:r w:rsidR="00B609BB" w:rsidRPr="00655D76">
        <w:t>odborník</w:t>
      </w:r>
      <w:r w:rsidR="00EF2D97" w:rsidRPr="00655D76">
        <w:t>ov</w:t>
      </w:r>
      <w:r w:rsidR="00B609BB" w:rsidRPr="00655D76">
        <w:t>/</w:t>
      </w:r>
      <w:r w:rsidR="00EF2D97" w:rsidRPr="00655D76">
        <w:t xml:space="preserve">konzultantov </w:t>
      </w:r>
      <w:r w:rsidRPr="00655D76">
        <w:t>dodávateľa/dodávateľov</w:t>
      </w:r>
      <w:r w:rsidR="00EF2D97" w:rsidRPr="00655D76">
        <w:t xml:space="preserve"> poskytujúci</w:t>
      </w:r>
      <w:r w:rsidR="00E91715" w:rsidRPr="00655D76">
        <w:t>ch</w:t>
      </w:r>
      <w:r w:rsidR="00EF2D97" w:rsidRPr="00655D76">
        <w:t xml:space="preserve"> odborné služby na základe zmluvy o dielo alebo inej zmluvy o poskytovaní služieb </w:t>
      </w:r>
      <w:r w:rsidRPr="00655D76">
        <w:t>uvádzané v merných jednotkách ČD/ČH</w:t>
      </w:r>
      <w:r w:rsidR="00EF2D97" w:rsidRPr="00655D76">
        <w:t xml:space="preserve">. </w:t>
      </w:r>
      <w:r w:rsidRPr="00655D76">
        <w:t xml:space="preserve"> </w:t>
      </w:r>
    </w:p>
    <w:p w14:paraId="0FEAFDAD" w14:textId="64BE6C93" w:rsidR="00CE61B2" w:rsidRPr="00655D76" w:rsidRDefault="00CE61B2" w:rsidP="00EB66F5">
      <w:pPr>
        <w:spacing w:before="120" w:after="120" w:line="240" w:lineRule="auto"/>
        <w:jc w:val="both"/>
        <w:rPr>
          <w:rFonts w:cstheme="minorHAnsi"/>
        </w:rPr>
      </w:pPr>
      <w:r w:rsidRPr="00655D76">
        <w:rPr>
          <w:rFonts w:cstheme="minorHAnsi"/>
        </w:rPr>
        <w:t xml:space="preserve">Pri predložení </w:t>
      </w:r>
      <w:r w:rsidRPr="00655D76">
        <w:rPr>
          <w:rFonts w:cstheme="minorHAnsi"/>
          <w:b/>
          <w:bCs/>
        </w:rPr>
        <w:t xml:space="preserve">prvej ŽoP </w:t>
      </w:r>
      <w:r w:rsidRPr="00655D76">
        <w:rPr>
          <w:rFonts w:cstheme="minorHAnsi"/>
        </w:rPr>
        <w:t xml:space="preserve">zahŕňajúcej personálne výdavky externého charakteru, má </w:t>
      </w:r>
      <w:r w:rsidR="00312EE9"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w:t>
      </w:r>
      <w:r w:rsidR="00083858" w:rsidRPr="00655D76">
        <w:rPr>
          <w:rFonts w:cstheme="minorHAnsi"/>
        </w:rPr>
        <w:t xml:space="preserve">v zmysle tabuľky č. </w:t>
      </w:r>
      <w:r w:rsidR="00025DA2" w:rsidRPr="00655D76">
        <w:rPr>
          <w:rFonts w:cstheme="minorHAnsi"/>
        </w:rPr>
        <w:t>4</w:t>
      </w:r>
      <w:r w:rsidRPr="00655D76">
        <w:rPr>
          <w:rFonts w:cstheme="minorHAnsi"/>
        </w:rPr>
        <w:t xml:space="preserve">. Prijímateľ predkladá ŽoP </w:t>
      </w:r>
      <w:r w:rsidR="00156FAB" w:rsidRPr="00655D76">
        <w:rPr>
          <w:rFonts w:cstheme="minorHAnsi"/>
        </w:rPr>
        <w:t>v</w:t>
      </w:r>
      <w:r w:rsidR="00083858" w:rsidRPr="00655D76">
        <w:rPr>
          <w:rFonts w:cstheme="minorHAnsi"/>
        </w:rPr>
        <w:t>ykonávateľovi</w:t>
      </w:r>
      <w:r w:rsidRPr="00655D76">
        <w:rPr>
          <w:rFonts w:cstheme="minorHAnsi"/>
        </w:rPr>
        <w:t xml:space="preserve"> vždy po prevzatí (akceptácii, prebratí) určitého výstupu/výstupov v zmysle dodávateľskej zmluvy (zmluva o dielo, zmluva na dodávku služieb a pod.) a</w:t>
      </w:r>
      <w:r w:rsidR="0021642C">
        <w:rPr>
          <w:rFonts w:cstheme="minorHAnsi"/>
        </w:rPr>
        <w:t xml:space="preserve"> to </w:t>
      </w:r>
      <w:r w:rsidRPr="00655D76">
        <w:rPr>
          <w:rFonts w:cstheme="minorHAnsi"/>
        </w:rPr>
        <w:t xml:space="preserve">v zmysle schválenej zmluvy o </w:t>
      </w:r>
      <w:r w:rsidR="00083858" w:rsidRPr="00655D76">
        <w:rPr>
          <w:rFonts w:cstheme="minorHAnsi"/>
        </w:rPr>
        <w:t>PPM</w:t>
      </w:r>
      <w:r w:rsidRPr="00655D76">
        <w:rPr>
          <w:rFonts w:cstheme="minorHAnsi"/>
        </w:rPr>
        <w:t>. Overenie oprávnenosti predmetného výdavku bude uskutočnené na základe predloženia dokladu o fyzickom dodaní predmetného diela (akceptačný a/alebo preberací protokol, dodací list, testovací protokol a</w:t>
      </w:r>
      <w:r w:rsidR="00482F78" w:rsidRPr="00655D76">
        <w:rPr>
          <w:rFonts w:cstheme="minorHAnsi"/>
        </w:rPr>
        <w:t> </w:t>
      </w:r>
      <w:r w:rsidRPr="00655D76">
        <w:rPr>
          <w:rFonts w:cstheme="minorHAnsi"/>
        </w:rPr>
        <w:t>iné</w:t>
      </w:r>
      <w:r w:rsidR="00482F78" w:rsidRPr="00655D76">
        <w:rPr>
          <w:rFonts w:cstheme="minorHAnsi"/>
        </w:rPr>
        <w:t>)</w:t>
      </w:r>
      <w:r w:rsidRPr="00655D76">
        <w:rPr>
          <w:rFonts w:cstheme="minorHAnsi"/>
        </w:rPr>
        <w:t xml:space="preserve">. </w:t>
      </w:r>
      <w:r w:rsidR="001A13D2" w:rsidRPr="00655D76">
        <w:rPr>
          <w:rFonts w:cstheme="minorHAnsi"/>
          <w:b/>
          <w:bCs/>
        </w:rPr>
        <w:t>Sumarizačný hárok</w:t>
      </w:r>
      <w:r w:rsidR="009F54B8" w:rsidRPr="00655D76">
        <w:rPr>
          <w:rFonts w:cstheme="minorHAnsi"/>
          <w:b/>
          <w:bCs/>
        </w:rPr>
        <w:t xml:space="preserve"> – </w:t>
      </w:r>
      <w:r w:rsidR="00B63411">
        <w:rPr>
          <w:rFonts w:cstheme="minorHAnsi"/>
          <w:b/>
          <w:bCs/>
        </w:rPr>
        <w:t>E</w:t>
      </w:r>
      <w:r w:rsidR="009F54B8" w:rsidRPr="00655D76">
        <w:rPr>
          <w:rFonts w:cstheme="minorHAnsi"/>
          <w:b/>
          <w:bCs/>
        </w:rPr>
        <w:t>xterné kapacity</w:t>
      </w:r>
      <w:r w:rsidR="00A1042B">
        <w:rPr>
          <w:rFonts w:cstheme="minorHAnsi"/>
          <w:b/>
          <w:bCs/>
        </w:rPr>
        <w:t xml:space="preserve"> </w:t>
      </w:r>
      <w:r w:rsidR="00A1042B" w:rsidRPr="00655D76">
        <w:rPr>
          <w:rFonts w:cstheme="minorHAnsi"/>
          <w:b/>
        </w:rPr>
        <w:t>(príloha č. 2b)</w:t>
      </w:r>
      <w:r w:rsidRPr="00655D76">
        <w:rPr>
          <w:rFonts w:cstheme="minorHAnsi"/>
          <w:b/>
          <w:bCs/>
        </w:rPr>
        <w:t xml:space="preserve"> </w:t>
      </w:r>
      <w:r w:rsidR="00355137" w:rsidRPr="00655D76">
        <w:rPr>
          <w:rFonts w:cstheme="minorHAnsi"/>
          <w:bCs/>
        </w:rPr>
        <w:t xml:space="preserve">deklaruje výdavky </w:t>
      </w:r>
      <w:r w:rsidRPr="00655D76">
        <w:rPr>
          <w:rFonts w:cstheme="minorHAnsi"/>
        </w:rPr>
        <w:t>prác za pracovníka dodávateľa na konkrétnom v</w:t>
      </w:r>
      <w:r w:rsidR="00EB5920" w:rsidRPr="00655D76">
        <w:rPr>
          <w:rFonts w:cstheme="minorHAnsi"/>
        </w:rPr>
        <w:t>ýstupe</w:t>
      </w:r>
      <w:r w:rsidRPr="00655D76">
        <w:rPr>
          <w:rFonts w:cstheme="minorHAnsi"/>
        </w:rPr>
        <w:t xml:space="preserve">, stave výstupu a fázy projektu v zmysle zmluvy o </w:t>
      </w:r>
      <w:r w:rsidR="001A13D2" w:rsidRPr="00655D76">
        <w:rPr>
          <w:rFonts w:cstheme="minorHAnsi"/>
        </w:rPr>
        <w:t>PPM</w:t>
      </w:r>
      <w:r w:rsidRPr="00655D76">
        <w:rPr>
          <w:rFonts w:cstheme="minorHAnsi"/>
        </w:rPr>
        <w:t xml:space="preserve">, v rámci ktorej bol vyhotovený výstup. </w:t>
      </w:r>
    </w:p>
    <w:p w14:paraId="451295FC" w14:textId="1CABB3B7" w:rsidR="00CE61B2" w:rsidRPr="00655D76" w:rsidRDefault="00CE61B2">
      <w:pPr>
        <w:spacing w:before="120" w:after="120" w:line="240" w:lineRule="auto"/>
        <w:jc w:val="both"/>
        <w:rPr>
          <w:rFonts w:cstheme="minorHAnsi"/>
        </w:rPr>
      </w:pPr>
      <w:r w:rsidRPr="00655D76">
        <w:rPr>
          <w:rFonts w:cstheme="minorHAnsi"/>
        </w:rPr>
        <w:t xml:space="preserve">Prijímateľ pri predložení </w:t>
      </w:r>
      <w:r w:rsidRPr="00655D76">
        <w:rPr>
          <w:rFonts w:cstheme="minorHAnsi"/>
          <w:b/>
          <w:bCs/>
        </w:rPr>
        <w:t xml:space="preserve">nasledujúcich ŽoP </w:t>
      </w:r>
      <w:r w:rsidRPr="00655D76">
        <w:rPr>
          <w:rFonts w:cstheme="minorHAnsi"/>
        </w:rPr>
        <w:t>zahŕňajúcich personálne výdavky externého charakteru bu</w:t>
      </w:r>
      <w:r w:rsidR="001A13D2" w:rsidRPr="00655D76">
        <w:rPr>
          <w:rFonts w:cstheme="minorHAnsi"/>
        </w:rPr>
        <w:t xml:space="preserve">de postupovať podľa tabuľky č. </w:t>
      </w:r>
      <w:r w:rsidR="00E12D65" w:rsidRPr="00655D76">
        <w:rPr>
          <w:rFonts w:cstheme="minorHAnsi"/>
        </w:rPr>
        <w:t>4</w:t>
      </w:r>
      <w:r w:rsidRPr="00655D76">
        <w:rPr>
          <w:rFonts w:cstheme="minorHAnsi"/>
        </w:rPr>
        <w:t xml:space="preserve">, t. j. </w:t>
      </w:r>
      <w:r w:rsidRPr="00655D76">
        <w:rPr>
          <w:rFonts w:cstheme="minorHAnsi"/>
          <w:b/>
          <w:bCs/>
        </w:rPr>
        <w:t xml:space="preserve">nebude predkladať </w:t>
      </w:r>
      <w:r w:rsidRPr="00655D76">
        <w:rPr>
          <w:rFonts w:cstheme="minorHAnsi"/>
        </w:rPr>
        <w:t>napr. dodávateľskú zmluvu/dodatky, pokiaľ v tejto dokumentácii nenastali žiadne zmeny od predloženia prvej ŽoP k tomuto typu výdavku</w:t>
      </w:r>
      <w:r w:rsidRPr="00655D76">
        <w:rPr>
          <w:rFonts w:cstheme="minorHAnsi"/>
          <w:b/>
          <w:bCs/>
        </w:rPr>
        <w:t xml:space="preserve">. </w:t>
      </w:r>
      <w:r w:rsidRPr="00655D76">
        <w:rPr>
          <w:rFonts w:cstheme="minorHAnsi"/>
        </w:rPr>
        <w:t>Prijímateľ na účely sumarizácie činností/pozíci</w:t>
      </w:r>
      <w:r w:rsidR="00A75659">
        <w:rPr>
          <w:rFonts w:cstheme="minorHAnsi"/>
        </w:rPr>
        <w:t>í</w:t>
      </w:r>
      <w:r w:rsidRPr="00655D76">
        <w:rPr>
          <w:rFonts w:cstheme="minorHAnsi"/>
        </w:rPr>
        <w:t xml:space="preserve"> na projekte bude predkladať </w:t>
      </w:r>
      <w:r w:rsidR="001A13D2" w:rsidRPr="00655D76">
        <w:rPr>
          <w:rFonts w:cstheme="minorHAnsi"/>
          <w:b/>
          <w:bCs/>
        </w:rPr>
        <w:t>Sumarizačný hárok</w:t>
      </w:r>
      <w:r w:rsidRPr="00655D76">
        <w:rPr>
          <w:rFonts w:cstheme="minorHAnsi"/>
          <w:b/>
          <w:bCs/>
        </w:rPr>
        <w:t xml:space="preserve"> </w:t>
      </w:r>
      <w:r w:rsidR="005C4199" w:rsidRPr="00655D76">
        <w:rPr>
          <w:rFonts w:cstheme="minorHAnsi"/>
          <w:b/>
          <w:bCs/>
        </w:rPr>
        <w:t xml:space="preserve">– </w:t>
      </w:r>
      <w:r w:rsidR="00B63411">
        <w:rPr>
          <w:rFonts w:cstheme="minorHAnsi"/>
          <w:b/>
          <w:bCs/>
        </w:rPr>
        <w:lastRenderedPageBreak/>
        <w:t>E</w:t>
      </w:r>
      <w:r w:rsidR="009F54B8" w:rsidRPr="00655D76">
        <w:rPr>
          <w:rFonts w:cstheme="minorHAnsi"/>
          <w:b/>
          <w:bCs/>
        </w:rPr>
        <w:t>xterné kapacity</w:t>
      </w:r>
      <w:r w:rsidR="005C4199" w:rsidRPr="00655D76">
        <w:rPr>
          <w:rFonts w:cstheme="minorHAnsi"/>
          <w:b/>
          <w:bCs/>
        </w:rPr>
        <w:t xml:space="preserve"> </w:t>
      </w:r>
      <w:r w:rsidR="005C4199" w:rsidRPr="00655D76">
        <w:rPr>
          <w:rFonts w:cstheme="minorHAnsi"/>
          <w:b/>
        </w:rPr>
        <w:t>(príloha č. 2</w:t>
      </w:r>
      <w:r w:rsidR="009F54B8" w:rsidRPr="00655D76">
        <w:rPr>
          <w:rFonts w:cstheme="minorHAnsi"/>
          <w:b/>
        </w:rPr>
        <w:t>b</w:t>
      </w:r>
      <w:r w:rsidR="001A13D2" w:rsidRPr="00655D76">
        <w:rPr>
          <w:rFonts w:cstheme="minorHAnsi"/>
          <w:b/>
        </w:rPr>
        <w:t>)</w:t>
      </w:r>
      <w:r w:rsidR="00B609BB" w:rsidRPr="00655D76">
        <w:rPr>
          <w:rFonts w:cstheme="minorHAnsi"/>
        </w:rPr>
        <w:t xml:space="preserve"> a pri ich vypĺňaní bude postupovať v zmysle pokynov v nich uvedených. </w:t>
      </w:r>
    </w:p>
    <w:p w14:paraId="7510D0F7" w14:textId="6DD75DD8" w:rsidR="001A13D2" w:rsidRPr="00655D76" w:rsidRDefault="005C4199">
      <w:pPr>
        <w:spacing w:before="120" w:after="120" w:line="240" w:lineRule="auto"/>
        <w:jc w:val="both"/>
        <w:rPr>
          <w:rFonts w:cstheme="minorHAnsi"/>
          <w:b/>
        </w:rPr>
      </w:pPr>
      <w:r w:rsidRPr="00655D76">
        <w:rPr>
          <w:rFonts w:cstheme="minorHAnsi"/>
          <w:b/>
        </w:rPr>
        <w:t>Príloha č. 2</w:t>
      </w:r>
      <w:r w:rsidR="009F54B8" w:rsidRPr="00655D76">
        <w:rPr>
          <w:rFonts w:cstheme="minorHAnsi"/>
          <w:b/>
        </w:rPr>
        <w:t>b</w:t>
      </w:r>
      <w:r w:rsidR="001A13D2" w:rsidRPr="00655D76">
        <w:rPr>
          <w:rFonts w:cstheme="minorHAnsi"/>
          <w:b/>
        </w:rPr>
        <w:t xml:space="preserve"> Sumarizačný hárok</w:t>
      </w:r>
      <w:r w:rsidRPr="00655D76">
        <w:rPr>
          <w:rFonts w:cstheme="minorHAnsi"/>
          <w:b/>
        </w:rPr>
        <w:t xml:space="preserve"> – </w:t>
      </w:r>
      <w:r w:rsidR="009A35DB">
        <w:rPr>
          <w:rFonts w:cstheme="minorHAnsi"/>
          <w:b/>
        </w:rPr>
        <w:t>E</w:t>
      </w:r>
      <w:r w:rsidR="009F54B8" w:rsidRPr="00C83862">
        <w:rPr>
          <w:rFonts w:cstheme="minorHAnsi"/>
          <w:b/>
        </w:rPr>
        <w:t>xterné kapacity</w:t>
      </w:r>
      <w:r w:rsidR="009F54B8" w:rsidRPr="00655D76">
        <w:rPr>
          <w:rFonts w:cstheme="minorHAnsi"/>
        </w:rPr>
        <w:t xml:space="preserve"> </w:t>
      </w:r>
      <w:r w:rsidR="001A13D2" w:rsidRPr="00655D76">
        <w:rPr>
          <w:rFonts w:cstheme="minorHAnsi"/>
        </w:rPr>
        <w:t xml:space="preserve">bude pre účely </w:t>
      </w:r>
      <w:r w:rsidR="009C4928" w:rsidRPr="00655D76">
        <w:rPr>
          <w:rFonts w:cstheme="minorHAnsi"/>
        </w:rPr>
        <w:t>AFK</w:t>
      </w:r>
      <w:r w:rsidR="001A13D2" w:rsidRPr="00655D76">
        <w:rPr>
          <w:rFonts w:cstheme="minorHAnsi"/>
        </w:rPr>
        <w:t xml:space="preserve"> ŽoP pre </w:t>
      </w:r>
      <w:r w:rsidR="00156FAB" w:rsidRPr="00655D76">
        <w:rPr>
          <w:rFonts w:cstheme="minorHAnsi"/>
        </w:rPr>
        <w:t>v</w:t>
      </w:r>
      <w:r w:rsidR="001A13D2" w:rsidRPr="00655D76">
        <w:rPr>
          <w:rFonts w:cstheme="minorHAnsi"/>
        </w:rPr>
        <w:t xml:space="preserve">ykonávateľa základom k overeniu a akceptácii a tiež </w:t>
      </w:r>
      <w:r w:rsidR="001A13D2" w:rsidRPr="00655D76">
        <w:rPr>
          <w:rFonts w:cstheme="minorHAnsi"/>
          <w:b/>
        </w:rPr>
        <w:t xml:space="preserve">podkladom pre </w:t>
      </w:r>
      <w:r w:rsidR="00156FAB" w:rsidRPr="00655D76">
        <w:rPr>
          <w:rFonts w:cstheme="minorHAnsi"/>
          <w:b/>
        </w:rPr>
        <w:t>v</w:t>
      </w:r>
      <w:r w:rsidR="001A13D2" w:rsidRPr="00655D76">
        <w:rPr>
          <w:rFonts w:cstheme="minorHAnsi"/>
          <w:b/>
        </w:rPr>
        <w:t>ykonávateľa k overovaniu duplicity/prekrývania sa týchto výdavkov personálneho charakteru v rámci projektu a projektov vzájomne, resp. iných projektov prijímateľa z iných programov EÚ alebo vnútroštátnych programov</w:t>
      </w:r>
      <w:r w:rsidR="001A13D2" w:rsidRPr="00655D76">
        <w:rPr>
          <w:rStyle w:val="Odkaznapoznmkupodiarou"/>
          <w:rFonts w:cstheme="minorHAnsi"/>
          <w:b/>
        </w:rPr>
        <w:footnoteReference w:id="41"/>
      </w:r>
      <w:r w:rsidR="001A13D2" w:rsidRPr="00655D76">
        <w:rPr>
          <w:rFonts w:cstheme="minorHAnsi"/>
          <w:b/>
        </w:rPr>
        <w:t xml:space="preserve">. </w:t>
      </w:r>
    </w:p>
    <w:p w14:paraId="75CABD8F" w14:textId="573164FC" w:rsidR="007035FA" w:rsidRPr="00655D76" w:rsidRDefault="00CE61B2">
      <w:pPr>
        <w:spacing w:before="120" w:after="120" w:line="240" w:lineRule="auto"/>
        <w:jc w:val="both"/>
        <w:rPr>
          <w:rFonts w:cstheme="minorHAnsi"/>
        </w:rPr>
      </w:pPr>
      <w:r w:rsidRPr="00655D76">
        <w:rPr>
          <w:rFonts w:cstheme="minorHAnsi"/>
        </w:rPr>
        <w:t xml:space="preserve">Zjednodušené </w:t>
      </w:r>
      <w:r w:rsidR="003A45F0" w:rsidRPr="00655D76">
        <w:rPr>
          <w:rFonts w:cstheme="minorHAnsi"/>
        </w:rPr>
        <w:t xml:space="preserve">mesačné </w:t>
      </w:r>
      <w:r w:rsidRPr="00655D76">
        <w:rPr>
          <w:rFonts w:cstheme="minorHAnsi"/>
        </w:rPr>
        <w:t xml:space="preserve">pracovné výkazy je </w:t>
      </w:r>
      <w:r w:rsidR="00312EE9" w:rsidRPr="00655D76">
        <w:rPr>
          <w:rFonts w:cstheme="minorHAnsi"/>
        </w:rPr>
        <w:t>p</w:t>
      </w:r>
      <w:r w:rsidRPr="00655D76">
        <w:rPr>
          <w:rFonts w:cstheme="minorHAnsi"/>
        </w:rPr>
        <w:t>rijímateľ povinný naďalej vyžadovať od dodávateľa poskytujúceho exte</w:t>
      </w:r>
      <w:r w:rsidR="001A13D2" w:rsidRPr="00655D76">
        <w:rPr>
          <w:rFonts w:cstheme="minorHAnsi"/>
        </w:rPr>
        <w:t>rnú službu. Zjednodušené</w:t>
      </w:r>
      <w:r w:rsidRPr="00655D76">
        <w:rPr>
          <w:rFonts w:cstheme="minorHAnsi"/>
        </w:rPr>
        <w:t xml:space="preserve"> </w:t>
      </w:r>
      <w:r w:rsidR="003A45F0" w:rsidRPr="00655D76">
        <w:rPr>
          <w:rFonts w:cstheme="minorHAnsi"/>
        </w:rPr>
        <w:t xml:space="preserve">mesačné </w:t>
      </w:r>
      <w:r w:rsidRPr="00655D76">
        <w:rPr>
          <w:rFonts w:cstheme="minorHAnsi"/>
        </w:rPr>
        <w:t xml:space="preserve">pracovné výkazy zostávajú u </w:t>
      </w:r>
      <w:r w:rsidR="00312EE9" w:rsidRPr="00655D76">
        <w:rPr>
          <w:rFonts w:cstheme="minorHAnsi"/>
        </w:rPr>
        <w:t>p</w:t>
      </w:r>
      <w:r w:rsidRPr="00655D76">
        <w:rPr>
          <w:rFonts w:cstheme="minorHAnsi"/>
        </w:rPr>
        <w:t>rijímateľa a v prípade vyžiadania</w:t>
      </w:r>
      <w:r w:rsidR="003C3DFD" w:rsidRPr="00655D76">
        <w:rPr>
          <w:rFonts w:cstheme="minorHAnsi"/>
        </w:rPr>
        <w:t xml:space="preserve"> od</w:t>
      </w:r>
      <w:r w:rsidRPr="00655D76">
        <w:rPr>
          <w:rFonts w:cstheme="minorHAnsi"/>
        </w:rPr>
        <w:t xml:space="preserve"> </w:t>
      </w:r>
      <w:r w:rsidR="00156FAB" w:rsidRPr="00655D76">
        <w:rPr>
          <w:rFonts w:cstheme="minorHAnsi"/>
        </w:rPr>
        <w:t>v</w:t>
      </w:r>
      <w:r w:rsidR="001A13D2" w:rsidRPr="00655D76">
        <w:rPr>
          <w:rFonts w:cstheme="minorHAnsi"/>
        </w:rPr>
        <w:t>ykonávateľa</w:t>
      </w:r>
      <w:r w:rsidR="00544CCA">
        <w:rPr>
          <w:rFonts w:cstheme="minorHAnsi"/>
        </w:rPr>
        <w:t>,</w:t>
      </w:r>
      <w:r w:rsidRPr="00655D76">
        <w:rPr>
          <w:rFonts w:cstheme="minorHAnsi"/>
        </w:rPr>
        <w:t xml:space="preserve"> budú predložené (v prípade potreby) v rámci výkonu </w:t>
      </w:r>
      <w:r w:rsidR="001A13D2" w:rsidRPr="00655D76">
        <w:rPr>
          <w:rFonts w:cstheme="minorHAnsi"/>
        </w:rPr>
        <w:t>AFK</w:t>
      </w:r>
      <w:r w:rsidRPr="00655D76">
        <w:rPr>
          <w:rFonts w:cstheme="minorHAnsi"/>
        </w:rPr>
        <w:t xml:space="preserve"> resp. </w:t>
      </w:r>
      <w:r w:rsidR="001A13D2" w:rsidRPr="00655D76">
        <w:rPr>
          <w:rFonts w:cstheme="minorHAnsi"/>
        </w:rPr>
        <w:t>FKnM</w:t>
      </w:r>
      <w:r w:rsidRPr="00655D76">
        <w:rPr>
          <w:rFonts w:cstheme="minorHAnsi"/>
        </w:rPr>
        <w:t xml:space="preserve"> ŽoP v zmysle </w:t>
      </w:r>
      <w:r w:rsidR="003C3DFD" w:rsidRPr="00655D76">
        <w:rPr>
          <w:rFonts w:cstheme="minorHAnsi"/>
        </w:rPr>
        <w:t xml:space="preserve">uvedených </w:t>
      </w:r>
      <w:r w:rsidRPr="00655D76">
        <w:rPr>
          <w:rFonts w:cstheme="minorHAnsi"/>
        </w:rPr>
        <w:t>podmienok. V</w:t>
      </w:r>
      <w:r w:rsidR="00517373" w:rsidRPr="00655D76">
        <w:rPr>
          <w:rFonts w:cstheme="minorHAnsi"/>
        </w:rPr>
        <w:t> </w:t>
      </w:r>
      <w:r w:rsidRPr="00655D76">
        <w:rPr>
          <w:rFonts w:cstheme="minorHAnsi"/>
        </w:rPr>
        <w:t>prípade</w:t>
      </w:r>
      <w:r w:rsidR="00517373" w:rsidRPr="00655D76">
        <w:rPr>
          <w:rFonts w:cstheme="minorHAnsi"/>
        </w:rPr>
        <w:t xml:space="preserve">, </w:t>
      </w:r>
      <w:r w:rsidRPr="00655D76">
        <w:rPr>
          <w:rFonts w:cstheme="minorHAnsi"/>
        </w:rPr>
        <w:t xml:space="preserve">ak predkladaná ŽoP obsahuje výdavky za viacerých dodávateľov, predkladá </w:t>
      </w:r>
      <w:r w:rsidR="00312EE9" w:rsidRPr="00655D76">
        <w:rPr>
          <w:rFonts w:cstheme="minorHAnsi"/>
        </w:rPr>
        <w:t>p</w:t>
      </w:r>
      <w:r w:rsidRPr="00655D76">
        <w:rPr>
          <w:rFonts w:cstheme="minorHAnsi"/>
        </w:rPr>
        <w:t xml:space="preserve">rijímateľ jeden </w:t>
      </w:r>
      <w:r w:rsidR="00182B73">
        <w:rPr>
          <w:rFonts w:cstheme="minorHAnsi"/>
        </w:rPr>
        <w:t>S</w:t>
      </w:r>
      <w:r w:rsidR="001A13D2" w:rsidRPr="00655D76">
        <w:rPr>
          <w:rFonts w:cstheme="minorHAnsi"/>
        </w:rPr>
        <w:t>umarizačný hárok</w:t>
      </w:r>
      <w:r w:rsidR="00313C3E" w:rsidRPr="00655D76">
        <w:rPr>
          <w:rFonts w:cstheme="minorHAnsi"/>
        </w:rPr>
        <w:t xml:space="preserve"> – </w:t>
      </w:r>
      <w:r w:rsidR="00182B73">
        <w:rPr>
          <w:rFonts w:cstheme="minorHAnsi"/>
        </w:rPr>
        <w:t>E</w:t>
      </w:r>
      <w:r w:rsidR="00313C3E" w:rsidRPr="00655D76">
        <w:rPr>
          <w:rFonts w:cstheme="minorHAnsi"/>
        </w:rPr>
        <w:t>xterné kapacity</w:t>
      </w:r>
      <w:r w:rsidRPr="00655D76">
        <w:rPr>
          <w:rFonts w:cstheme="minorHAnsi"/>
        </w:rPr>
        <w:t xml:space="preserve">. </w:t>
      </w:r>
    </w:p>
    <w:p w14:paraId="772482B3" w14:textId="1CFC0E29" w:rsidR="00B609BB" w:rsidRPr="00655D76" w:rsidRDefault="00B609BB" w:rsidP="00EB66F5">
      <w:pPr>
        <w:spacing w:before="120" w:after="120" w:line="240" w:lineRule="auto"/>
        <w:jc w:val="both"/>
        <w:rPr>
          <w:rFonts w:cstheme="minorHAnsi"/>
        </w:rPr>
      </w:pPr>
      <w:r w:rsidRPr="00655D76">
        <w:rPr>
          <w:rFonts w:cstheme="minorHAnsi"/>
        </w:rPr>
        <w:t xml:space="preserve">Prijímateľ predkladá </w:t>
      </w:r>
      <w:r w:rsidR="00CE0064">
        <w:rPr>
          <w:rFonts w:cstheme="minorHAnsi"/>
        </w:rPr>
        <w:t>S</w:t>
      </w:r>
      <w:r w:rsidRPr="00655D76">
        <w:rPr>
          <w:rFonts w:cstheme="minorHAnsi"/>
        </w:rPr>
        <w:t>umarizačný hárok</w:t>
      </w:r>
      <w:r w:rsidR="00313C3E" w:rsidRPr="00655D76">
        <w:rPr>
          <w:rFonts w:cstheme="minorHAnsi"/>
        </w:rPr>
        <w:t xml:space="preserve"> – </w:t>
      </w:r>
      <w:r w:rsidR="000D3B5B">
        <w:rPr>
          <w:rFonts w:cstheme="minorHAnsi"/>
        </w:rPr>
        <w:t>E</w:t>
      </w:r>
      <w:r w:rsidR="00313C3E" w:rsidRPr="00655D76">
        <w:rPr>
          <w:rFonts w:cstheme="minorHAnsi"/>
        </w:rPr>
        <w:t xml:space="preserve">xterné kapacity </w:t>
      </w:r>
      <w:r w:rsidRPr="00655D76">
        <w:rPr>
          <w:rFonts w:cstheme="minorHAnsi"/>
        </w:rPr>
        <w:t>(príloha č.2</w:t>
      </w:r>
      <w:r w:rsidR="00313C3E" w:rsidRPr="00655D76">
        <w:rPr>
          <w:rFonts w:cstheme="minorHAnsi"/>
        </w:rPr>
        <w:t>b</w:t>
      </w:r>
      <w:r w:rsidRPr="00655D76">
        <w:rPr>
          <w:rFonts w:cstheme="minorHAnsi"/>
        </w:rPr>
        <w:t>) vo formáte PDF a zároveň aj v editovateľnej verzii vo formáte xls.</w:t>
      </w:r>
      <w:r w:rsidR="00C13415" w:rsidRPr="00655D76">
        <w:rPr>
          <w:rFonts w:cstheme="minorHAnsi"/>
        </w:rPr>
        <w:t>/</w:t>
      </w:r>
      <w:r w:rsidRPr="00655D76">
        <w:rPr>
          <w:rFonts w:cstheme="minorHAnsi"/>
        </w:rPr>
        <w:t>xlsx.</w:t>
      </w:r>
    </w:p>
    <w:p w14:paraId="7DD709F6" w14:textId="3AB5C6B1" w:rsidR="00CE61B2" w:rsidRPr="00655D76" w:rsidRDefault="0036141B" w:rsidP="00EB66F5">
      <w:pPr>
        <w:spacing w:before="120" w:after="120" w:line="240" w:lineRule="auto"/>
        <w:rPr>
          <w:rFonts w:cstheme="minorHAnsi"/>
        </w:rPr>
      </w:pPr>
      <w:r w:rsidRPr="00655D76">
        <w:rPr>
          <w:rFonts w:cstheme="minorHAnsi"/>
          <w:color w:val="000000"/>
        </w:rPr>
        <w:t>T</w:t>
      </w:r>
      <w:r w:rsidR="00A46CB7" w:rsidRPr="00655D76">
        <w:rPr>
          <w:rFonts w:cstheme="minorHAnsi"/>
          <w:color w:val="000000"/>
        </w:rPr>
        <w:t xml:space="preserve">ab. č. </w:t>
      </w:r>
      <w:r w:rsidR="006E6BF2" w:rsidRPr="00655D76">
        <w:rPr>
          <w:rFonts w:cstheme="minorHAnsi"/>
          <w:color w:val="000000"/>
        </w:rPr>
        <w:t>4</w:t>
      </w:r>
      <w:r w:rsidRPr="00655D76">
        <w:rPr>
          <w:rFonts w:cstheme="minorHAnsi"/>
          <w:color w:val="000000"/>
        </w:rPr>
        <w:t xml:space="preserve">: </w:t>
      </w:r>
      <w:r w:rsidRPr="00655D76">
        <w:rPr>
          <w:rFonts w:cstheme="minorHAnsi"/>
          <w:b/>
          <w:bCs/>
          <w:color w:val="000000"/>
        </w:rPr>
        <w:t>Personálne výdavky externého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095"/>
      </w:tblGrid>
      <w:tr w:rsidR="003C4654" w:rsidRPr="00655D76" w14:paraId="6A9D8FB0" w14:textId="77777777" w:rsidTr="6A5C623F">
        <w:trPr>
          <w:trHeight w:val="208"/>
        </w:trPr>
        <w:tc>
          <w:tcPr>
            <w:tcW w:w="2977" w:type="dxa"/>
            <w:shd w:val="clear" w:color="auto" w:fill="81B2DC" w:themeFill="accent1" w:themeFillShade="BF"/>
          </w:tcPr>
          <w:p w14:paraId="3DA61BAD" w14:textId="7D369834" w:rsidR="003C4654" w:rsidRPr="00655D76" w:rsidRDefault="00EB5920" w:rsidP="002523ED">
            <w:pPr>
              <w:autoSpaceDE w:val="0"/>
              <w:autoSpaceDN w:val="0"/>
              <w:adjustRightInd w:val="0"/>
              <w:spacing w:after="0" w:line="240" w:lineRule="auto"/>
              <w:jc w:val="center"/>
              <w:rPr>
                <w:rFonts w:cstheme="minorHAnsi"/>
                <w:b/>
              </w:rPr>
            </w:pPr>
            <w:r w:rsidRPr="00655D76">
              <w:rPr>
                <w:rFonts w:cstheme="minorHAnsi"/>
                <w:b/>
              </w:rPr>
              <w:t>Personálne výdavky</w:t>
            </w:r>
            <w:r w:rsidR="00D87A19" w:rsidRPr="00655D76">
              <w:rPr>
                <w:rFonts w:cstheme="minorHAnsi"/>
                <w:b/>
              </w:rPr>
              <w:t>/IT služby</w:t>
            </w:r>
            <w:r w:rsidRPr="00655D76">
              <w:rPr>
                <w:rFonts w:cstheme="minorHAnsi"/>
                <w:b/>
              </w:rPr>
              <w:t xml:space="preserve"> externého charakteru</w:t>
            </w:r>
          </w:p>
        </w:tc>
        <w:tc>
          <w:tcPr>
            <w:tcW w:w="6095" w:type="dxa"/>
            <w:shd w:val="clear" w:color="auto" w:fill="81B2DC" w:themeFill="accent1" w:themeFillShade="BF"/>
          </w:tcPr>
          <w:p w14:paraId="686E4D6F" w14:textId="1012969E" w:rsidR="003C4654" w:rsidRPr="00655D76" w:rsidRDefault="003C4654" w:rsidP="00B609BB">
            <w:pPr>
              <w:autoSpaceDE w:val="0"/>
              <w:autoSpaceDN w:val="0"/>
              <w:adjustRightInd w:val="0"/>
              <w:spacing w:after="0" w:line="240" w:lineRule="auto"/>
              <w:jc w:val="center"/>
              <w:rPr>
                <w:rFonts w:cstheme="minorHAnsi"/>
                <w:color w:val="000000"/>
                <w:sz w:val="19"/>
                <w:szCs w:val="19"/>
              </w:rPr>
            </w:pPr>
            <w:r w:rsidRPr="00655D76">
              <w:rPr>
                <w:rFonts w:cstheme="minorHAnsi"/>
              </w:rPr>
              <w:t xml:space="preserve">ŽoP </w:t>
            </w:r>
            <w:r w:rsidR="00B609BB" w:rsidRPr="00655D76">
              <w:rPr>
                <w:rFonts w:cstheme="minorHAnsi"/>
              </w:rPr>
              <w:t xml:space="preserve">predkladaná zo strany </w:t>
            </w:r>
            <w:r w:rsidR="008008F3" w:rsidRPr="00655D76">
              <w:rPr>
                <w:rFonts w:cstheme="minorHAnsi"/>
              </w:rPr>
              <w:t>p</w:t>
            </w:r>
            <w:r w:rsidR="00B609BB" w:rsidRPr="00655D76">
              <w:rPr>
                <w:rFonts w:cstheme="minorHAnsi"/>
              </w:rPr>
              <w:t xml:space="preserve">rijímateľa (prvé a následné uplatnenie daného výdavku) </w:t>
            </w:r>
          </w:p>
        </w:tc>
      </w:tr>
      <w:tr w:rsidR="003C4654" w:rsidRPr="00655D76" w14:paraId="6D2E2C63" w14:textId="77777777" w:rsidTr="00D23C2C">
        <w:trPr>
          <w:trHeight w:val="755"/>
        </w:trPr>
        <w:tc>
          <w:tcPr>
            <w:tcW w:w="2977" w:type="dxa"/>
            <w:vAlign w:val="center"/>
          </w:tcPr>
          <w:p w14:paraId="399E3026" w14:textId="3428DC07" w:rsidR="003C4654" w:rsidRPr="00655D76" w:rsidRDefault="00B609BB" w:rsidP="00B609BB">
            <w:pPr>
              <w:autoSpaceDE w:val="0"/>
              <w:autoSpaceDN w:val="0"/>
              <w:adjustRightInd w:val="0"/>
              <w:spacing w:after="0" w:line="240" w:lineRule="auto"/>
              <w:rPr>
                <w:rFonts w:cstheme="minorHAnsi"/>
                <w:color w:val="000000"/>
                <w:sz w:val="20"/>
                <w:szCs w:val="20"/>
              </w:rPr>
            </w:pPr>
            <w:r w:rsidRPr="00655D76">
              <w:rPr>
                <w:rFonts w:cstheme="minorHAnsi"/>
                <w:color w:val="000000"/>
                <w:sz w:val="20"/>
                <w:szCs w:val="20"/>
              </w:rPr>
              <w:t xml:space="preserve">Personálne výdavky externého charakteru POO - </w:t>
            </w:r>
            <w:r w:rsidR="003C4654" w:rsidRPr="00655D76">
              <w:rPr>
                <w:rFonts w:cstheme="minorHAnsi"/>
                <w:color w:val="000000"/>
                <w:sz w:val="20"/>
                <w:szCs w:val="20"/>
              </w:rPr>
              <w:t xml:space="preserve"> vykazované v ČD </w:t>
            </w:r>
          </w:p>
        </w:tc>
        <w:tc>
          <w:tcPr>
            <w:tcW w:w="6095" w:type="dxa"/>
          </w:tcPr>
          <w:p w14:paraId="04A9FA26" w14:textId="0CB802FB"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Dodávateľská zmluva a jej prílohy a dodatky, </w:t>
            </w:r>
            <w:r w:rsidR="00736685">
              <w:rPr>
                <w:rFonts w:cstheme="minorHAnsi"/>
                <w:color w:val="000000"/>
                <w:sz w:val="20"/>
                <w:szCs w:val="20"/>
              </w:rPr>
              <w:t>vrátane Správ</w:t>
            </w:r>
            <w:r w:rsidR="003118AB">
              <w:rPr>
                <w:rFonts w:cstheme="minorHAnsi"/>
                <w:color w:val="000000"/>
                <w:sz w:val="20"/>
                <w:szCs w:val="20"/>
              </w:rPr>
              <w:t>y</w:t>
            </w:r>
            <w:r w:rsidR="00736685">
              <w:rPr>
                <w:rFonts w:cstheme="minorHAnsi"/>
                <w:color w:val="000000"/>
                <w:sz w:val="20"/>
                <w:szCs w:val="20"/>
              </w:rPr>
              <w:t xml:space="preserve"> z kontroly procesu verejného obstarávania, </w:t>
            </w:r>
            <w:r w:rsidRPr="00655D76">
              <w:rPr>
                <w:rFonts w:cstheme="minorHAnsi"/>
                <w:color w:val="000000"/>
                <w:sz w:val="20"/>
                <w:szCs w:val="20"/>
              </w:rPr>
              <w:t xml:space="preserve">resp. iba jej príslušné časti nezverejnené v </w:t>
            </w:r>
            <w:r w:rsidR="000D316B" w:rsidRPr="00655D76">
              <w:rPr>
                <w:rFonts w:cstheme="minorHAnsi"/>
                <w:color w:val="000000"/>
                <w:sz w:val="20"/>
                <w:szCs w:val="20"/>
              </w:rPr>
              <w:t>CRZ</w:t>
            </w:r>
            <w:r w:rsidRPr="00655D76">
              <w:rPr>
                <w:rFonts w:cstheme="minorHAnsi"/>
                <w:color w:val="000000"/>
                <w:sz w:val="20"/>
                <w:szCs w:val="20"/>
              </w:rPr>
              <w:t xml:space="preserve"> – prijímateľ predkladá len </w:t>
            </w:r>
            <w:r w:rsidRPr="00655D76">
              <w:rPr>
                <w:rFonts w:cstheme="minorHAnsi"/>
                <w:b/>
                <w:bCs/>
                <w:color w:val="000000"/>
                <w:sz w:val="20"/>
                <w:szCs w:val="20"/>
              </w:rPr>
              <w:t xml:space="preserve">pri prvom uplatnení daného výdavku, </w:t>
            </w:r>
          </w:p>
          <w:p w14:paraId="0FF2B401" w14:textId="41E3D969" w:rsidR="00495549" w:rsidRPr="00655D76" w:rsidRDefault="00495549"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Objednávka (ak relevantné),</w:t>
            </w:r>
          </w:p>
          <w:p w14:paraId="07EE3D34" w14:textId="77777777"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Nový dodatok k dodávateľskej zmluve, resp. iba jej príslušné časti nezverejnené v CRZ – ak je to </w:t>
            </w:r>
            <w:r w:rsidRPr="00655D76">
              <w:rPr>
                <w:rFonts w:cstheme="minorHAnsi"/>
                <w:b/>
                <w:bCs/>
                <w:color w:val="000000"/>
                <w:sz w:val="20"/>
                <w:szCs w:val="20"/>
              </w:rPr>
              <w:t xml:space="preserve">relevantné </w:t>
            </w:r>
            <w:r w:rsidRPr="00655D76">
              <w:rPr>
                <w:rFonts w:cstheme="minorHAnsi"/>
                <w:color w:val="000000"/>
                <w:sz w:val="20"/>
                <w:szCs w:val="20"/>
              </w:rPr>
              <w:t xml:space="preserve">prijímateľ predkladá </w:t>
            </w:r>
            <w:r w:rsidRPr="00655D76">
              <w:rPr>
                <w:rFonts w:cstheme="minorHAnsi"/>
                <w:b/>
                <w:bCs/>
                <w:color w:val="000000"/>
                <w:sz w:val="20"/>
                <w:szCs w:val="20"/>
              </w:rPr>
              <w:t>v druhom a nasledovnom uplatnení výdavku</w:t>
            </w:r>
            <w:r w:rsidRPr="00655D76">
              <w:rPr>
                <w:rFonts w:cstheme="minorHAnsi"/>
                <w:color w:val="000000"/>
                <w:sz w:val="20"/>
                <w:szCs w:val="20"/>
              </w:rPr>
              <w:t xml:space="preserve">, </w:t>
            </w:r>
          </w:p>
          <w:p w14:paraId="59AEAC9C" w14:textId="058D7DBC" w:rsidR="003C4654" w:rsidRPr="00655D76" w:rsidRDefault="003C4654" w:rsidP="00495549">
            <w:pPr>
              <w:pStyle w:val="Default"/>
              <w:numPr>
                <w:ilvl w:val="0"/>
                <w:numId w:val="58"/>
              </w:numPr>
              <w:jc w:val="both"/>
              <w:rPr>
                <w:rFonts w:asciiTheme="minorHAnsi" w:hAnsiTheme="minorHAnsi" w:cstheme="minorHAnsi"/>
                <w:sz w:val="20"/>
                <w:szCs w:val="20"/>
              </w:rPr>
            </w:pPr>
            <w:r w:rsidRPr="00655D76">
              <w:rPr>
                <w:rFonts w:asciiTheme="minorHAnsi" w:hAnsiTheme="minorHAnsi" w:cstheme="minorHAnsi"/>
                <w:sz w:val="20"/>
                <w:szCs w:val="20"/>
              </w:rPr>
              <w:t xml:space="preserve">Sumarizačný hárok </w:t>
            </w:r>
            <w:r w:rsidR="005C4199" w:rsidRPr="00655D76">
              <w:rPr>
                <w:rFonts w:asciiTheme="minorHAnsi" w:hAnsiTheme="minorHAnsi" w:cstheme="minorHAnsi"/>
                <w:sz w:val="20"/>
                <w:szCs w:val="20"/>
              </w:rPr>
              <w:t xml:space="preserve">- </w:t>
            </w:r>
            <w:r w:rsidR="00DE1B92">
              <w:rPr>
                <w:rFonts w:asciiTheme="minorHAnsi" w:hAnsiTheme="minorHAnsi" w:cstheme="minorHAnsi"/>
                <w:sz w:val="20"/>
                <w:szCs w:val="20"/>
              </w:rPr>
              <w:t>E</w:t>
            </w:r>
            <w:r w:rsidR="00313C3E" w:rsidRPr="00655D76">
              <w:rPr>
                <w:rFonts w:asciiTheme="minorHAnsi" w:hAnsiTheme="minorHAnsi" w:cstheme="minorHAnsi"/>
                <w:sz w:val="20"/>
                <w:szCs w:val="20"/>
              </w:rPr>
              <w:t xml:space="preserve">xterné kapacity </w:t>
            </w:r>
            <w:r w:rsidRPr="00655D76">
              <w:rPr>
                <w:rFonts w:asciiTheme="minorHAnsi" w:hAnsiTheme="minorHAnsi" w:cstheme="minorHAnsi"/>
                <w:sz w:val="20"/>
                <w:szCs w:val="20"/>
              </w:rPr>
              <w:t xml:space="preserve">(príloha </w:t>
            </w:r>
            <w:r w:rsidR="005C4199" w:rsidRPr="00655D76">
              <w:rPr>
                <w:rFonts w:asciiTheme="minorHAnsi" w:hAnsiTheme="minorHAnsi" w:cstheme="minorHAnsi"/>
                <w:sz w:val="20"/>
                <w:szCs w:val="20"/>
              </w:rPr>
              <w:t>č. 2</w:t>
            </w:r>
            <w:r w:rsidR="00313C3E" w:rsidRPr="00655D76">
              <w:rPr>
                <w:rFonts w:asciiTheme="minorHAnsi" w:hAnsiTheme="minorHAnsi" w:cstheme="minorHAnsi"/>
                <w:sz w:val="20"/>
                <w:szCs w:val="20"/>
              </w:rPr>
              <w:t>b</w:t>
            </w:r>
            <w:r w:rsidR="005C4199" w:rsidRPr="00655D76">
              <w:rPr>
                <w:rFonts w:asciiTheme="minorHAnsi" w:hAnsiTheme="minorHAnsi" w:cstheme="minorHAnsi"/>
                <w:sz w:val="20"/>
                <w:szCs w:val="20"/>
              </w:rPr>
              <w:t>)</w:t>
            </w:r>
            <w:r w:rsidR="00B609BB" w:rsidRPr="00655D76">
              <w:rPr>
                <w:rFonts w:asciiTheme="minorHAnsi" w:hAnsiTheme="minorHAnsi" w:cstheme="minorHAnsi"/>
                <w:sz w:val="20"/>
                <w:szCs w:val="20"/>
              </w:rPr>
              <w:t xml:space="preserve"> </w:t>
            </w:r>
            <w:r w:rsidR="00CD6781" w:rsidRPr="00655D76">
              <w:rPr>
                <w:rFonts w:asciiTheme="minorHAnsi" w:hAnsiTheme="minorHAnsi" w:cstheme="minorHAnsi"/>
                <w:sz w:val="20"/>
                <w:szCs w:val="20"/>
              </w:rPr>
              <w:t>(</w:t>
            </w:r>
            <w:r w:rsidR="00B609BB" w:rsidRPr="00655D76">
              <w:rPr>
                <w:rFonts w:asciiTheme="minorHAnsi" w:hAnsiTheme="minorHAnsi" w:cstheme="minorHAnsi"/>
                <w:sz w:val="20"/>
                <w:szCs w:val="20"/>
              </w:rPr>
              <w:t>ak relevantné</w:t>
            </w:r>
            <w:r w:rsidR="00CD6781" w:rsidRPr="00655D76">
              <w:rPr>
                <w:rFonts w:asciiTheme="minorHAnsi" w:hAnsiTheme="minorHAnsi" w:cstheme="minorHAnsi"/>
                <w:sz w:val="20"/>
                <w:szCs w:val="20"/>
              </w:rPr>
              <w:t>)</w:t>
            </w:r>
            <w:r w:rsidR="00313C3E" w:rsidRPr="00655D76">
              <w:rPr>
                <w:rStyle w:val="Odkaznapoznmkupodiarou"/>
                <w:rFonts w:asciiTheme="minorHAnsi" w:hAnsiTheme="minorHAnsi" w:cstheme="minorHAnsi"/>
                <w:sz w:val="20"/>
                <w:szCs w:val="20"/>
              </w:rPr>
              <w:footnoteReference w:id="42"/>
            </w:r>
            <w:r w:rsidR="003124C7">
              <w:rPr>
                <w:rFonts w:asciiTheme="minorHAnsi" w:hAnsiTheme="minorHAnsi" w:cstheme="minorHAnsi"/>
                <w:sz w:val="20"/>
                <w:szCs w:val="20"/>
              </w:rPr>
              <w:t>,</w:t>
            </w:r>
          </w:p>
          <w:p w14:paraId="1D20C9C5" w14:textId="7D21BA66" w:rsidR="003C4654" w:rsidRPr="00655D76" w:rsidRDefault="5A5C16A1"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themeColor="text1"/>
                <w:sz w:val="20"/>
                <w:szCs w:val="20"/>
              </w:rPr>
              <w:t xml:space="preserve">Účtovný doklad – faktúra, </w:t>
            </w:r>
            <w:r w:rsidR="53D3B949" w:rsidRPr="00655D76">
              <w:rPr>
                <w:color w:val="000000" w:themeColor="text1"/>
                <w:sz w:val="20"/>
                <w:szCs w:val="20"/>
              </w:rPr>
              <w:t>alebo rovnocenný účtovný doklad</w:t>
            </w:r>
            <w:r w:rsidR="003124C7">
              <w:rPr>
                <w:color w:val="000000" w:themeColor="text1"/>
                <w:sz w:val="20"/>
                <w:szCs w:val="20"/>
              </w:rPr>
              <w:t>,</w:t>
            </w:r>
          </w:p>
          <w:p w14:paraId="0DE95007" w14:textId="08AED73D"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Likvidačný list (+ dokument preukazujúci vykonanú základnú finančnú kontrolu v zmysle </w:t>
            </w:r>
            <w:r w:rsidR="005E21BB">
              <w:rPr>
                <w:rFonts w:cstheme="minorHAnsi"/>
                <w:color w:val="000000"/>
                <w:sz w:val="20"/>
                <w:szCs w:val="20"/>
              </w:rPr>
              <w:t>Z</w:t>
            </w:r>
            <w:r w:rsidRPr="00655D76">
              <w:rPr>
                <w:rFonts w:cstheme="minorHAnsi"/>
                <w:color w:val="000000"/>
                <w:sz w:val="20"/>
                <w:szCs w:val="20"/>
              </w:rPr>
              <w:t xml:space="preserve">ákona č. 357/2015 Z. z. o finančnej kontrole a audite a o zmene a doplnení niektorých zákonov) – relevantné len pre orgány verejnej správy, </w:t>
            </w:r>
          </w:p>
          <w:p w14:paraId="57FCA845" w14:textId="6C65BDB8" w:rsidR="003C4654" w:rsidRPr="00655D76" w:rsidRDefault="6725266D"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themeColor="text1"/>
                <w:sz w:val="20"/>
                <w:szCs w:val="20"/>
              </w:rPr>
              <w:t>Akceptačný a/alebo preberací protokol</w:t>
            </w:r>
            <w:r w:rsidR="1EE36015" w:rsidRPr="00655D76">
              <w:rPr>
                <w:color w:val="000000" w:themeColor="text1"/>
                <w:sz w:val="20"/>
                <w:szCs w:val="20"/>
              </w:rPr>
              <w:t xml:space="preserve"> </w:t>
            </w:r>
            <w:r w:rsidR="007F558F" w:rsidRPr="00655D76">
              <w:rPr>
                <w:color w:val="000000" w:themeColor="text1"/>
                <w:sz w:val="20"/>
                <w:szCs w:val="20"/>
              </w:rPr>
              <w:t xml:space="preserve">k </w:t>
            </w:r>
            <w:r w:rsidR="1EE36015" w:rsidRPr="00655D76">
              <w:rPr>
                <w:color w:val="000000" w:themeColor="text1"/>
                <w:sz w:val="20"/>
                <w:szCs w:val="20"/>
              </w:rPr>
              <w:t>vykonan</w:t>
            </w:r>
            <w:r w:rsidR="007F558F" w:rsidRPr="00655D76">
              <w:rPr>
                <w:color w:val="000000" w:themeColor="text1"/>
                <w:sz w:val="20"/>
                <w:szCs w:val="20"/>
              </w:rPr>
              <w:t>ým</w:t>
            </w:r>
            <w:r w:rsidR="1EE36015" w:rsidRPr="00655D76">
              <w:rPr>
                <w:color w:val="000000" w:themeColor="text1"/>
                <w:sz w:val="20"/>
                <w:szCs w:val="20"/>
              </w:rPr>
              <w:t xml:space="preserve"> aktiv</w:t>
            </w:r>
            <w:r w:rsidR="007F558F" w:rsidRPr="00655D76">
              <w:rPr>
                <w:color w:val="000000" w:themeColor="text1"/>
                <w:sz w:val="20"/>
                <w:szCs w:val="20"/>
              </w:rPr>
              <w:t>itám</w:t>
            </w:r>
            <w:r w:rsidR="1EE36015" w:rsidRPr="00655D76">
              <w:rPr>
                <w:color w:val="000000" w:themeColor="text1"/>
                <w:sz w:val="20"/>
                <w:szCs w:val="20"/>
              </w:rPr>
              <w:t>, služ</w:t>
            </w:r>
            <w:r w:rsidR="007F558F" w:rsidRPr="00655D76">
              <w:rPr>
                <w:color w:val="000000" w:themeColor="text1"/>
                <w:sz w:val="20"/>
                <w:szCs w:val="20"/>
              </w:rPr>
              <w:t>bám</w:t>
            </w:r>
            <w:r w:rsidR="1EE36015" w:rsidRPr="00655D76">
              <w:rPr>
                <w:color w:val="000000" w:themeColor="text1"/>
                <w:sz w:val="20"/>
                <w:szCs w:val="20"/>
              </w:rPr>
              <w:t xml:space="preserve"> príp. pracovn</w:t>
            </w:r>
            <w:r w:rsidR="007F558F" w:rsidRPr="00655D76">
              <w:rPr>
                <w:color w:val="000000" w:themeColor="text1"/>
                <w:sz w:val="20"/>
                <w:szCs w:val="20"/>
              </w:rPr>
              <w:t>é</w:t>
            </w:r>
            <w:r w:rsidR="1EE36015" w:rsidRPr="00655D76">
              <w:rPr>
                <w:color w:val="000000" w:themeColor="text1"/>
                <w:sz w:val="20"/>
                <w:szCs w:val="20"/>
              </w:rPr>
              <w:t xml:space="preserve"> výkaz</w:t>
            </w:r>
            <w:r w:rsidR="007F558F" w:rsidRPr="00655D76">
              <w:rPr>
                <w:color w:val="000000" w:themeColor="text1"/>
                <w:sz w:val="20"/>
                <w:szCs w:val="20"/>
              </w:rPr>
              <w:t>y</w:t>
            </w:r>
            <w:r w:rsidRPr="00655D76">
              <w:rPr>
                <w:color w:val="000000" w:themeColor="text1"/>
                <w:sz w:val="20"/>
                <w:szCs w:val="20"/>
              </w:rPr>
              <w:t xml:space="preserve">, </w:t>
            </w:r>
          </w:p>
          <w:p w14:paraId="6641FB3C" w14:textId="23D3B2CD" w:rsidR="00030EE0" w:rsidRPr="00655D76" w:rsidRDefault="00030EE0"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sz w:val="20"/>
                <w:szCs w:val="20"/>
              </w:rPr>
              <w:t>Prezenčná listina (ak relevantné),</w:t>
            </w:r>
          </w:p>
          <w:p w14:paraId="12D03A7B" w14:textId="325A0023"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Akceptované projektové výstupy </w:t>
            </w:r>
            <w:r w:rsidR="00D71CD2">
              <w:rPr>
                <w:rFonts w:cstheme="minorHAnsi"/>
                <w:color w:val="000000"/>
                <w:sz w:val="20"/>
                <w:szCs w:val="20"/>
              </w:rPr>
              <w:t xml:space="preserve">k preukázaniu hospodárnosti k vykázaným ČD </w:t>
            </w:r>
            <w:r w:rsidRPr="00655D76">
              <w:rPr>
                <w:rFonts w:cstheme="minorHAnsi"/>
                <w:color w:val="000000"/>
                <w:sz w:val="20"/>
                <w:szCs w:val="20"/>
              </w:rPr>
              <w:t>(</w:t>
            </w:r>
            <w:r w:rsidR="00E358E5" w:rsidRPr="00655D76">
              <w:rPr>
                <w:rFonts w:cstheme="minorHAnsi"/>
                <w:color w:val="000000"/>
                <w:sz w:val="20"/>
                <w:szCs w:val="20"/>
              </w:rPr>
              <w:t>napr. posudky, analýzy, štúdie, fotodokumentácia a pod.)</w:t>
            </w:r>
            <w:r w:rsidR="00495549" w:rsidRPr="00655D76">
              <w:rPr>
                <w:rFonts w:cstheme="minorHAnsi"/>
                <w:color w:val="000000"/>
                <w:sz w:val="20"/>
                <w:szCs w:val="20"/>
              </w:rPr>
              <w:t xml:space="preserve"> v elektronickej podobe (</w:t>
            </w:r>
            <w:r w:rsidRPr="00655D76">
              <w:rPr>
                <w:rFonts w:cstheme="minorHAnsi"/>
                <w:color w:val="000000"/>
                <w:sz w:val="20"/>
                <w:szCs w:val="20"/>
              </w:rPr>
              <w:t>ak relevantné</w:t>
            </w:r>
            <w:r w:rsidR="00495549" w:rsidRPr="00655D76">
              <w:rPr>
                <w:rFonts w:cstheme="minorHAnsi"/>
                <w:color w:val="000000"/>
                <w:sz w:val="20"/>
                <w:szCs w:val="20"/>
              </w:rPr>
              <w:t>)</w:t>
            </w:r>
            <w:r w:rsidR="004E4DF7">
              <w:rPr>
                <w:rFonts w:cstheme="minorHAnsi"/>
                <w:color w:val="000000"/>
                <w:sz w:val="20"/>
                <w:szCs w:val="20"/>
              </w:rPr>
              <w:t>,</w:t>
            </w:r>
            <w:r w:rsidR="001B48D0">
              <w:rPr>
                <w:rFonts w:cstheme="minorHAnsi"/>
                <w:color w:val="000000"/>
                <w:sz w:val="20"/>
                <w:szCs w:val="20"/>
              </w:rPr>
              <w:t xml:space="preserve"> </w:t>
            </w:r>
          </w:p>
          <w:p w14:paraId="59604B3C" w14:textId="7A8DD1EB"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lastRenderedPageBreak/>
              <w:t xml:space="preserve">Protokol o zaradení investície do majetku (ak relevantné), </w:t>
            </w:r>
          </w:p>
          <w:p w14:paraId="1C21B23B" w14:textId="65D0E3B7" w:rsidR="003C4654" w:rsidRDefault="00495549" w:rsidP="007F558F">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sz w:val="20"/>
                <w:szCs w:val="20"/>
              </w:rPr>
              <w:t xml:space="preserve">Účtovný doklad o zaúčtovaní do účtovníctva </w:t>
            </w:r>
            <w:r w:rsidR="008008F3" w:rsidRPr="00655D76">
              <w:rPr>
                <w:rFonts w:cstheme="minorHAnsi"/>
                <w:sz w:val="20"/>
                <w:szCs w:val="20"/>
              </w:rPr>
              <w:t>p</w:t>
            </w:r>
            <w:r w:rsidRPr="00655D76">
              <w:rPr>
                <w:rFonts w:cstheme="minorHAnsi"/>
                <w:sz w:val="20"/>
                <w:szCs w:val="20"/>
              </w:rPr>
              <w:t xml:space="preserve">rijímateľa s vyznačenými účtami vytvorenými pre projekt </w:t>
            </w:r>
            <w:r w:rsidR="003C4654" w:rsidRPr="00655D76">
              <w:rPr>
                <w:rFonts w:cstheme="minorHAnsi"/>
                <w:color w:val="000000"/>
                <w:sz w:val="20"/>
                <w:szCs w:val="20"/>
              </w:rPr>
              <w:t>Bankový výpis preukazujúci úhradu výdavku (s identifikáciou konkrétn</w:t>
            </w:r>
            <w:r w:rsidR="007F558F" w:rsidRPr="00655D76">
              <w:rPr>
                <w:rFonts w:cstheme="minorHAnsi"/>
                <w:color w:val="000000"/>
                <w:sz w:val="20"/>
                <w:szCs w:val="20"/>
              </w:rPr>
              <w:t xml:space="preserve">ej </w:t>
            </w:r>
            <w:r w:rsidR="003C4654" w:rsidRPr="00655D76">
              <w:rPr>
                <w:rFonts w:cstheme="minorHAnsi"/>
                <w:color w:val="000000"/>
                <w:sz w:val="20"/>
                <w:szCs w:val="20"/>
              </w:rPr>
              <w:t xml:space="preserve"> platb</w:t>
            </w:r>
            <w:r w:rsidR="007F558F" w:rsidRPr="00655D76">
              <w:rPr>
                <w:rFonts w:cstheme="minorHAnsi"/>
                <w:color w:val="000000"/>
                <w:sz w:val="20"/>
                <w:szCs w:val="20"/>
              </w:rPr>
              <w:t>y</w:t>
            </w:r>
            <w:r w:rsidR="003C4654" w:rsidRPr="00655D76">
              <w:rPr>
                <w:rFonts w:cstheme="minorHAnsi"/>
                <w:color w:val="000000"/>
                <w:sz w:val="20"/>
                <w:szCs w:val="20"/>
              </w:rPr>
              <w:t>)</w:t>
            </w:r>
            <w:r w:rsidR="003C4654" w:rsidRPr="00655D76">
              <w:rPr>
                <w:rStyle w:val="Odkaznapoznmkupodiarou"/>
                <w:rFonts w:cstheme="minorHAnsi"/>
                <w:color w:val="000000"/>
                <w:sz w:val="20"/>
                <w:szCs w:val="20"/>
              </w:rPr>
              <w:footnoteReference w:id="43"/>
            </w:r>
            <w:r w:rsidR="008B2B43">
              <w:rPr>
                <w:rFonts w:cstheme="minorHAnsi"/>
                <w:color w:val="000000"/>
                <w:sz w:val="20"/>
                <w:szCs w:val="20"/>
              </w:rPr>
              <w:t>,</w:t>
            </w:r>
          </w:p>
          <w:p w14:paraId="4E2BBB52" w14:textId="009F7986" w:rsidR="00B60FFB" w:rsidRPr="00655D76" w:rsidRDefault="00B42CF4" w:rsidP="00AE522C">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B42CF4">
              <w:rPr>
                <w:rFonts w:cstheme="minorHAnsi"/>
                <w:sz w:val="20"/>
                <w:szCs w:val="20"/>
              </w:rPr>
              <w:t xml:space="preserve">Stanovisko  vecnej sekcie MIRRI SR a prílohy v zmysle Usmernenia č. </w:t>
            </w:r>
            <w:r w:rsidR="00793278">
              <w:rPr>
                <w:rFonts w:cstheme="minorHAnsi"/>
                <w:sz w:val="20"/>
                <w:szCs w:val="20"/>
              </w:rPr>
              <w:t>1</w:t>
            </w:r>
            <w:r w:rsidRPr="00B42CF4">
              <w:rPr>
                <w:rFonts w:cstheme="minorHAnsi"/>
                <w:sz w:val="20"/>
                <w:szCs w:val="20"/>
              </w:rPr>
              <w:t xml:space="preserve">/2025 k riadeniu projektov v rámci Investície č. 1: Lepšie služby pre občanov a </w:t>
            </w:r>
            <w:r w:rsidRPr="00793278">
              <w:rPr>
                <w:rFonts w:cstheme="minorHAnsi"/>
                <w:sz w:val="20"/>
                <w:szCs w:val="20"/>
              </w:rPr>
              <w:t>podnikateľov</w:t>
            </w:r>
            <w:r w:rsidR="00B60FFB" w:rsidRPr="00793278">
              <w:rPr>
                <w:rFonts w:cstheme="minorHAnsi"/>
                <w:sz w:val="20"/>
                <w:szCs w:val="20"/>
              </w:rPr>
              <w:t xml:space="preserve"> (ak relevantné)</w:t>
            </w:r>
            <w:r w:rsidR="00D85310" w:rsidRPr="00793278">
              <w:rPr>
                <w:rStyle w:val="Odkaznapoznmkupodiarou"/>
                <w:rFonts w:cstheme="minorHAnsi"/>
                <w:sz w:val="20"/>
                <w:szCs w:val="20"/>
              </w:rPr>
              <w:footnoteReference w:id="44"/>
            </w:r>
            <w:r w:rsidR="00B515D7" w:rsidRPr="00793278">
              <w:rPr>
                <w:rFonts w:cstheme="minorHAnsi"/>
                <w:sz w:val="20"/>
                <w:szCs w:val="20"/>
              </w:rPr>
              <w:t>.</w:t>
            </w:r>
          </w:p>
        </w:tc>
      </w:tr>
    </w:tbl>
    <w:p w14:paraId="37FE80D2" w14:textId="77777777" w:rsidR="00CE61B2" w:rsidRPr="00655D76" w:rsidRDefault="52360D94" w:rsidP="00EB66F5">
      <w:pPr>
        <w:pStyle w:val="Nadpis2"/>
        <w:spacing w:before="360" w:after="360" w:line="240" w:lineRule="auto"/>
        <w:ind w:left="567" w:hanging="578"/>
        <w:rPr>
          <w:rFonts w:asciiTheme="minorHAnsi" w:hAnsiTheme="minorHAnsi" w:cstheme="minorHAnsi"/>
        </w:rPr>
      </w:pPr>
      <w:bookmarkStart w:id="198" w:name="_Toc161141142"/>
      <w:bookmarkStart w:id="199" w:name="_Toc161142983"/>
      <w:bookmarkStart w:id="200" w:name="_Toc161144441"/>
      <w:bookmarkStart w:id="201" w:name="_Toc164324737"/>
      <w:bookmarkStart w:id="202" w:name="_Toc168474957"/>
      <w:bookmarkStart w:id="203" w:name="_Toc168485050"/>
      <w:bookmarkStart w:id="204" w:name="_Toc161141143"/>
      <w:bookmarkStart w:id="205" w:name="_Toc161142984"/>
      <w:bookmarkStart w:id="206" w:name="_Toc161144442"/>
      <w:bookmarkStart w:id="207" w:name="_Toc164324738"/>
      <w:bookmarkStart w:id="208" w:name="_Toc168474958"/>
      <w:bookmarkStart w:id="209" w:name="_Toc168485051"/>
      <w:bookmarkStart w:id="210" w:name="_Toc161141144"/>
      <w:bookmarkStart w:id="211" w:name="_Toc161142985"/>
      <w:bookmarkStart w:id="212" w:name="_Toc161144443"/>
      <w:bookmarkStart w:id="213" w:name="_Toc164324739"/>
      <w:bookmarkStart w:id="214" w:name="_Toc168474959"/>
      <w:bookmarkStart w:id="215" w:name="_Toc168485052"/>
      <w:bookmarkStart w:id="216" w:name="_Toc161141145"/>
      <w:bookmarkStart w:id="217" w:name="_Toc161142986"/>
      <w:bookmarkStart w:id="218" w:name="_Toc161144444"/>
      <w:bookmarkStart w:id="219" w:name="_Toc164324740"/>
      <w:bookmarkStart w:id="220" w:name="_Toc168474960"/>
      <w:bookmarkStart w:id="221" w:name="_Toc168485053"/>
      <w:bookmarkStart w:id="222" w:name="_Toc161141146"/>
      <w:bookmarkStart w:id="223" w:name="_Toc161142987"/>
      <w:bookmarkStart w:id="224" w:name="_Toc161144445"/>
      <w:bookmarkStart w:id="225" w:name="_Toc164324741"/>
      <w:bookmarkStart w:id="226" w:name="_Toc168474961"/>
      <w:bookmarkStart w:id="227" w:name="_Toc168485054"/>
      <w:bookmarkStart w:id="228" w:name="_Toc161141147"/>
      <w:bookmarkStart w:id="229" w:name="_Toc161142988"/>
      <w:bookmarkStart w:id="230" w:name="_Toc161144446"/>
      <w:bookmarkStart w:id="231" w:name="_Toc164324742"/>
      <w:bookmarkStart w:id="232" w:name="_Toc168474962"/>
      <w:bookmarkStart w:id="233" w:name="_Toc168485055"/>
      <w:bookmarkStart w:id="234" w:name="_Toc161141148"/>
      <w:bookmarkStart w:id="235" w:name="_Toc161142989"/>
      <w:bookmarkStart w:id="236" w:name="_Toc161144447"/>
      <w:bookmarkStart w:id="237" w:name="_Toc164324743"/>
      <w:bookmarkStart w:id="238" w:name="_Toc168474963"/>
      <w:bookmarkStart w:id="239" w:name="_Toc168485056"/>
      <w:bookmarkStart w:id="240" w:name="_Toc201132406"/>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655D76">
        <w:rPr>
          <w:rFonts w:asciiTheme="minorHAnsi" w:hAnsiTheme="minorHAnsi" w:cstheme="minorHAnsi"/>
        </w:rPr>
        <w:lastRenderedPageBreak/>
        <w:t>S</w:t>
      </w:r>
      <w:r w:rsidR="6980011B" w:rsidRPr="00655D76">
        <w:rPr>
          <w:rFonts w:asciiTheme="minorHAnsi" w:hAnsiTheme="minorHAnsi" w:cstheme="minorHAnsi"/>
        </w:rPr>
        <w:t>poločné ustanovenia pre personálne výdavky interného a externého charakteru</w:t>
      </w:r>
      <w:bookmarkEnd w:id="240"/>
      <w:r w:rsidR="6980011B" w:rsidRPr="00655D76">
        <w:rPr>
          <w:rFonts w:asciiTheme="minorHAnsi" w:hAnsiTheme="minorHAnsi" w:cstheme="minorHAnsi"/>
        </w:rPr>
        <w:t xml:space="preserve"> </w:t>
      </w:r>
    </w:p>
    <w:p w14:paraId="54F9970A" w14:textId="53D1DDBB" w:rsidR="00A94D9A" w:rsidRPr="00A94D9A" w:rsidRDefault="00CE61B2" w:rsidP="00C83862">
      <w:pPr>
        <w:spacing w:before="120" w:after="120" w:line="240" w:lineRule="auto"/>
        <w:jc w:val="both"/>
        <w:rPr>
          <w:rFonts w:cstheme="minorHAnsi"/>
        </w:rPr>
      </w:pPr>
      <w:r w:rsidRPr="00655D76">
        <w:t xml:space="preserve">Prijímateľ musí dodržiavať podmienky </w:t>
      </w:r>
      <w:r w:rsidR="00AF7599">
        <w:t>Z</w:t>
      </w:r>
      <w:r w:rsidRPr="00655D76">
        <w:t>ákona č. 311/2001 Z. z. Zákonník práce v platnom znen</w:t>
      </w:r>
      <w:r w:rsidR="001E7477" w:rsidRPr="00655D76">
        <w:t xml:space="preserve">í (ďalej len ,,Zákonník práce“), </w:t>
      </w:r>
      <w:r w:rsidRPr="00655D76">
        <w:t xml:space="preserve">ktoré vyplývajú </w:t>
      </w:r>
      <w:r w:rsidR="00FE02EC">
        <w:t>z</w:t>
      </w:r>
      <w:r w:rsidRPr="00655D76">
        <w:t xml:space="preserve"> pracovnoprávnych vzťahoch, aby nedošlo k prekročeniu celkového odpracovaného času kumulatívne. </w:t>
      </w:r>
      <w:r w:rsidR="6AD15223" w:rsidRPr="00655D76">
        <w:t>O</w:t>
      </w:r>
      <w:r w:rsidRPr="00655D76">
        <w:t xml:space="preserve"> neprekročenie celkového odpracovaného času</w:t>
      </w:r>
      <w:r w:rsidR="40ED4AFA" w:rsidRPr="00655D76">
        <w:t xml:space="preserve"> ide v</w:t>
      </w:r>
      <w:r w:rsidR="00A94D9A">
        <w:t> </w:t>
      </w:r>
      <w:r w:rsidR="40ED4AFA" w:rsidRPr="00655D76">
        <w:t>prípade</w:t>
      </w:r>
      <w:r w:rsidR="00A94D9A">
        <w:t xml:space="preserve"> </w:t>
      </w:r>
      <w:r w:rsidR="00A94D9A" w:rsidRPr="00655D76">
        <w:t>ak zamestnanec/</w:t>
      </w:r>
      <w:r w:rsidR="002C38DA">
        <w:t xml:space="preserve"> zamestnanec </w:t>
      </w:r>
      <w:r w:rsidR="00A94D9A" w:rsidRPr="00655D76">
        <w:t>externého dodávateľa kumulatívne odpracoval maximálne</w:t>
      </w:r>
      <w:r w:rsidR="00A94D9A">
        <w:t>:</w:t>
      </w:r>
    </w:p>
    <w:p w14:paraId="6ADD9FD2" w14:textId="146781CC" w:rsidR="00CE61B2"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 xml:space="preserve">48 hodín týždenne, v prípade pracovného pomeru, resp. kratší pracovný čas ako je ustanovený týždenný pracovný čas v zmysle pracovnej zmluvy, </w:t>
      </w:r>
    </w:p>
    <w:p w14:paraId="53492816" w14:textId="77777777" w:rsidR="00CE61B2"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 xml:space="preserve">10 hodín týždenne, v prípade dohody o pracovnej činnosti, ktorá sa uzatvára na určitú dobu, najviac na 12 mesiacov, </w:t>
      </w:r>
    </w:p>
    <w:p w14:paraId="18ADDC70" w14:textId="77777777" w:rsidR="00BA4BF8"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350 hodín v kalendárnom roku, v prípade dohody o vykonaní práce, pričom do rozsahu práce sa započítava aj práca vykonávaná zamestnancom pre zamestnávateľa na základe inej dohody o vykonaní práce. Dohodu o vykonaní práce možno uz</w:t>
      </w:r>
      <w:r w:rsidR="001E7477" w:rsidRPr="00655D76">
        <w:rPr>
          <w:rFonts w:cstheme="minorHAnsi"/>
        </w:rPr>
        <w:t>atvoriť najviac na 12 mesiacov</w:t>
      </w:r>
      <w:r w:rsidR="00BA4BF8" w:rsidRPr="00655D76">
        <w:rPr>
          <w:rFonts w:cstheme="minorHAnsi"/>
        </w:rPr>
        <w:t xml:space="preserve">, </w:t>
      </w:r>
    </w:p>
    <w:p w14:paraId="3893A3F1" w14:textId="71E8D84B" w:rsidR="00CE61B2" w:rsidRPr="00655D76" w:rsidRDefault="000E3D17" w:rsidP="00EB66F5">
      <w:pPr>
        <w:pStyle w:val="Odsekzoznamu"/>
        <w:numPr>
          <w:ilvl w:val="0"/>
          <w:numId w:val="50"/>
        </w:numPr>
        <w:spacing w:before="120" w:after="120" w:line="240" w:lineRule="auto"/>
        <w:ind w:hanging="436"/>
        <w:contextualSpacing w:val="0"/>
        <w:jc w:val="both"/>
        <w:rPr>
          <w:rFonts w:cstheme="minorHAnsi"/>
        </w:rPr>
      </w:pPr>
      <w:r w:rsidRPr="00655D76">
        <w:t xml:space="preserve">limitovaný rozsah práce 12 </w:t>
      </w:r>
      <w:r w:rsidRPr="005A46EB">
        <w:t xml:space="preserve">hodín/denne za všetky pracovnoprávne úväzky osoby kumulatívne </w:t>
      </w:r>
      <w:r w:rsidR="00A3449A" w:rsidRPr="00C04B28">
        <w:t xml:space="preserve">u jedného zamestnávateľa </w:t>
      </w:r>
      <w:r w:rsidRPr="005A46EB">
        <w:t>(t. j. za všetky pracovné pomery, dohody mimo pracovného pomeru</w:t>
      </w:r>
      <w:r w:rsidR="00280DED" w:rsidRPr="005A46EB">
        <w:t xml:space="preserve"> a</w:t>
      </w:r>
      <w:r w:rsidR="00311BC3" w:rsidRPr="005A46EB">
        <w:t xml:space="preserve"> </w:t>
      </w:r>
      <w:r w:rsidRPr="005A46EB">
        <w:t>štátnozamestnanecký pomer).</w:t>
      </w:r>
      <w:r w:rsidR="00D820DA">
        <w:rPr>
          <w:rStyle w:val="Odkaznapoznmkupodiarou"/>
        </w:rPr>
        <w:footnoteReference w:id="45"/>
      </w:r>
    </w:p>
    <w:p w14:paraId="6013ADFE" w14:textId="6EB43328" w:rsidR="00CE61B2" w:rsidRPr="00655D76" w:rsidRDefault="00CE61B2">
      <w:pPr>
        <w:spacing w:before="120" w:after="120" w:line="240" w:lineRule="auto"/>
        <w:jc w:val="both"/>
        <w:rPr>
          <w:rFonts w:cstheme="minorHAnsi"/>
        </w:rPr>
      </w:pPr>
      <w:r w:rsidRPr="00655D76">
        <w:rPr>
          <w:rFonts w:cstheme="minorHAnsi"/>
        </w:rPr>
        <w:t xml:space="preserve">Na základe uvedeného je </w:t>
      </w:r>
      <w:r w:rsidR="008008F3" w:rsidRPr="00655D76">
        <w:rPr>
          <w:rFonts w:cstheme="minorHAnsi"/>
        </w:rPr>
        <w:t>p</w:t>
      </w:r>
      <w:r w:rsidRPr="00655D76">
        <w:rPr>
          <w:rFonts w:cstheme="minorHAnsi"/>
        </w:rPr>
        <w:t xml:space="preserve">rijímateľ povinný si interne vypracovávať </w:t>
      </w:r>
      <w:r w:rsidRPr="00655D76">
        <w:rPr>
          <w:rFonts w:cstheme="minorHAnsi"/>
          <w:b/>
        </w:rPr>
        <w:t xml:space="preserve">zjednodušené </w:t>
      </w:r>
      <w:r w:rsidR="00700143" w:rsidRPr="00655D76">
        <w:rPr>
          <w:rFonts w:cstheme="minorHAnsi"/>
          <w:b/>
        </w:rPr>
        <w:t xml:space="preserve">mesačné </w:t>
      </w:r>
      <w:r w:rsidR="005C4199" w:rsidRPr="00655D76">
        <w:rPr>
          <w:rFonts w:cstheme="minorHAnsi"/>
          <w:b/>
        </w:rPr>
        <w:t>pracovné výkazy (príloha č. 3</w:t>
      </w:r>
      <w:r w:rsidR="00DD722E" w:rsidRPr="00655D76">
        <w:rPr>
          <w:rFonts w:cstheme="minorHAnsi"/>
          <w:b/>
        </w:rPr>
        <w:t>a alebo príloha č. 3b</w:t>
      </w:r>
      <w:r w:rsidRPr="00655D76">
        <w:rPr>
          <w:rFonts w:cstheme="minorHAnsi"/>
          <w:b/>
        </w:rPr>
        <w:t>)</w:t>
      </w:r>
      <w:r w:rsidRPr="00655D76">
        <w:rPr>
          <w:rFonts w:cstheme="minorHAnsi"/>
        </w:rPr>
        <w:t>, s výnimkou personálnych výdavkov interného charakteru financovaných v plnej miere z rozpočtu</w:t>
      </w:r>
      <w:r w:rsidRPr="00655D76">
        <w:rPr>
          <w:rFonts w:cstheme="minorHAnsi"/>
          <w:i/>
          <w:iCs/>
        </w:rPr>
        <w:t xml:space="preserve">, </w:t>
      </w:r>
      <w:r w:rsidRPr="00655D76">
        <w:rPr>
          <w:rFonts w:cstheme="minorHAnsi"/>
        </w:rPr>
        <w:t xml:space="preserve">s preukázaním vyššie uvedených podmienok Zákonníka práce. Uvedené podmienky budú overované pri výkone </w:t>
      </w:r>
      <w:r w:rsidR="009C4928" w:rsidRPr="00655D76">
        <w:rPr>
          <w:rFonts w:cstheme="minorHAnsi"/>
        </w:rPr>
        <w:t>FKnM</w:t>
      </w:r>
      <w:r w:rsidRPr="00655D76">
        <w:rPr>
          <w:rFonts w:cstheme="minorHAnsi"/>
        </w:rPr>
        <w:t xml:space="preserve">, a to najmä v súvislosti s overením neprekrývania sa personálnych výdavkov. Prijímateľ pri výkone </w:t>
      </w:r>
      <w:r w:rsidR="009C4928" w:rsidRPr="00655D76">
        <w:rPr>
          <w:rFonts w:cstheme="minorHAnsi"/>
        </w:rPr>
        <w:t xml:space="preserve">FKnM </w:t>
      </w:r>
      <w:r w:rsidRPr="00655D76">
        <w:rPr>
          <w:rFonts w:cstheme="minorHAnsi"/>
        </w:rPr>
        <w:t xml:space="preserve">musí na dožiadanie </w:t>
      </w:r>
      <w:r w:rsidR="00156FAB" w:rsidRPr="00655D76">
        <w:rPr>
          <w:rFonts w:cstheme="minorHAnsi"/>
        </w:rPr>
        <w:t>v</w:t>
      </w:r>
      <w:r w:rsidR="007035FA" w:rsidRPr="00655D76">
        <w:rPr>
          <w:rFonts w:cstheme="minorHAnsi"/>
        </w:rPr>
        <w:t>ykonávateľa</w:t>
      </w:r>
      <w:r w:rsidRPr="00655D76">
        <w:rPr>
          <w:rFonts w:cstheme="minorHAnsi"/>
        </w:rPr>
        <w:t xml:space="preserve"> preukázať vyššie uvedené skutočnosti. V opodstatnených prípadoch (napr. identifikácia možného prekrývania sa výdavkov v rámci iných projektov) môže </w:t>
      </w:r>
      <w:r w:rsidR="00156FAB" w:rsidRPr="00655D76">
        <w:rPr>
          <w:rFonts w:cstheme="minorHAnsi"/>
        </w:rPr>
        <w:t>v</w:t>
      </w:r>
      <w:r w:rsidR="007035FA" w:rsidRPr="00655D76">
        <w:rPr>
          <w:rFonts w:cstheme="minorHAnsi"/>
        </w:rPr>
        <w:t>ykonávateľ</w:t>
      </w:r>
      <w:r w:rsidRPr="00655D76">
        <w:rPr>
          <w:rFonts w:cstheme="minorHAnsi"/>
        </w:rPr>
        <w:t xml:space="preserve"> zrušiť zjednodušené predkladanie personálnych výdavkov interného a externého charakteru formou sumarizačných hárkov, pričom v danom prípade je povinnosťou </w:t>
      </w:r>
      <w:r w:rsidR="008008F3" w:rsidRPr="00655D76">
        <w:rPr>
          <w:rFonts w:cstheme="minorHAnsi"/>
        </w:rPr>
        <w:t>p</w:t>
      </w:r>
      <w:r w:rsidRPr="00655D76">
        <w:rPr>
          <w:rFonts w:cstheme="minorHAnsi"/>
        </w:rPr>
        <w:t xml:space="preserve">rijímateľa na základe vyžiadania </w:t>
      </w:r>
      <w:r w:rsidR="00156FAB" w:rsidRPr="00655D76">
        <w:rPr>
          <w:rFonts w:cstheme="minorHAnsi"/>
        </w:rPr>
        <w:t>v</w:t>
      </w:r>
      <w:r w:rsidR="007035FA" w:rsidRPr="00655D76">
        <w:rPr>
          <w:rFonts w:cstheme="minorHAnsi"/>
        </w:rPr>
        <w:t>ykonávateľa</w:t>
      </w:r>
      <w:r w:rsidRPr="00655D76">
        <w:rPr>
          <w:rFonts w:cstheme="minorHAnsi"/>
        </w:rPr>
        <w:t xml:space="preserve"> predložiť vypracované pracovné výkazy za overované obdobie v ŽoP. </w:t>
      </w:r>
    </w:p>
    <w:p w14:paraId="6E06DFE2" w14:textId="0D131660" w:rsidR="00CE61B2" w:rsidRPr="00655D76" w:rsidRDefault="00CE61B2">
      <w:pPr>
        <w:spacing w:before="120" w:after="120" w:line="240" w:lineRule="auto"/>
        <w:jc w:val="both"/>
        <w:rPr>
          <w:rFonts w:cstheme="minorHAnsi"/>
        </w:rPr>
      </w:pPr>
      <w:r w:rsidRPr="00655D76">
        <w:rPr>
          <w:rFonts w:cstheme="minorHAnsi"/>
          <w:b/>
          <w:bCs/>
        </w:rPr>
        <w:t xml:space="preserve">Pracovné výstupy </w:t>
      </w:r>
      <w:r w:rsidR="00290C44">
        <w:rPr>
          <w:rFonts w:cstheme="minorHAnsi"/>
          <w:b/>
          <w:bCs/>
        </w:rPr>
        <w:t>(</w:t>
      </w:r>
      <w:r w:rsidRPr="00655D76">
        <w:rPr>
          <w:rFonts w:cstheme="minorHAnsi"/>
        </w:rPr>
        <w:t>v rámci hlavných aktivít</w:t>
      </w:r>
      <w:r w:rsidR="00290C44">
        <w:rPr>
          <w:rFonts w:cstheme="minorHAnsi"/>
        </w:rPr>
        <w:t>)</w:t>
      </w:r>
      <w:r w:rsidRPr="00655D76">
        <w:rPr>
          <w:rFonts w:cstheme="minorHAnsi"/>
        </w:rPr>
        <w:t xml:space="preserve"> musia zodpovedať fáze projektu v zmysle zmluvy o </w:t>
      </w:r>
      <w:r w:rsidR="007035FA" w:rsidRPr="00655D76">
        <w:rPr>
          <w:rFonts w:cstheme="minorHAnsi"/>
        </w:rPr>
        <w:t>PPM</w:t>
      </w:r>
      <w:r w:rsidRPr="00655D76">
        <w:rPr>
          <w:rFonts w:cstheme="minorHAnsi"/>
        </w:rPr>
        <w:t xml:space="preserve"> a/alebo dodávateľskej zmluvy a zároveň musia byť v súlade s Vyhláškou </w:t>
      </w:r>
      <w:r w:rsidR="00026203" w:rsidRPr="00655D76">
        <w:rPr>
          <w:rFonts w:cstheme="minorHAnsi"/>
        </w:rPr>
        <w:t xml:space="preserve">MIRRI </w:t>
      </w:r>
      <w:r w:rsidR="00811E6D" w:rsidRPr="00655D76">
        <w:rPr>
          <w:rFonts w:cstheme="minorHAnsi"/>
        </w:rPr>
        <w:t xml:space="preserve">SR </w:t>
      </w:r>
      <w:r w:rsidR="00026203" w:rsidRPr="00655D76">
        <w:rPr>
          <w:rFonts w:cstheme="minorHAnsi"/>
        </w:rPr>
        <w:t xml:space="preserve">č. 401/2023 </w:t>
      </w:r>
      <w:r w:rsidRPr="00655D76">
        <w:rPr>
          <w:rFonts w:cstheme="minorHAnsi"/>
        </w:rPr>
        <w:t xml:space="preserve">Z. z. o </w:t>
      </w:r>
      <w:r w:rsidRPr="00655D76">
        <w:rPr>
          <w:rFonts w:cstheme="minorHAnsi"/>
        </w:rPr>
        <w:lastRenderedPageBreak/>
        <w:t xml:space="preserve">riadení projektov </w:t>
      </w:r>
      <w:r w:rsidR="00026203" w:rsidRPr="00655D76">
        <w:rPr>
          <w:rFonts w:cstheme="minorHAnsi"/>
        </w:rPr>
        <w:t xml:space="preserve">a zmenových požiadaviek v prevádzke informačných technológií verejnej správy v znení neskorších predpisov </w:t>
      </w:r>
      <w:r w:rsidRPr="00655D76">
        <w:rPr>
          <w:rFonts w:cstheme="minorHAnsi"/>
        </w:rPr>
        <w:t xml:space="preserve">(účinná od </w:t>
      </w:r>
      <w:r w:rsidR="00811E6D" w:rsidRPr="00655D76">
        <w:rPr>
          <w:rFonts w:cstheme="minorHAnsi"/>
        </w:rPr>
        <w:t>15</w:t>
      </w:r>
      <w:r w:rsidRPr="00655D76">
        <w:rPr>
          <w:rFonts w:cstheme="minorHAnsi"/>
        </w:rPr>
        <w:t>.</w:t>
      </w:r>
      <w:r w:rsidR="007035FA" w:rsidRPr="00655D76">
        <w:rPr>
          <w:rFonts w:cstheme="minorHAnsi"/>
        </w:rPr>
        <w:t> </w:t>
      </w:r>
      <w:r w:rsidR="00811E6D" w:rsidRPr="00655D76">
        <w:rPr>
          <w:rFonts w:cstheme="minorHAnsi"/>
        </w:rPr>
        <w:t>11</w:t>
      </w:r>
      <w:r w:rsidRPr="00655D76">
        <w:rPr>
          <w:rFonts w:cstheme="minorHAnsi"/>
        </w:rPr>
        <w:t>.</w:t>
      </w:r>
      <w:r w:rsidR="007035FA" w:rsidRPr="00655D76">
        <w:rPr>
          <w:rFonts w:cstheme="minorHAnsi"/>
        </w:rPr>
        <w:t> </w:t>
      </w:r>
      <w:r w:rsidR="00830DFF" w:rsidRPr="00655D76">
        <w:rPr>
          <w:rFonts w:cstheme="minorHAnsi"/>
        </w:rPr>
        <w:t>202</w:t>
      </w:r>
      <w:r w:rsidR="00811E6D" w:rsidRPr="00655D76">
        <w:rPr>
          <w:rFonts w:cstheme="minorHAnsi"/>
        </w:rPr>
        <w:t>3</w:t>
      </w:r>
      <w:r w:rsidR="00830DFF" w:rsidRPr="00655D76">
        <w:rPr>
          <w:rFonts w:cstheme="minorHAnsi"/>
        </w:rPr>
        <w:t>)</w:t>
      </w:r>
      <w:r w:rsidR="00E05841" w:rsidRPr="00655D76">
        <w:rPr>
          <w:rStyle w:val="Odkaznapoznmkupodiarou"/>
          <w:rFonts w:cstheme="minorHAnsi"/>
        </w:rPr>
        <w:footnoteReference w:id="46"/>
      </w:r>
      <w:r w:rsidR="00830DFF" w:rsidRPr="00655D76">
        <w:rPr>
          <w:rFonts w:cstheme="minorHAnsi"/>
        </w:rPr>
        <w:t xml:space="preserve"> a</w:t>
      </w:r>
      <w:r w:rsidRPr="00655D76">
        <w:rPr>
          <w:rFonts w:cstheme="minorHAnsi"/>
        </w:rPr>
        <w:t xml:space="preserve"> Uznesením vlády SR č. 654/2020 o základných princípy realizácie IT projektov financovaných z verejných zd</w:t>
      </w:r>
      <w:r w:rsidR="007035FA" w:rsidRPr="00655D76">
        <w:rPr>
          <w:rFonts w:cstheme="minorHAnsi"/>
        </w:rPr>
        <w:t>rojov a zdrojov EÚ z 1</w:t>
      </w:r>
      <w:r w:rsidR="001C7066" w:rsidRPr="00655D76">
        <w:rPr>
          <w:rFonts w:cstheme="minorHAnsi"/>
        </w:rPr>
        <w:t>3</w:t>
      </w:r>
      <w:r w:rsidR="007035FA" w:rsidRPr="00655D76">
        <w:rPr>
          <w:rFonts w:cstheme="minorHAnsi"/>
        </w:rPr>
        <w:t>. 10. 2020</w:t>
      </w:r>
      <w:r w:rsidR="00830DFF" w:rsidRPr="00655D76">
        <w:rPr>
          <w:rStyle w:val="Odkaznapoznmkupodiarou"/>
          <w:rFonts w:cstheme="minorHAnsi"/>
        </w:rPr>
        <w:footnoteReference w:id="47"/>
      </w:r>
      <w:r w:rsidR="007035FA" w:rsidRPr="00655D76">
        <w:rPr>
          <w:rFonts w:cstheme="minorHAnsi"/>
        </w:rPr>
        <w:t>.</w:t>
      </w:r>
      <w:r w:rsidR="00830DFF" w:rsidRPr="00655D76">
        <w:rPr>
          <w:rFonts w:cstheme="minorHAnsi"/>
        </w:rPr>
        <w:t xml:space="preserve"> </w:t>
      </w:r>
      <w:r w:rsidR="00AA6254" w:rsidRPr="00655D76">
        <w:rPr>
          <w:rFonts w:cstheme="minorHAnsi"/>
        </w:rPr>
        <w:t>Ď</w:t>
      </w:r>
      <w:r w:rsidR="00830DFF" w:rsidRPr="00655D76">
        <w:rPr>
          <w:rFonts w:cstheme="minorHAnsi"/>
        </w:rPr>
        <w:t xml:space="preserve">alšie informácie nájdete na </w:t>
      </w:r>
      <w:hyperlink r:id="rId40" w:history="1">
        <w:r w:rsidR="009D63B8" w:rsidRPr="00655D76">
          <w:rPr>
            <w:rStyle w:val="Hypertextovprepojenie"/>
            <w:rFonts w:cstheme="minorHAnsi"/>
          </w:rPr>
          <w:t>https://www.mirri.gov.sk/sekcie/informatizacia/riadenie-kvality-qa/riadenie-kvality-qa/</w:t>
        </w:r>
      </w:hyperlink>
      <w:r w:rsidR="00830DFF" w:rsidRPr="00655D76">
        <w:rPr>
          <w:rFonts w:cstheme="minorHAnsi"/>
        </w:rPr>
        <w:t xml:space="preserve">. </w:t>
      </w:r>
    </w:p>
    <w:p w14:paraId="18C7CF8C" w14:textId="0CBE9CF3" w:rsidR="00CE61B2" w:rsidRPr="00655D76" w:rsidRDefault="00CE61B2" w:rsidP="00EB66F5">
      <w:pPr>
        <w:spacing w:before="120" w:after="120" w:line="240" w:lineRule="auto"/>
        <w:jc w:val="both"/>
        <w:rPr>
          <w:rFonts w:cstheme="minorHAnsi"/>
        </w:rPr>
      </w:pPr>
      <w:r w:rsidRPr="00655D76">
        <w:rPr>
          <w:rFonts w:cstheme="minorHAnsi"/>
        </w:rPr>
        <w:t xml:space="preserve">V prípade pomerného financovania je potrebné rozlišovať pre určenie percenta oprávnenosti, pracovný čas v dĺžke 7,5 hod. (v zmysle kolektívnej zmluvy vyššieho stupňa), resp. v dĺžke 8 hod. vo vzťahu k aktuálnemu fondu pracovného času daného mesiaca. </w:t>
      </w:r>
      <w:r w:rsidR="005325FB" w:rsidRPr="00655D76">
        <w:rPr>
          <w:rFonts w:cstheme="minorHAnsi"/>
        </w:rPr>
        <w:t xml:space="preserve">Na základe </w:t>
      </w:r>
      <w:r w:rsidR="00F15AB3" w:rsidRPr="00655D76">
        <w:rPr>
          <w:rFonts w:cstheme="minorHAnsi"/>
        </w:rPr>
        <w:t>tejto skutočnosti</w:t>
      </w:r>
      <w:r w:rsidR="005325FB" w:rsidRPr="00655D76">
        <w:rPr>
          <w:rFonts w:cstheme="minorHAnsi"/>
        </w:rPr>
        <w:t xml:space="preserve"> </w:t>
      </w:r>
      <w:r w:rsidR="008008F3" w:rsidRPr="00655D76">
        <w:rPr>
          <w:rFonts w:cstheme="minorHAnsi"/>
        </w:rPr>
        <w:t>p</w:t>
      </w:r>
      <w:r w:rsidR="005325FB" w:rsidRPr="00655D76">
        <w:rPr>
          <w:rFonts w:cstheme="minorHAnsi"/>
        </w:rPr>
        <w:t xml:space="preserve">rijímateľ </w:t>
      </w:r>
      <w:r w:rsidR="00F15AB3" w:rsidRPr="00655D76">
        <w:rPr>
          <w:rFonts w:cstheme="minorHAnsi"/>
        </w:rPr>
        <w:t>vypracováva</w:t>
      </w:r>
      <w:r w:rsidR="005325FB" w:rsidRPr="00655D76">
        <w:rPr>
          <w:rFonts w:cstheme="minorHAnsi"/>
        </w:rPr>
        <w:t xml:space="preserve"> adekvátny </w:t>
      </w:r>
      <w:r w:rsidR="00F3358B">
        <w:rPr>
          <w:rFonts w:cstheme="minorHAnsi"/>
        </w:rPr>
        <w:t>M</w:t>
      </w:r>
      <w:r w:rsidR="005325FB" w:rsidRPr="00655D76">
        <w:rPr>
          <w:rFonts w:cstheme="minorHAnsi"/>
        </w:rPr>
        <w:t xml:space="preserve">esačný pracovný výkaz, teda pri 7,5 hod. pracovnom čase - prílohu č. 3b a pri 8 hod. pracovnom čase - prílohu č. 3a. </w:t>
      </w:r>
      <w:r w:rsidRPr="00655D76">
        <w:rPr>
          <w:rFonts w:cstheme="minorHAnsi"/>
        </w:rPr>
        <w:t xml:space="preserve">Zároveň je potrebné postupovať aj v súlade s § 85 Zákonníka práce a pracovnou zmluvou, resp. dohodou zamestnanca, v ktorej môže byť dohodnutá individuálna dĺžka pracovného času. </w:t>
      </w:r>
    </w:p>
    <w:p w14:paraId="6422C0C5" w14:textId="0AB247A2" w:rsidR="00CE61B2" w:rsidRPr="00655D76" w:rsidRDefault="6980011B" w:rsidP="00EB66F5">
      <w:pPr>
        <w:pStyle w:val="Nadpis2"/>
        <w:spacing w:before="360" w:after="360" w:line="240" w:lineRule="auto"/>
        <w:ind w:left="567"/>
        <w:rPr>
          <w:rFonts w:asciiTheme="minorHAnsi" w:hAnsiTheme="minorHAnsi" w:cstheme="minorHAnsi"/>
        </w:rPr>
      </w:pPr>
      <w:bookmarkStart w:id="241" w:name="_Toc161141150"/>
      <w:bookmarkStart w:id="242" w:name="_Toc161142991"/>
      <w:bookmarkStart w:id="243" w:name="_Toc161144449"/>
      <w:bookmarkStart w:id="244" w:name="_Toc164324745"/>
      <w:bookmarkStart w:id="245" w:name="_Toc168474965"/>
      <w:bookmarkStart w:id="246" w:name="_Toc168485058"/>
      <w:bookmarkStart w:id="247" w:name="_Toc201132407"/>
      <w:bookmarkEnd w:id="241"/>
      <w:bookmarkEnd w:id="242"/>
      <w:bookmarkEnd w:id="243"/>
      <w:bookmarkEnd w:id="244"/>
      <w:bookmarkEnd w:id="245"/>
      <w:bookmarkEnd w:id="246"/>
      <w:r w:rsidRPr="00655D76">
        <w:rPr>
          <w:rFonts w:asciiTheme="minorHAnsi" w:hAnsiTheme="minorHAnsi" w:cstheme="minorHAnsi"/>
        </w:rPr>
        <w:t>Ostatné výdavky</w:t>
      </w:r>
      <w:bookmarkEnd w:id="247"/>
      <w:r w:rsidRPr="00655D76">
        <w:rPr>
          <w:rFonts w:asciiTheme="minorHAnsi" w:hAnsiTheme="minorHAnsi" w:cstheme="minorHAnsi"/>
        </w:rPr>
        <w:t xml:space="preserve"> </w:t>
      </w:r>
    </w:p>
    <w:p w14:paraId="244A25D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48" w:name="_Toc201132408"/>
      <w:r w:rsidRPr="00655D76">
        <w:rPr>
          <w:rFonts w:asciiTheme="minorHAnsi" w:hAnsiTheme="minorHAnsi" w:cstheme="minorHAnsi"/>
        </w:rPr>
        <w:t>Vzdelávacie aktivity</w:t>
      </w:r>
      <w:bookmarkEnd w:id="248"/>
      <w:r w:rsidRPr="00655D76">
        <w:rPr>
          <w:rFonts w:asciiTheme="minorHAnsi" w:hAnsiTheme="minorHAnsi" w:cstheme="minorHAnsi"/>
        </w:rPr>
        <w:t xml:space="preserve"> </w:t>
      </w:r>
    </w:p>
    <w:p w14:paraId="4B9ADF55" w14:textId="77777777" w:rsidR="00CE61B2" w:rsidRPr="00655D76" w:rsidRDefault="00CE61B2" w:rsidP="00EB66F5">
      <w:pPr>
        <w:spacing w:before="120" w:after="120" w:line="240" w:lineRule="auto"/>
        <w:jc w:val="both"/>
        <w:rPr>
          <w:rFonts w:cstheme="minorHAnsi"/>
        </w:rPr>
      </w:pPr>
      <w:r w:rsidRPr="00655D76">
        <w:rPr>
          <w:rFonts w:cstheme="minorHAnsi"/>
        </w:rPr>
        <w:t xml:space="preserve">V prípade oprávnených aktivít definovaných vo výzvach týkajúcich sa vzdelávania (aj on-line vzdelávania), občanov v oblasti používania softvérových nástrojov/aplikácií, tvorby softvérových nástrojov a v oblasti aplikácií určených na zjednodušenie používania IT nástrojov, prijímateľ v rámci jednotlivých vzdelávacích aktivít ako povinnú dokumentáciu </w:t>
      </w:r>
      <w:r w:rsidRPr="00655D76">
        <w:rPr>
          <w:rFonts w:cstheme="minorHAnsi"/>
          <w:b/>
          <w:bCs/>
        </w:rPr>
        <w:t xml:space="preserve">pri prvej a každej ďalšej ŽoP </w:t>
      </w:r>
      <w:r w:rsidRPr="00655D76">
        <w:rPr>
          <w:rFonts w:cstheme="minorHAnsi"/>
        </w:rPr>
        <w:t xml:space="preserve">(vzhľadom na preukázanie oprávnenej cieľovej skupiny) predkladá: </w:t>
      </w:r>
    </w:p>
    <w:p w14:paraId="0F769021" w14:textId="318F9B4B" w:rsidR="00CE61B2" w:rsidRPr="00655D76" w:rsidRDefault="00A84371" w:rsidP="00EB66F5">
      <w:pPr>
        <w:pStyle w:val="Odsekzoznamu"/>
        <w:numPr>
          <w:ilvl w:val="0"/>
          <w:numId w:val="52"/>
        </w:numPr>
        <w:spacing w:before="120" w:after="120" w:line="240" w:lineRule="auto"/>
        <w:ind w:hanging="436"/>
        <w:contextualSpacing w:val="0"/>
        <w:jc w:val="both"/>
        <w:rPr>
          <w:rFonts w:cstheme="minorHAnsi"/>
        </w:rPr>
      </w:pPr>
      <w:r>
        <w:rPr>
          <w:rFonts w:cstheme="minorHAnsi"/>
        </w:rPr>
        <w:t>p</w:t>
      </w:r>
      <w:r w:rsidR="002842DD">
        <w:rPr>
          <w:rFonts w:cstheme="minorHAnsi"/>
        </w:rPr>
        <w:t>reukázateľnosť realizácie vzdelávacej aktivity, t.</w:t>
      </w:r>
      <w:r w:rsidR="00DE700E">
        <w:rPr>
          <w:rFonts w:cstheme="minorHAnsi"/>
        </w:rPr>
        <w:t xml:space="preserve"> </w:t>
      </w:r>
      <w:r w:rsidR="002842DD">
        <w:rPr>
          <w:rFonts w:cstheme="minorHAnsi"/>
        </w:rPr>
        <w:t>j. preukázateľnosť oprávnenosti výdavkov - P</w:t>
      </w:r>
      <w:r w:rsidR="00CE61B2" w:rsidRPr="00655D76">
        <w:rPr>
          <w:rFonts w:cstheme="minorHAnsi"/>
        </w:rPr>
        <w:t xml:space="preserve">rezenčnú listinu zo vzdelávacej aktivity </w:t>
      </w:r>
      <w:r w:rsidR="00777CC0" w:rsidRPr="00655D76">
        <w:rPr>
          <w:rFonts w:cstheme="minorHAnsi"/>
        </w:rPr>
        <w:t>(príloha č. 5</w:t>
      </w:r>
      <w:r w:rsidR="00CE61B2" w:rsidRPr="00655D76">
        <w:rPr>
          <w:rFonts w:cstheme="minorHAnsi"/>
        </w:rPr>
        <w:t xml:space="preserve"> </w:t>
      </w:r>
      <w:r w:rsidR="00CA0086" w:rsidRPr="00655D76">
        <w:rPr>
          <w:rFonts w:cstheme="minorHAnsi"/>
        </w:rPr>
        <w:t>PpP</w:t>
      </w:r>
      <w:r w:rsidR="00CE61B2" w:rsidRPr="00655D76">
        <w:rPr>
          <w:rFonts w:cstheme="minorHAnsi"/>
        </w:rPr>
        <w:t>)</w:t>
      </w:r>
      <w:r w:rsidR="002842DD">
        <w:rPr>
          <w:rFonts w:cstheme="minorHAnsi"/>
        </w:rPr>
        <w:t>, fotografie, prezentácia a pod.</w:t>
      </w:r>
      <w:r>
        <w:rPr>
          <w:rFonts w:cstheme="minorHAnsi"/>
        </w:rPr>
        <w:t>;</w:t>
      </w:r>
    </w:p>
    <w:p w14:paraId="52840A12" w14:textId="6D456808" w:rsidR="00CE61B2" w:rsidRPr="00655D76" w:rsidRDefault="00A84371" w:rsidP="00EB66F5">
      <w:pPr>
        <w:pStyle w:val="Odsekzoznamu"/>
        <w:numPr>
          <w:ilvl w:val="0"/>
          <w:numId w:val="52"/>
        </w:numPr>
        <w:spacing w:before="120" w:after="120" w:line="240" w:lineRule="auto"/>
        <w:ind w:hanging="436"/>
        <w:contextualSpacing w:val="0"/>
        <w:jc w:val="both"/>
        <w:rPr>
          <w:rFonts w:cstheme="minorHAnsi"/>
        </w:rPr>
      </w:pPr>
      <w:r>
        <w:rPr>
          <w:rFonts w:cstheme="minorHAnsi"/>
        </w:rPr>
        <w:t>č</w:t>
      </w:r>
      <w:r w:rsidR="00CE61B2" w:rsidRPr="00655D76">
        <w:rPr>
          <w:rFonts w:cstheme="minorHAnsi"/>
        </w:rPr>
        <w:t xml:space="preserve">asový harmonogram aktivít (program vzdelávania). </w:t>
      </w:r>
    </w:p>
    <w:p w14:paraId="7A9526AF" w14:textId="562EB85F" w:rsidR="00CE61B2" w:rsidRPr="00655D76" w:rsidRDefault="00CE61B2" w:rsidP="00EB66F5">
      <w:pPr>
        <w:spacing w:before="120" w:after="120" w:line="240" w:lineRule="auto"/>
        <w:jc w:val="both"/>
        <w:rPr>
          <w:rFonts w:cstheme="minorHAnsi"/>
          <w:b/>
          <w:bCs/>
        </w:rPr>
      </w:pPr>
      <w:r w:rsidRPr="00655D76">
        <w:rPr>
          <w:rFonts w:cstheme="minorHAnsi"/>
        </w:rPr>
        <w:t>V</w:t>
      </w:r>
      <w:r w:rsidR="00701861" w:rsidRPr="00655D76">
        <w:rPr>
          <w:rFonts w:cstheme="minorHAnsi"/>
        </w:rPr>
        <w:t> </w:t>
      </w:r>
      <w:r w:rsidRPr="00655D76">
        <w:rPr>
          <w:rFonts w:cstheme="minorHAnsi"/>
        </w:rPr>
        <w:t>prípade</w:t>
      </w:r>
      <w:r w:rsidR="00701861" w:rsidRPr="00655D76">
        <w:rPr>
          <w:rFonts w:cstheme="minorHAnsi"/>
        </w:rPr>
        <w:t>,</w:t>
      </w:r>
      <w:r w:rsidRPr="00655D76">
        <w:rPr>
          <w:rFonts w:cstheme="minorHAnsi"/>
        </w:rPr>
        <w:t xml:space="preserve"> ak </w:t>
      </w:r>
      <w:r w:rsidR="00701861" w:rsidRPr="00655D76">
        <w:rPr>
          <w:rFonts w:cstheme="minorHAnsi"/>
        </w:rPr>
        <w:t xml:space="preserve">je </w:t>
      </w:r>
      <w:r w:rsidRPr="00655D76">
        <w:rPr>
          <w:rFonts w:cstheme="minorHAnsi"/>
        </w:rPr>
        <w:t xml:space="preserve">vzdelávacia aktivita </w:t>
      </w:r>
      <w:r w:rsidRPr="00655D76">
        <w:rPr>
          <w:rFonts w:cstheme="minorHAnsi"/>
          <w:b/>
          <w:bCs/>
        </w:rPr>
        <w:t>realizovaná prostredníctvom externých služieb</w:t>
      </w:r>
      <w:r w:rsidR="00701861" w:rsidRPr="00655D76">
        <w:rPr>
          <w:rFonts w:cstheme="minorHAnsi"/>
          <w:b/>
          <w:bCs/>
        </w:rPr>
        <w:t>,</w:t>
      </w:r>
      <w:r w:rsidRPr="00655D76">
        <w:rPr>
          <w:rFonts w:cstheme="minorHAnsi"/>
          <w:b/>
          <w:bCs/>
        </w:rPr>
        <w:t xml:space="preserve"> </w:t>
      </w:r>
      <w:r w:rsidRPr="00655D76">
        <w:rPr>
          <w:rFonts w:cstheme="minorHAnsi"/>
        </w:rPr>
        <w:t xml:space="preserve">prijímateľ </w:t>
      </w:r>
      <w:r w:rsidRPr="00655D76">
        <w:rPr>
          <w:rFonts w:cstheme="minorHAnsi"/>
          <w:b/>
          <w:bCs/>
        </w:rPr>
        <w:t>predkladá</w:t>
      </w:r>
      <w:r w:rsidR="00DA653B" w:rsidRPr="00655D76">
        <w:rPr>
          <w:rFonts w:cstheme="minorHAnsi"/>
          <w:b/>
          <w:bCs/>
        </w:rPr>
        <w:t xml:space="preserve"> </w:t>
      </w:r>
      <w:r w:rsidR="00701861" w:rsidRPr="00655D76">
        <w:rPr>
          <w:rFonts w:cstheme="minorHAnsi"/>
          <w:b/>
          <w:bCs/>
        </w:rPr>
        <w:t xml:space="preserve">povinnú dokumentáciu </w:t>
      </w:r>
      <w:r w:rsidR="00DA653B" w:rsidRPr="00655D76">
        <w:rPr>
          <w:rFonts w:cstheme="minorHAnsi"/>
          <w:b/>
          <w:bCs/>
        </w:rPr>
        <w:t>v zmysle tab. č</w:t>
      </w:r>
      <w:r w:rsidR="00CA0086" w:rsidRPr="00655D76">
        <w:rPr>
          <w:rFonts w:cstheme="minorHAnsi"/>
          <w:b/>
          <w:bCs/>
        </w:rPr>
        <w:t>.</w:t>
      </w:r>
      <w:r w:rsidR="00DA653B" w:rsidRPr="00655D76">
        <w:rPr>
          <w:rFonts w:cstheme="minorHAnsi"/>
          <w:b/>
          <w:bCs/>
        </w:rPr>
        <w:t xml:space="preserve"> </w:t>
      </w:r>
      <w:r w:rsidR="00B5110A" w:rsidRPr="00655D76">
        <w:rPr>
          <w:rFonts w:cstheme="minorHAnsi"/>
          <w:b/>
          <w:bCs/>
        </w:rPr>
        <w:t>5</w:t>
      </w:r>
      <w:r w:rsidR="00EB585F" w:rsidRPr="00655D76">
        <w:rPr>
          <w:rFonts w:cstheme="minorHAnsi"/>
          <w:b/>
          <w:bCs/>
        </w:rPr>
        <w:t>.</w:t>
      </w:r>
    </w:p>
    <w:p w14:paraId="4C06BEDB" w14:textId="05AEEC18" w:rsidR="00CA0086" w:rsidRPr="00655D76" w:rsidRDefault="00CA0086" w:rsidP="00EB66F5">
      <w:pPr>
        <w:pStyle w:val="Odsekzoznamu"/>
        <w:spacing w:before="120" w:after="120" w:line="240" w:lineRule="auto"/>
        <w:ind w:left="0"/>
        <w:contextualSpacing w:val="0"/>
        <w:jc w:val="both"/>
        <w:rPr>
          <w:rFonts w:cstheme="minorHAnsi"/>
        </w:rPr>
      </w:pPr>
      <w:r w:rsidRPr="00655D76">
        <w:rPr>
          <w:rFonts w:cstheme="minorHAnsi"/>
        </w:rPr>
        <w:t>Tab. č</w:t>
      </w:r>
      <w:r w:rsidR="00A46CB7" w:rsidRPr="00655D76">
        <w:rPr>
          <w:rFonts w:cstheme="minorHAnsi"/>
        </w:rPr>
        <w:t xml:space="preserve">. </w:t>
      </w:r>
      <w:r w:rsidR="00B5110A" w:rsidRPr="00655D76">
        <w:rPr>
          <w:rFonts w:cstheme="minorHAnsi"/>
        </w:rPr>
        <w:t>5</w:t>
      </w:r>
      <w:r w:rsidR="00D53CFF" w:rsidRPr="00655D76">
        <w:rPr>
          <w:rFonts w:cstheme="minorHAnsi"/>
        </w:rPr>
        <w:t xml:space="preserve">: </w:t>
      </w:r>
      <w:r w:rsidR="00D53CFF" w:rsidRPr="00655D76">
        <w:rPr>
          <w:rFonts w:cstheme="minorHAnsi"/>
          <w:b/>
        </w:rPr>
        <w:t>Vzdelávacia aktivita realizovaná prostredníctvom externých služieb</w:t>
      </w:r>
    </w:p>
    <w:tbl>
      <w:tblPr>
        <w:tblStyle w:val="Mriekatabuky"/>
        <w:tblW w:w="9466" w:type="dxa"/>
        <w:tblInd w:w="-5" w:type="dxa"/>
        <w:tblLook w:val="04A0" w:firstRow="1" w:lastRow="0" w:firstColumn="1" w:lastColumn="0" w:noHBand="0" w:noVBand="1"/>
      </w:tblPr>
      <w:tblGrid>
        <w:gridCol w:w="1744"/>
        <w:gridCol w:w="3933"/>
        <w:gridCol w:w="3789"/>
      </w:tblGrid>
      <w:tr w:rsidR="00CA0086" w:rsidRPr="00655D76" w14:paraId="4B5AC26B" w14:textId="77777777" w:rsidTr="006713F6">
        <w:trPr>
          <w:trHeight w:val="550"/>
        </w:trPr>
        <w:tc>
          <w:tcPr>
            <w:tcW w:w="1738" w:type="dxa"/>
            <w:shd w:val="clear" w:color="auto" w:fill="81B2DC" w:themeFill="accent1" w:themeFillShade="BF"/>
          </w:tcPr>
          <w:p w14:paraId="5CD8729E" w14:textId="77777777" w:rsidR="00CA0086" w:rsidRPr="00655D76" w:rsidRDefault="00CA0086" w:rsidP="002523ED">
            <w:pPr>
              <w:pStyle w:val="Default"/>
              <w:rPr>
                <w:rFonts w:asciiTheme="minorHAnsi" w:hAnsiTheme="minorHAnsi" w:cstheme="minorHAnsi"/>
                <w:sz w:val="22"/>
                <w:szCs w:val="22"/>
              </w:rPr>
            </w:pPr>
          </w:p>
        </w:tc>
        <w:tc>
          <w:tcPr>
            <w:tcW w:w="3936" w:type="dxa"/>
            <w:shd w:val="clear" w:color="auto" w:fill="81B2DC" w:themeFill="accent1" w:themeFillShade="BF"/>
          </w:tcPr>
          <w:p w14:paraId="76B1EED6" w14:textId="350CE077" w:rsidR="00CA0086" w:rsidRPr="00655D76" w:rsidRDefault="006713F6"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 xml:space="preserve"> prvej ŽoP a v každej ďalšej ŽoP </w:t>
            </w:r>
            <w:r w:rsidR="00CA0086" w:rsidRPr="00655D76">
              <w:rPr>
                <w:rFonts w:asciiTheme="minorHAnsi" w:hAnsiTheme="minorHAnsi" w:cstheme="minorHAnsi"/>
                <w:sz w:val="22"/>
                <w:szCs w:val="22"/>
              </w:rPr>
              <w:t xml:space="preserve">ak </w:t>
            </w:r>
            <w:r w:rsidRPr="00655D76">
              <w:rPr>
                <w:rFonts w:asciiTheme="minorHAnsi" w:hAnsiTheme="minorHAnsi" w:cstheme="minorHAnsi"/>
                <w:sz w:val="22"/>
                <w:szCs w:val="22"/>
              </w:rPr>
              <w:t>jednorazový</w:t>
            </w:r>
            <w:r w:rsidR="00CA0086" w:rsidRPr="00655D76">
              <w:rPr>
                <w:rFonts w:asciiTheme="minorHAnsi" w:hAnsiTheme="minorHAnsi" w:cstheme="minorHAnsi"/>
                <w:sz w:val="22"/>
                <w:szCs w:val="22"/>
              </w:rPr>
              <w:t xml:space="preserve"> nákup prevyšuje 500 EUR</w:t>
            </w:r>
          </w:p>
        </w:tc>
        <w:tc>
          <w:tcPr>
            <w:tcW w:w="3792" w:type="dxa"/>
            <w:shd w:val="clear" w:color="auto" w:fill="81B2DC" w:themeFill="accent1" w:themeFillShade="BF"/>
          </w:tcPr>
          <w:p w14:paraId="232486F9" w14:textId="4D68750D" w:rsidR="00CA0086" w:rsidRPr="00655D76" w:rsidRDefault="006713F6" w:rsidP="002523ED">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 xml:space="preserve">V </w:t>
            </w:r>
            <w:r w:rsidR="00CA0086" w:rsidRPr="00655D76">
              <w:rPr>
                <w:rFonts w:asciiTheme="minorHAnsi" w:hAnsiTheme="minorHAnsi" w:cstheme="minorHAnsi"/>
                <w:b/>
                <w:bCs/>
                <w:sz w:val="22"/>
                <w:szCs w:val="22"/>
              </w:rPr>
              <w:t xml:space="preserve">každej ďalšej ŽoP </w:t>
            </w:r>
            <w:r w:rsidR="00CA0086" w:rsidRPr="00655D76">
              <w:rPr>
                <w:rFonts w:asciiTheme="minorHAnsi" w:hAnsiTheme="minorHAnsi" w:cstheme="minorHAnsi"/>
                <w:bCs/>
                <w:sz w:val="22"/>
                <w:szCs w:val="22"/>
              </w:rPr>
              <w:t xml:space="preserve">ak </w:t>
            </w:r>
            <w:r w:rsidRPr="00655D76">
              <w:rPr>
                <w:rFonts w:asciiTheme="minorHAnsi" w:hAnsiTheme="minorHAnsi" w:cstheme="minorHAnsi"/>
                <w:bCs/>
                <w:sz w:val="22"/>
                <w:szCs w:val="22"/>
              </w:rPr>
              <w:t>jednorazový</w:t>
            </w:r>
            <w:r w:rsidR="00CA0086" w:rsidRPr="00655D76">
              <w:rPr>
                <w:rFonts w:asciiTheme="minorHAnsi" w:hAnsiTheme="minorHAnsi" w:cstheme="minorHAnsi"/>
                <w:bCs/>
                <w:sz w:val="22"/>
                <w:szCs w:val="22"/>
              </w:rPr>
              <w:t xml:space="preserve"> nákup neprevyšuje 500 EUR</w:t>
            </w:r>
          </w:p>
        </w:tc>
      </w:tr>
      <w:tr w:rsidR="00CA0086" w:rsidRPr="00655D76" w14:paraId="7292B0DE" w14:textId="77777777" w:rsidTr="005F362E">
        <w:trPr>
          <w:trHeight w:val="577"/>
        </w:trPr>
        <w:tc>
          <w:tcPr>
            <w:tcW w:w="1738" w:type="dxa"/>
          </w:tcPr>
          <w:p w14:paraId="73E1530B" w14:textId="62468BAE" w:rsidR="00CA0086" w:rsidRPr="00655D76" w:rsidRDefault="00D53CF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zdelávacia aktivita realizovaná prostredníctvom externých služieb</w:t>
            </w:r>
          </w:p>
        </w:tc>
        <w:tc>
          <w:tcPr>
            <w:tcW w:w="3936" w:type="dxa"/>
          </w:tcPr>
          <w:p w14:paraId="4A37D56B" w14:textId="06532BF7" w:rsidR="00CA008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 podlimitnú </w:t>
            </w:r>
            <w:r w:rsidR="002C19D3" w:rsidRPr="00655D76">
              <w:rPr>
                <w:rFonts w:asciiTheme="minorHAnsi" w:hAnsiTheme="minorHAnsi" w:cstheme="minorHAnsi"/>
                <w:sz w:val="20"/>
                <w:szCs w:val="20"/>
              </w:rPr>
              <w:t>zákazku verejného obstarávania</w:t>
            </w:r>
            <w:r w:rsidR="002C19D3" w:rsidRPr="00655D76">
              <w:rPr>
                <w:rStyle w:val="Odkaznapoznmkupodiarou"/>
                <w:rFonts w:asciiTheme="minorHAnsi" w:hAnsiTheme="minorHAnsi" w:cstheme="minorHAnsi"/>
                <w:sz w:val="20"/>
                <w:szCs w:val="20"/>
              </w:rPr>
              <w:footnoteReference w:id="48"/>
            </w:r>
            <w:r w:rsidRPr="00655D76">
              <w:rPr>
                <w:rFonts w:asciiTheme="minorHAnsi" w:hAnsiTheme="minorHAnsi" w:cstheme="minorHAnsi"/>
                <w:sz w:val="20"/>
                <w:szCs w:val="20"/>
              </w:rPr>
              <w:t xml:space="preserve">, </w:t>
            </w:r>
          </w:p>
          <w:p w14:paraId="3FCA6531" w14:textId="5F7684BC" w:rsidR="00A94D9A" w:rsidRPr="00655D76" w:rsidRDefault="00A94D9A" w:rsidP="002523ED">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správu z kontroly verejného obstarávania,</w:t>
            </w:r>
          </w:p>
          <w:p w14:paraId="5B034236" w14:textId="62C56B61"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w:t>
            </w:r>
            <w:r w:rsidRPr="00655D76">
              <w:rPr>
                <w:rFonts w:asciiTheme="minorHAnsi" w:hAnsiTheme="minorHAnsi" w:cstheme="minorHAnsi"/>
                <w:sz w:val="20"/>
                <w:szCs w:val="20"/>
              </w:rPr>
              <w:lastRenderedPageBreak/>
              <w:t xml:space="preserve">preukazujúci vykonanú základnú finančnú kontrolu v zmysle </w:t>
            </w:r>
            <w:r w:rsidR="00C6711E">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len pre orgány verejnej správy), </w:t>
            </w:r>
          </w:p>
          <w:p w14:paraId="270FF161" w14:textId="7208A8E4" w:rsidR="00CA0086" w:rsidRPr="00655D76" w:rsidRDefault="002C19D3"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preberací protokol</w:t>
            </w:r>
            <w:r w:rsidR="00CA0086" w:rsidRPr="00655D76">
              <w:rPr>
                <w:rFonts w:asciiTheme="minorHAnsi" w:hAnsiTheme="minorHAnsi" w:cstheme="minorHAnsi"/>
                <w:sz w:val="20"/>
                <w:szCs w:val="20"/>
              </w:rPr>
              <w:t xml:space="preserve"> o vykonaní príslušných aktivít, služieb, </w:t>
            </w:r>
          </w:p>
          <w:p w14:paraId="29ABCEF6" w14:textId="322B8F4E" w:rsidR="00CA0086" w:rsidRDefault="00DE700E" w:rsidP="002523ED">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p</w:t>
            </w:r>
            <w:r w:rsidR="00CA0086" w:rsidRPr="00655D76">
              <w:rPr>
                <w:rFonts w:asciiTheme="minorHAnsi" w:hAnsiTheme="minorHAnsi" w:cstheme="minorHAnsi"/>
                <w:sz w:val="20"/>
                <w:szCs w:val="20"/>
              </w:rPr>
              <w:t>rezenčnú listinu zo vz</w:t>
            </w:r>
            <w:r w:rsidR="002C19D3" w:rsidRPr="00655D76">
              <w:rPr>
                <w:rFonts w:asciiTheme="minorHAnsi" w:hAnsiTheme="minorHAnsi" w:cstheme="minorHAnsi"/>
                <w:sz w:val="20"/>
                <w:szCs w:val="20"/>
              </w:rPr>
              <w:t>delávacej aktiv</w:t>
            </w:r>
            <w:r w:rsidR="005C4199" w:rsidRPr="00655D76">
              <w:rPr>
                <w:rFonts w:asciiTheme="minorHAnsi" w:hAnsiTheme="minorHAnsi" w:cstheme="minorHAnsi"/>
                <w:sz w:val="20"/>
                <w:szCs w:val="20"/>
              </w:rPr>
              <w:t>ity (príloha č. 5</w:t>
            </w:r>
            <w:r w:rsidR="00CA0086" w:rsidRPr="00655D76">
              <w:rPr>
                <w:rFonts w:asciiTheme="minorHAnsi" w:hAnsiTheme="minorHAnsi" w:cstheme="minorHAnsi"/>
                <w:sz w:val="20"/>
                <w:szCs w:val="20"/>
              </w:rPr>
              <w:t xml:space="preserve"> </w:t>
            </w:r>
            <w:r w:rsidR="002C19D3"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154F9">
              <w:rPr>
                <w:rFonts w:asciiTheme="minorHAnsi" w:hAnsiTheme="minorHAnsi" w:cstheme="minorHAnsi"/>
                <w:sz w:val="20"/>
                <w:szCs w:val="20"/>
              </w:rPr>
              <w:t xml:space="preserve"> a pri online aktivite – printscreen obrazovky prihlásených účastníkov</w:t>
            </w:r>
            <w:r w:rsidR="00EC0764">
              <w:rPr>
                <w:rFonts w:asciiTheme="minorHAnsi" w:hAnsiTheme="minorHAnsi" w:cstheme="minorHAnsi"/>
                <w:sz w:val="20"/>
                <w:szCs w:val="20"/>
              </w:rPr>
              <w:t>,</w:t>
            </w:r>
          </w:p>
          <w:p w14:paraId="088884D6" w14:textId="4C156469" w:rsidR="00A94D9A" w:rsidRPr="00655D76" w:rsidRDefault="00036EAA" w:rsidP="002523ED">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p</w:t>
            </w:r>
            <w:r w:rsidR="00A94D9A">
              <w:rPr>
                <w:rFonts w:asciiTheme="minorHAnsi" w:hAnsiTheme="minorHAnsi" w:cstheme="minorHAnsi"/>
                <w:sz w:val="20"/>
                <w:szCs w:val="20"/>
              </w:rPr>
              <w:t>rihlášk</w:t>
            </w:r>
            <w:r w:rsidR="008179DF">
              <w:rPr>
                <w:rFonts w:asciiTheme="minorHAnsi" w:hAnsiTheme="minorHAnsi" w:cstheme="minorHAnsi"/>
                <w:sz w:val="20"/>
                <w:szCs w:val="20"/>
              </w:rPr>
              <w:t>u</w:t>
            </w:r>
            <w:r w:rsidR="00A94D9A">
              <w:rPr>
                <w:rFonts w:asciiTheme="minorHAnsi" w:hAnsiTheme="minorHAnsi" w:cstheme="minorHAnsi"/>
                <w:sz w:val="20"/>
                <w:szCs w:val="20"/>
              </w:rPr>
              <w:t>,</w:t>
            </w:r>
            <w:r w:rsidR="00A2772D">
              <w:rPr>
                <w:rFonts w:asciiTheme="minorHAnsi" w:hAnsiTheme="minorHAnsi" w:cstheme="minorHAnsi"/>
                <w:sz w:val="20"/>
                <w:szCs w:val="20"/>
              </w:rPr>
              <w:t xml:space="preserve"> pozvánk</w:t>
            </w:r>
            <w:r w:rsidR="008179DF">
              <w:rPr>
                <w:rFonts w:asciiTheme="minorHAnsi" w:hAnsiTheme="minorHAnsi" w:cstheme="minorHAnsi"/>
                <w:sz w:val="20"/>
                <w:szCs w:val="20"/>
              </w:rPr>
              <w:t>u</w:t>
            </w:r>
            <w:r w:rsidR="00A2772D">
              <w:rPr>
                <w:rFonts w:asciiTheme="minorHAnsi" w:hAnsiTheme="minorHAnsi" w:cstheme="minorHAnsi"/>
                <w:sz w:val="20"/>
                <w:szCs w:val="20"/>
              </w:rPr>
              <w:t>,</w:t>
            </w:r>
            <w:r w:rsidR="00A94D9A">
              <w:rPr>
                <w:rFonts w:asciiTheme="minorHAnsi" w:hAnsiTheme="minorHAnsi" w:cstheme="minorHAnsi"/>
                <w:sz w:val="20"/>
                <w:szCs w:val="20"/>
              </w:rPr>
              <w:t xml:space="preserve"> výsledky odborného testu, osvedčenie o absolvovaní školenia</w:t>
            </w:r>
            <w:r w:rsidR="007F38AA">
              <w:rPr>
                <w:rFonts w:asciiTheme="minorHAnsi" w:hAnsiTheme="minorHAnsi" w:cstheme="minorHAnsi"/>
                <w:sz w:val="20"/>
                <w:szCs w:val="20"/>
              </w:rPr>
              <w:t xml:space="preserve"> a pod.</w:t>
            </w:r>
            <w:r w:rsidR="00A94D9A">
              <w:rPr>
                <w:rFonts w:asciiTheme="minorHAnsi" w:hAnsiTheme="minorHAnsi" w:cstheme="minorHAnsi"/>
                <w:sz w:val="20"/>
                <w:szCs w:val="20"/>
              </w:rPr>
              <w:t xml:space="preserve"> (ak relevantné), </w:t>
            </w:r>
          </w:p>
          <w:p w14:paraId="3F2F7A1A" w14:textId="787C8B54"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doklad o úhrade (výpis z bankového účtu), </w:t>
            </w:r>
          </w:p>
          <w:p w14:paraId="1B6BFCE8" w14:textId="4D4633C4"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 výdavku</w:t>
            </w:r>
            <w:r w:rsidR="003C6EB4" w:rsidRPr="00655D76">
              <w:rPr>
                <w:rFonts w:asciiTheme="minorHAnsi" w:hAnsiTheme="minorHAnsi" w:cstheme="minorHAnsi"/>
                <w:sz w:val="20"/>
                <w:szCs w:val="20"/>
              </w:rPr>
              <w:t xml:space="preserve"> (</w:t>
            </w:r>
            <w:r w:rsidRPr="00655D76">
              <w:rPr>
                <w:rFonts w:asciiTheme="minorHAnsi" w:hAnsiTheme="minorHAnsi" w:cstheme="minorHAnsi"/>
                <w:sz w:val="20"/>
                <w:szCs w:val="20"/>
              </w:rPr>
              <w:t>ak  relevantné</w:t>
            </w:r>
            <w:r w:rsidR="003C6EB4"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8D2125F" w14:textId="6BB9E735"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výstupy z poskytnutých služieb (napr. fotodokumentácia, publikácie</w:t>
            </w:r>
            <w:r w:rsidR="008E5DAC">
              <w:rPr>
                <w:rFonts w:asciiTheme="minorHAnsi" w:hAnsiTheme="minorHAnsi" w:cstheme="minorHAnsi"/>
                <w:sz w:val="20"/>
                <w:szCs w:val="20"/>
              </w:rPr>
              <w:t>, zvukový záznam, prezentácia</w:t>
            </w:r>
            <w:r w:rsidR="005154F9">
              <w:rPr>
                <w:rFonts w:asciiTheme="minorHAnsi" w:hAnsiTheme="minorHAnsi" w:cstheme="minorHAnsi"/>
                <w:sz w:val="20"/>
                <w:szCs w:val="20"/>
              </w:rPr>
              <w:t xml:space="preserve"> </w:t>
            </w:r>
            <w:r w:rsidR="008E5DAC">
              <w:rPr>
                <w:rFonts w:asciiTheme="minorHAnsi" w:hAnsiTheme="minorHAnsi" w:cstheme="minorHAnsi"/>
                <w:sz w:val="20"/>
                <w:szCs w:val="20"/>
              </w:rPr>
              <w:t>a</w:t>
            </w:r>
            <w:r w:rsidR="009E0BCF">
              <w:rPr>
                <w:rFonts w:asciiTheme="minorHAnsi" w:hAnsiTheme="minorHAnsi" w:cstheme="minorHAnsi"/>
                <w:sz w:val="20"/>
                <w:szCs w:val="20"/>
              </w:rPr>
              <w:t> </w:t>
            </w:r>
            <w:r w:rsidR="008E5DAC">
              <w:rPr>
                <w:rFonts w:asciiTheme="minorHAnsi" w:hAnsiTheme="minorHAnsi" w:cstheme="minorHAnsi"/>
                <w:sz w:val="20"/>
                <w:szCs w:val="20"/>
              </w:rPr>
              <w:t>pod</w:t>
            </w:r>
            <w:r w:rsidR="009E0BCF">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263BB479" w14:textId="204E89BF" w:rsidR="00CF7ECD" w:rsidRPr="00655D76" w:rsidRDefault="00EC0764" w:rsidP="00585D7E">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s</w:t>
            </w:r>
            <w:r w:rsidR="00CA0086" w:rsidRPr="00655D76">
              <w:rPr>
                <w:rFonts w:asciiTheme="minorHAnsi" w:hAnsiTheme="minorHAnsi" w:cstheme="minorHAnsi"/>
                <w:sz w:val="20"/>
                <w:szCs w:val="20"/>
              </w:rPr>
              <w:t xml:space="preserve">umarizačný hárok pre výdavky s nízkou hodnotou (príloha č. </w:t>
            </w:r>
            <w:r w:rsidR="005C4199" w:rsidRPr="00655D76">
              <w:rPr>
                <w:rFonts w:asciiTheme="minorHAnsi" w:hAnsiTheme="minorHAnsi" w:cstheme="minorHAnsi"/>
                <w:sz w:val="20"/>
                <w:szCs w:val="20"/>
              </w:rPr>
              <w:t xml:space="preserve">6 </w:t>
            </w:r>
            <w:r w:rsidR="002C19D3"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85D7E">
              <w:rPr>
                <w:rFonts w:asciiTheme="minorHAnsi" w:hAnsiTheme="minorHAnsi" w:cstheme="minorHAnsi"/>
                <w:sz w:val="20"/>
                <w:szCs w:val="20"/>
              </w:rPr>
              <w:t>.</w:t>
            </w:r>
          </w:p>
        </w:tc>
        <w:tc>
          <w:tcPr>
            <w:tcW w:w="3792" w:type="dxa"/>
          </w:tcPr>
          <w:p w14:paraId="6B4961B5" w14:textId="4DCEE5C4" w:rsidR="00CA0086" w:rsidRPr="00655D76" w:rsidRDefault="00CA0086" w:rsidP="002523ED">
            <w:pPr>
              <w:pStyle w:val="Default"/>
              <w:numPr>
                <w:ilvl w:val="0"/>
                <w:numId w:val="59"/>
              </w:numPr>
              <w:spacing w:after="14"/>
              <w:jc w:val="both"/>
              <w:rPr>
                <w:rFonts w:asciiTheme="minorHAnsi" w:hAnsiTheme="minorHAnsi" w:cstheme="minorHAnsi"/>
                <w:sz w:val="20"/>
                <w:szCs w:val="20"/>
              </w:rPr>
            </w:pPr>
            <w:r w:rsidRPr="00655D76">
              <w:rPr>
                <w:rFonts w:asciiTheme="minorHAnsi" w:hAnsiTheme="minorHAnsi" w:cstheme="minorHAnsi"/>
                <w:sz w:val="20"/>
                <w:szCs w:val="20"/>
              </w:rPr>
              <w:lastRenderedPageBreak/>
              <w:t>písomnú zmluvu, v prípadoch, ak ide o nadlimitnú a podlimitnú zákazku verejného obstarávania</w:t>
            </w:r>
            <w:r w:rsidR="002C19D3" w:rsidRPr="00655D76">
              <w:rPr>
                <w:rStyle w:val="Odkaznapoznmkupodiarou"/>
                <w:rFonts w:asciiTheme="minorHAnsi" w:hAnsiTheme="minorHAnsi" w:cstheme="minorHAnsi"/>
                <w:sz w:val="20"/>
                <w:szCs w:val="20"/>
              </w:rPr>
              <w:footnoteReference w:id="49"/>
            </w:r>
            <w:r w:rsidR="002C19D3" w:rsidRPr="00655D76">
              <w:rPr>
                <w:rFonts w:asciiTheme="minorHAnsi" w:hAnsiTheme="minorHAnsi" w:cstheme="minorHAnsi"/>
                <w:sz w:val="20"/>
                <w:szCs w:val="20"/>
              </w:rPr>
              <w:t xml:space="preserve"> </w:t>
            </w:r>
            <w:r w:rsidR="002C19D3" w:rsidRPr="00655D76">
              <w:rPr>
                <w:rStyle w:val="Odkaznapoznmkupodiarou"/>
                <w:rFonts w:asciiTheme="minorHAnsi" w:hAnsiTheme="minorHAnsi" w:cstheme="minorHAnsi"/>
                <w:sz w:val="20"/>
                <w:szCs w:val="20"/>
              </w:rPr>
              <w:footnoteReference w:id="50"/>
            </w:r>
            <w:r w:rsidRPr="00655D76">
              <w:rPr>
                <w:rFonts w:asciiTheme="minorHAnsi" w:hAnsiTheme="minorHAnsi" w:cstheme="minorHAnsi"/>
                <w:sz w:val="20"/>
                <w:szCs w:val="20"/>
              </w:rPr>
              <w:t xml:space="preserve">, </w:t>
            </w:r>
          </w:p>
          <w:p w14:paraId="79365862" w14:textId="321B47F8" w:rsidR="00CA0086" w:rsidRDefault="00EC0764" w:rsidP="002523ED">
            <w:pPr>
              <w:pStyle w:val="Default"/>
              <w:numPr>
                <w:ilvl w:val="0"/>
                <w:numId w:val="59"/>
              </w:numPr>
              <w:spacing w:after="14"/>
              <w:jc w:val="both"/>
              <w:rPr>
                <w:rFonts w:asciiTheme="minorHAnsi" w:hAnsiTheme="minorHAnsi" w:cstheme="minorHAnsi"/>
                <w:sz w:val="20"/>
                <w:szCs w:val="20"/>
              </w:rPr>
            </w:pPr>
            <w:r>
              <w:rPr>
                <w:rFonts w:asciiTheme="minorHAnsi" w:hAnsiTheme="minorHAnsi" w:cstheme="minorHAnsi"/>
                <w:sz w:val="20"/>
                <w:szCs w:val="20"/>
              </w:rPr>
              <w:t>p</w:t>
            </w:r>
            <w:r w:rsidR="00CA0086" w:rsidRPr="00655D76">
              <w:rPr>
                <w:rFonts w:asciiTheme="minorHAnsi" w:hAnsiTheme="minorHAnsi" w:cstheme="minorHAnsi"/>
                <w:sz w:val="20"/>
                <w:szCs w:val="20"/>
              </w:rPr>
              <w:t>rezenčnú listinu zo vz</w:t>
            </w:r>
            <w:r w:rsidR="00EB585F" w:rsidRPr="00655D76">
              <w:rPr>
                <w:rFonts w:asciiTheme="minorHAnsi" w:hAnsiTheme="minorHAnsi" w:cstheme="minorHAnsi"/>
                <w:sz w:val="20"/>
                <w:szCs w:val="20"/>
              </w:rPr>
              <w:t>delávacej aktivity (príloha č.</w:t>
            </w:r>
            <w:r w:rsidR="005C4199" w:rsidRPr="00655D76">
              <w:rPr>
                <w:rFonts w:asciiTheme="minorHAnsi" w:hAnsiTheme="minorHAnsi" w:cstheme="minorHAnsi"/>
                <w:sz w:val="20"/>
                <w:szCs w:val="20"/>
              </w:rPr>
              <w:t xml:space="preserve"> 5</w:t>
            </w:r>
            <w:r w:rsidR="00CA0086"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D10C27">
              <w:rPr>
                <w:rFonts w:asciiTheme="minorHAnsi" w:hAnsiTheme="minorHAnsi" w:cstheme="minorHAnsi"/>
                <w:sz w:val="20"/>
                <w:szCs w:val="20"/>
              </w:rPr>
              <w:t xml:space="preserve"> a pri online aktivite – printscreen obrazovky prihlásených účastníkov</w:t>
            </w:r>
            <w:r>
              <w:rPr>
                <w:rFonts w:asciiTheme="minorHAnsi" w:hAnsiTheme="minorHAnsi" w:cstheme="minorHAnsi"/>
                <w:sz w:val="20"/>
                <w:szCs w:val="20"/>
              </w:rPr>
              <w:t>,</w:t>
            </w:r>
          </w:p>
          <w:p w14:paraId="3C9D41C2" w14:textId="588767D4" w:rsidR="005C1720" w:rsidRPr="005C1720" w:rsidRDefault="005C1720" w:rsidP="00C83862">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lastRenderedPageBreak/>
              <w:t>prihlášk</w:t>
            </w:r>
            <w:r w:rsidR="008179DF">
              <w:rPr>
                <w:rFonts w:asciiTheme="minorHAnsi" w:hAnsiTheme="minorHAnsi" w:cstheme="minorHAnsi"/>
                <w:sz w:val="20"/>
                <w:szCs w:val="20"/>
              </w:rPr>
              <w:t>u</w:t>
            </w:r>
            <w:r>
              <w:rPr>
                <w:rFonts w:asciiTheme="minorHAnsi" w:hAnsiTheme="minorHAnsi" w:cstheme="minorHAnsi"/>
                <w:sz w:val="20"/>
                <w:szCs w:val="20"/>
              </w:rPr>
              <w:t>,</w:t>
            </w:r>
            <w:r w:rsidR="00A2772D">
              <w:rPr>
                <w:rFonts w:asciiTheme="minorHAnsi" w:hAnsiTheme="minorHAnsi" w:cstheme="minorHAnsi"/>
                <w:sz w:val="20"/>
                <w:szCs w:val="20"/>
              </w:rPr>
              <w:t xml:space="preserve"> pozvánk</w:t>
            </w:r>
            <w:r w:rsidR="008179DF">
              <w:rPr>
                <w:rFonts w:asciiTheme="minorHAnsi" w:hAnsiTheme="minorHAnsi" w:cstheme="minorHAnsi"/>
                <w:sz w:val="20"/>
                <w:szCs w:val="20"/>
              </w:rPr>
              <w:t>u</w:t>
            </w:r>
            <w:r w:rsidR="00A2772D">
              <w:rPr>
                <w:rFonts w:asciiTheme="minorHAnsi" w:hAnsiTheme="minorHAnsi" w:cstheme="minorHAnsi"/>
                <w:sz w:val="20"/>
                <w:szCs w:val="20"/>
              </w:rPr>
              <w:t>,</w:t>
            </w:r>
            <w:r>
              <w:rPr>
                <w:rFonts w:asciiTheme="minorHAnsi" w:hAnsiTheme="minorHAnsi" w:cstheme="minorHAnsi"/>
                <w:sz w:val="20"/>
                <w:szCs w:val="20"/>
              </w:rPr>
              <w:t xml:space="preserve"> výsledky odborného testu, osvedčenie o absolvovaní školenia a pod. (ak relevantné), </w:t>
            </w:r>
          </w:p>
          <w:p w14:paraId="2A1D7475" w14:textId="3445DFB1" w:rsidR="00CF7ECD" w:rsidRDefault="008C390E" w:rsidP="002523ED">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S</w:t>
            </w:r>
            <w:r w:rsidR="00CA0086" w:rsidRPr="00655D76">
              <w:rPr>
                <w:rFonts w:asciiTheme="minorHAnsi" w:hAnsiTheme="minorHAnsi" w:cstheme="minorHAnsi"/>
                <w:sz w:val="20"/>
                <w:szCs w:val="20"/>
              </w:rPr>
              <w:t>umarizačný hárok pre výdavky</w:t>
            </w:r>
            <w:r w:rsidR="005C4199" w:rsidRPr="00655D76">
              <w:rPr>
                <w:rFonts w:asciiTheme="minorHAnsi" w:hAnsiTheme="minorHAnsi" w:cstheme="minorHAnsi"/>
                <w:sz w:val="20"/>
                <w:szCs w:val="20"/>
              </w:rPr>
              <w:t xml:space="preserve"> s nízkou hodnotou (príloha č. 6</w:t>
            </w:r>
            <w:r w:rsidR="00CA0086"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85D7E">
              <w:rPr>
                <w:rFonts w:asciiTheme="minorHAnsi" w:hAnsiTheme="minorHAnsi" w:cstheme="minorHAnsi"/>
                <w:sz w:val="20"/>
                <w:szCs w:val="20"/>
              </w:rPr>
              <w:t>.</w:t>
            </w:r>
          </w:p>
          <w:p w14:paraId="5B8759F3" w14:textId="77777777" w:rsidR="00CA0086" w:rsidRPr="00655D76" w:rsidRDefault="00CA0086" w:rsidP="00C04B28">
            <w:pPr>
              <w:pStyle w:val="Default"/>
              <w:ind w:left="360"/>
              <w:jc w:val="both"/>
              <w:rPr>
                <w:rFonts w:asciiTheme="minorHAnsi" w:hAnsiTheme="minorHAnsi" w:cstheme="minorHAnsi"/>
                <w:sz w:val="20"/>
                <w:szCs w:val="20"/>
              </w:rPr>
            </w:pPr>
          </w:p>
        </w:tc>
      </w:tr>
    </w:tbl>
    <w:p w14:paraId="1D4FF16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49" w:name="_Toc168474968"/>
      <w:bookmarkStart w:id="250" w:name="_Toc168485061"/>
      <w:bookmarkStart w:id="251" w:name="_Toc201132409"/>
      <w:bookmarkEnd w:id="249"/>
      <w:bookmarkEnd w:id="250"/>
      <w:r w:rsidRPr="00655D76">
        <w:rPr>
          <w:rFonts w:asciiTheme="minorHAnsi" w:hAnsiTheme="minorHAnsi" w:cstheme="minorHAnsi"/>
        </w:rPr>
        <w:lastRenderedPageBreak/>
        <w:t>Cestovné náhrady</w:t>
      </w:r>
      <w:bookmarkEnd w:id="251"/>
      <w:r w:rsidRPr="00655D76">
        <w:rPr>
          <w:rFonts w:asciiTheme="minorHAnsi" w:hAnsiTheme="minorHAnsi" w:cstheme="minorHAnsi"/>
        </w:rPr>
        <w:t xml:space="preserve"> </w:t>
      </w:r>
    </w:p>
    <w:p w14:paraId="1EED32DF" w14:textId="0A28FD60" w:rsidR="00CE61B2" w:rsidRPr="00655D76" w:rsidRDefault="00CE61B2" w:rsidP="00EB66F5">
      <w:pPr>
        <w:spacing w:before="120" w:after="120" w:line="240" w:lineRule="auto"/>
        <w:jc w:val="both"/>
        <w:rPr>
          <w:rFonts w:cstheme="minorHAnsi"/>
        </w:rPr>
      </w:pPr>
      <w:r w:rsidRPr="00655D76">
        <w:rPr>
          <w:rFonts w:cstheme="minorHAnsi"/>
        </w:rPr>
        <w:t xml:space="preserve">Pri cestovných náhradách tuzemských a zahraničných pracovných ciest prijímateľ postupuje v zmysle </w:t>
      </w:r>
      <w:r w:rsidR="00425069">
        <w:rPr>
          <w:rFonts w:cstheme="minorHAnsi"/>
        </w:rPr>
        <w:t>Z</w:t>
      </w:r>
      <w:r w:rsidRPr="00655D76">
        <w:rPr>
          <w:rFonts w:cstheme="minorHAnsi"/>
        </w:rPr>
        <w:t xml:space="preserve">ákona č. 283/2002 Z. z. o cestovných náhradách v znení neskorších predpisov, aktuálneho Opatrenia Ministerstva financií Slovenskej republiky, ktorým sa ustanovujú základné sadzby stravného v eurách alebo v cudzej mene pri zahraničných pracovných cestách a aktuálneho Opatrenia Ministerstva práce, sociálnych vecí a rodiny Slovenskej republiky o sumách stravného. </w:t>
      </w:r>
    </w:p>
    <w:p w14:paraId="16992F5A" w14:textId="6CEDF84B" w:rsidR="003C6EB4" w:rsidRPr="00655D76" w:rsidRDefault="00CE61B2" w:rsidP="00EB66F5">
      <w:pPr>
        <w:spacing w:before="120" w:after="120" w:line="240" w:lineRule="auto"/>
        <w:jc w:val="both"/>
        <w:rPr>
          <w:rFonts w:cstheme="minorHAnsi"/>
        </w:rPr>
      </w:pPr>
      <w:r w:rsidRPr="00655D76">
        <w:rPr>
          <w:rFonts w:cstheme="minorHAnsi"/>
        </w:rPr>
        <w:t>V prípade výdavkov preukazujúcich cestovné náhrady prijímateľ</w:t>
      </w:r>
      <w:r w:rsidRPr="00655D76">
        <w:rPr>
          <w:rFonts w:cstheme="minorHAnsi"/>
          <w:b/>
          <w:bCs/>
        </w:rPr>
        <w:t xml:space="preserve"> </w:t>
      </w:r>
      <w:r w:rsidR="002566A2" w:rsidRPr="00655D76">
        <w:rPr>
          <w:rFonts w:cstheme="minorHAnsi"/>
          <w:b/>
          <w:bCs/>
        </w:rPr>
        <w:t xml:space="preserve">predkladá </w:t>
      </w:r>
      <w:r w:rsidRPr="00655D76">
        <w:rPr>
          <w:rFonts w:cstheme="minorHAnsi"/>
          <w:b/>
          <w:bCs/>
        </w:rPr>
        <w:t xml:space="preserve">povinnú dokumentáciu </w:t>
      </w:r>
      <w:r w:rsidR="00DA653B" w:rsidRPr="00655D76">
        <w:rPr>
          <w:rFonts w:cstheme="minorHAnsi"/>
          <w:b/>
          <w:bCs/>
        </w:rPr>
        <w:t xml:space="preserve">v zmysle tab. č. </w:t>
      </w:r>
      <w:r w:rsidR="00B5110A" w:rsidRPr="00655D76">
        <w:rPr>
          <w:rFonts w:cstheme="minorHAnsi"/>
          <w:b/>
          <w:bCs/>
        </w:rPr>
        <w:t>6</w:t>
      </w:r>
      <w:r w:rsidR="00EB585F" w:rsidRPr="00655D76">
        <w:rPr>
          <w:rFonts w:cstheme="minorHAnsi"/>
        </w:rPr>
        <w:t>.</w:t>
      </w:r>
      <w:r w:rsidR="003C6EB4" w:rsidRPr="00655D76">
        <w:rPr>
          <w:rFonts w:cstheme="minorHAnsi"/>
        </w:rPr>
        <w:t xml:space="preserve"> </w:t>
      </w:r>
      <w:r w:rsidR="003C6EB4" w:rsidRPr="00655D76">
        <w:rPr>
          <w:rFonts w:cstheme="minorHAnsi"/>
          <w:b/>
          <w:bCs/>
        </w:rPr>
        <w:t>Pravidlá oprávnenosti pre cestovné náhrady sú uvedené v bode 6</w:t>
      </w:r>
      <w:r w:rsidR="00131B9D">
        <w:rPr>
          <w:rFonts w:cstheme="minorHAnsi"/>
          <w:b/>
          <w:bCs/>
        </w:rPr>
        <w:t>.</w:t>
      </w:r>
      <w:r w:rsidR="003C6EB4" w:rsidRPr="00655D76">
        <w:rPr>
          <w:rFonts w:cstheme="minorHAnsi"/>
          <w:b/>
          <w:bCs/>
        </w:rPr>
        <w:t xml:space="preserve"> Prílohy č. 1</w:t>
      </w:r>
      <w:r w:rsidR="00651F02" w:rsidRPr="00655D76">
        <w:rPr>
          <w:rFonts w:cstheme="minorHAnsi"/>
          <w:b/>
          <w:bCs/>
        </w:rPr>
        <w:t>0</w:t>
      </w:r>
      <w:r w:rsidR="003C6EB4" w:rsidRPr="00655D76">
        <w:rPr>
          <w:rFonts w:cstheme="minorHAnsi"/>
          <w:b/>
          <w:bCs/>
        </w:rPr>
        <w:t>.</w:t>
      </w:r>
    </w:p>
    <w:p w14:paraId="05D5B0B8" w14:textId="46E7D72E" w:rsidR="00EB585F" w:rsidRPr="00655D76" w:rsidRDefault="00DA653B" w:rsidP="00EB66F5">
      <w:pPr>
        <w:pStyle w:val="Odsekzoznamu"/>
        <w:spacing w:before="120" w:after="120" w:line="240" w:lineRule="auto"/>
        <w:ind w:left="0"/>
        <w:contextualSpacing w:val="0"/>
        <w:jc w:val="both"/>
        <w:rPr>
          <w:rFonts w:cstheme="minorHAnsi"/>
        </w:rPr>
      </w:pPr>
      <w:r w:rsidRPr="00655D76">
        <w:rPr>
          <w:rFonts w:cstheme="minorHAnsi"/>
        </w:rPr>
        <w:t xml:space="preserve">Tab. č. </w:t>
      </w:r>
      <w:r w:rsidR="00B5110A" w:rsidRPr="00655D76">
        <w:rPr>
          <w:rFonts w:cstheme="minorHAnsi"/>
        </w:rPr>
        <w:t>6</w:t>
      </w:r>
      <w:r w:rsidR="00D53CFF" w:rsidRPr="00655D76">
        <w:rPr>
          <w:rFonts w:cstheme="minorHAnsi"/>
        </w:rPr>
        <w:t xml:space="preserve">: </w:t>
      </w:r>
      <w:r w:rsidR="00D53CFF" w:rsidRPr="00655D76">
        <w:rPr>
          <w:rFonts w:cstheme="minorHAnsi"/>
          <w:b/>
        </w:rPr>
        <w:t>Cestovné náhrady</w:t>
      </w:r>
    </w:p>
    <w:tbl>
      <w:tblPr>
        <w:tblStyle w:val="Mriekatabuky"/>
        <w:tblW w:w="9356" w:type="dxa"/>
        <w:tblInd w:w="-5" w:type="dxa"/>
        <w:tblLook w:val="04A0" w:firstRow="1" w:lastRow="0" w:firstColumn="1" w:lastColumn="0" w:noHBand="0" w:noVBand="1"/>
      </w:tblPr>
      <w:tblGrid>
        <w:gridCol w:w="1701"/>
        <w:gridCol w:w="3969"/>
        <w:gridCol w:w="3686"/>
      </w:tblGrid>
      <w:tr w:rsidR="00062789" w:rsidRPr="00655D76" w14:paraId="2C2586B2" w14:textId="77777777" w:rsidTr="0015110F">
        <w:tc>
          <w:tcPr>
            <w:tcW w:w="1701" w:type="dxa"/>
            <w:shd w:val="clear" w:color="auto" w:fill="81B2DC" w:themeFill="accent1" w:themeFillShade="BF"/>
          </w:tcPr>
          <w:p w14:paraId="3675270A" w14:textId="77777777" w:rsidR="00062789" w:rsidRPr="00655D76" w:rsidRDefault="00062789"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47676EAB" w14:textId="1FE131B4" w:rsidR="00062789" w:rsidRPr="00655D76" w:rsidRDefault="00062789"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686" w:type="dxa"/>
            <w:shd w:val="clear" w:color="auto" w:fill="81B2DC" w:themeFill="accent1" w:themeFillShade="BF"/>
          </w:tcPr>
          <w:p w14:paraId="660D6D43" w14:textId="33F6AD01" w:rsidR="00062789" w:rsidRPr="00655D76" w:rsidRDefault="00062789"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w:t>
            </w:r>
            <w:r w:rsidRPr="00655D76">
              <w:rPr>
                <w:rFonts w:asciiTheme="minorHAnsi" w:hAnsiTheme="minorHAnsi" w:cstheme="minorHAnsi"/>
                <w:sz w:val="22"/>
                <w:szCs w:val="22"/>
              </w:rPr>
              <w:t>ŽoP obsahujúcej daný výdavok</w:t>
            </w:r>
          </w:p>
        </w:tc>
      </w:tr>
      <w:tr w:rsidR="00EB585F" w:rsidRPr="00655D76" w14:paraId="1FF9D2FD" w14:textId="77777777" w:rsidTr="0015110F">
        <w:tc>
          <w:tcPr>
            <w:tcW w:w="1701" w:type="dxa"/>
          </w:tcPr>
          <w:p w14:paraId="36AD2EF6" w14:textId="0A93920C" w:rsidR="00EB585F" w:rsidRPr="00655D76" w:rsidRDefault="00EB585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Cestovné náhrady</w:t>
            </w:r>
          </w:p>
        </w:tc>
        <w:tc>
          <w:tcPr>
            <w:tcW w:w="3969" w:type="dxa"/>
          </w:tcPr>
          <w:p w14:paraId="51B032AE" w14:textId="27DED3D5"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vyplnený a podpísaný formulár cestovného príkazu s vyúčtovaním pracovnej cesty vrátane dokladov (napr. cestovný lístok, palubný lístok)</w:t>
            </w:r>
            <w:r w:rsidRPr="00655D76">
              <w:rPr>
                <w:rStyle w:val="Odkaznapoznmkupodiarou"/>
                <w:rFonts w:asciiTheme="minorHAnsi" w:hAnsiTheme="minorHAnsi" w:cstheme="minorHAnsi"/>
                <w:sz w:val="20"/>
                <w:szCs w:val="20"/>
              </w:rPr>
              <w:footnoteReference w:id="51"/>
            </w:r>
            <w:r w:rsidRPr="00655D76">
              <w:rPr>
                <w:rFonts w:asciiTheme="minorHAnsi" w:hAnsiTheme="minorHAnsi" w:cstheme="minorHAnsi"/>
                <w:sz w:val="20"/>
                <w:szCs w:val="20"/>
              </w:rPr>
              <w:t xml:space="preserve">, doklad o </w:t>
            </w:r>
            <w:r w:rsidR="006713F6" w:rsidRPr="00655D76">
              <w:rPr>
                <w:rFonts w:asciiTheme="minorHAnsi" w:hAnsiTheme="minorHAnsi" w:cstheme="minorHAnsi"/>
                <w:sz w:val="20"/>
                <w:szCs w:val="20"/>
              </w:rPr>
              <w:t>úhrade ubytovania a cestovného,</w:t>
            </w:r>
          </w:p>
          <w:p w14:paraId="6F952CA0" w14:textId="6DF2540E"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 xml:space="preserve">písomnú správu zo služobnej cesty, stručný popis výsledku cesty preukazujúce </w:t>
            </w:r>
            <w:r w:rsidRPr="00655D76">
              <w:rPr>
                <w:rFonts w:asciiTheme="minorHAnsi" w:hAnsiTheme="minorHAnsi" w:cstheme="minorHAnsi"/>
                <w:sz w:val="20"/>
                <w:szCs w:val="20"/>
              </w:rPr>
              <w:lastRenderedPageBreak/>
              <w:t>súvislosť s real</w:t>
            </w:r>
            <w:r w:rsidR="006713F6" w:rsidRPr="00655D76">
              <w:rPr>
                <w:rFonts w:asciiTheme="minorHAnsi" w:hAnsiTheme="minorHAnsi" w:cstheme="minorHAnsi"/>
                <w:sz w:val="20"/>
                <w:szCs w:val="20"/>
              </w:rPr>
              <w:t>izáciou projektu</w:t>
            </w:r>
            <w:r w:rsidR="000A5898">
              <w:rPr>
                <w:rFonts w:asciiTheme="minorHAnsi" w:hAnsiTheme="minorHAnsi" w:cstheme="minorHAnsi"/>
                <w:sz w:val="20"/>
                <w:szCs w:val="20"/>
              </w:rPr>
              <w:t xml:space="preserve"> (</w:t>
            </w:r>
            <w:r w:rsidR="006713F6" w:rsidRPr="00655D76">
              <w:rPr>
                <w:rFonts w:asciiTheme="minorHAnsi" w:hAnsiTheme="minorHAnsi" w:cstheme="minorHAnsi"/>
                <w:sz w:val="20"/>
                <w:szCs w:val="20"/>
              </w:rPr>
              <w:t>ak relevantné</w:t>
            </w:r>
            <w:r w:rsidR="000A5898">
              <w:rPr>
                <w:rFonts w:asciiTheme="minorHAnsi" w:hAnsiTheme="minorHAnsi" w:cstheme="minorHAnsi"/>
                <w:sz w:val="20"/>
                <w:szCs w:val="20"/>
              </w:rPr>
              <w:t>)</w:t>
            </w:r>
            <w:r w:rsidR="006713F6"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8DDFA26" w14:textId="421AE26D"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 prípade použitia motorového vozidla organizácie žiadanku na prepravu, knihu jázd, s označenými pracovnými cestami súvisiacimi s projektom, faktúru alebo pokladničný blok ERP z nákupu PHM, kópiu technického preukazu, spôsob výpočtu oprávn</w:t>
            </w:r>
            <w:r w:rsidR="006713F6" w:rsidRPr="00655D76">
              <w:rPr>
                <w:rFonts w:asciiTheme="minorHAnsi" w:hAnsiTheme="minorHAnsi" w:cstheme="minorHAnsi"/>
                <w:sz w:val="20"/>
                <w:szCs w:val="20"/>
              </w:rPr>
              <w:t>ených výdavkov na pohonné hmoty,</w:t>
            </w:r>
            <w:r w:rsidRPr="00655D76">
              <w:rPr>
                <w:rFonts w:asciiTheme="minorHAnsi" w:hAnsiTheme="minorHAnsi" w:cstheme="minorHAnsi"/>
                <w:sz w:val="20"/>
                <w:szCs w:val="20"/>
              </w:rPr>
              <w:t xml:space="preserve"> </w:t>
            </w:r>
          </w:p>
          <w:p w14:paraId="06D25FBF" w14:textId="618CFBE7"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 xml:space="preserve">doklady o ďalších nevyhnutných výdavkoch (napr. </w:t>
            </w:r>
            <w:r w:rsidR="006430CB">
              <w:rPr>
                <w:rFonts w:asciiTheme="minorHAnsi" w:hAnsiTheme="minorHAnsi" w:cstheme="minorHAnsi"/>
                <w:sz w:val="20"/>
                <w:szCs w:val="20"/>
              </w:rPr>
              <w:t xml:space="preserve">doklad o využití </w:t>
            </w:r>
            <w:r w:rsidRPr="00655D76">
              <w:rPr>
                <w:rFonts w:asciiTheme="minorHAnsi" w:hAnsiTheme="minorHAnsi" w:cstheme="minorHAnsi"/>
                <w:sz w:val="20"/>
                <w:szCs w:val="20"/>
              </w:rPr>
              <w:t>taxi služb</w:t>
            </w:r>
            <w:r w:rsidR="006430CB">
              <w:rPr>
                <w:rFonts w:asciiTheme="minorHAnsi" w:hAnsiTheme="minorHAnsi" w:cstheme="minorHAnsi"/>
                <w:sz w:val="20"/>
                <w:szCs w:val="20"/>
              </w:rPr>
              <w:t>y</w:t>
            </w:r>
            <w:r w:rsidRPr="00655D76">
              <w:rPr>
                <w:rFonts w:asciiTheme="minorHAnsi" w:hAnsiTheme="minorHAnsi" w:cstheme="minorHAnsi"/>
                <w:sz w:val="20"/>
                <w:szCs w:val="20"/>
              </w:rPr>
              <w:t xml:space="preserve"> vrátane písomného zdôvodnenia použitia taxi služby, doklad o zaplatení parkovného, doklad o zakúp</w:t>
            </w:r>
            <w:r w:rsidR="006713F6" w:rsidRPr="00655D76">
              <w:rPr>
                <w:rFonts w:asciiTheme="minorHAnsi" w:hAnsiTheme="minorHAnsi" w:cstheme="minorHAnsi"/>
                <w:sz w:val="20"/>
                <w:szCs w:val="20"/>
              </w:rPr>
              <w:t>ení diaľničnej známky, a pod.),</w:t>
            </w:r>
          </w:p>
          <w:p w14:paraId="4FAFD0FE" w14:textId="2EB178B5"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w:t>
            </w:r>
            <w:r w:rsidR="006713F6" w:rsidRPr="00655D76">
              <w:rPr>
                <w:rFonts w:asciiTheme="minorHAnsi" w:hAnsiTheme="minorHAnsi" w:cstheme="minorHAnsi"/>
                <w:sz w:val="20"/>
                <w:szCs w:val="20"/>
              </w:rPr>
              <w:t xml:space="preserve"> výdavku (ak relevantné),</w:t>
            </w:r>
          </w:p>
          <w:p w14:paraId="26F1795D" w14:textId="353DEED7"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dohodu o poskytovaní ces</w:t>
            </w:r>
            <w:r w:rsidR="006713F6" w:rsidRPr="00655D76">
              <w:rPr>
                <w:rFonts w:asciiTheme="minorHAnsi" w:hAnsiTheme="minorHAnsi" w:cstheme="minorHAnsi"/>
                <w:sz w:val="20"/>
                <w:szCs w:val="20"/>
              </w:rPr>
              <w:t>tovných náhrad (ak relevantné),</w:t>
            </w:r>
          </w:p>
          <w:p w14:paraId="3412B709" w14:textId="6D6A246F" w:rsidR="00522C08" w:rsidRPr="00655D76" w:rsidRDefault="00EB585F" w:rsidP="009E1E65">
            <w:pPr>
              <w:pStyle w:val="Default"/>
              <w:ind w:left="360"/>
              <w:jc w:val="both"/>
              <w:rPr>
                <w:rFonts w:asciiTheme="minorHAnsi" w:hAnsiTheme="minorHAnsi" w:cstheme="minorHAnsi"/>
                <w:sz w:val="20"/>
                <w:szCs w:val="20"/>
              </w:rPr>
            </w:pPr>
            <w:r w:rsidRPr="00655D76">
              <w:rPr>
                <w:rFonts w:asciiTheme="minorHAnsi" w:hAnsiTheme="minorHAnsi" w:cstheme="minorHAnsi"/>
                <w:sz w:val="20"/>
                <w:szCs w:val="20"/>
              </w:rPr>
              <w:t>účtovný doklad (ak cestovný príkaz nie je účtovným dokladom)</w:t>
            </w:r>
            <w:r w:rsidR="009E1E65" w:rsidRPr="00655D76">
              <w:rPr>
                <w:rFonts w:asciiTheme="minorHAnsi" w:hAnsiTheme="minorHAnsi" w:cstheme="minorHAnsi"/>
                <w:sz w:val="20"/>
                <w:szCs w:val="20"/>
              </w:rPr>
              <w:t>.</w:t>
            </w:r>
            <w:r w:rsidR="00522C08" w:rsidRPr="00655D76">
              <w:rPr>
                <w:rFonts w:asciiTheme="minorHAnsi" w:hAnsiTheme="minorHAnsi" w:cstheme="minorHAnsi"/>
                <w:sz w:val="20"/>
                <w:szCs w:val="20"/>
              </w:rPr>
              <w:t xml:space="preserve"> </w:t>
            </w:r>
          </w:p>
        </w:tc>
        <w:tc>
          <w:tcPr>
            <w:tcW w:w="3686" w:type="dxa"/>
          </w:tcPr>
          <w:p w14:paraId="62B34F2A" w14:textId="78A8B750" w:rsidR="00EB585F" w:rsidRPr="00655D76" w:rsidRDefault="008C390E" w:rsidP="00FD0398">
            <w:pPr>
              <w:pStyle w:val="Default"/>
              <w:numPr>
                <w:ilvl w:val="0"/>
                <w:numId w:val="60"/>
              </w:numPr>
              <w:jc w:val="both"/>
              <w:rPr>
                <w:rFonts w:asciiTheme="minorHAnsi" w:hAnsiTheme="minorHAnsi" w:cstheme="minorHAnsi"/>
                <w:bCs/>
                <w:sz w:val="20"/>
                <w:szCs w:val="20"/>
              </w:rPr>
            </w:pPr>
            <w:r>
              <w:rPr>
                <w:rFonts w:asciiTheme="minorHAnsi" w:hAnsiTheme="minorHAnsi" w:cstheme="minorHAnsi"/>
                <w:bCs/>
                <w:sz w:val="20"/>
                <w:szCs w:val="20"/>
              </w:rPr>
              <w:lastRenderedPageBreak/>
              <w:t>S</w:t>
            </w:r>
            <w:r w:rsidR="00EB585F" w:rsidRPr="00655D76">
              <w:rPr>
                <w:rFonts w:asciiTheme="minorHAnsi" w:hAnsiTheme="minorHAnsi" w:cstheme="minorHAnsi"/>
                <w:bCs/>
                <w:sz w:val="20"/>
                <w:szCs w:val="20"/>
              </w:rPr>
              <w:t>umarizačný hár</w:t>
            </w:r>
            <w:r w:rsidR="00FD0398" w:rsidRPr="00655D76">
              <w:rPr>
                <w:rFonts w:asciiTheme="minorHAnsi" w:hAnsiTheme="minorHAnsi" w:cstheme="minorHAnsi"/>
                <w:bCs/>
                <w:sz w:val="20"/>
                <w:szCs w:val="20"/>
              </w:rPr>
              <w:t>o</w:t>
            </w:r>
            <w:r w:rsidR="00EB585F" w:rsidRPr="00655D76">
              <w:rPr>
                <w:rFonts w:asciiTheme="minorHAnsi" w:hAnsiTheme="minorHAnsi" w:cstheme="minorHAnsi"/>
                <w:bCs/>
                <w:sz w:val="20"/>
                <w:szCs w:val="20"/>
              </w:rPr>
              <w:t xml:space="preserve">k pre </w:t>
            </w:r>
            <w:r w:rsidR="005C4199" w:rsidRPr="00655D76">
              <w:rPr>
                <w:rFonts w:asciiTheme="minorHAnsi" w:hAnsiTheme="minorHAnsi" w:cstheme="minorHAnsi"/>
                <w:bCs/>
                <w:sz w:val="20"/>
                <w:szCs w:val="20"/>
              </w:rPr>
              <w:t xml:space="preserve">výdavky s nízkou hodnotou </w:t>
            </w:r>
            <w:r w:rsidR="00EB585F" w:rsidRPr="00655D76">
              <w:rPr>
                <w:rFonts w:asciiTheme="minorHAnsi" w:hAnsiTheme="minorHAnsi" w:cstheme="minorHAnsi"/>
                <w:bCs/>
                <w:sz w:val="20"/>
                <w:szCs w:val="20"/>
              </w:rPr>
              <w:t>(príloha č.</w:t>
            </w:r>
            <w:r w:rsidR="005C4199" w:rsidRPr="00655D76">
              <w:rPr>
                <w:rFonts w:asciiTheme="minorHAnsi" w:hAnsiTheme="minorHAnsi" w:cstheme="minorHAnsi"/>
                <w:bCs/>
                <w:sz w:val="20"/>
                <w:szCs w:val="20"/>
              </w:rPr>
              <w:t xml:space="preserve"> 6 </w:t>
            </w:r>
            <w:r w:rsidR="00EB585F" w:rsidRPr="00655D76">
              <w:rPr>
                <w:rFonts w:asciiTheme="minorHAnsi" w:hAnsiTheme="minorHAnsi" w:cstheme="minorHAnsi"/>
                <w:bCs/>
                <w:sz w:val="20"/>
                <w:szCs w:val="20"/>
              </w:rPr>
              <w:t>PpP)</w:t>
            </w:r>
            <w:r w:rsidR="00E371EA">
              <w:rPr>
                <w:rFonts w:asciiTheme="minorHAnsi" w:hAnsiTheme="minorHAnsi" w:cstheme="minorHAnsi"/>
                <w:bCs/>
                <w:sz w:val="20"/>
                <w:szCs w:val="20"/>
              </w:rPr>
              <w:t>,</w:t>
            </w:r>
          </w:p>
          <w:p w14:paraId="7A295DA1" w14:textId="10256496" w:rsidR="00522C08" w:rsidRPr="00655D76" w:rsidRDefault="00522C08" w:rsidP="00FD0398">
            <w:pPr>
              <w:pStyle w:val="Default"/>
              <w:numPr>
                <w:ilvl w:val="0"/>
                <w:numId w:val="60"/>
              </w:numPr>
              <w:jc w:val="both"/>
              <w:rPr>
                <w:rFonts w:asciiTheme="minorHAnsi" w:hAnsiTheme="minorHAnsi" w:cstheme="minorHAnsi"/>
                <w:sz w:val="18"/>
                <w:szCs w:val="18"/>
              </w:rPr>
            </w:pPr>
            <w:r w:rsidRPr="00655D76">
              <w:rPr>
                <w:rFonts w:asciiTheme="minorHAnsi" w:hAnsiTheme="minorHAnsi" w:cstheme="minorHAnsi"/>
                <w:bCs/>
                <w:sz w:val="20"/>
                <w:szCs w:val="20"/>
              </w:rPr>
              <w:t>zmluva o bankovom účte (v prípade, ak bola ú</w:t>
            </w:r>
            <w:r w:rsidR="008008F3" w:rsidRPr="00655D76">
              <w:rPr>
                <w:rFonts w:asciiTheme="minorHAnsi" w:hAnsiTheme="minorHAnsi" w:cstheme="minorHAnsi"/>
                <w:bCs/>
                <w:sz w:val="20"/>
                <w:szCs w:val="20"/>
              </w:rPr>
              <w:t>hrada realizovaná z iného účtu p</w:t>
            </w:r>
            <w:r w:rsidRPr="00655D76">
              <w:rPr>
                <w:rFonts w:asciiTheme="minorHAnsi" w:hAnsiTheme="minorHAnsi" w:cstheme="minorHAnsi"/>
                <w:bCs/>
                <w:sz w:val="20"/>
                <w:szCs w:val="20"/>
              </w:rPr>
              <w:t>rijímateľa, ako je uvedený v ZoPPM)</w:t>
            </w:r>
            <w:r w:rsidR="00766A73">
              <w:rPr>
                <w:rFonts w:asciiTheme="minorHAnsi" w:hAnsiTheme="minorHAnsi" w:cstheme="minorHAnsi"/>
                <w:bCs/>
                <w:sz w:val="20"/>
                <w:szCs w:val="20"/>
              </w:rPr>
              <w:t>.</w:t>
            </w:r>
          </w:p>
        </w:tc>
      </w:tr>
    </w:tbl>
    <w:p w14:paraId="23727B54" w14:textId="77777777" w:rsidR="00CE61B2" w:rsidRPr="00655D76" w:rsidRDefault="00CE61B2" w:rsidP="00EB66F5">
      <w:pPr>
        <w:pStyle w:val="Nadpis3"/>
        <w:spacing w:before="360" w:after="360" w:line="240" w:lineRule="auto"/>
        <w:ind w:left="709"/>
        <w:rPr>
          <w:rFonts w:asciiTheme="minorHAnsi" w:hAnsiTheme="minorHAnsi" w:cstheme="minorHAnsi"/>
        </w:rPr>
      </w:pPr>
      <w:bookmarkStart w:id="252" w:name="_Toc168474970"/>
      <w:bookmarkStart w:id="253" w:name="_Toc168485063"/>
      <w:bookmarkStart w:id="254" w:name="_Toc201132410"/>
      <w:bookmarkEnd w:id="252"/>
      <w:bookmarkEnd w:id="253"/>
      <w:r w:rsidRPr="00655D76">
        <w:rPr>
          <w:rFonts w:asciiTheme="minorHAnsi" w:hAnsiTheme="minorHAnsi" w:cstheme="minorHAnsi"/>
        </w:rPr>
        <w:t>N</w:t>
      </w:r>
      <w:r w:rsidR="6980011B" w:rsidRPr="00655D76">
        <w:rPr>
          <w:rFonts w:asciiTheme="minorHAnsi" w:hAnsiTheme="minorHAnsi" w:cstheme="minorHAnsi"/>
        </w:rPr>
        <w:t>ákup hmotného a nehmotného majetku</w:t>
      </w:r>
      <w:bookmarkEnd w:id="254"/>
      <w:r w:rsidR="6980011B" w:rsidRPr="00655D76">
        <w:rPr>
          <w:rFonts w:asciiTheme="minorHAnsi" w:hAnsiTheme="minorHAnsi" w:cstheme="minorHAnsi"/>
        </w:rPr>
        <w:t xml:space="preserve"> </w:t>
      </w:r>
    </w:p>
    <w:p w14:paraId="32672DCC" w14:textId="6383E7C9" w:rsidR="00691F05" w:rsidRPr="00655D76" w:rsidRDefault="00535BE5" w:rsidP="00EB66F5">
      <w:pPr>
        <w:spacing w:before="120" w:after="120" w:line="240" w:lineRule="auto"/>
        <w:jc w:val="both"/>
        <w:rPr>
          <w:rFonts w:cstheme="minorHAnsi"/>
        </w:rPr>
      </w:pPr>
      <w:r w:rsidRPr="00655D76">
        <w:rPr>
          <w:rFonts w:cstheme="minorHAnsi"/>
        </w:rPr>
        <w:t xml:space="preserve">V prípade skupiny výdavkov Softvér, Oceniteľné práva a </w:t>
      </w:r>
      <w:r w:rsidR="00CE61B2" w:rsidRPr="00655D76">
        <w:rPr>
          <w:rFonts w:cstheme="minorHAnsi"/>
        </w:rPr>
        <w:t>Samostatné hnuteľné veci a</w:t>
      </w:r>
      <w:r w:rsidRPr="00655D76">
        <w:rPr>
          <w:rFonts w:cstheme="minorHAnsi"/>
        </w:rPr>
        <w:t xml:space="preserve"> súbory hnuteľných vecí a </w:t>
      </w:r>
      <w:r w:rsidR="00CE61B2" w:rsidRPr="00655D76">
        <w:rPr>
          <w:rFonts w:cstheme="minorHAnsi"/>
        </w:rPr>
        <w:t xml:space="preserve">Dopravné prostriedky </w:t>
      </w:r>
      <w:r w:rsidR="00DA653B" w:rsidRPr="00655D76">
        <w:rPr>
          <w:rFonts w:cstheme="minorHAnsi"/>
        </w:rPr>
        <w:t xml:space="preserve">sa prijímateľ riadi tab. č. </w:t>
      </w:r>
      <w:r w:rsidR="00B5110A" w:rsidRPr="00655D76">
        <w:rPr>
          <w:rFonts w:cstheme="minorHAnsi"/>
        </w:rPr>
        <w:t>7</w:t>
      </w:r>
      <w:r w:rsidRPr="00655D76">
        <w:rPr>
          <w:rFonts w:cstheme="minorHAnsi"/>
        </w:rPr>
        <w:t>.</w:t>
      </w:r>
      <w:r w:rsidR="00CE61B2" w:rsidRPr="00655D76">
        <w:rPr>
          <w:rFonts w:cstheme="minorHAnsi"/>
        </w:rPr>
        <w:t xml:space="preserve"> </w:t>
      </w:r>
      <w:r w:rsidR="00691F05" w:rsidRPr="00655D76">
        <w:rPr>
          <w:rFonts w:cstheme="minorHAnsi"/>
          <w:b/>
          <w:bCs/>
        </w:rPr>
        <w:t>Pravidlá oprávnenosti pre nákup h</w:t>
      </w:r>
      <w:r w:rsidR="009E5B4C" w:rsidRPr="00655D76">
        <w:rPr>
          <w:rFonts w:cstheme="minorHAnsi"/>
          <w:b/>
          <w:bCs/>
        </w:rPr>
        <w:t>m</w:t>
      </w:r>
      <w:r w:rsidR="00691F05" w:rsidRPr="00655D76">
        <w:rPr>
          <w:rFonts w:cstheme="minorHAnsi"/>
          <w:b/>
          <w:bCs/>
        </w:rPr>
        <w:t>otného a nehmotného majetku sú uvedené v bode 2</w:t>
      </w:r>
      <w:r w:rsidR="002400A7">
        <w:rPr>
          <w:rFonts w:cstheme="minorHAnsi"/>
          <w:b/>
          <w:bCs/>
        </w:rPr>
        <w:t>.</w:t>
      </w:r>
      <w:r w:rsidR="00691F05" w:rsidRPr="00655D76">
        <w:rPr>
          <w:rFonts w:cstheme="minorHAnsi"/>
          <w:b/>
          <w:bCs/>
        </w:rPr>
        <w:t xml:space="preserve"> </w:t>
      </w:r>
      <w:r w:rsidR="005409C0" w:rsidRPr="00655D76">
        <w:rPr>
          <w:rFonts w:cstheme="minorHAnsi"/>
          <w:b/>
          <w:bCs/>
        </w:rPr>
        <w:t>a odpisy v bode 4</w:t>
      </w:r>
      <w:r w:rsidR="002400A7">
        <w:rPr>
          <w:rFonts w:cstheme="minorHAnsi"/>
          <w:b/>
          <w:bCs/>
        </w:rPr>
        <w:t>.</w:t>
      </w:r>
      <w:r w:rsidR="005409C0" w:rsidRPr="00655D76">
        <w:rPr>
          <w:rFonts w:cstheme="minorHAnsi"/>
          <w:b/>
          <w:bCs/>
        </w:rPr>
        <w:t xml:space="preserve"> Prílohy č. 1</w:t>
      </w:r>
      <w:r w:rsidR="00651F02" w:rsidRPr="00655D76">
        <w:rPr>
          <w:rFonts w:cstheme="minorHAnsi"/>
          <w:b/>
          <w:bCs/>
        </w:rPr>
        <w:t>0</w:t>
      </w:r>
      <w:r w:rsidR="00691F05" w:rsidRPr="00655D76">
        <w:rPr>
          <w:rFonts w:cstheme="minorHAnsi"/>
          <w:b/>
          <w:bCs/>
        </w:rPr>
        <w:t>.</w:t>
      </w:r>
    </w:p>
    <w:p w14:paraId="37C79411" w14:textId="4C0C01D3" w:rsidR="00535BE5" w:rsidRPr="00655D76" w:rsidRDefault="00535BE5" w:rsidP="00EB66F5">
      <w:pPr>
        <w:pStyle w:val="Odsekzoznamu"/>
        <w:spacing w:before="120" w:after="120" w:line="240" w:lineRule="auto"/>
        <w:ind w:left="0"/>
        <w:contextualSpacing w:val="0"/>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7</w:t>
      </w:r>
      <w:r w:rsidR="00DA653B" w:rsidRPr="00655D76">
        <w:rPr>
          <w:rFonts w:cstheme="minorHAnsi"/>
        </w:rPr>
        <w:t xml:space="preserve">: </w:t>
      </w:r>
      <w:r w:rsidRPr="00655D76">
        <w:rPr>
          <w:rFonts w:cstheme="minorHAnsi"/>
          <w:b/>
        </w:rPr>
        <w:t>Hmotný a nehmotný majetok</w:t>
      </w:r>
      <w:r w:rsidR="003E4B49" w:rsidRPr="00655D76">
        <w:rPr>
          <w:rFonts w:cstheme="minorHAnsi"/>
          <w:b/>
        </w:rPr>
        <w:t xml:space="preserve"> (okrem nehnuteľností)</w:t>
      </w:r>
    </w:p>
    <w:tbl>
      <w:tblPr>
        <w:tblStyle w:val="Mriekatabuky"/>
        <w:tblW w:w="9356" w:type="dxa"/>
        <w:tblInd w:w="-5" w:type="dxa"/>
        <w:tblLook w:val="04A0" w:firstRow="1" w:lastRow="0" w:firstColumn="1" w:lastColumn="0" w:noHBand="0" w:noVBand="1"/>
      </w:tblPr>
      <w:tblGrid>
        <w:gridCol w:w="1701"/>
        <w:gridCol w:w="7655"/>
      </w:tblGrid>
      <w:tr w:rsidR="00535BE5" w:rsidRPr="00655D76" w14:paraId="5AC90E95" w14:textId="77777777" w:rsidTr="0015110F">
        <w:tc>
          <w:tcPr>
            <w:tcW w:w="1701" w:type="dxa"/>
            <w:shd w:val="clear" w:color="auto" w:fill="81B2DC" w:themeFill="accent1" w:themeFillShade="BF"/>
          </w:tcPr>
          <w:p w14:paraId="1CA10957" w14:textId="77777777" w:rsidR="00535BE5" w:rsidRPr="00655D76" w:rsidRDefault="00535BE5" w:rsidP="002523ED">
            <w:pPr>
              <w:pStyle w:val="Odsekzoznamu"/>
              <w:ind w:left="0"/>
              <w:contextualSpacing w:val="0"/>
              <w:jc w:val="both"/>
              <w:rPr>
                <w:rFonts w:cstheme="minorHAnsi"/>
              </w:rPr>
            </w:pPr>
          </w:p>
        </w:tc>
        <w:tc>
          <w:tcPr>
            <w:tcW w:w="7655" w:type="dxa"/>
            <w:shd w:val="clear" w:color="auto" w:fill="81B2DC" w:themeFill="accent1" w:themeFillShade="BF"/>
          </w:tcPr>
          <w:p w14:paraId="68F003A7" w14:textId="2A7B5FD2" w:rsidR="00535BE5" w:rsidRPr="00655D76" w:rsidRDefault="003C4654"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r w:rsidR="003E4B49" w:rsidRPr="00655D76">
              <w:rPr>
                <w:rFonts w:cstheme="minorHAnsi"/>
              </w:rPr>
              <w:t xml:space="preserve"> </w:t>
            </w:r>
          </w:p>
        </w:tc>
      </w:tr>
      <w:tr w:rsidR="00535BE5" w:rsidRPr="00655D76" w14:paraId="2D6E1FAB" w14:textId="77777777" w:rsidTr="0015110F">
        <w:tc>
          <w:tcPr>
            <w:tcW w:w="1701" w:type="dxa"/>
          </w:tcPr>
          <w:p w14:paraId="6E416010" w14:textId="21568740" w:rsidR="00535BE5" w:rsidRPr="00655D76" w:rsidRDefault="00535BE5" w:rsidP="002523ED">
            <w:pPr>
              <w:pStyle w:val="Odsekzoznamu"/>
              <w:ind w:left="0"/>
              <w:contextualSpacing w:val="0"/>
              <w:rPr>
                <w:rFonts w:cstheme="minorHAnsi"/>
                <w:b/>
                <w:sz w:val="20"/>
                <w:szCs w:val="20"/>
              </w:rPr>
            </w:pPr>
            <w:r w:rsidRPr="00655D76">
              <w:rPr>
                <w:rFonts w:cstheme="minorHAnsi"/>
                <w:b/>
                <w:sz w:val="20"/>
                <w:szCs w:val="20"/>
              </w:rPr>
              <w:t>Hmotný a nehmotný majetok</w:t>
            </w:r>
          </w:p>
        </w:tc>
        <w:tc>
          <w:tcPr>
            <w:tcW w:w="7655" w:type="dxa"/>
          </w:tcPr>
          <w:p w14:paraId="2CFD5FBF" w14:textId="578E0A85" w:rsidR="00535BE5" w:rsidRPr="00C83862" w:rsidRDefault="00535BE5" w:rsidP="002523ED">
            <w:pPr>
              <w:pStyle w:val="Default"/>
              <w:numPr>
                <w:ilvl w:val="0"/>
                <w:numId w:val="61"/>
              </w:numPr>
              <w:spacing w:after="14"/>
              <w:jc w:val="both"/>
              <w:rPr>
                <w:rFonts w:asciiTheme="minorHAnsi" w:hAnsiTheme="minorHAnsi" w:cstheme="minorHAnsi"/>
                <w:sz w:val="20"/>
                <w:szCs w:val="20"/>
              </w:rPr>
            </w:pPr>
            <w:r w:rsidRPr="00C83862">
              <w:rPr>
                <w:rFonts w:asciiTheme="minorHAnsi" w:hAnsiTheme="minorHAnsi" w:cstheme="minorHAnsi"/>
                <w:sz w:val="20"/>
                <w:szCs w:val="20"/>
              </w:rPr>
              <w:t>písomnú zmlu</w:t>
            </w:r>
            <w:r w:rsidR="00720AC1" w:rsidRPr="00C83862">
              <w:rPr>
                <w:rFonts w:asciiTheme="minorHAnsi" w:hAnsiTheme="minorHAnsi" w:cstheme="minorHAnsi"/>
                <w:sz w:val="20"/>
                <w:szCs w:val="20"/>
              </w:rPr>
              <w:t>vu</w:t>
            </w:r>
            <w:r w:rsidR="00AC4DA8" w:rsidRPr="00C83862">
              <w:rPr>
                <w:rFonts w:asciiTheme="minorHAnsi" w:hAnsiTheme="minorHAnsi" w:cstheme="minorHAnsi"/>
                <w:sz w:val="20"/>
                <w:szCs w:val="20"/>
              </w:rPr>
              <w:t>,</w:t>
            </w:r>
            <w:r w:rsidR="00720AC1" w:rsidRPr="00C83862">
              <w:rPr>
                <w:rFonts w:asciiTheme="minorHAnsi" w:hAnsiTheme="minorHAnsi" w:cstheme="minorHAnsi"/>
                <w:sz w:val="20"/>
                <w:szCs w:val="20"/>
              </w:rPr>
              <w:t xml:space="preserve"> </w:t>
            </w:r>
          </w:p>
          <w:p w14:paraId="34BBF470" w14:textId="788C61FF" w:rsidR="003E4B49" w:rsidRPr="00C83862" w:rsidRDefault="003E4B49" w:rsidP="002523ED">
            <w:pPr>
              <w:pStyle w:val="Default"/>
              <w:numPr>
                <w:ilvl w:val="0"/>
                <w:numId w:val="61"/>
              </w:numPr>
              <w:spacing w:after="14"/>
              <w:jc w:val="both"/>
              <w:rPr>
                <w:rFonts w:asciiTheme="minorHAnsi" w:hAnsiTheme="minorHAnsi" w:cstheme="minorHAnsi"/>
                <w:sz w:val="20"/>
                <w:szCs w:val="20"/>
              </w:rPr>
            </w:pPr>
            <w:r w:rsidRPr="00C83862">
              <w:rPr>
                <w:rFonts w:asciiTheme="minorHAnsi" w:hAnsiTheme="minorHAnsi" w:cstheme="minorHAnsi"/>
                <w:sz w:val="20"/>
                <w:szCs w:val="20"/>
              </w:rPr>
              <w:t>objednávka (ak relevantné),</w:t>
            </w:r>
          </w:p>
          <w:p w14:paraId="0F4EF5B6" w14:textId="2CA7A484" w:rsidR="00535BE5" w:rsidRPr="00C83862" w:rsidRDefault="00535BE5" w:rsidP="002523ED">
            <w:pPr>
              <w:pStyle w:val="Default"/>
              <w:numPr>
                <w:ilvl w:val="0"/>
                <w:numId w:val="61"/>
              </w:numPr>
              <w:spacing w:after="14"/>
              <w:jc w:val="both"/>
              <w:rPr>
                <w:rFonts w:asciiTheme="minorHAnsi" w:hAnsiTheme="minorHAnsi" w:cstheme="minorHAnsi"/>
                <w:sz w:val="20"/>
                <w:szCs w:val="20"/>
              </w:rPr>
            </w:pPr>
            <w:r w:rsidRPr="00C83862">
              <w:rPr>
                <w:rFonts w:asciiTheme="minorHAnsi" w:hAnsiTheme="minorHAnsi" w:cstheme="minorHAnsi"/>
                <w:sz w:val="20"/>
                <w:szCs w:val="20"/>
              </w:rPr>
              <w:t>faktúru alebo rovnocenný účtovný doklad (</w:t>
            </w:r>
            <w:r w:rsidR="00FD0398" w:rsidRPr="00C83862">
              <w:rPr>
                <w:rFonts w:asciiTheme="minorHAnsi" w:hAnsiTheme="minorHAnsi" w:cstheme="minorHAnsi"/>
                <w:sz w:val="20"/>
                <w:szCs w:val="20"/>
              </w:rPr>
              <w:t>l</w:t>
            </w:r>
            <w:r w:rsidRPr="00C83862">
              <w:rPr>
                <w:rFonts w:asciiTheme="minorHAnsi" w:hAnsiTheme="minorHAnsi" w:cstheme="minorHAnsi"/>
                <w:sz w:val="20"/>
                <w:szCs w:val="20"/>
              </w:rPr>
              <w:t xml:space="preserve">ikvidačný list, resp. dokument preukazujúci vykonanú základnú finančnú kontrolu v zmysle </w:t>
            </w:r>
            <w:r w:rsidR="007E1FF1">
              <w:rPr>
                <w:rFonts w:asciiTheme="minorHAnsi" w:hAnsiTheme="minorHAnsi" w:cstheme="minorHAnsi"/>
                <w:sz w:val="20"/>
                <w:szCs w:val="20"/>
              </w:rPr>
              <w:t>Z</w:t>
            </w:r>
            <w:r w:rsidRPr="00C83862">
              <w:rPr>
                <w:rFonts w:asciiTheme="minorHAnsi" w:hAnsiTheme="minorHAnsi" w:cstheme="minorHAnsi"/>
                <w:sz w:val="20"/>
                <w:szCs w:val="20"/>
              </w:rPr>
              <w:t xml:space="preserve">ákona č. 357/2015 Z. z. o finančnej kontrole a audite a o zmene a doplnení niektorých zákonov – relevantné </w:t>
            </w:r>
            <w:r w:rsidR="0042611F" w:rsidRPr="00C83862">
              <w:rPr>
                <w:rFonts w:asciiTheme="minorHAnsi" w:hAnsiTheme="minorHAnsi" w:cstheme="minorHAnsi"/>
                <w:sz w:val="20"/>
                <w:szCs w:val="20"/>
              </w:rPr>
              <w:t>len pre orgány verejnej správy),</w:t>
            </w:r>
            <w:r w:rsidRPr="00C83862">
              <w:rPr>
                <w:rFonts w:asciiTheme="minorHAnsi" w:hAnsiTheme="minorHAnsi" w:cstheme="minorHAnsi"/>
                <w:sz w:val="20"/>
                <w:szCs w:val="20"/>
              </w:rPr>
              <w:t xml:space="preserve"> </w:t>
            </w:r>
          </w:p>
          <w:p w14:paraId="6334F9FE" w14:textId="55A69337" w:rsidR="00535BE5" w:rsidRPr="00C83862" w:rsidRDefault="00535BE5" w:rsidP="002523ED">
            <w:pPr>
              <w:pStyle w:val="Default"/>
              <w:numPr>
                <w:ilvl w:val="0"/>
                <w:numId w:val="61"/>
              </w:numPr>
              <w:jc w:val="both"/>
              <w:rPr>
                <w:rFonts w:asciiTheme="minorHAnsi" w:hAnsiTheme="minorHAnsi" w:cstheme="minorHAnsi"/>
                <w:sz w:val="20"/>
                <w:szCs w:val="20"/>
              </w:rPr>
            </w:pPr>
            <w:r w:rsidRPr="00C83862">
              <w:rPr>
                <w:rFonts w:asciiTheme="minorHAnsi" w:hAnsiTheme="minorHAnsi" w:cstheme="minorHAnsi"/>
                <w:sz w:val="20"/>
                <w:szCs w:val="20"/>
              </w:rPr>
              <w:t>dodací list alebo preberací protokol/akceptačný protokol (ak je to relevantné) vrátane podpisu osoby prijímateľa potvrdzujú</w:t>
            </w:r>
            <w:r w:rsidR="0042611F" w:rsidRPr="00C83862">
              <w:rPr>
                <w:rFonts w:asciiTheme="minorHAnsi" w:hAnsiTheme="minorHAnsi" w:cstheme="minorHAnsi"/>
                <w:sz w:val="20"/>
                <w:szCs w:val="20"/>
              </w:rPr>
              <w:t>ci prevzatie a dátum prevzatia,</w:t>
            </w:r>
          </w:p>
          <w:p w14:paraId="02676BEE" w14:textId="764C446B" w:rsidR="00535BE5" w:rsidRPr="00C83862" w:rsidRDefault="00535BE5"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zápis z Riadiaceho výboru projektu, že bol výstup projektu</w:t>
            </w:r>
            <w:r w:rsidR="0042611F" w:rsidRPr="00C83862">
              <w:rPr>
                <w:rFonts w:asciiTheme="minorHAnsi" w:hAnsiTheme="minorHAnsi" w:cstheme="minorHAnsi"/>
                <w:sz w:val="20"/>
                <w:szCs w:val="20"/>
              </w:rPr>
              <w:t xml:space="preserve"> akceptovaný RV – ak relevantné,</w:t>
            </w:r>
            <w:r w:rsidRPr="00C83862">
              <w:rPr>
                <w:rFonts w:asciiTheme="minorHAnsi" w:hAnsiTheme="minorHAnsi" w:cstheme="minorHAnsi"/>
                <w:sz w:val="20"/>
                <w:szCs w:val="20"/>
              </w:rPr>
              <w:t xml:space="preserve"> </w:t>
            </w:r>
          </w:p>
          <w:p w14:paraId="54A43717" w14:textId="7E584A05" w:rsidR="00535BE5" w:rsidRPr="00C83862" w:rsidRDefault="00535BE5"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 xml:space="preserve">doklad o </w:t>
            </w:r>
            <w:r w:rsidR="0042611F" w:rsidRPr="00C83862">
              <w:rPr>
                <w:rFonts w:asciiTheme="minorHAnsi" w:hAnsiTheme="minorHAnsi" w:cstheme="minorHAnsi"/>
                <w:sz w:val="20"/>
                <w:szCs w:val="20"/>
              </w:rPr>
              <w:t>úhrade (výpis z bankového účtu</w:t>
            </w:r>
            <w:r w:rsidR="004422D4" w:rsidRPr="00C83862">
              <w:rPr>
                <w:rFonts w:asciiTheme="minorHAnsi" w:hAnsiTheme="minorHAnsi" w:cstheme="minorHAnsi"/>
                <w:sz w:val="20"/>
                <w:szCs w:val="20"/>
              </w:rPr>
              <w:t>)</w:t>
            </w:r>
            <w:r w:rsidR="0042611F"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3AE25EF3" w14:textId="2DB64EAE" w:rsidR="00535BE5" w:rsidRPr="00C83862" w:rsidRDefault="00535BE5"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doklad o</w:t>
            </w:r>
            <w:r w:rsidR="0042611F" w:rsidRPr="00C83862">
              <w:rPr>
                <w:rFonts w:asciiTheme="minorHAnsi" w:hAnsiTheme="minorHAnsi" w:cstheme="minorHAnsi"/>
                <w:sz w:val="20"/>
                <w:szCs w:val="20"/>
              </w:rPr>
              <w:t xml:space="preserve"> zaradení majetku</w:t>
            </w:r>
            <w:r w:rsidR="003E4B49" w:rsidRPr="00C83862">
              <w:rPr>
                <w:rFonts w:asciiTheme="minorHAnsi" w:hAnsiTheme="minorHAnsi" w:cstheme="minorHAnsi"/>
                <w:sz w:val="20"/>
                <w:szCs w:val="20"/>
              </w:rPr>
              <w:t xml:space="preserve"> do užívania</w:t>
            </w:r>
            <w:r w:rsidR="0042611F"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5F529B9" w14:textId="4025F11A" w:rsidR="003E4B49" w:rsidRPr="00C83862" w:rsidRDefault="004422D4"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i</w:t>
            </w:r>
            <w:r w:rsidR="003E4B49" w:rsidRPr="00C83862">
              <w:rPr>
                <w:rFonts w:asciiTheme="minorHAnsi" w:hAnsiTheme="minorHAnsi" w:cstheme="minorHAnsi"/>
                <w:sz w:val="20"/>
                <w:szCs w:val="20"/>
              </w:rPr>
              <w:t>nventárna karta majetku</w:t>
            </w:r>
            <w:r w:rsidRPr="00C83862">
              <w:rPr>
                <w:rFonts w:asciiTheme="minorHAnsi" w:hAnsiTheme="minorHAnsi" w:cstheme="minorHAnsi"/>
                <w:sz w:val="20"/>
                <w:szCs w:val="20"/>
              </w:rPr>
              <w:t xml:space="preserve"> (ak relevantné)</w:t>
            </w:r>
            <w:r w:rsidR="003E4B49" w:rsidRPr="00C83862">
              <w:rPr>
                <w:rFonts w:asciiTheme="minorHAnsi" w:hAnsiTheme="minorHAnsi" w:cstheme="minorHAnsi"/>
                <w:sz w:val="20"/>
                <w:szCs w:val="20"/>
              </w:rPr>
              <w:t>,</w:t>
            </w:r>
          </w:p>
          <w:p w14:paraId="196168D8" w14:textId="2195986D" w:rsidR="00535BE5" w:rsidRPr="00C83862" w:rsidRDefault="00EB541D"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protokolárne prevzatie diela</w:t>
            </w:r>
            <w:r w:rsidRPr="00C83862">
              <w:rPr>
                <w:rStyle w:val="Odkaznapoznmkupodiarou"/>
                <w:rFonts w:asciiTheme="minorHAnsi" w:hAnsiTheme="minorHAnsi" w:cstheme="minorHAnsi"/>
                <w:sz w:val="20"/>
                <w:szCs w:val="20"/>
              </w:rPr>
              <w:footnoteReference w:id="52"/>
            </w:r>
            <w:r w:rsidR="0042611F" w:rsidRPr="00C83862">
              <w:rPr>
                <w:rFonts w:asciiTheme="minorHAnsi" w:hAnsiTheme="minorHAnsi" w:cstheme="minorHAnsi"/>
                <w:sz w:val="20"/>
                <w:szCs w:val="20"/>
              </w:rPr>
              <w:t>,</w:t>
            </w:r>
          </w:p>
          <w:p w14:paraId="584A7031" w14:textId="0A9F3A28" w:rsidR="003E4B49" w:rsidRPr="00C83862" w:rsidRDefault="00535BE5"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lastRenderedPageBreak/>
              <w:t>spôsob výpočtu oprávnenej výšky výdavku (ak relevantné)</w:t>
            </w:r>
            <w:r w:rsidR="003E4B49" w:rsidRPr="00C83862">
              <w:rPr>
                <w:rFonts w:asciiTheme="minorHAnsi" w:hAnsiTheme="minorHAnsi" w:cstheme="minorHAnsi"/>
                <w:sz w:val="20"/>
                <w:szCs w:val="20"/>
              </w:rPr>
              <w:t xml:space="preserve">, </w:t>
            </w:r>
          </w:p>
          <w:p w14:paraId="273AE4CE" w14:textId="69E3208A" w:rsidR="003E4B49" w:rsidRPr="00C83862" w:rsidRDefault="003E4B49"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 xml:space="preserve">dokumenty, ktoré bol dodávateľ v zmysle </w:t>
            </w:r>
            <w:r w:rsidR="00AB752A" w:rsidRPr="00C83862">
              <w:rPr>
                <w:rFonts w:asciiTheme="minorHAnsi" w:hAnsiTheme="minorHAnsi" w:cstheme="minorHAnsi"/>
                <w:sz w:val="20"/>
                <w:szCs w:val="20"/>
              </w:rPr>
              <w:t>k</w:t>
            </w:r>
            <w:r w:rsidRPr="00C83862">
              <w:rPr>
                <w:rFonts w:asciiTheme="minorHAnsi" w:hAnsiTheme="minorHAnsi" w:cstheme="minorHAnsi"/>
                <w:sz w:val="20"/>
                <w:szCs w:val="20"/>
              </w:rPr>
              <w:t>úpnej zmluvy povinný pri dodaní odovzdať kupujúcemu (napr. manuály, certifikáty o zhode a pod.)</w:t>
            </w:r>
            <w:r w:rsidR="00AB752A" w:rsidRPr="00C83862">
              <w:rPr>
                <w:rFonts w:asciiTheme="minorHAnsi" w:hAnsiTheme="minorHAnsi" w:cstheme="minorHAnsi"/>
                <w:sz w:val="20"/>
                <w:szCs w:val="20"/>
              </w:rPr>
              <w:t>.</w:t>
            </w:r>
            <w:r w:rsidRPr="00C83862">
              <w:rPr>
                <w:rFonts w:asciiTheme="minorHAnsi" w:hAnsiTheme="minorHAnsi" w:cstheme="minorHAnsi"/>
                <w:sz w:val="20"/>
                <w:szCs w:val="20"/>
              </w:rPr>
              <w:t xml:space="preserve"> V prípade veľkého rozsahu tejto dokumentácie, predkladá </w:t>
            </w:r>
            <w:r w:rsidR="008008F3" w:rsidRPr="00C83862">
              <w:rPr>
                <w:rFonts w:asciiTheme="minorHAnsi" w:hAnsiTheme="minorHAnsi" w:cstheme="minorHAnsi"/>
                <w:sz w:val="20"/>
                <w:szCs w:val="20"/>
              </w:rPr>
              <w:t>p</w:t>
            </w:r>
            <w:r w:rsidRPr="00C83862">
              <w:rPr>
                <w:rFonts w:asciiTheme="minorHAnsi" w:hAnsiTheme="minorHAnsi" w:cstheme="minorHAnsi"/>
                <w:sz w:val="20"/>
                <w:szCs w:val="20"/>
              </w:rPr>
              <w:t xml:space="preserve">rijímateľ </w:t>
            </w:r>
            <w:r w:rsidR="00156FAB" w:rsidRPr="00C83862">
              <w:rPr>
                <w:rFonts w:asciiTheme="minorHAnsi" w:hAnsiTheme="minorHAnsi" w:cstheme="minorHAnsi"/>
                <w:sz w:val="20"/>
                <w:szCs w:val="20"/>
              </w:rPr>
              <w:t>v</w:t>
            </w:r>
            <w:r w:rsidRPr="00C83862">
              <w:rPr>
                <w:rFonts w:asciiTheme="minorHAnsi" w:hAnsiTheme="minorHAnsi" w:cstheme="minorHAnsi"/>
                <w:sz w:val="20"/>
                <w:szCs w:val="20"/>
              </w:rPr>
              <w:t>ykonávateľovi dôkaz o jej existencii</w:t>
            </w:r>
            <w:r w:rsidR="004422D4" w:rsidRPr="00C83862">
              <w:rPr>
                <w:rFonts w:asciiTheme="minorHAnsi" w:hAnsiTheme="minorHAnsi" w:cstheme="minorHAnsi"/>
                <w:sz w:val="20"/>
                <w:szCs w:val="20"/>
              </w:rPr>
              <w:t xml:space="preserve"> (ak relevantné)</w:t>
            </w:r>
            <w:r w:rsidR="00AB752A"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22D75FEB" w14:textId="6F4AF114" w:rsidR="00535BE5" w:rsidRPr="00FB24D6" w:rsidRDefault="003E4B49" w:rsidP="007F16BB">
            <w:pPr>
              <w:pStyle w:val="Default"/>
              <w:numPr>
                <w:ilvl w:val="0"/>
                <w:numId w:val="61"/>
              </w:numPr>
              <w:spacing w:after="53"/>
              <w:jc w:val="both"/>
              <w:rPr>
                <w:rFonts w:asciiTheme="minorHAnsi" w:hAnsiTheme="minorHAnsi" w:cstheme="minorHAnsi"/>
                <w:sz w:val="22"/>
                <w:szCs w:val="22"/>
              </w:rPr>
            </w:pPr>
            <w:r w:rsidRPr="00C83862">
              <w:rPr>
                <w:rFonts w:asciiTheme="minorHAnsi" w:hAnsiTheme="minorHAnsi" w:cstheme="minorHAnsi"/>
                <w:sz w:val="20"/>
                <w:szCs w:val="20"/>
              </w:rPr>
              <w:t>doklady k účtovníctvu, t.</w:t>
            </w:r>
            <w:r w:rsidR="00975E9E" w:rsidRPr="00C83862">
              <w:rPr>
                <w:rFonts w:asciiTheme="minorHAnsi" w:hAnsiTheme="minorHAnsi" w:cstheme="minorHAnsi"/>
                <w:sz w:val="20"/>
                <w:szCs w:val="20"/>
              </w:rPr>
              <w:t xml:space="preserve"> </w:t>
            </w:r>
            <w:r w:rsidRPr="00C83862">
              <w:rPr>
                <w:rFonts w:asciiTheme="minorHAnsi" w:hAnsiTheme="minorHAnsi" w:cstheme="minorHAnsi"/>
                <w:sz w:val="20"/>
                <w:szCs w:val="20"/>
              </w:rPr>
              <w:t>j. účtovnú osnovu (s vyznačenými analytickými účtami vytvorenými pre projekt) a pohyby na analytických účtoch vytvorených pre projekt</w:t>
            </w:r>
            <w:r w:rsidR="004422D4" w:rsidRPr="00C83862">
              <w:rPr>
                <w:rFonts w:asciiTheme="minorHAnsi" w:hAnsiTheme="minorHAnsi" w:cstheme="minorHAnsi"/>
                <w:sz w:val="20"/>
                <w:szCs w:val="20"/>
              </w:rPr>
              <w:t xml:space="preserve"> (ak relevantné)</w:t>
            </w:r>
            <w:r w:rsidR="0014740B">
              <w:rPr>
                <w:rFonts w:asciiTheme="minorHAnsi" w:hAnsiTheme="minorHAnsi" w:cstheme="minorHAnsi"/>
                <w:sz w:val="20"/>
                <w:szCs w:val="20"/>
              </w:rPr>
              <w:t>,</w:t>
            </w:r>
            <w:r w:rsidRPr="00655D76">
              <w:rPr>
                <w:rFonts w:asciiTheme="minorHAnsi" w:hAnsiTheme="minorHAnsi" w:cstheme="minorHAnsi"/>
                <w:sz w:val="18"/>
                <w:szCs w:val="18"/>
              </w:rPr>
              <w:t xml:space="preserve"> </w:t>
            </w:r>
            <w:r w:rsidR="004422D4" w:rsidRPr="00655D76">
              <w:rPr>
                <w:rFonts w:asciiTheme="minorHAnsi" w:hAnsiTheme="minorHAnsi" w:cstheme="minorHAnsi"/>
                <w:sz w:val="18"/>
                <w:szCs w:val="18"/>
              </w:rPr>
              <w:t xml:space="preserve"> </w:t>
            </w:r>
          </w:p>
          <w:p w14:paraId="5D0F4244" w14:textId="73A75B46" w:rsidR="00E56E45" w:rsidRPr="00FB24D6" w:rsidRDefault="00404BCB" w:rsidP="007F16BB">
            <w:pPr>
              <w:pStyle w:val="Default"/>
              <w:numPr>
                <w:ilvl w:val="0"/>
                <w:numId w:val="61"/>
              </w:numPr>
              <w:spacing w:after="53"/>
              <w:jc w:val="both"/>
              <w:rPr>
                <w:rFonts w:asciiTheme="minorHAnsi" w:hAnsiTheme="minorHAnsi" w:cstheme="minorHAnsi"/>
                <w:sz w:val="20"/>
                <w:szCs w:val="20"/>
              </w:rPr>
            </w:pPr>
            <w:r w:rsidRPr="00404BCB">
              <w:rPr>
                <w:rFonts w:asciiTheme="minorHAnsi" w:hAnsiTheme="minorHAnsi" w:cstheme="minorHAnsi"/>
                <w:sz w:val="20"/>
                <w:szCs w:val="20"/>
              </w:rPr>
              <w:t xml:space="preserve">Stanovisko  vecnej sekcie MIRRI SR a prílohy v zmysle Usmernenia č. </w:t>
            </w:r>
            <w:r w:rsidR="00B93E3B">
              <w:rPr>
                <w:rFonts w:asciiTheme="minorHAnsi" w:hAnsiTheme="minorHAnsi" w:cstheme="minorHAnsi"/>
                <w:sz w:val="20"/>
                <w:szCs w:val="20"/>
              </w:rPr>
              <w:t>1</w:t>
            </w:r>
            <w:r w:rsidRPr="00404BCB">
              <w:rPr>
                <w:rFonts w:asciiTheme="minorHAnsi" w:hAnsiTheme="minorHAnsi" w:cstheme="minorHAnsi"/>
                <w:sz w:val="20"/>
                <w:szCs w:val="20"/>
              </w:rPr>
              <w:t xml:space="preserve">/2025 k riadeniu projektov v rámci Investície č. 1: Lepšie služby pre občanov a </w:t>
            </w:r>
            <w:r w:rsidRPr="00614E0D">
              <w:rPr>
                <w:rFonts w:asciiTheme="minorHAnsi" w:hAnsiTheme="minorHAnsi" w:cstheme="minorHAnsi"/>
                <w:sz w:val="20"/>
                <w:szCs w:val="20"/>
              </w:rPr>
              <w:t>podnikateľov</w:t>
            </w:r>
            <w:r w:rsidRPr="00C04B28" w:rsidDel="00404BCB">
              <w:rPr>
                <w:rFonts w:asciiTheme="minorHAnsi" w:hAnsiTheme="minorHAnsi" w:cstheme="minorHAnsi"/>
                <w:sz w:val="20"/>
                <w:szCs w:val="20"/>
              </w:rPr>
              <w:t xml:space="preserve"> </w:t>
            </w:r>
            <w:r w:rsidR="00E56E45" w:rsidRPr="00614E0D">
              <w:rPr>
                <w:rFonts w:asciiTheme="minorHAnsi" w:hAnsiTheme="minorHAnsi" w:cstheme="minorHAnsi"/>
                <w:sz w:val="20"/>
                <w:szCs w:val="20"/>
              </w:rPr>
              <w:t>(ak relevantné)</w:t>
            </w:r>
            <w:r w:rsidR="00E56E45" w:rsidRPr="00614E0D">
              <w:rPr>
                <w:rFonts w:asciiTheme="minorHAnsi" w:hAnsiTheme="minorHAnsi" w:cstheme="minorHAnsi"/>
                <w:sz w:val="20"/>
                <w:szCs w:val="20"/>
                <w:vertAlign w:val="superscript"/>
              </w:rPr>
              <w:footnoteReference w:id="53"/>
            </w:r>
            <w:r w:rsidR="0014740B" w:rsidRPr="00614E0D">
              <w:rPr>
                <w:rFonts w:asciiTheme="minorHAnsi" w:hAnsiTheme="minorHAnsi" w:cstheme="minorHAnsi"/>
                <w:sz w:val="20"/>
                <w:szCs w:val="20"/>
              </w:rPr>
              <w:t>.</w:t>
            </w:r>
          </w:p>
        </w:tc>
      </w:tr>
    </w:tbl>
    <w:p w14:paraId="469FBDDC" w14:textId="77777777" w:rsidR="00074294" w:rsidRPr="00655D76" w:rsidRDefault="00074294">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lastRenderedPageBreak/>
        <w:t>Upozornenie:</w:t>
      </w:r>
      <w:r w:rsidRPr="00655D76">
        <w:t xml:space="preserve"> </w:t>
      </w:r>
    </w:p>
    <w:p w14:paraId="7A553CA8" w14:textId="766572B4" w:rsidR="00074294" w:rsidRPr="00EB66F5" w:rsidRDefault="00074294" w:rsidP="00EB66F5">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V </w:t>
      </w:r>
      <w:r w:rsidRPr="00EB66F5">
        <w:rPr>
          <w:rFonts w:cstheme="minorHAnsi"/>
        </w:rPr>
        <w:t xml:space="preserve">prípade uhrádzania faktúr dodávateľovi na základe tzv. „priebežného, resp. čiastkového plnenia“ (plnenia dodané/poskytnuté/vykonané dodávateľom na základe zmluvy s prijímateľom, ktoré ešte neboli zaradené do majetku prijímateľa, pričom nebol dodaný/poskytnutý/vykonaný celý predmet plnenia podľa zmluvy, ktorý má byť zaradený do majetku) je </w:t>
      </w:r>
      <w:r w:rsidR="00AB752A">
        <w:rPr>
          <w:rFonts w:cstheme="minorHAnsi"/>
        </w:rPr>
        <w:t>p</w:t>
      </w:r>
      <w:r w:rsidRPr="00EB66F5">
        <w:rPr>
          <w:rFonts w:cstheme="minorHAnsi"/>
        </w:rPr>
        <w:t>rijímateľ oprávnený priebežne si nárokovať výdavky na nákup hmotného a nehmotného majetku v predkladaných ŽoP bez toho, aby predložil doklad o zaradení majetku do užívania</w:t>
      </w:r>
      <w:r w:rsidR="00394BF2">
        <w:rPr>
          <w:rFonts w:cstheme="minorHAnsi"/>
        </w:rPr>
        <w:t>. D</w:t>
      </w:r>
      <w:r w:rsidRPr="00EB66F5">
        <w:rPr>
          <w:rFonts w:cstheme="minorHAnsi"/>
        </w:rPr>
        <w:t xml:space="preserve">oklad o zaradení majetku do užívania predkladá prijímateľ ako súčasť ŽoP, v ktorej si nárokuje výdavky na poslednú časť predmetu plnenia, najneskôr ako súčasť Záverečnej ŽoP. </w:t>
      </w:r>
    </w:p>
    <w:p w14:paraId="07EB9B6D" w14:textId="6479D2CF" w:rsidR="00CE61B2" w:rsidRPr="00655D76" w:rsidRDefault="6980011B" w:rsidP="00EB66F5">
      <w:pPr>
        <w:pStyle w:val="Nadpis3"/>
        <w:spacing w:before="360" w:after="360" w:line="240" w:lineRule="auto"/>
        <w:ind w:left="709"/>
        <w:rPr>
          <w:rFonts w:asciiTheme="minorHAnsi" w:hAnsiTheme="minorHAnsi" w:cstheme="minorHAnsi"/>
        </w:rPr>
      </w:pPr>
      <w:bookmarkStart w:id="255" w:name="_Toc168474972"/>
      <w:bookmarkStart w:id="256" w:name="_Toc168485065"/>
      <w:bookmarkStart w:id="257" w:name="_Toc157003678"/>
      <w:bookmarkStart w:id="258" w:name="_Toc159325324"/>
      <w:bookmarkStart w:id="259" w:name="_Toc159325743"/>
      <w:bookmarkStart w:id="260" w:name="_Toc161141155"/>
      <w:bookmarkStart w:id="261" w:name="_Toc161142996"/>
      <w:bookmarkStart w:id="262" w:name="_Toc161144454"/>
      <w:bookmarkStart w:id="263" w:name="_Toc164324750"/>
      <w:bookmarkStart w:id="264" w:name="_Toc168474973"/>
      <w:bookmarkStart w:id="265" w:name="_Toc168485066"/>
      <w:bookmarkStart w:id="266" w:name="_Toc201132411"/>
      <w:bookmarkEnd w:id="255"/>
      <w:bookmarkEnd w:id="256"/>
      <w:bookmarkEnd w:id="257"/>
      <w:bookmarkEnd w:id="258"/>
      <w:bookmarkEnd w:id="259"/>
      <w:bookmarkEnd w:id="260"/>
      <w:bookmarkEnd w:id="261"/>
      <w:bookmarkEnd w:id="262"/>
      <w:bookmarkEnd w:id="263"/>
      <w:bookmarkEnd w:id="264"/>
      <w:bookmarkEnd w:id="265"/>
      <w:r w:rsidRPr="00655D76">
        <w:rPr>
          <w:rFonts w:asciiTheme="minorHAnsi" w:hAnsiTheme="minorHAnsi" w:cstheme="minorHAnsi"/>
        </w:rPr>
        <w:t>Nákup pozemkov a nákup stavieb</w:t>
      </w:r>
      <w:bookmarkEnd w:id="266"/>
      <w:r w:rsidRPr="00655D76">
        <w:rPr>
          <w:rFonts w:asciiTheme="minorHAnsi" w:hAnsiTheme="minorHAnsi" w:cstheme="minorHAnsi"/>
        </w:rPr>
        <w:t xml:space="preserve"> </w:t>
      </w:r>
    </w:p>
    <w:p w14:paraId="74B65380" w14:textId="7CD7135E" w:rsidR="00CE61B2" w:rsidRPr="00655D76" w:rsidRDefault="00CE61B2" w:rsidP="00EB66F5">
      <w:pPr>
        <w:spacing w:before="120" w:after="120" w:line="240" w:lineRule="auto"/>
        <w:jc w:val="both"/>
        <w:rPr>
          <w:rFonts w:cstheme="minorHAnsi"/>
        </w:rPr>
      </w:pPr>
      <w:r w:rsidRPr="00655D76">
        <w:rPr>
          <w:rFonts w:cstheme="minorHAnsi"/>
        </w:rPr>
        <w:t xml:space="preserve">V prípade skupiny výdavkov </w:t>
      </w:r>
      <w:r w:rsidR="00EB541D" w:rsidRPr="00655D76">
        <w:rPr>
          <w:rFonts w:cstheme="minorHAnsi"/>
        </w:rPr>
        <w:t>Pozemky a nákup</w:t>
      </w:r>
      <w:r w:rsidRPr="00655D76">
        <w:rPr>
          <w:rFonts w:cstheme="minorHAnsi"/>
        </w:rPr>
        <w:t xml:space="preserve"> stavieb </w:t>
      </w:r>
      <w:r w:rsidR="00EB541D" w:rsidRPr="00655D76">
        <w:rPr>
          <w:rFonts w:cstheme="minorHAnsi"/>
        </w:rPr>
        <w:t xml:space="preserve">sa </w:t>
      </w:r>
      <w:r w:rsidRPr="00655D76">
        <w:rPr>
          <w:rFonts w:cstheme="minorHAnsi"/>
        </w:rPr>
        <w:t xml:space="preserve">prijímateľ </w:t>
      </w:r>
      <w:r w:rsidR="004F39CD" w:rsidRPr="00655D76">
        <w:rPr>
          <w:rFonts w:cstheme="minorHAnsi"/>
        </w:rPr>
        <w:t xml:space="preserve">riadi tab. č. </w:t>
      </w:r>
      <w:r w:rsidR="00B5110A" w:rsidRPr="00655D76">
        <w:rPr>
          <w:rFonts w:cstheme="minorHAnsi"/>
        </w:rPr>
        <w:t>8</w:t>
      </w:r>
      <w:r w:rsidRPr="00655D76">
        <w:rPr>
          <w:rFonts w:cstheme="minorHAnsi"/>
        </w:rPr>
        <w:t xml:space="preserve">: </w:t>
      </w:r>
    </w:p>
    <w:p w14:paraId="06047B11" w14:textId="620EFD93" w:rsidR="00EB541D" w:rsidRPr="00655D76" w:rsidRDefault="00EB541D" w:rsidP="00EB66F5">
      <w:pPr>
        <w:spacing w:before="120" w:after="120" w:line="240" w:lineRule="auto"/>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8</w:t>
      </w:r>
      <w:r w:rsidRPr="00655D76">
        <w:rPr>
          <w:rFonts w:cstheme="minorHAnsi"/>
        </w:rPr>
        <w:t xml:space="preserve">: </w:t>
      </w:r>
      <w:r w:rsidR="004F39CD" w:rsidRPr="00655D76">
        <w:rPr>
          <w:rFonts w:cstheme="minorHAnsi"/>
          <w:b/>
        </w:rPr>
        <w:t>Pozemky a nákup stavieb</w:t>
      </w:r>
    </w:p>
    <w:tbl>
      <w:tblPr>
        <w:tblStyle w:val="Mriekatabuky"/>
        <w:tblW w:w="9356" w:type="dxa"/>
        <w:tblInd w:w="-5" w:type="dxa"/>
        <w:tblLook w:val="04A0" w:firstRow="1" w:lastRow="0" w:firstColumn="1" w:lastColumn="0" w:noHBand="0" w:noVBand="1"/>
      </w:tblPr>
      <w:tblGrid>
        <w:gridCol w:w="1701"/>
        <w:gridCol w:w="3969"/>
        <w:gridCol w:w="3686"/>
      </w:tblGrid>
      <w:tr w:rsidR="00EB541D" w:rsidRPr="00655D76" w14:paraId="47BAB66A" w14:textId="77777777" w:rsidTr="0015110F">
        <w:tc>
          <w:tcPr>
            <w:tcW w:w="1701" w:type="dxa"/>
            <w:shd w:val="clear" w:color="auto" w:fill="81B2DC" w:themeFill="accent1" w:themeFillShade="BF"/>
          </w:tcPr>
          <w:p w14:paraId="7951EF8D" w14:textId="77777777" w:rsidR="00EB541D" w:rsidRPr="00655D76" w:rsidRDefault="00EB541D" w:rsidP="002523ED">
            <w:pPr>
              <w:jc w:val="both"/>
              <w:rPr>
                <w:rFonts w:cstheme="minorHAnsi"/>
              </w:rPr>
            </w:pPr>
          </w:p>
        </w:tc>
        <w:tc>
          <w:tcPr>
            <w:tcW w:w="3969" w:type="dxa"/>
            <w:shd w:val="clear" w:color="auto" w:fill="81B2DC" w:themeFill="accent1" w:themeFillShade="BF"/>
          </w:tcPr>
          <w:p w14:paraId="575FFBFE" w14:textId="6F73B875" w:rsidR="00EB541D" w:rsidRPr="00655D76" w:rsidRDefault="00EB541D" w:rsidP="002523ED">
            <w:pPr>
              <w:jc w:val="center"/>
              <w:rPr>
                <w:rFonts w:cstheme="minorHAnsi"/>
                <w:b/>
              </w:rPr>
            </w:pPr>
            <w:r w:rsidRPr="00655D76">
              <w:rPr>
                <w:rFonts w:cstheme="minorHAnsi"/>
                <w:b/>
              </w:rPr>
              <w:t xml:space="preserve">Pri prvej ŽoP </w:t>
            </w:r>
            <w:r w:rsidRPr="00655D76">
              <w:rPr>
                <w:rFonts w:cstheme="minorHAnsi"/>
              </w:rPr>
              <w:t>obsahujúcej daný výdavok</w:t>
            </w:r>
          </w:p>
        </w:tc>
        <w:tc>
          <w:tcPr>
            <w:tcW w:w="3686" w:type="dxa"/>
            <w:shd w:val="clear" w:color="auto" w:fill="81B2DC" w:themeFill="accent1" w:themeFillShade="BF"/>
          </w:tcPr>
          <w:p w14:paraId="18531E36" w14:textId="75AA50DE" w:rsidR="00EB541D" w:rsidRPr="00655D76" w:rsidRDefault="00EB541D" w:rsidP="002523ED">
            <w:pPr>
              <w:jc w:val="center"/>
              <w:rPr>
                <w:rFonts w:cstheme="minorHAnsi"/>
                <w:b/>
              </w:rPr>
            </w:pPr>
            <w:r w:rsidRPr="00655D76">
              <w:rPr>
                <w:rFonts w:cstheme="minorHAnsi"/>
                <w:b/>
              </w:rPr>
              <w:t xml:space="preserve">Pri každej ďalšej ŽoP </w:t>
            </w:r>
            <w:r w:rsidRPr="00655D76">
              <w:rPr>
                <w:rFonts w:cstheme="minorHAnsi"/>
              </w:rPr>
              <w:t>obsahujúcej daný výdavok</w:t>
            </w:r>
          </w:p>
        </w:tc>
      </w:tr>
      <w:tr w:rsidR="00EB541D" w:rsidRPr="00655D76" w14:paraId="129B467E" w14:textId="77777777" w:rsidTr="0015110F">
        <w:tc>
          <w:tcPr>
            <w:tcW w:w="1701" w:type="dxa"/>
          </w:tcPr>
          <w:p w14:paraId="60F4CE35" w14:textId="73A4DC7E" w:rsidR="00EB541D" w:rsidRPr="00655D76" w:rsidRDefault="00062789" w:rsidP="002523ED">
            <w:pPr>
              <w:jc w:val="both"/>
              <w:rPr>
                <w:rFonts w:cstheme="minorHAnsi"/>
                <w:b/>
                <w:sz w:val="20"/>
                <w:szCs w:val="20"/>
              </w:rPr>
            </w:pPr>
            <w:r w:rsidRPr="00655D76">
              <w:rPr>
                <w:rFonts w:cstheme="minorHAnsi"/>
                <w:b/>
                <w:sz w:val="20"/>
                <w:szCs w:val="20"/>
              </w:rPr>
              <w:t>Pozemky a nákup stavieb</w:t>
            </w:r>
          </w:p>
        </w:tc>
        <w:tc>
          <w:tcPr>
            <w:tcW w:w="3969" w:type="dxa"/>
          </w:tcPr>
          <w:p w14:paraId="5003B251" w14:textId="7198E7D2"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znalecký posudok, resp. posudok vy</w:t>
            </w:r>
            <w:r w:rsidR="003350C0" w:rsidRPr="00655D76">
              <w:rPr>
                <w:rFonts w:asciiTheme="minorHAnsi" w:hAnsiTheme="minorHAnsi" w:cstheme="minorHAnsi"/>
                <w:sz w:val="20"/>
                <w:szCs w:val="20"/>
              </w:rPr>
              <w:t>hotovený na to určeným orgánom,</w:t>
            </w:r>
          </w:p>
          <w:p w14:paraId="38DCB953" w14:textId="72A70529"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06BE6E36" w14:textId="4A00C11A"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vyrozumenie katastrálneho odboru príslušného okresného úradu o zapísaní vlastníckeho práva k pozemku do katastra nehnu</w:t>
            </w:r>
            <w:r w:rsidR="003350C0" w:rsidRPr="00655D76">
              <w:rPr>
                <w:rFonts w:asciiTheme="minorHAnsi" w:hAnsiTheme="minorHAnsi" w:cstheme="minorHAnsi"/>
                <w:sz w:val="20"/>
                <w:szCs w:val="20"/>
              </w:rPr>
              <w:t>teľností (ak je to relevantné),</w:t>
            </w:r>
          </w:p>
          <w:p w14:paraId="5296C4EA" w14:textId="07DE9885"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doklad o tom, že žiadateľ/prijímateľ či niektorý z predchádzajúcich vlastníkov pozemku nezískal príspevok z</w:t>
            </w:r>
            <w:r w:rsidR="007E375A">
              <w:rPr>
                <w:rFonts w:asciiTheme="minorHAnsi" w:hAnsiTheme="minorHAnsi" w:cstheme="minorHAnsi"/>
                <w:sz w:val="20"/>
                <w:szCs w:val="20"/>
              </w:rPr>
              <w:t> EU zdrojov</w:t>
            </w:r>
            <w:r w:rsidRPr="00655D76">
              <w:rPr>
                <w:rFonts w:asciiTheme="minorHAnsi" w:hAnsiTheme="minorHAnsi" w:cstheme="minorHAnsi"/>
                <w:sz w:val="20"/>
                <w:szCs w:val="20"/>
              </w:rPr>
              <w:t xml:space="preserve"> na nákup daného pozemku, napr. formou čest</w:t>
            </w:r>
            <w:r w:rsidR="003350C0" w:rsidRPr="00655D76">
              <w:rPr>
                <w:rFonts w:asciiTheme="minorHAnsi" w:hAnsiTheme="minorHAnsi" w:cstheme="minorHAnsi"/>
                <w:sz w:val="20"/>
                <w:szCs w:val="20"/>
              </w:rPr>
              <w:t>ného vyhlásenia,</w:t>
            </w:r>
            <w:r w:rsidRPr="00655D76">
              <w:rPr>
                <w:rFonts w:asciiTheme="minorHAnsi" w:hAnsiTheme="minorHAnsi" w:cstheme="minorHAnsi"/>
                <w:sz w:val="20"/>
                <w:szCs w:val="20"/>
              </w:rPr>
              <w:t xml:space="preserve"> </w:t>
            </w:r>
          </w:p>
          <w:p w14:paraId="7D0D20CB" w14:textId="394EAC6E"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lastRenderedPageBreak/>
              <w:t xml:space="preserve">zápis z Riadiaceho výboru projektu, že bol výstup projektu </w:t>
            </w:r>
            <w:r w:rsidR="003350C0" w:rsidRPr="00655D76">
              <w:rPr>
                <w:rFonts w:asciiTheme="minorHAnsi" w:hAnsiTheme="minorHAnsi" w:cstheme="minorHAnsi"/>
                <w:sz w:val="20"/>
                <w:szCs w:val="20"/>
              </w:rPr>
              <w:t>akceptovaný RV – ak relevantné,</w:t>
            </w:r>
          </w:p>
          <w:p w14:paraId="7BAFF923" w14:textId="239E0749"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062789" w:rsidRPr="00655D76">
              <w:rPr>
                <w:rFonts w:asciiTheme="minorHAnsi" w:hAnsiTheme="minorHAnsi" w:cstheme="minorHAnsi"/>
                <w:sz w:val="20"/>
                <w:szCs w:val="20"/>
              </w:rPr>
              <w:t xml:space="preserve"> </w:t>
            </w:r>
          </w:p>
          <w:p w14:paraId="2A97AEF5" w14:textId="16F437D2" w:rsidR="00EB541D" w:rsidRPr="00655D76" w:rsidRDefault="00062789" w:rsidP="002523ED">
            <w:pPr>
              <w:pStyle w:val="Odsekzoznamu"/>
              <w:numPr>
                <w:ilvl w:val="0"/>
                <w:numId w:val="63"/>
              </w:numPr>
              <w:jc w:val="both"/>
              <w:rPr>
                <w:rFonts w:cstheme="minorHAnsi"/>
                <w:sz w:val="20"/>
                <w:szCs w:val="20"/>
              </w:rPr>
            </w:pPr>
            <w:r w:rsidRPr="00655D76">
              <w:rPr>
                <w:rFonts w:cstheme="minorHAnsi"/>
                <w:sz w:val="20"/>
                <w:szCs w:val="20"/>
              </w:rPr>
              <w:t>doklad o úhrade (výpis z bankového účtu)</w:t>
            </w:r>
            <w:r w:rsidR="003350C0" w:rsidRPr="00655D76">
              <w:rPr>
                <w:rFonts w:cstheme="minorHAnsi"/>
                <w:sz w:val="20"/>
                <w:szCs w:val="20"/>
              </w:rPr>
              <w:t>.</w:t>
            </w:r>
          </w:p>
        </w:tc>
        <w:tc>
          <w:tcPr>
            <w:tcW w:w="3686" w:type="dxa"/>
          </w:tcPr>
          <w:p w14:paraId="1E62C7BE" w14:textId="4E3F78A6"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lastRenderedPageBreak/>
              <w:t>znalecký posudok, resp. posudok vy</w:t>
            </w:r>
            <w:r w:rsidR="003350C0" w:rsidRPr="00655D76">
              <w:rPr>
                <w:rFonts w:asciiTheme="minorHAnsi" w:hAnsiTheme="minorHAnsi" w:cstheme="minorHAnsi"/>
                <w:sz w:val="20"/>
                <w:szCs w:val="20"/>
              </w:rPr>
              <w:t>hotovený na to určeným orgánom,</w:t>
            </w:r>
          </w:p>
          <w:p w14:paraId="63D68D25" w14:textId="46B877F0"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5E7A0340" w14:textId="387922F9"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doklad o tom, že žiadateľ/prijímateľ či niektorý z predchádzajúcich vlastníkov pozemku nezískal príspevok z</w:t>
            </w:r>
            <w:r w:rsidR="007E375A">
              <w:rPr>
                <w:rFonts w:asciiTheme="minorHAnsi" w:hAnsiTheme="minorHAnsi" w:cstheme="minorHAnsi"/>
                <w:sz w:val="20"/>
                <w:szCs w:val="20"/>
              </w:rPr>
              <w:t xml:space="preserve"> EU zdrojov </w:t>
            </w:r>
            <w:r w:rsidRPr="00655D76">
              <w:rPr>
                <w:rFonts w:asciiTheme="minorHAnsi" w:hAnsiTheme="minorHAnsi" w:cstheme="minorHAnsi"/>
                <w:sz w:val="20"/>
                <w:szCs w:val="20"/>
              </w:rPr>
              <w:t>na nákup daného pozemku, n</w:t>
            </w:r>
            <w:r w:rsidR="003350C0" w:rsidRPr="00655D76">
              <w:rPr>
                <w:rFonts w:asciiTheme="minorHAnsi" w:hAnsiTheme="minorHAnsi" w:cstheme="minorHAnsi"/>
                <w:sz w:val="20"/>
                <w:szCs w:val="20"/>
              </w:rPr>
              <w:t>apr. formou čestného vyhlásenia,</w:t>
            </w:r>
            <w:r w:rsidRPr="00655D76">
              <w:rPr>
                <w:rFonts w:asciiTheme="minorHAnsi" w:hAnsiTheme="minorHAnsi" w:cstheme="minorHAnsi"/>
                <w:sz w:val="20"/>
                <w:szCs w:val="20"/>
              </w:rPr>
              <w:t xml:space="preserve"> </w:t>
            </w:r>
          </w:p>
          <w:p w14:paraId="0FB8E4F2" w14:textId="24815A95"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FD0398" w:rsidRPr="00655D76">
              <w:rPr>
                <w:rFonts w:asciiTheme="minorHAnsi" w:hAnsiTheme="minorHAnsi" w:cstheme="minorHAnsi"/>
                <w:sz w:val="20"/>
                <w:szCs w:val="20"/>
              </w:rPr>
              <w:t>.</w:t>
            </w:r>
          </w:p>
          <w:p w14:paraId="181FAF78" w14:textId="77777777" w:rsidR="00EB541D" w:rsidRPr="00655D76" w:rsidRDefault="00EB541D" w:rsidP="002523ED">
            <w:pPr>
              <w:jc w:val="both"/>
              <w:rPr>
                <w:rFonts w:cstheme="minorHAnsi"/>
                <w:sz w:val="20"/>
                <w:szCs w:val="20"/>
              </w:rPr>
            </w:pPr>
          </w:p>
        </w:tc>
      </w:tr>
    </w:tbl>
    <w:p w14:paraId="7FB1D2C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67" w:name="_Toc168474975"/>
      <w:bookmarkStart w:id="268" w:name="_Toc168485068"/>
      <w:bookmarkStart w:id="269" w:name="_Toc201132412"/>
      <w:bookmarkEnd w:id="267"/>
      <w:bookmarkEnd w:id="268"/>
      <w:r w:rsidRPr="00655D76">
        <w:rPr>
          <w:rFonts w:asciiTheme="minorHAnsi" w:hAnsiTheme="minorHAnsi" w:cstheme="minorHAnsi"/>
        </w:rPr>
        <w:t>Obstaranie stavebných prác</w:t>
      </w:r>
      <w:bookmarkEnd w:id="269"/>
      <w:r w:rsidRPr="00655D76">
        <w:rPr>
          <w:rFonts w:asciiTheme="minorHAnsi" w:hAnsiTheme="minorHAnsi" w:cstheme="minorHAnsi"/>
        </w:rPr>
        <w:t xml:space="preserve"> </w:t>
      </w:r>
    </w:p>
    <w:p w14:paraId="63F07908" w14:textId="7422D720" w:rsidR="00CE61B2" w:rsidRPr="00655D76" w:rsidRDefault="00CE61B2" w:rsidP="00EB66F5">
      <w:pPr>
        <w:spacing w:before="120" w:after="120" w:line="240" w:lineRule="auto"/>
        <w:jc w:val="both"/>
        <w:rPr>
          <w:rFonts w:cstheme="minorHAnsi"/>
        </w:rPr>
      </w:pPr>
      <w:r w:rsidRPr="00655D76">
        <w:rPr>
          <w:rFonts w:cstheme="minorHAnsi"/>
        </w:rPr>
        <w:t xml:space="preserve">V prípade obstarania stavebných prác </w:t>
      </w:r>
      <w:r w:rsidR="00062789" w:rsidRPr="00655D76">
        <w:rPr>
          <w:rFonts w:cstheme="minorHAnsi"/>
        </w:rPr>
        <w:t xml:space="preserve">sa prijímateľ </w:t>
      </w:r>
      <w:r w:rsidR="004F39CD" w:rsidRPr="00655D76">
        <w:rPr>
          <w:rFonts w:cstheme="minorHAnsi"/>
        </w:rPr>
        <w:t xml:space="preserve">riadi tab. č. </w:t>
      </w:r>
      <w:r w:rsidR="00B5110A" w:rsidRPr="00655D76">
        <w:rPr>
          <w:rFonts w:cstheme="minorHAnsi"/>
        </w:rPr>
        <w:t>9</w:t>
      </w:r>
      <w:r w:rsidR="00062789" w:rsidRPr="00655D76">
        <w:rPr>
          <w:rFonts w:cstheme="minorHAnsi"/>
        </w:rPr>
        <w:t>:</w:t>
      </w:r>
    </w:p>
    <w:p w14:paraId="07ABC8FF" w14:textId="1C0315DB" w:rsidR="00062789" w:rsidRPr="00655D76" w:rsidRDefault="00062789" w:rsidP="00EB66F5">
      <w:pPr>
        <w:spacing w:before="120" w:after="120" w:line="240" w:lineRule="auto"/>
        <w:jc w:val="both"/>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9</w:t>
      </w:r>
      <w:r w:rsidRPr="00655D76">
        <w:rPr>
          <w:rFonts w:cstheme="minorHAnsi"/>
        </w:rPr>
        <w:t xml:space="preserve">: </w:t>
      </w:r>
      <w:r w:rsidRPr="00655D76">
        <w:rPr>
          <w:rFonts w:cstheme="minorHAnsi"/>
          <w:b/>
        </w:rPr>
        <w:t>Obstaranie stavebných prác</w:t>
      </w:r>
    </w:p>
    <w:tbl>
      <w:tblPr>
        <w:tblStyle w:val="Mriekatabuky"/>
        <w:tblW w:w="9072" w:type="dxa"/>
        <w:tblInd w:w="-5" w:type="dxa"/>
        <w:tblLook w:val="04A0" w:firstRow="1" w:lastRow="0" w:firstColumn="1" w:lastColumn="0" w:noHBand="0" w:noVBand="1"/>
      </w:tblPr>
      <w:tblGrid>
        <w:gridCol w:w="1701"/>
        <w:gridCol w:w="3969"/>
        <w:gridCol w:w="3402"/>
      </w:tblGrid>
      <w:tr w:rsidR="003C4654" w:rsidRPr="00655D76" w14:paraId="1AA93F76" w14:textId="77777777" w:rsidTr="0015110F">
        <w:tc>
          <w:tcPr>
            <w:tcW w:w="1701" w:type="dxa"/>
            <w:shd w:val="clear" w:color="auto" w:fill="81B2DC" w:themeFill="accent1" w:themeFillShade="BF"/>
          </w:tcPr>
          <w:p w14:paraId="489AA460" w14:textId="77777777" w:rsidR="003C4654" w:rsidRPr="00655D76" w:rsidRDefault="003C4654"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FA0C313" w14:textId="068DD251"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81B2DC" w:themeFill="accent1" w:themeFillShade="BF"/>
          </w:tcPr>
          <w:p w14:paraId="0568A5B2" w14:textId="09CA29D2"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3C4654" w:rsidRPr="00655D76" w14:paraId="7E6E7E01" w14:textId="77777777" w:rsidTr="0015110F">
        <w:tc>
          <w:tcPr>
            <w:tcW w:w="1701" w:type="dxa"/>
          </w:tcPr>
          <w:p w14:paraId="69F44245" w14:textId="257036E5" w:rsidR="003C4654" w:rsidRPr="00655D76" w:rsidRDefault="003C4654" w:rsidP="002523ED">
            <w:pPr>
              <w:pStyle w:val="Default"/>
              <w:rPr>
                <w:rFonts w:asciiTheme="minorHAnsi" w:hAnsiTheme="minorHAnsi" w:cstheme="minorHAnsi"/>
                <w:sz w:val="20"/>
                <w:szCs w:val="20"/>
              </w:rPr>
            </w:pPr>
            <w:r w:rsidRPr="00655D76">
              <w:rPr>
                <w:rFonts w:asciiTheme="minorHAnsi" w:hAnsiTheme="minorHAnsi" w:cstheme="minorHAnsi"/>
                <w:b/>
                <w:sz w:val="20"/>
                <w:szCs w:val="20"/>
              </w:rPr>
              <w:t>Obstaranie stavebných prác</w:t>
            </w:r>
          </w:p>
        </w:tc>
        <w:tc>
          <w:tcPr>
            <w:tcW w:w="3969" w:type="dxa"/>
          </w:tcPr>
          <w:p w14:paraId="0E5FD1DF" w14:textId="2CEE6159"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07625C">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w:t>
            </w:r>
            <w:r w:rsidR="0015110F" w:rsidRPr="00655D76">
              <w:rPr>
                <w:rFonts w:asciiTheme="minorHAnsi" w:hAnsiTheme="minorHAnsi" w:cstheme="minorHAnsi"/>
                <w:sz w:val="20"/>
                <w:szCs w:val="20"/>
              </w:rPr>
              <w:t>en pre orgány verejnej správy),</w:t>
            </w:r>
          </w:p>
          <w:p w14:paraId="0D030725" w14:textId="22B2F6B4"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fotodokumentáciu zachytávajúcu fyzický pokrok realizácie prác</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835D395" w14:textId="676B3874"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preberací protokol o prevzatí stavby od dodávateľa/zhotoviteľa a stavebného dozoru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402DD5C" w14:textId="1A3F7A42"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w:t>
            </w:r>
            <w:r w:rsidR="00CE029D">
              <w:rPr>
                <w:rFonts w:asciiTheme="minorHAnsi" w:hAnsiTheme="minorHAnsi" w:cstheme="minorHAnsi"/>
                <w:sz w:val="20"/>
                <w:szCs w:val="20"/>
              </w:rPr>
              <w:t xml:space="preserve"> (</w:t>
            </w:r>
            <w:r w:rsidR="0015110F" w:rsidRPr="00655D76">
              <w:rPr>
                <w:rFonts w:asciiTheme="minorHAnsi" w:hAnsiTheme="minorHAnsi" w:cstheme="minorHAnsi"/>
                <w:sz w:val="20"/>
                <w:szCs w:val="20"/>
              </w:rPr>
              <w:t>ak relevantné</w:t>
            </w:r>
            <w:r w:rsidR="00CE029D">
              <w:rPr>
                <w:rFonts w:asciiTheme="minorHAnsi" w:hAnsiTheme="minorHAnsi" w:cstheme="minorHAnsi"/>
                <w:sz w:val="20"/>
                <w:szCs w:val="20"/>
              </w:rPr>
              <w:t>)</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0CF2F149" w14:textId="14921896" w:rsidR="003C4654" w:rsidRPr="00655D76" w:rsidRDefault="0015110F"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písomnú zmluvu,</w:t>
            </w:r>
            <w:r w:rsidR="003C4654" w:rsidRPr="00655D76">
              <w:rPr>
                <w:rFonts w:asciiTheme="minorHAnsi" w:hAnsiTheme="minorHAnsi" w:cstheme="minorHAnsi"/>
                <w:sz w:val="20"/>
                <w:szCs w:val="20"/>
              </w:rPr>
              <w:t xml:space="preserve"> </w:t>
            </w:r>
          </w:p>
          <w:p w14:paraId="5F1F2F58" w14:textId="07625AE3"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doklad o úh</w:t>
            </w:r>
            <w:r w:rsidR="0015110F" w:rsidRPr="00655D76">
              <w:rPr>
                <w:rFonts w:asciiTheme="minorHAnsi" w:hAnsiTheme="minorHAnsi" w:cstheme="minorHAnsi"/>
                <w:sz w:val="20"/>
                <w:szCs w:val="20"/>
              </w:rPr>
              <w:t>rade (výpis z bankového účtu),</w:t>
            </w:r>
          </w:p>
          <w:p w14:paraId="4A683B27" w14:textId="64EE69EA"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právoplatné kolaudačné roz</w:t>
            </w:r>
            <w:r w:rsidR="0015110F" w:rsidRPr="00655D76">
              <w:rPr>
                <w:rFonts w:asciiTheme="minorHAnsi" w:hAnsiTheme="minorHAnsi" w:cstheme="minorHAnsi"/>
                <w:sz w:val="20"/>
                <w:szCs w:val="20"/>
              </w:rPr>
              <w:t>hodnutie (ak je to relevantné),</w:t>
            </w:r>
          </w:p>
          <w:p w14:paraId="1BB22E7F" w14:textId="4641D445"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projektov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a výkresov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dokumentáci</w:t>
            </w:r>
            <w:r w:rsidR="009F3F31" w:rsidRPr="00655D76">
              <w:rPr>
                <w:rFonts w:asciiTheme="minorHAnsi" w:hAnsiTheme="minorHAnsi" w:cstheme="minorHAnsi"/>
                <w:sz w:val="20"/>
                <w:szCs w:val="20"/>
              </w:rPr>
              <w:t>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AE841F" w14:textId="25A0927D" w:rsidR="003C4654" w:rsidRPr="00655D76" w:rsidRDefault="003C4654" w:rsidP="002523ED">
            <w:pPr>
              <w:pStyle w:val="Default"/>
              <w:numPr>
                <w:ilvl w:val="0"/>
                <w:numId w:val="65"/>
              </w:numPr>
              <w:rPr>
                <w:rFonts w:asciiTheme="minorHAnsi" w:hAnsiTheme="minorHAnsi" w:cstheme="minorHAnsi"/>
                <w:sz w:val="20"/>
                <w:szCs w:val="20"/>
              </w:rPr>
            </w:pPr>
            <w:r w:rsidRPr="00655D76">
              <w:rPr>
                <w:rFonts w:asciiTheme="minorHAnsi" w:hAnsiTheme="minorHAnsi" w:cstheme="minorHAnsi"/>
                <w:sz w:val="20"/>
                <w:szCs w:val="20"/>
              </w:rPr>
              <w:t xml:space="preserve">stavebný rozpočet/ocenený výkaz výmer (po </w:t>
            </w:r>
            <w:r w:rsidR="0015110F" w:rsidRPr="00655D76">
              <w:rPr>
                <w:rFonts w:asciiTheme="minorHAnsi" w:hAnsiTheme="minorHAnsi" w:cstheme="minorHAnsi"/>
                <w:sz w:val="20"/>
                <w:szCs w:val="20"/>
              </w:rPr>
              <w:t>ukončenom verejnom obstarávaní),</w:t>
            </w:r>
          </w:p>
          <w:p w14:paraId="5A9F37F1" w14:textId="770FF19D" w:rsidR="003C4654" w:rsidRPr="00655D76" w:rsidRDefault="003C4654" w:rsidP="002523ED">
            <w:pPr>
              <w:pStyle w:val="Default"/>
              <w:numPr>
                <w:ilvl w:val="0"/>
                <w:numId w:val="65"/>
              </w:numPr>
              <w:rPr>
                <w:rFonts w:asciiTheme="minorHAnsi" w:hAnsiTheme="minorHAnsi" w:cstheme="minorHAnsi"/>
                <w:sz w:val="20"/>
                <w:szCs w:val="20"/>
              </w:rPr>
            </w:pPr>
            <w:r w:rsidRPr="00655D76">
              <w:rPr>
                <w:rFonts w:asciiTheme="minorHAnsi" w:hAnsiTheme="minorHAnsi" w:cstheme="minorHAnsi"/>
                <w:sz w:val="20"/>
                <w:szCs w:val="20"/>
              </w:rPr>
              <w:t xml:space="preserve">stavebný denník. </w:t>
            </w:r>
          </w:p>
        </w:tc>
        <w:tc>
          <w:tcPr>
            <w:tcW w:w="3402" w:type="dxa"/>
          </w:tcPr>
          <w:p w14:paraId="7E047F1A" w14:textId="501953D8"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236F45">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w:t>
            </w:r>
            <w:r w:rsidR="0015110F"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0D8CF6D1" w14:textId="7DBB0027"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fotodokumentáciu zachytávajúcu fyzický pokrok realizácie prá</w:t>
            </w:r>
            <w:r w:rsidR="0015110F" w:rsidRPr="00655D76">
              <w:rPr>
                <w:rFonts w:asciiTheme="minorHAnsi" w:hAnsiTheme="minorHAnsi" w:cstheme="minorHAnsi"/>
                <w:sz w:val="20"/>
                <w:szCs w:val="20"/>
              </w:rPr>
              <w:t>c,</w:t>
            </w:r>
            <w:r w:rsidRPr="00655D76">
              <w:rPr>
                <w:rFonts w:asciiTheme="minorHAnsi" w:hAnsiTheme="minorHAnsi" w:cstheme="minorHAnsi"/>
                <w:sz w:val="20"/>
                <w:szCs w:val="20"/>
              </w:rPr>
              <w:t xml:space="preserve"> </w:t>
            </w:r>
          </w:p>
          <w:p w14:paraId="73E578D4" w14:textId="073F7ACA"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preberací protokol o prevzatí stavby od dodávateľa/</w:t>
            </w:r>
            <w:r w:rsidR="0015110F" w:rsidRPr="00655D76">
              <w:rPr>
                <w:rFonts w:asciiTheme="minorHAnsi" w:hAnsiTheme="minorHAnsi" w:cstheme="minorHAnsi"/>
                <w:sz w:val="20"/>
                <w:szCs w:val="20"/>
              </w:rPr>
              <w:t>zhotoviteľa a stavebného dozoru,</w:t>
            </w:r>
            <w:r w:rsidRPr="00655D76">
              <w:rPr>
                <w:rFonts w:asciiTheme="minorHAnsi" w:hAnsiTheme="minorHAnsi" w:cstheme="minorHAnsi"/>
                <w:sz w:val="20"/>
                <w:szCs w:val="20"/>
              </w:rPr>
              <w:t xml:space="preserve"> </w:t>
            </w:r>
          </w:p>
          <w:p w14:paraId="4559531A" w14:textId="10420614"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w:t>
            </w:r>
            <w:r w:rsidR="00CE029D">
              <w:rPr>
                <w:rFonts w:asciiTheme="minorHAnsi" w:hAnsiTheme="minorHAnsi" w:cstheme="minorHAnsi"/>
                <w:sz w:val="20"/>
                <w:szCs w:val="20"/>
              </w:rPr>
              <w:t xml:space="preserve"> (</w:t>
            </w:r>
            <w:r w:rsidR="0015110F" w:rsidRPr="00655D76">
              <w:rPr>
                <w:rFonts w:asciiTheme="minorHAnsi" w:hAnsiTheme="minorHAnsi" w:cstheme="minorHAnsi"/>
                <w:sz w:val="20"/>
                <w:szCs w:val="20"/>
              </w:rPr>
              <w:t>ak relevantné</w:t>
            </w:r>
            <w:r w:rsidR="00CE029D">
              <w:rPr>
                <w:rFonts w:asciiTheme="minorHAnsi" w:hAnsiTheme="minorHAnsi" w:cstheme="minorHAnsi"/>
                <w:sz w:val="20"/>
                <w:szCs w:val="20"/>
              </w:rPr>
              <w:t>)</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0ED5F07A" w14:textId="418D7F2F" w:rsidR="00A41D76" w:rsidRPr="00655D76" w:rsidRDefault="009B7FCF"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 xml:space="preserve">dodatky k </w:t>
            </w:r>
            <w:r w:rsidR="0015110F" w:rsidRPr="00655D76">
              <w:rPr>
                <w:rFonts w:asciiTheme="minorHAnsi" w:hAnsiTheme="minorHAnsi" w:cstheme="minorHAnsi"/>
                <w:sz w:val="20"/>
                <w:szCs w:val="20"/>
              </w:rPr>
              <w:t>písomn</w:t>
            </w:r>
            <w:r w:rsidRPr="00655D76">
              <w:rPr>
                <w:rFonts w:asciiTheme="minorHAnsi" w:hAnsiTheme="minorHAnsi" w:cstheme="minorHAnsi"/>
                <w:sz w:val="20"/>
                <w:szCs w:val="20"/>
              </w:rPr>
              <w:t>ej</w:t>
            </w:r>
            <w:r w:rsidR="0015110F" w:rsidRPr="00655D76">
              <w:rPr>
                <w:rFonts w:asciiTheme="minorHAnsi" w:hAnsiTheme="minorHAnsi" w:cstheme="minorHAnsi"/>
                <w:sz w:val="20"/>
                <w:szCs w:val="20"/>
              </w:rPr>
              <w:t xml:space="preserve"> zmluv</w:t>
            </w:r>
            <w:r w:rsidRPr="00655D76">
              <w:rPr>
                <w:rFonts w:asciiTheme="minorHAnsi" w:hAnsiTheme="minorHAnsi" w:cstheme="minorHAnsi"/>
                <w:sz w:val="20"/>
                <w:szCs w:val="20"/>
              </w:rPr>
              <w:t>e</w:t>
            </w:r>
            <w:r w:rsidR="00CE029D">
              <w:rPr>
                <w:rFonts w:asciiTheme="minorHAnsi" w:hAnsiTheme="minorHAnsi" w:cstheme="minorHAnsi"/>
                <w:sz w:val="20"/>
                <w:szCs w:val="20"/>
              </w:rPr>
              <w:t xml:space="preserve"> (</w:t>
            </w:r>
            <w:r w:rsidR="00A963FB" w:rsidRPr="00655D76">
              <w:rPr>
                <w:rFonts w:asciiTheme="minorHAnsi" w:hAnsiTheme="minorHAnsi" w:cstheme="minorHAnsi"/>
                <w:sz w:val="20"/>
                <w:szCs w:val="20"/>
              </w:rPr>
              <w:t>a</w:t>
            </w:r>
            <w:r w:rsidRPr="00655D76">
              <w:rPr>
                <w:rFonts w:asciiTheme="minorHAnsi" w:hAnsiTheme="minorHAnsi" w:cstheme="minorHAnsi"/>
                <w:sz w:val="20"/>
                <w:szCs w:val="20"/>
              </w:rPr>
              <w:t>k relevant</w:t>
            </w:r>
            <w:r w:rsidR="00A963FB" w:rsidRPr="00655D76">
              <w:rPr>
                <w:rFonts w:asciiTheme="minorHAnsi" w:hAnsiTheme="minorHAnsi" w:cstheme="minorHAnsi"/>
                <w:sz w:val="20"/>
                <w:szCs w:val="20"/>
              </w:rPr>
              <w:t>n</w:t>
            </w:r>
            <w:r w:rsidRPr="00655D76">
              <w:rPr>
                <w:rFonts w:asciiTheme="minorHAnsi" w:hAnsiTheme="minorHAnsi" w:cstheme="minorHAnsi"/>
                <w:sz w:val="20"/>
                <w:szCs w:val="20"/>
              </w:rPr>
              <w:t>é</w:t>
            </w:r>
            <w:r w:rsidR="00CE029D">
              <w:rPr>
                <w:rFonts w:asciiTheme="minorHAnsi" w:hAnsiTheme="minorHAnsi" w:cstheme="minorHAnsi"/>
                <w:sz w:val="20"/>
                <w:szCs w:val="20"/>
              </w:rPr>
              <w:t>)</w:t>
            </w:r>
            <w:r w:rsidRPr="00655D76">
              <w:rPr>
                <w:rFonts w:asciiTheme="minorHAnsi" w:hAnsiTheme="minorHAnsi" w:cstheme="minorHAnsi"/>
                <w:sz w:val="20"/>
                <w:szCs w:val="20"/>
              </w:rPr>
              <w:t>.</w:t>
            </w:r>
          </w:p>
          <w:p w14:paraId="29320174" w14:textId="77777777" w:rsidR="003C4654" w:rsidRPr="00655D76" w:rsidRDefault="003C4654" w:rsidP="002523ED">
            <w:pPr>
              <w:pStyle w:val="Default"/>
              <w:rPr>
                <w:rFonts w:asciiTheme="minorHAnsi" w:hAnsiTheme="minorHAnsi" w:cstheme="minorHAnsi"/>
                <w:sz w:val="20"/>
                <w:szCs w:val="20"/>
              </w:rPr>
            </w:pPr>
          </w:p>
        </w:tc>
      </w:tr>
    </w:tbl>
    <w:p w14:paraId="291C5FFE" w14:textId="48BAD106" w:rsidR="00CE61B2" w:rsidRPr="00655D76" w:rsidRDefault="6980011B" w:rsidP="00EB66F5">
      <w:pPr>
        <w:pStyle w:val="Nadpis3"/>
        <w:spacing w:before="360" w:after="360" w:line="240" w:lineRule="auto"/>
        <w:ind w:left="709"/>
        <w:rPr>
          <w:rFonts w:asciiTheme="minorHAnsi" w:hAnsiTheme="minorHAnsi" w:cstheme="minorHAnsi"/>
        </w:rPr>
      </w:pPr>
      <w:bookmarkStart w:id="270" w:name="_Toc168474977"/>
      <w:bookmarkStart w:id="271" w:name="_Toc168485070"/>
      <w:bookmarkStart w:id="272" w:name="_Toc201132413"/>
      <w:bookmarkEnd w:id="270"/>
      <w:bookmarkEnd w:id="271"/>
      <w:r w:rsidRPr="00655D76">
        <w:rPr>
          <w:rFonts w:asciiTheme="minorHAnsi" w:hAnsiTheme="minorHAnsi" w:cstheme="minorHAnsi"/>
        </w:rPr>
        <w:t>Režijné výdavky a vecné príspevky</w:t>
      </w:r>
      <w:bookmarkEnd w:id="272"/>
      <w:r w:rsidRPr="00655D76">
        <w:rPr>
          <w:rFonts w:asciiTheme="minorHAnsi" w:hAnsiTheme="minorHAnsi" w:cstheme="minorHAnsi"/>
        </w:rPr>
        <w:t xml:space="preserve"> </w:t>
      </w:r>
    </w:p>
    <w:p w14:paraId="41F1B21D" w14:textId="457769C9" w:rsidR="00A41D76" w:rsidRPr="00655D76" w:rsidRDefault="00A41D76" w:rsidP="00EB66F5">
      <w:pPr>
        <w:spacing w:before="120" w:after="120" w:line="240" w:lineRule="auto"/>
        <w:jc w:val="both"/>
        <w:rPr>
          <w:rFonts w:cstheme="minorHAnsi"/>
        </w:rPr>
      </w:pPr>
      <w:r w:rsidRPr="00655D76">
        <w:rPr>
          <w:rFonts w:cstheme="minorHAnsi"/>
        </w:rPr>
        <w:t>V prípade Režijných a vecných príspevkov sa prijímateľ riadi nasledovnými tabuľkami:</w:t>
      </w:r>
    </w:p>
    <w:p w14:paraId="73F3723D" w14:textId="660642E5"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10</w:t>
      </w:r>
      <w:r w:rsidRPr="00655D76">
        <w:rPr>
          <w:rFonts w:cstheme="minorHAnsi"/>
        </w:rPr>
        <w:t xml:space="preserve">: Nájomné (priestorov) a energie </w:t>
      </w:r>
    </w:p>
    <w:p w14:paraId="4760C702" w14:textId="19414182"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11</w:t>
      </w:r>
      <w:r w:rsidRPr="00655D76">
        <w:rPr>
          <w:rFonts w:cstheme="minorHAnsi"/>
        </w:rPr>
        <w:t>: Spotrebný tovar, prevádzkový materiál a nájomné (stroje, prístroje)</w:t>
      </w:r>
    </w:p>
    <w:p w14:paraId="0A407F6C" w14:textId="777AC46E"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12</w:t>
      </w:r>
      <w:r w:rsidRPr="00655D76">
        <w:rPr>
          <w:rFonts w:cstheme="minorHAnsi"/>
        </w:rPr>
        <w:t xml:space="preserve">: Poštovné a telekomunikačné poplatky </w:t>
      </w:r>
    </w:p>
    <w:p w14:paraId="592E2BD9" w14:textId="3BCEB69C"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lastRenderedPageBreak/>
        <w:t>Tab. č</w:t>
      </w:r>
      <w:r w:rsidR="004F39CD" w:rsidRPr="00655D76">
        <w:rPr>
          <w:rFonts w:cstheme="minorHAnsi"/>
        </w:rPr>
        <w:t xml:space="preserve">. </w:t>
      </w:r>
      <w:r w:rsidR="00B5110A" w:rsidRPr="00655D76">
        <w:rPr>
          <w:rFonts w:cstheme="minorHAnsi"/>
        </w:rPr>
        <w:t>13</w:t>
      </w:r>
      <w:r w:rsidRPr="00655D76">
        <w:rPr>
          <w:rFonts w:cstheme="minorHAnsi"/>
        </w:rPr>
        <w:t>: Propagácia, reklama a inzercia</w:t>
      </w:r>
    </w:p>
    <w:p w14:paraId="0A17CCDF" w14:textId="044041E3"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4</w:t>
      </w:r>
      <w:r w:rsidRPr="00655D76">
        <w:rPr>
          <w:rFonts w:cstheme="minorHAnsi"/>
        </w:rPr>
        <w:t xml:space="preserve">: Špeciálne služby </w:t>
      </w:r>
    </w:p>
    <w:p w14:paraId="0714D4E2" w14:textId="2FB88E63" w:rsidR="00090E55" w:rsidRPr="00655D76" w:rsidRDefault="00090E55" w:rsidP="00EB66F5">
      <w:pPr>
        <w:spacing w:before="120" w:after="120" w:line="240" w:lineRule="auto"/>
        <w:jc w:val="both"/>
        <w:rPr>
          <w:rFonts w:cstheme="minorHAnsi"/>
        </w:rPr>
      </w:pPr>
      <w:r w:rsidRPr="00655D76">
        <w:rPr>
          <w:rFonts w:cstheme="minorHAnsi"/>
          <w:b/>
          <w:bCs/>
        </w:rPr>
        <w:t>Pravidlá oprávnenosti pre režijné výdavky a vecné príspevky sú uvedené v  Príloh</w:t>
      </w:r>
      <w:r w:rsidR="00EE7710" w:rsidRPr="00655D76">
        <w:rPr>
          <w:rFonts w:cstheme="minorHAnsi"/>
          <w:b/>
          <w:bCs/>
        </w:rPr>
        <w:t>e</w:t>
      </w:r>
      <w:r w:rsidRPr="00655D76">
        <w:rPr>
          <w:rFonts w:cstheme="minorHAnsi"/>
          <w:b/>
          <w:bCs/>
        </w:rPr>
        <w:t xml:space="preserve"> č. 1</w:t>
      </w:r>
      <w:r w:rsidR="00651F02" w:rsidRPr="00655D76">
        <w:rPr>
          <w:rFonts w:cstheme="minorHAnsi"/>
          <w:b/>
          <w:bCs/>
        </w:rPr>
        <w:t>0</w:t>
      </w:r>
      <w:r w:rsidRPr="00655D76">
        <w:rPr>
          <w:rFonts w:cstheme="minorHAnsi"/>
          <w:b/>
          <w:bCs/>
        </w:rPr>
        <w:t>.</w:t>
      </w:r>
    </w:p>
    <w:p w14:paraId="322BF4E9" w14:textId="09D011B7" w:rsidR="00A41D76" w:rsidRPr="00655D76" w:rsidRDefault="004F39CD" w:rsidP="00EB66F5">
      <w:pPr>
        <w:spacing w:before="120" w:after="120" w:line="240" w:lineRule="auto"/>
        <w:rPr>
          <w:rFonts w:cstheme="minorHAnsi"/>
        </w:rPr>
      </w:pPr>
      <w:r w:rsidRPr="00655D76">
        <w:rPr>
          <w:rFonts w:cstheme="minorHAnsi"/>
        </w:rPr>
        <w:t>Tab. č. 1</w:t>
      </w:r>
      <w:r w:rsidR="00B5110A" w:rsidRPr="00655D76">
        <w:rPr>
          <w:rFonts w:cstheme="minorHAnsi"/>
        </w:rPr>
        <w:t>0</w:t>
      </w:r>
      <w:r w:rsidR="00A41D76" w:rsidRPr="00655D76">
        <w:rPr>
          <w:rFonts w:cstheme="minorHAnsi"/>
        </w:rPr>
        <w:t xml:space="preserve">: </w:t>
      </w:r>
      <w:r w:rsidR="00A41D76" w:rsidRPr="00655D76">
        <w:rPr>
          <w:rFonts w:cstheme="minorHAnsi"/>
          <w:b/>
        </w:rPr>
        <w:t>Nájomné (priestorov) a energie</w:t>
      </w:r>
    </w:p>
    <w:tbl>
      <w:tblPr>
        <w:tblStyle w:val="Mriekatabuky"/>
        <w:tblW w:w="9356" w:type="dxa"/>
        <w:tblInd w:w="137" w:type="dxa"/>
        <w:tblLook w:val="04A0" w:firstRow="1" w:lastRow="0" w:firstColumn="1" w:lastColumn="0" w:noHBand="0" w:noVBand="1"/>
      </w:tblPr>
      <w:tblGrid>
        <w:gridCol w:w="1559"/>
        <w:gridCol w:w="3969"/>
        <w:gridCol w:w="3828"/>
      </w:tblGrid>
      <w:tr w:rsidR="00A41D76" w:rsidRPr="00655D76" w14:paraId="7C8186A2" w14:textId="77777777" w:rsidTr="0015110F">
        <w:tc>
          <w:tcPr>
            <w:tcW w:w="1559" w:type="dxa"/>
            <w:shd w:val="clear" w:color="auto" w:fill="81B2DC" w:themeFill="accent1" w:themeFillShade="BF"/>
          </w:tcPr>
          <w:p w14:paraId="7F40DF41" w14:textId="77777777" w:rsidR="00A41D76" w:rsidRPr="00655D76" w:rsidRDefault="00A41D76"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76C1C30F" w14:textId="563B35FE" w:rsidR="00A41D76" w:rsidRPr="00655D76" w:rsidRDefault="0015110F" w:rsidP="00903B81">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V </w:t>
            </w:r>
            <w:r w:rsidR="00A41D76" w:rsidRPr="00655D76">
              <w:rPr>
                <w:rFonts w:asciiTheme="minorHAnsi" w:hAnsiTheme="minorHAnsi" w:cstheme="minorHAnsi"/>
                <w:b/>
                <w:sz w:val="22"/>
                <w:szCs w:val="22"/>
              </w:rPr>
              <w:t xml:space="preserve">prvej ŽoP a v každej ďalšej ŽoP </w:t>
            </w:r>
            <w:r w:rsidR="00A41D76" w:rsidRPr="00655D76">
              <w:rPr>
                <w:rFonts w:asciiTheme="minorHAnsi" w:hAnsiTheme="minorHAnsi" w:cstheme="minorHAnsi"/>
                <w:sz w:val="22"/>
                <w:szCs w:val="22"/>
              </w:rPr>
              <w:t xml:space="preserve">ak </w:t>
            </w:r>
            <w:r w:rsidR="00903B81" w:rsidRPr="00655D76">
              <w:rPr>
                <w:rFonts w:asciiTheme="minorHAnsi" w:hAnsiTheme="minorHAnsi" w:cstheme="minorHAnsi"/>
                <w:sz w:val="22"/>
                <w:szCs w:val="22"/>
              </w:rPr>
              <w:t xml:space="preserve">jednorazový </w:t>
            </w:r>
            <w:r w:rsidR="00A41D76"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02651FCC" w14:textId="38933CCC" w:rsidR="00A41D76" w:rsidRPr="00655D76" w:rsidRDefault="0015110F" w:rsidP="00903B81">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A41D76" w:rsidRPr="00655D76">
              <w:rPr>
                <w:rFonts w:asciiTheme="minorHAnsi" w:hAnsiTheme="minorHAnsi" w:cstheme="minorHAnsi"/>
                <w:b/>
                <w:bCs/>
                <w:sz w:val="22"/>
                <w:szCs w:val="22"/>
              </w:rPr>
              <w:t xml:space="preserve"> každej ďalšej ŽoP </w:t>
            </w:r>
            <w:r w:rsidR="00A41D76" w:rsidRPr="00655D76">
              <w:rPr>
                <w:rFonts w:asciiTheme="minorHAnsi" w:hAnsiTheme="minorHAnsi" w:cstheme="minorHAnsi"/>
                <w:bCs/>
                <w:sz w:val="22"/>
                <w:szCs w:val="22"/>
              </w:rPr>
              <w:t xml:space="preserve">ak </w:t>
            </w:r>
            <w:r w:rsidR="00903B81" w:rsidRPr="00655D76">
              <w:rPr>
                <w:rFonts w:asciiTheme="minorHAnsi" w:hAnsiTheme="minorHAnsi" w:cstheme="minorHAnsi"/>
                <w:bCs/>
                <w:sz w:val="22"/>
                <w:szCs w:val="22"/>
              </w:rPr>
              <w:t xml:space="preserve">jednorazový </w:t>
            </w:r>
            <w:r w:rsidR="00A41D76" w:rsidRPr="00655D76">
              <w:rPr>
                <w:rFonts w:asciiTheme="minorHAnsi" w:hAnsiTheme="minorHAnsi" w:cstheme="minorHAnsi"/>
                <w:bCs/>
                <w:sz w:val="22"/>
                <w:szCs w:val="22"/>
              </w:rPr>
              <w:t>nákup neprevyšuje 500 EUR</w:t>
            </w:r>
          </w:p>
        </w:tc>
      </w:tr>
      <w:tr w:rsidR="00A41D76" w:rsidRPr="00655D76" w14:paraId="171EAA70" w14:textId="77777777" w:rsidTr="0015110F">
        <w:tc>
          <w:tcPr>
            <w:tcW w:w="1559" w:type="dxa"/>
          </w:tcPr>
          <w:p w14:paraId="1016F788" w14:textId="72AB3F67" w:rsidR="00A41D76" w:rsidRPr="00655D76" w:rsidRDefault="00A41D76" w:rsidP="002523ED">
            <w:pPr>
              <w:pStyle w:val="Default"/>
              <w:rPr>
                <w:rFonts w:asciiTheme="minorHAnsi" w:hAnsiTheme="minorHAnsi" w:cstheme="minorHAnsi"/>
                <w:b/>
                <w:sz w:val="20"/>
                <w:szCs w:val="20"/>
              </w:rPr>
            </w:pPr>
            <w:r w:rsidRPr="00655D76">
              <w:rPr>
                <w:rFonts w:asciiTheme="minorHAnsi" w:hAnsiTheme="minorHAnsi" w:cstheme="minorHAnsi"/>
                <w:b/>
                <w:sz w:val="20"/>
                <w:szCs w:val="20"/>
              </w:rPr>
              <w:t>Nájomné (priestorov) a energie</w:t>
            </w:r>
          </w:p>
        </w:tc>
        <w:tc>
          <w:tcPr>
            <w:tcW w:w="3969" w:type="dxa"/>
          </w:tcPr>
          <w:p w14:paraId="4967F3A0" w14:textId="6C551852"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alebo podlimitnú </w:t>
            </w:r>
            <w:r w:rsidR="003D12C5" w:rsidRPr="00655D76">
              <w:rPr>
                <w:rFonts w:asciiTheme="minorHAnsi" w:hAnsiTheme="minorHAnsi" w:cstheme="minorHAnsi"/>
                <w:sz w:val="20"/>
                <w:szCs w:val="20"/>
              </w:rPr>
              <w:t>zákazku verejného obstarávania</w:t>
            </w:r>
            <w:r w:rsidR="003D12C5" w:rsidRPr="00655D76">
              <w:rPr>
                <w:rStyle w:val="Odkaznapoznmkupodiarou"/>
                <w:rFonts w:asciiTheme="minorHAnsi" w:hAnsiTheme="minorHAnsi" w:cstheme="minorHAnsi"/>
                <w:sz w:val="20"/>
                <w:szCs w:val="20"/>
              </w:rPr>
              <w:footnoteReference w:id="54"/>
            </w:r>
            <w:r w:rsidR="001368E0">
              <w:rPr>
                <w:rFonts w:asciiTheme="minorHAnsi" w:hAnsiTheme="minorHAnsi" w:cstheme="minorHAnsi"/>
                <w:sz w:val="20"/>
                <w:szCs w:val="20"/>
              </w:rPr>
              <w:t>;</w:t>
            </w:r>
          </w:p>
          <w:p w14:paraId="33FA1E7D" w14:textId="578AD327"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952224">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len pre orgány verejnej správy)</w:t>
            </w:r>
            <w:r w:rsidR="001368E0">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706154" w14:textId="105FE79D"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výšky v</w:t>
            </w:r>
            <w:r w:rsidR="0015110F" w:rsidRPr="00655D76">
              <w:rPr>
                <w:rFonts w:asciiTheme="minorHAnsi" w:hAnsiTheme="minorHAnsi" w:cstheme="minorHAnsi"/>
                <w:sz w:val="20"/>
                <w:szCs w:val="20"/>
              </w:rPr>
              <w:t>ýdavku (nájomné), ak relevantné,</w:t>
            </w:r>
            <w:r w:rsidRPr="00655D76">
              <w:rPr>
                <w:rFonts w:asciiTheme="minorHAnsi" w:hAnsiTheme="minorHAnsi" w:cstheme="minorHAnsi"/>
                <w:sz w:val="20"/>
                <w:szCs w:val="20"/>
              </w:rPr>
              <w:t xml:space="preserve"> </w:t>
            </w:r>
          </w:p>
          <w:p w14:paraId="41F25DE0" w14:textId="001DEF2D"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31BE39BD" w14:textId="76B26E5E" w:rsidR="00A41D76" w:rsidRPr="00655D76" w:rsidRDefault="008C390E" w:rsidP="002523ED">
            <w:pPr>
              <w:pStyle w:val="Default"/>
              <w:numPr>
                <w:ilvl w:val="0"/>
                <w:numId w:val="59"/>
              </w:numPr>
              <w:rPr>
                <w:rFonts w:asciiTheme="minorHAnsi" w:hAnsiTheme="minorHAnsi" w:cstheme="minorHAnsi"/>
                <w:sz w:val="20"/>
                <w:szCs w:val="20"/>
              </w:rPr>
            </w:pPr>
            <w:r>
              <w:rPr>
                <w:rFonts w:asciiTheme="minorHAnsi" w:hAnsiTheme="minorHAnsi" w:cstheme="minorHAnsi"/>
                <w:sz w:val="20"/>
                <w:szCs w:val="20"/>
              </w:rPr>
              <w:t>S</w:t>
            </w:r>
            <w:r w:rsidR="00A41D76"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A41D76" w:rsidRPr="00655D76">
              <w:rPr>
                <w:rFonts w:asciiTheme="minorHAnsi" w:hAnsiTheme="minorHAnsi" w:cstheme="minorHAnsi"/>
                <w:sz w:val="20"/>
                <w:szCs w:val="20"/>
              </w:rPr>
              <w:t xml:space="preserve"> PpP). </w:t>
            </w:r>
          </w:p>
          <w:p w14:paraId="69B9C746" w14:textId="77777777" w:rsidR="00A41D76" w:rsidRPr="00655D76" w:rsidRDefault="00A41D76" w:rsidP="002523ED">
            <w:pPr>
              <w:pStyle w:val="Default"/>
              <w:rPr>
                <w:rFonts w:asciiTheme="minorHAnsi" w:hAnsiTheme="minorHAnsi" w:cstheme="minorHAnsi"/>
                <w:sz w:val="20"/>
                <w:szCs w:val="20"/>
              </w:rPr>
            </w:pPr>
          </w:p>
        </w:tc>
      </w:tr>
    </w:tbl>
    <w:p w14:paraId="5F61ECB0" w14:textId="2F5ED7C0" w:rsidR="003D12C5" w:rsidRPr="00655D76" w:rsidRDefault="003D12C5" w:rsidP="00EB66F5">
      <w:pPr>
        <w:spacing w:before="120" w:after="120" w:line="240" w:lineRule="auto"/>
        <w:rPr>
          <w:rFonts w:cstheme="minorHAnsi"/>
          <w:b/>
        </w:rPr>
      </w:pPr>
      <w:r w:rsidRPr="00655D76">
        <w:rPr>
          <w:rFonts w:cstheme="minorHAnsi"/>
        </w:rPr>
        <w:t>Tab. č.</w:t>
      </w:r>
      <w:r w:rsidR="004F39CD" w:rsidRPr="00655D76">
        <w:rPr>
          <w:rFonts w:cstheme="minorHAnsi"/>
        </w:rPr>
        <w:t xml:space="preserve"> 1</w:t>
      </w:r>
      <w:r w:rsidR="00B5110A" w:rsidRPr="00655D76">
        <w:rPr>
          <w:rFonts w:cstheme="minorHAnsi"/>
        </w:rPr>
        <w:t>1</w:t>
      </w:r>
      <w:r w:rsidRPr="00655D76">
        <w:rPr>
          <w:rFonts w:cstheme="minorHAnsi"/>
        </w:rPr>
        <w:t xml:space="preserve">: </w:t>
      </w:r>
      <w:r w:rsidRPr="00655D76">
        <w:rPr>
          <w:rFonts w:cstheme="minorHAnsi"/>
          <w:b/>
        </w:rPr>
        <w:t>Spotrebný tovar, prevádzkový materiál a nájomné (stroje, prístroje)</w:t>
      </w:r>
    </w:p>
    <w:tbl>
      <w:tblPr>
        <w:tblStyle w:val="Mriekatabuky"/>
        <w:tblW w:w="9356" w:type="dxa"/>
        <w:tblInd w:w="137" w:type="dxa"/>
        <w:tblLook w:val="04A0" w:firstRow="1" w:lastRow="0" w:firstColumn="1" w:lastColumn="0" w:noHBand="0" w:noVBand="1"/>
      </w:tblPr>
      <w:tblGrid>
        <w:gridCol w:w="1559"/>
        <w:gridCol w:w="3969"/>
        <w:gridCol w:w="3828"/>
      </w:tblGrid>
      <w:tr w:rsidR="003D12C5" w:rsidRPr="00655D76" w14:paraId="6AE01A90" w14:textId="77777777" w:rsidTr="0015110F">
        <w:tc>
          <w:tcPr>
            <w:tcW w:w="1559" w:type="dxa"/>
            <w:shd w:val="clear" w:color="auto" w:fill="81B2DC" w:themeFill="accent1" w:themeFillShade="BF"/>
          </w:tcPr>
          <w:p w14:paraId="75D3B3F8"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55AC2010" w14:textId="4CC26DD7" w:rsidR="003D12C5" w:rsidRPr="00655D76" w:rsidRDefault="0015110F"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 xml:space="preserve">ak </w:t>
            </w:r>
            <w:r w:rsidR="0024273F" w:rsidRPr="00655D76">
              <w:rPr>
                <w:rFonts w:asciiTheme="minorHAnsi" w:hAnsiTheme="minorHAnsi" w:cstheme="minorHAnsi"/>
                <w:sz w:val="22"/>
                <w:szCs w:val="22"/>
              </w:rPr>
              <w:t xml:space="preserve">jednorazový </w:t>
            </w:r>
            <w:r w:rsidR="003D12C5"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4756E01A" w14:textId="59FCAB05" w:rsidR="003D12C5" w:rsidRPr="00655D76" w:rsidRDefault="0015110F"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 xml:space="preserve">ak </w:t>
            </w:r>
            <w:r w:rsidR="0024273F" w:rsidRPr="00655D76">
              <w:rPr>
                <w:rFonts w:asciiTheme="minorHAnsi" w:hAnsiTheme="minorHAnsi" w:cstheme="minorHAnsi"/>
                <w:bCs/>
                <w:sz w:val="22"/>
                <w:szCs w:val="22"/>
              </w:rPr>
              <w:t xml:space="preserve">jednorazový </w:t>
            </w:r>
            <w:r w:rsidR="003D12C5" w:rsidRPr="00655D76">
              <w:rPr>
                <w:rFonts w:asciiTheme="minorHAnsi" w:hAnsiTheme="minorHAnsi" w:cstheme="minorHAnsi"/>
                <w:bCs/>
                <w:sz w:val="22"/>
                <w:szCs w:val="22"/>
              </w:rPr>
              <w:t>nákup neprevyšuje 500 EUR</w:t>
            </w:r>
          </w:p>
        </w:tc>
      </w:tr>
      <w:tr w:rsidR="003D12C5" w:rsidRPr="00655D76" w14:paraId="72FD3C39" w14:textId="77777777" w:rsidTr="0015110F">
        <w:tc>
          <w:tcPr>
            <w:tcW w:w="1559" w:type="dxa"/>
          </w:tcPr>
          <w:p w14:paraId="49E374EC" w14:textId="77777777" w:rsidR="003D12C5" w:rsidRPr="00655D76" w:rsidRDefault="003D12C5" w:rsidP="002523ED">
            <w:pPr>
              <w:rPr>
                <w:rFonts w:cstheme="minorHAnsi"/>
                <w:b/>
              </w:rPr>
            </w:pPr>
            <w:r w:rsidRPr="00655D76">
              <w:rPr>
                <w:rFonts w:cstheme="minorHAnsi"/>
                <w:b/>
              </w:rPr>
              <w:t>Spotrebný tovar, prevádzkový materiál a nájomné (stroje, prístroje)</w:t>
            </w:r>
          </w:p>
          <w:p w14:paraId="3267ED57" w14:textId="786B5D33" w:rsidR="003D12C5" w:rsidRPr="00655D76" w:rsidRDefault="003D12C5" w:rsidP="002523ED">
            <w:pPr>
              <w:pStyle w:val="Default"/>
              <w:rPr>
                <w:rFonts w:asciiTheme="minorHAnsi" w:hAnsiTheme="minorHAnsi" w:cstheme="minorHAnsi"/>
                <w:b/>
                <w:sz w:val="22"/>
                <w:szCs w:val="22"/>
              </w:rPr>
            </w:pPr>
          </w:p>
        </w:tc>
        <w:tc>
          <w:tcPr>
            <w:tcW w:w="3969" w:type="dxa"/>
          </w:tcPr>
          <w:p w14:paraId="5808F327" w14:textId="3640F161"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55"/>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6A65031F" w14:textId="2D61F19F"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8F5128">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len pre orgány verejnej správy)</w:t>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F30CC88" w14:textId="5B29A8C5"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dodací list alebo preberací protokol (ak je to relevantné) vrátane podpisu osoby prijímateľa potvrdzujúci prevzatie a dátum prevzatia</w:t>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E235A51" w14:textId="683C6A67"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protokolárne prevzatie diela</w:t>
            </w:r>
            <w:r w:rsidR="00DA3859" w:rsidRPr="00655D76">
              <w:rPr>
                <w:rStyle w:val="Odkaznapoznmkupodiarou"/>
                <w:rFonts w:asciiTheme="minorHAnsi" w:hAnsiTheme="minorHAnsi" w:cstheme="minorHAnsi"/>
                <w:sz w:val="20"/>
                <w:szCs w:val="20"/>
              </w:rPr>
              <w:footnoteReference w:id="56"/>
            </w:r>
            <w:r w:rsidR="001F66E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D4CB842" w14:textId="70CACD47"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 akceptovaný RV – ak relevantné</w:t>
            </w:r>
            <w:r w:rsidR="001F66E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649260AF" w14:textId="294E7F10"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lastRenderedPageBreak/>
              <w:t>doklad o úhrade (výpis z bankového účtu).</w:t>
            </w:r>
          </w:p>
        </w:tc>
        <w:tc>
          <w:tcPr>
            <w:tcW w:w="3828" w:type="dxa"/>
          </w:tcPr>
          <w:p w14:paraId="5E93F403" w14:textId="2F321128" w:rsidR="003D12C5" w:rsidRPr="00655D76" w:rsidRDefault="008C390E" w:rsidP="002523ED">
            <w:pPr>
              <w:pStyle w:val="Default"/>
              <w:numPr>
                <w:ilvl w:val="0"/>
                <w:numId w:val="59"/>
              </w:numPr>
              <w:rPr>
                <w:rFonts w:asciiTheme="minorHAnsi" w:hAnsiTheme="minorHAnsi" w:cstheme="minorHAnsi"/>
                <w:sz w:val="20"/>
                <w:szCs w:val="20"/>
              </w:rPr>
            </w:pPr>
            <w:r>
              <w:rPr>
                <w:rFonts w:asciiTheme="minorHAnsi" w:hAnsiTheme="minorHAnsi" w:cstheme="minorHAnsi"/>
                <w:sz w:val="20"/>
                <w:szCs w:val="20"/>
              </w:rPr>
              <w:lastRenderedPageBreak/>
              <w:t>S</w:t>
            </w:r>
            <w:r w:rsidR="003D12C5"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3D12C5" w:rsidRPr="00655D76">
              <w:rPr>
                <w:rFonts w:asciiTheme="minorHAnsi" w:hAnsiTheme="minorHAnsi" w:cstheme="minorHAnsi"/>
                <w:sz w:val="20"/>
                <w:szCs w:val="20"/>
              </w:rPr>
              <w:t xml:space="preserve"> PpP). </w:t>
            </w:r>
          </w:p>
          <w:p w14:paraId="6D04FA25" w14:textId="77777777" w:rsidR="003D12C5" w:rsidRPr="00655D76" w:rsidRDefault="003D12C5" w:rsidP="002523ED">
            <w:pPr>
              <w:pStyle w:val="Default"/>
              <w:rPr>
                <w:rFonts w:asciiTheme="minorHAnsi" w:hAnsiTheme="minorHAnsi" w:cstheme="minorHAnsi"/>
                <w:sz w:val="20"/>
                <w:szCs w:val="20"/>
              </w:rPr>
            </w:pPr>
          </w:p>
        </w:tc>
      </w:tr>
    </w:tbl>
    <w:p w14:paraId="79BD23A4" w14:textId="6487B0EC" w:rsidR="003D12C5" w:rsidRPr="00655D76" w:rsidRDefault="003D12C5" w:rsidP="00E74657">
      <w:pPr>
        <w:pStyle w:val="Odsekzoznamu"/>
        <w:spacing w:before="120" w:after="120" w:line="240" w:lineRule="auto"/>
        <w:ind w:left="0"/>
        <w:contextualSpacing w:val="0"/>
        <w:jc w:val="both"/>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2</w:t>
      </w:r>
      <w:r w:rsidRPr="00655D76">
        <w:rPr>
          <w:rFonts w:cstheme="minorHAnsi"/>
        </w:rPr>
        <w:t xml:space="preserve">: </w:t>
      </w:r>
      <w:r w:rsidRPr="00655D76">
        <w:rPr>
          <w:rFonts w:cstheme="minorHAnsi"/>
          <w:b/>
        </w:rPr>
        <w:t>Poštovné a telekomunikačné poplatky</w:t>
      </w:r>
    </w:p>
    <w:tbl>
      <w:tblPr>
        <w:tblStyle w:val="Mriekatabuky"/>
        <w:tblW w:w="9356" w:type="dxa"/>
        <w:tblInd w:w="137" w:type="dxa"/>
        <w:tblLook w:val="04A0" w:firstRow="1" w:lastRow="0" w:firstColumn="1" w:lastColumn="0" w:noHBand="0" w:noVBand="1"/>
      </w:tblPr>
      <w:tblGrid>
        <w:gridCol w:w="1839"/>
        <w:gridCol w:w="3831"/>
        <w:gridCol w:w="3686"/>
      </w:tblGrid>
      <w:tr w:rsidR="003D12C5" w:rsidRPr="00655D76" w14:paraId="7E4A763C" w14:textId="77777777" w:rsidTr="204795E3">
        <w:tc>
          <w:tcPr>
            <w:tcW w:w="1559" w:type="dxa"/>
            <w:shd w:val="clear" w:color="auto" w:fill="81B2DC" w:themeFill="accent1" w:themeFillShade="BF"/>
          </w:tcPr>
          <w:p w14:paraId="1FC50A2B"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523CA04" w14:textId="3E6BF288" w:rsidR="003D12C5" w:rsidRPr="00655D76" w:rsidRDefault="003C47AE"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ak jednor</w:t>
            </w:r>
            <w:r w:rsidR="0024273F" w:rsidRPr="00655D76">
              <w:rPr>
                <w:rFonts w:asciiTheme="minorHAnsi" w:hAnsiTheme="minorHAnsi" w:cstheme="minorHAnsi"/>
                <w:sz w:val="22"/>
                <w:szCs w:val="22"/>
              </w:rPr>
              <w:t>a</w:t>
            </w:r>
            <w:r w:rsidR="003D12C5" w:rsidRPr="00655D76">
              <w:rPr>
                <w:rFonts w:asciiTheme="minorHAnsi" w:hAnsiTheme="minorHAnsi" w:cstheme="minorHAnsi"/>
                <w:sz w:val="22"/>
                <w:szCs w:val="22"/>
              </w:rPr>
              <w:t>zový nákup prevyšuje 500 EUR</w:t>
            </w:r>
          </w:p>
        </w:tc>
        <w:tc>
          <w:tcPr>
            <w:tcW w:w="3828" w:type="dxa"/>
            <w:shd w:val="clear" w:color="auto" w:fill="81B2DC" w:themeFill="accent1" w:themeFillShade="BF"/>
          </w:tcPr>
          <w:p w14:paraId="2909F6B6" w14:textId="4E4413A3" w:rsidR="003D12C5" w:rsidRPr="00655D76" w:rsidRDefault="003C47AE"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ak jednor</w:t>
            </w:r>
            <w:r w:rsidR="0024273F" w:rsidRPr="00655D76">
              <w:rPr>
                <w:rFonts w:asciiTheme="minorHAnsi" w:hAnsiTheme="minorHAnsi" w:cstheme="minorHAnsi"/>
                <w:bCs/>
                <w:sz w:val="22"/>
                <w:szCs w:val="22"/>
              </w:rPr>
              <w:t>a</w:t>
            </w:r>
            <w:r w:rsidR="003D12C5" w:rsidRPr="00655D76">
              <w:rPr>
                <w:rFonts w:asciiTheme="minorHAnsi" w:hAnsiTheme="minorHAnsi" w:cstheme="minorHAnsi"/>
                <w:bCs/>
                <w:sz w:val="22"/>
                <w:szCs w:val="22"/>
              </w:rPr>
              <w:t>zový nákup neprevyšuje 500 EUR</w:t>
            </w:r>
          </w:p>
        </w:tc>
      </w:tr>
      <w:tr w:rsidR="003D12C5" w:rsidRPr="00655D76" w14:paraId="706ACF7E" w14:textId="77777777" w:rsidTr="204795E3">
        <w:tc>
          <w:tcPr>
            <w:tcW w:w="1559" w:type="dxa"/>
          </w:tcPr>
          <w:p w14:paraId="61C5B892" w14:textId="24B231F4" w:rsidR="003D12C5" w:rsidRPr="00655D76" w:rsidRDefault="5D73602B" w:rsidP="002523ED">
            <w:pPr>
              <w:pStyle w:val="Default"/>
              <w:rPr>
                <w:rFonts w:asciiTheme="minorHAnsi" w:hAnsiTheme="minorHAnsi" w:cstheme="minorHAnsi"/>
                <w:b/>
                <w:sz w:val="20"/>
                <w:szCs w:val="20"/>
              </w:rPr>
            </w:pPr>
            <w:r w:rsidRPr="00655D76">
              <w:rPr>
                <w:b/>
                <w:bCs/>
                <w:sz w:val="20"/>
                <w:szCs w:val="20"/>
              </w:rPr>
              <w:t>Poštovné a telekomunikačné poplatky</w:t>
            </w:r>
          </w:p>
        </w:tc>
        <w:tc>
          <w:tcPr>
            <w:tcW w:w="3969" w:type="dxa"/>
          </w:tcPr>
          <w:p w14:paraId="2B09EA3A" w14:textId="566B6BA2"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podací lístok alebo výpis z podacieho hárku s adresami (v prípade poštovného)</w:t>
            </w:r>
            <w:r w:rsidR="00AB752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66B89EA" w14:textId="2EC908D1"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faktúru alebo rovnocenný účtovný doklad </w:t>
            </w:r>
            <w:r w:rsidR="00DA3859"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DE5A93">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w:t>
            </w:r>
            <w:r w:rsidR="003C47AE" w:rsidRPr="00655D76">
              <w:rPr>
                <w:rFonts w:asciiTheme="minorHAnsi" w:hAnsiTheme="minorHAnsi" w:cstheme="minorHAnsi"/>
                <w:sz w:val="20"/>
                <w:szCs w:val="20"/>
              </w:rPr>
              <w:t>en pre orgány verejnej správy),</w:t>
            </w:r>
          </w:p>
          <w:p w14:paraId="56969D7D" w14:textId="3A7A8E2E"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w:t>
            </w:r>
            <w:r w:rsidR="003C47AE" w:rsidRPr="00655D76">
              <w:rPr>
                <w:rFonts w:asciiTheme="minorHAnsi" w:hAnsiTheme="minorHAnsi" w:cstheme="minorHAnsi"/>
                <w:sz w:val="20"/>
                <w:szCs w:val="20"/>
              </w:rPr>
              <w:t>kazku verejného obstarávania</w:t>
            </w:r>
            <w:r w:rsidR="00DA3859" w:rsidRPr="00655D76">
              <w:rPr>
                <w:rStyle w:val="Odkaznapoznmkupodiarou"/>
                <w:rFonts w:asciiTheme="minorHAnsi" w:hAnsiTheme="minorHAnsi" w:cstheme="minorHAnsi"/>
                <w:sz w:val="20"/>
                <w:szCs w:val="20"/>
              </w:rPr>
              <w:footnoteReference w:id="57"/>
            </w:r>
            <w:r w:rsidR="003C47AE" w:rsidRPr="00655D76">
              <w:rPr>
                <w:rFonts w:asciiTheme="minorHAnsi" w:hAnsiTheme="minorHAnsi" w:cstheme="minorHAnsi"/>
                <w:sz w:val="20"/>
                <w:szCs w:val="20"/>
              </w:rPr>
              <w:t>,</w:t>
            </w:r>
          </w:p>
          <w:p w14:paraId="6B24A930" w14:textId="73F4CBE6"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w:t>
            </w:r>
            <w:r w:rsidR="003C47AE" w:rsidRPr="00655D76">
              <w:rPr>
                <w:rFonts w:asciiTheme="minorHAnsi" w:hAnsiTheme="minorHAnsi" w:cstheme="minorHAnsi"/>
                <w:sz w:val="20"/>
                <w:szCs w:val="20"/>
              </w:rPr>
              <w:t>y výdavku (ak je to relevantné</w:t>
            </w:r>
            <w:r w:rsidR="00DA3859" w:rsidRPr="00655D76">
              <w:rPr>
                <w:rFonts w:asciiTheme="minorHAnsi" w:hAnsiTheme="minorHAnsi" w:cstheme="minorHAnsi"/>
                <w:sz w:val="20"/>
                <w:szCs w:val="20"/>
              </w:rPr>
              <w:t>)</w:t>
            </w:r>
            <w:r w:rsidR="003C47AE"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B584EB0" w14:textId="6D8238AB"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65CF8CC7" w14:textId="7164193B" w:rsidR="003D12C5" w:rsidRPr="00655D76" w:rsidRDefault="00BB1EEC" w:rsidP="002523ED">
            <w:pPr>
              <w:pStyle w:val="Default"/>
              <w:numPr>
                <w:ilvl w:val="0"/>
                <w:numId w:val="59"/>
              </w:numPr>
              <w:rPr>
                <w:rFonts w:asciiTheme="minorHAnsi" w:hAnsiTheme="minorHAnsi" w:cstheme="minorHAnsi"/>
                <w:sz w:val="20"/>
                <w:szCs w:val="20"/>
              </w:rPr>
            </w:pPr>
            <w:r>
              <w:rPr>
                <w:rFonts w:asciiTheme="minorHAnsi" w:hAnsiTheme="minorHAnsi" w:cstheme="minorHAnsi"/>
                <w:sz w:val="20"/>
                <w:szCs w:val="20"/>
              </w:rPr>
              <w:t>S</w:t>
            </w:r>
            <w:r w:rsidR="003D12C5"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3D12C5" w:rsidRPr="00655D76">
              <w:rPr>
                <w:rFonts w:asciiTheme="minorHAnsi" w:hAnsiTheme="minorHAnsi" w:cstheme="minorHAnsi"/>
                <w:sz w:val="20"/>
                <w:szCs w:val="20"/>
              </w:rPr>
              <w:t xml:space="preserve"> PpP). </w:t>
            </w:r>
          </w:p>
          <w:p w14:paraId="66589C23" w14:textId="77777777" w:rsidR="003D12C5" w:rsidRPr="00655D76" w:rsidRDefault="003D12C5" w:rsidP="002523ED">
            <w:pPr>
              <w:pStyle w:val="Default"/>
              <w:rPr>
                <w:rFonts w:asciiTheme="minorHAnsi" w:hAnsiTheme="minorHAnsi" w:cstheme="minorHAnsi"/>
                <w:sz w:val="20"/>
                <w:szCs w:val="20"/>
              </w:rPr>
            </w:pPr>
          </w:p>
        </w:tc>
      </w:tr>
    </w:tbl>
    <w:p w14:paraId="24060D71" w14:textId="7960ED3C" w:rsidR="00CE61B2" w:rsidRPr="00655D76" w:rsidRDefault="003D12C5" w:rsidP="00E74657">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3</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Propagácia, reklama a inzercia</w:t>
      </w:r>
    </w:p>
    <w:tbl>
      <w:tblPr>
        <w:tblStyle w:val="Mriekatabuky"/>
        <w:tblW w:w="9356" w:type="dxa"/>
        <w:tblInd w:w="137" w:type="dxa"/>
        <w:tblLook w:val="04A0" w:firstRow="1" w:lastRow="0" w:firstColumn="1" w:lastColumn="0" w:noHBand="0" w:noVBand="1"/>
      </w:tblPr>
      <w:tblGrid>
        <w:gridCol w:w="1559"/>
        <w:gridCol w:w="7797"/>
      </w:tblGrid>
      <w:tr w:rsidR="003D12C5" w:rsidRPr="00655D76" w14:paraId="0F80AE76" w14:textId="77777777" w:rsidTr="003C47AE">
        <w:tc>
          <w:tcPr>
            <w:tcW w:w="1559" w:type="dxa"/>
            <w:shd w:val="clear" w:color="auto" w:fill="81B2DC" w:themeFill="accent1" w:themeFillShade="BF"/>
          </w:tcPr>
          <w:p w14:paraId="370028CC" w14:textId="77777777" w:rsidR="003D12C5" w:rsidRPr="00655D76" w:rsidRDefault="003D12C5" w:rsidP="002523ED">
            <w:pPr>
              <w:pStyle w:val="Odsekzoznamu"/>
              <w:ind w:left="0"/>
              <w:contextualSpacing w:val="0"/>
              <w:jc w:val="both"/>
              <w:rPr>
                <w:rFonts w:cstheme="minorHAnsi"/>
              </w:rPr>
            </w:pPr>
          </w:p>
        </w:tc>
        <w:tc>
          <w:tcPr>
            <w:tcW w:w="7797" w:type="dxa"/>
            <w:shd w:val="clear" w:color="auto" w:fill="81B2DC" w:themeFill="accent1" w:themeFillShade="BF"/>
          </w:tcPr>
          <w:p w14:paraId="1C29ED48" w14:textId="77777777" w:rsidR="003D12C5" w:rsidRPr="00655D76" w:rsidRDefault="003D12C5"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3D12C5" w:rsidRPr="00655D76" w14:paraId="75E52C86" w14:textId="77777777" w:rsidTr="003C47AE">
        <w:tc>
          <w:tcPr>
            <w:tcW w:w="1559" w:type="dxa"/>
          </w:tcPr>
          <w:p w14:paraId="56B1AD66" w14:textId="5BAF0E63" w:rsidR="003D12C5" w:rsidRPr="00655D76" w:rsidRDefault="003D12C5" w:rsidP="002523ED">
            <w:pPr>
              <w:pStyle w:val="Odsekzoznamu"/>
              <w:ind w:left="0"/>
              <w:contextualSpacing w:val="0"/>
              <w:rPr>
                <w:rFonts w:cstheme="minorHAnsi"/>
                <w:b/>
                <w:sz w:val="20"/>
                <w:szCs w:val="20"/>
              </w:rPr>
            </w:pPr>
            <w:r w:rsidRPr="00655D76">
              <w:rPr>
                <w:rFonts w:cstheme="minorHAnsi"/>
                <w:b/>
                <w:sz w:val="20"/>
                <w:szCs w:val="20"/>
              </w:rPr>
              <w:t>Propagácia, reklama a inzercia</w:t>
            </w:r>
          </w:p>
        </w:tc>
        <w:tc>
          <w:tcPr>
            <w:tcW w:w="7797" w:type="dxa"/>
          </w:tcPr>
          <w:p w14:paraId="2F71D21A" w14:textId="58FE52D6"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58"/>
            </w:r>
            <w:r w:rsidR="003C47AE" w:rsidRPr="00655D76">
              <w:rPr>
                <w:rFonts w:asciiTheme="minorHAnsi" w:hAnsiTheme="minorHAnsi" w:cstheme="minorHAnsi"/>
                <w:sz w:val="20"/>
                <w:szCs w:val="20"/>
              </w:rPr>
              <w:t>,</w:t>
            </w:r>
          </w:p>
          <w:p w14:paraId="3C9603D1" w14:textId="2828EE70"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493483"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784D00">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w:t>
            </w:r>
            <w:r w:rsidR="003C47AE"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621D30A1" w14:textId="4BCA3BC7"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dodací list alebo preberací protokol/akceptačný protokol (ak je to relevantné) vrátane podpisu osoby prijímateľa/partnera potvrdzujú</w:t>
            </w:r>
            <w:r w:rsidR="003C47AE" w:rsidRPr="00655D76">
              <w:rPr>
                <w:rFonts w:asciiTheme="minorHAnsi" w:hAnsiTheme="minorHAnsi" w:cstheme="minorHAnsi"/>
                <w:sz w:val="20"/>
                <w:szCs w:val="20"/>
              </w:rPr>
              <w:t>ci prevzatie a dátum prevzatia,</w:t>
            </w:r>
          </w:p>
          <w:p w14:paraId="14DF8A2D" w14:textId="37BF4951"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fotodokumentáciu, kópiu inzercie v tlači, obrazový/zvukový záznam</w:t>
            </w:r>
            <w:r w:rsidR="00493483"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EC49339" w14:textId="60DABE78" w:rsidR="00DA653B" w:rsidRPr="00655D76" w:rsidRDefault="003C47AE"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účtovný doklad,</w:t>
            </w:r>
            <w:r w:rsidR="00DA653B" w:rsidRPr="00655D76">
              <w:rPr>
                <w:rFonts w:asciiTheme="minorHAnsi" w:hAnsiTheme="minorHAnsi" w:cstheme="minorHAnsi"/>
                <w:sz w:val="20"/>
                <w:szCs w:val="20"/>
              </w:rPr>
              <w:t xml:space="preserve"> </w:t>
            </w:r>
          </w:p>
          <w:p w14:paraId="42E278E2" w14:textId="77777777" w:rsidR="00FF4CA9" w:rsidRDefault="00DA653B" w:rsidP="002523ED">
            <w:pPr>
              <w:pStyle w:val="Default"/>
              <w:numPr>
                <w:ilvl w:val="0"/>
                <w:numId w:val="61"/>
              </w:numPr>
              <w:spacing w:after="53"/>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r w:rsidR="00FF4CA9">
              <w:rPr>
                <w:rFonts w:asciiTheme="minorHAnsi" w:hAnsiTheme="minorHAnsi" w:cstheme="minorHAnsi"/>
                <w:sz w:val="20"/>
                <w:szCs w:val="20"/>
              </w:rPr>
              <w:t xml:space="preserve">, </w:t>
            </w:r>
          </w:p>
          <w:p w14:paraId="40436E24" w14:textId="549039C5" w:rsidR="003D12C5" w:rsidRPr="00655D76" w:rsidRDefault="00DE2B56" w:rsidP="002523ED">
            <w:pPr>
              <w:pStyle w:val="Default"/>
              <w:numPr>
                <w:ilvl w:val="0"/>
                <w:numId w:val="61"/>
              </w:numPr>
              <w:spacing w:after="53"/>
              <w:rPr>
                <w:rFonts w:asciiTheme="minorHAnsi" w:hAnsiTheme="minorHAnsi" w:cstheme="minorHAnsi"/>
                <w:sz w:val="20"/>
                <w:szCs w:val="20"/>
              </w:rPr>
            </w:pPr>
            <w:r>
              <w:rPr>
                <w:rFonts w:asciiTheme="minorHAnsi" w:hAnsiTheme="minorHAnsi" w:cstheme="minorHAnsi"/>
                <w:sz w:val="20"/>
                <w:szCs w:val="20"/>
              </w:rPr>
              <w:t>S</w:t>
            </w:r>
            <w:r w:rsidR="00FF4CA9">
              <w:rPr>
                <w:rFonts w:asciiTheme="minorHAnsi" w:hAnsiTheme="minorHAnsi" w:cstheme="minorHAnsi"/>
                <w:sz w:val="20"/>
                <w:szCs w:val="20"/>
              </w:rPr>
              <w:t xml:space="preserve">tanovisko odboru publicity MIRRI SR </w:t>
            </w:r>
            <w:r w:rsidR="00720AC1">
              <w:rPr>
                <w:rFonts w:asciiTheme="minorHAnsi" w:hAnsiTheme="minorHAnsi" w:cstheme="minorHAnsi"/>
                <w:sz w:val="20"/>
                <w:szCs w:val="20"/>
              </w:rPr>
              <w:t xml:space="preserve"> a odôvodnenie nevyhnutnosti k realizácii projektu </w:t>
            </w:r>
            <w:r w:rsidR="00FF4CA9">
              <w:rPr>
                <w:rFonts w:asciiTheme="minorHAnsi" w:hAnsiTheme="minorHAnsi" w:cstheme="minorHAnsi"/>
                <w:sz w:val="20"/>
                <w:szCs w:val="20"/>
              </w:rPr>
              <w:t xml:space="preserve">v súlade s kap. </w:t>
            </w:r>
            <w:r w:rsidR="00AC543A">
              <w:rPr>
                <w:rFonts w:asciiTheme="minorHAnsi" w:hAnsiTheme="minorHAnsi" w:cstheme="minorHAnsi"/>
                <w:sz w:val="20"/>
                <w:szCs w:val="20"/>
              </w:rPr>
              <w:t>4.1 PpP</w:t>
            </w:r>
            <w:r w:rsidR="000350B4">
              <w:rPr>
                <w:rFonts w:asciiTheme="minorHAnsi" w:hAnsiTheme="minorHAnsi" w:cstheme="minorHAnsi"/>
                <w:sz w:val="20"/>
                <w:szCs w:val="20"/>
              </w:rPr>
              <w:t>.</w:t>
            </w:r>
          </w:p>
        </w:tc>
      </w:tr>
    </w:tbl>
    <w:p w14:paraId="062A72A8" w14:textId="11552C8A" w:rsidR="00CE61B2" w:rsidRPr="00655D76" w:rsidRDefault="00DA653B" w:rsidP="00E74657">
      <w:pPr>
        <w:pStyle w:val="Default"/>
        <w:spacing w:before="120" w:after="120"/>
        <w:rPr>
          <w:rFonts w:asciiTheme="minorHAnsi" w:hAnsiTheme="minorHAnsi" w:cstheme="minorHAnsi"/>
          <w:b/>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4</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Špeciálne služby</w:t>
      </w:r>
    </w:p>
    <w:tbl>
      <w:tblPr>
        <w:tblStyle w:val="Mriekatabuky"/>
        <w:tblW w:w="9356" w:type="dxa"/>
        <w:tblInd w:w="137" w:type="dxa"/>
        <w:tblLook w:val="04A0" w:firstRow="1" w:lastRow="0" w:firstColumn="1" w:lastColumn="0" w:noHBand="0" w:noVBand="1"/>
      </w:tblPr>
      <w:tblGrid>
        <w:gridCol w:w="1559"/>
        <w:gridCol w:w="7797"/>
      </w:tblGrid>
      <w:tr w:rsidR="00DA653B" w:rsidRPr="00655D76" w14:paraId="06E30130" w14:textId="77777777" w:rsidTr="003C47AE">
        <w:tc>
          <w:tcPr>
            <w:tcW w:w="1559" w:type="dxa"/>
            <w:shd w:val="clear" w:color="auto" w:fill="81B2DC" w:themeFill="accent1" w:themeFillShade="BF"/>
          </w:tcPr>
          <w:p w14:paraId="6721E0F8" w14:textId="77777777" w:rsidR="00DA653B" w:rsidRPr="00655D76" w:rsidRDefault="00DA653B" w:rsidP="002523ED">
            <w:pPr>
              <w:pStyle w:val="Odsekzoznamu"/>
              <w:ind w:left="0"/>
              <w:contextualSpacing w:val="0"/>
              <w:jc w:val="both"/>
              <w:rPr>
                <w:rFonts w:cstheme="minorHAnsi"/>
              </w:rPr>
            </w:pPr>
          </w:p>
        </w:tc>
        <w:tc>
          <w:tcPr>
            <w:tcW w:w="7797" w:type="dxa"/>
            <w:shd w:val="clear" w:color="auto" w:fill="81B2DC" w:themeFill="accent1" w:themeFillShade="BF"/>
          </w:tcPr>
          <w:p w14:paraId="19C07206" w14:textId="77777777" w:rsidR="00DA653B" w:rsidRPr="00655D76" w:rsidRDefault="00DA653B"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DA653B" w:rsidRPr="00655D76" w14:paraId="475431C1" w14:textId="77777777" w:rsidTr="003C47AE">
        <w:tc>
          <w:tcPr>
            <w:tcW w:w="1559" w:type="dxa"/>
          </w:tcPr>
          <w:p w14:paraId="4DB139F8" w14:textId="39353601" w:rsidR="00DA653B" w:rsidRPr="00C83862" w:rsidRDefault="00DA653B" w:rsidP="002523ED">
            <w:pPr>
              <w:pStyle w:val="Odsekzoznamu"/>
              <w:ind w:left="0"/>
              <w:contextualSpacing w:val="0"/>
              <w:rPr>
                <w:rFonts w:cstheme="minorHAnsi"/>
                <w:b/>
                <w:sz w:val="20"/>
                <w:szCs w:val="20"/>
              </w:rPr>
            </w:pPr>
            <w:r w:rsidRPr="00C83862">
              <w:rPr>
                <w:rFonts w:cstheme="minorHAnsi"/>
                <w:b/>
                <w:sz w:val="20"/>
                <w:szCs w:val="20"/>
              </w:rPr>
              <w:lastRenderedPageBreak/>
              <w:t>Špeciálne služby</w:t>
            </w:r>
          </w:p>
        </w:tc>
        <w:tc>
          <w:tcPr>
            <w:tcW w:w="7797" w:type="dxa"/>
          </w:tcPr>
          <w:p w14:paraId="2309CD64" w14:textId="454FF7DC" w:rsidR="00DA653B" w:rsidRPr="00C83862" w:rsidRDefault="00DA653B"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písomnú zmluvu v prípadoch, ak ide o nadlimitnú alebo podlimitnú zákazku verejného obstarávania</w:t>
            </w:r>
            <w:r w:rsidRPr="00C83862">
              <w:rPr>
                <w:rStyle w:val="Odkaznapoznmkupodiarou"/>
                <w:rFonts w:asciiTheme="minorHAnsi" w:hAnsiTheme="minorHAnsi" w:cstheme="minorHAnsi"/>
                <w:sz w:val="20"/>
                <w:szCs w:val="20"/>
              </w:rPr>
              <w:footnoteReference w:id="59"/>
            </w:r>
            <w:r w:rsidR="0021290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A193731" w14:textId="03A0218B" w:rsidR="00DA653B" w:rsidRPr="00C83862" w:rsidRDefault="00DA653B"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faktúru alebo rovnocenný účtovný doklad (</w:t>
            </w:r>
            <w:r w:rsidR="00493483" w:rsidRPr="00C83862">
              <w:rPr>
                <w:rFonts w:asciiTheme="minorHAnsi" w:hAnsiTheme="minorHAnsi" w:cstheme="minorHAnsi"/>
                <w:sz w:val="20"/>
                <w:szCs w:val="20"/>
              </w:rPr>
              <w:t>l</w:t>
            </w:r>
            <w:r w:rsidRPr="00C83862">
              <w:rPr>
                <w:rFonts w:asciiTheme="minorHAnsi" w:hAnsiTheme="minorHAnsi" w:cstheme="minorHAnsi"/>
                <w:sz w:val="20"/>
                <w:szCs w:val="20"/>
              </w:rPr>
              <w:t xml:space="preserve">ikvidačný list, resp. dokument preukazujúci vykonanú základnú finančnú kontrolu v zmysle </w:t>
            </w:r>
            <w:r w:rsidR="0021290E">
              <w:rPr>
                <w:rFonts w:asciiTheme="minorHAnsi" w:hAnsiTheme="minorHAnsi" w:cstheme="minorHAnsi"/>
                <w:sz w:val="20"/>
                <w:szCs w:val="20"/>
              </w:rPr>
              <w:t>Z</w:t>
            </w:r>
            <w:r w:rsidRPr="00C83862">
              <w:rPr>
                <w:rFonts w:asciiTheme="minorHAnsi" w:hAnsiTheme="minorHAnsi" w:cstheme="minorHAnsi"/>
                <w:sz w:val="20"/>
                <w:szCs w:val="20"/>
              </w:rPr>
              <w:t>ákona č. 357/2015 Z. z. o finančnej kontrole a audite a o zmene a doplnení niektorých zákonov – relevantné len pre orgány verejnej správy)</w:t>
            </w:r>
            <w:r w:rsidR="0021290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4671FAD" w14:textId="64186745" w:rsidR="00DA653B" w:rsidRPr="00C83862" w:rsidRDefault="00DA653B"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dodací list alebo preberací protokol/akceptačný protokol (ak je to relevantné) vrátane podpisu osoby prijímateľa/partnera potvrdzuj</w:t>
            </w:r>
            <w:r w:rsidR="003C47AE" w:rsidRPr="00C83862">
              <w:rPr>
                <w:rFonts w:asciiTheme="minorHAnsi" w:hAnsiTheme="minorHAnsi" w:cstheme="minorHAnsi"/>
                <w:sz w:val="20"/>
                <w:szCs w:val="20"/>
              </w:rPr>
              <w:t>úci prevzatie a dátum prevzatia</w:t>
            </w:r>
            <w:r w:rsidR="00DC73F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5B962C83" w14:textId="313395D5" w:rsidR="00DA653B" w:rsidRPr="00C83862" w:rsidRDefault="00DA653B"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kópiu štúdie, výstupu, analýzy a po</w:t>
            </w:r>
            <w:r w:rsidR="003C47AE" w:rsidRPr="00C83862">
              <w:rPr>
                <w:rFonts w:asciiTheme="minorHAnsi" w:hAnsiTheme="minorHAnsi" w:cstheme="minorHAnsi"/>
                <w:sz w:val="20"/>
                <w:szCs w:val="20"/>
              </w:rPr>
              <w:t>d.</w:t>
            </w:r>
            <w:r w:rsidR="0021290E">
              <w:rPr>
                <w:rFonts w:asciiTheme="minorHAnsi" w:hAnsiTheme="minorHAnsi" w:cstheme="minorHAnsi"/>
                <w:sz w:val="20"/>
                <w:szCs w:val="20"/>
              </w:rPr>
              <w:t>,</w:t>
            </w:r>
          </w:p>
          <w:p w14:paraId="33921E8E" w14:textId="2307D908" w:rsidR="00DA653B" w:rsidRPr="00C83862" w:rsidRDefault="003C47AE"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účtovný doklad</w:t>
            </w:r>
            <w:r w:rsidR="0021290E">
              <w:rPr>
                <w:rFonts w:asciiTheme="minorHAnsi" w:hAnsiTheme="minorHAnsi" w:cstheme="minorHAnsi"/>
                <w:sz w:val="20"/>
                <w:szCs w:val="20"/>
              </w:rPr>
              <w:t>,</w:t>
            </w:r>
            <w:r w:rsidR="00DA653B" w:rsidRPr="00C83862">
              <w:rPr>
                <w:rFonts w:asciiTheme="minorHAnsi" w:hAnsiTheme="minorHAnsi" w:cstheme="minorHAnsi"/>
                <w:sz w:val="20"/>
                <w:szCs w:val="20"/>
              </w:rPr>
              <w:t xml:space="preserve"> </w:t>
            </w:r>
          </w:p>
          <w:p w14:paraId="4C63DFCF" w14:textId="7F1DDAC6" w:rsidR="00F3261F" w:rsidRDefault="00DA653B" w:rsidP="002523ED">
            <w:pPr>
              <w:pStyle w:val="Default"/>
              <w:numPr>
                <w:ilvl w:val="0"/>
                <w:numId w:val="61"/>
              </w:numPr>
              <w:spacing w:after="53"/>
              <w:rPr>
                <w:rFonts w:asciiTheme="minorHAnsi" w:hAnsiTheme="minorHAnsi" w:cstheme="minorHAnsi"/>
                <w:sz w:val="20"/>
                <w:szCs w:val="20"/>
              </w:rPr>
            </w:pPr>
            <w:r w:rsidRPr="00C83862">
              <w:rPr>
                <w:rFonts w:asciiTheme="minorHAnsi" w:hAnsiTheme="minorHAnsi" w:cstheme="minorHAnsi"/>
                <w:sz w:val="20"/>
                <w:szCs w:val="20"/>
              </w:rPr>
              <w:t>doklad o úhrade (výpis z bankového účtu)</w:t>
            </w:r>
            <w:r w:rsidR="0021290E">
              <w:rPr>
                <w:rFonts w:asciiTheme="minorHAnsi" w:hAnsiTheme="minorHAnsi" w:cstheme="minorHAnsi"/>
                <w:sz w:val="20"/>
                <w:szCs w:val="20"/>
              </w:rPr>
              <w:t>,</w:t>
            </w:r>
          </w:p>
          <w:p w14:paraId="07AB07BA" w14:textId="459DE498" w:rsidR="00DA653B" w:rsidRPr="00C83862" w:rsidRDefault="00156EB9" w:rsidP="002523ED">
            <w:pPr>
              <w:pStyle w:val="Default"/>
              <w:numPr>
                <w:ilvl w:val="0"/>
                <w:numId w:val="61"/>
              </w:numPr>
              <w:spacing w:after="53"/>
              <w:rPr>
                <w:rFonts w:asciiTheme="minorHAnsi" w:hAnsiTheme="minorHAnsi" w:cstheme="minorHAnsi"/>
                <w:sz w:val="20"/>
                <w:szCs w:val="20"/>
              </w:rPr>
            </w:pPr>
            <w:r w:rsidRPr="00156EB9">
              <w:rPr>
                <w:rFonts w:asciiTheme="minorHAnsi" w:hAnsiTheme="minorHAnsi" w:cstheme="minorHAnsi"/>
                <w:sz w:val="20"/>
                <w:szCs w:val="20"/>
              </w:rPr>
              <w:t xml:space="preserve">Stanovisko  vecnej sekcie MIRRI SR a prílohy v zmysle Usmernenia č. </w:t>
            </w:r>
            <w:r w:rsidR="00252662">
              <w:rPr>
                <w:rFonts w:asciiTheme="minorHAnsi" w:hAnsiTheme="minorHAnsi" w:cstheme="minorHAnsi"/>
                <w:sz w:val="20"/>
                <w:szCs w:val="20"/>
              </w:rPr>
              <w:t>1</w:t>
            </w:r>
            <w:r w:rsidRPr="00156EB9">
              <w:rPr>
                <w:rFonts w:asciiTheme="minorHAnsi" w:hAnsiTheme="minorHAnsi" w:cstheme="minorHAnsi"/>
                <w:sz w:val="20"/>
                <w:szCs w:val="20"/>
              </w:rPr>
              <w:t xml:space="preserve">/2025 k riadeniu projektov v rámci Investície č. 1: Lepšie služby pre občanov a </w:t>
            </w:r>
            <w:r w:rsidRPr="00F01FE8">
              <w:rPr>
                <w:rFonts w:asciiTheme="minorHAnsi" w:hAnsiTheme="minorHAnsi" w:cstheme="minorHAnsi"/>
                <w:sz w:val="20"/>
                <w:szCs w:val="20"/>
              </w:rPr>
              <w:t>podnikateľov</w:t>
            </w:r>
            <w:r w:rsidRPr="00C04B28">
              <w:rPr>
                <w:rFonts w:asciiTheme="minorHAnsi" w:hAnsiTheme="minorHAnsi" w:cstheme="minorHAnsi"/>
                <w:sz w:val="20"/>
                <w:szCs w:val="20"/>
              </w:rPr>
              <w:t xml:space="preserve"> </w:t>
            </w:r>
            <w:r w:rsidR="00F3261F" w:rsidRPr="00F01FE8">
              <w:rPr>
                <w:rFonts w:asciiTheme="minorHAnsi" w:hAnsiTheme="minorHAnsi" w:cstheme="minorHAnsi"/>
                <w:sz w:val="20"/>
                <w:szCs w:val="20"/>
              </w:rPr>
              <w:t>(ak relevantné)</w:t>
            </w:r>
            <w:r w:rsidR="00F3261F" w:rsidRPr="00F01FE8">
              <w:rPr>
                <w:rFonts w:asciiTheme="minorHAnsi" w:hAnsiTheme="minorHAnsi" w:cstheme="minorHAnsi"/>
                <w:sz w:val="20"/>
                <w:szCs w:val="20"/>
                <w:vertAlign w:val="superscript"/>
              </w:rPr>
              <w:footnoteReference w:id="60"/>
            </w:r>
            <w:r w:rsidR="00DA653B" w:rsidRPr="00F01FE8">
              <w:rPr>
                <w:rFonts w:asciiTheme="minorHAnsi" w:hAnsiTheme="minorHAnsi" w:cstheme="minorHAnsi"/>
                <w:sz w:val="20"/>
                <w:szCs w:val="20"/>
              </w:rPr>
              <w:t>.</w:t>
            </w:r>
          </w:p>
        </w:tc>
      </w:tr>
    </w:tbl>
    <w:p w14:paraId="70CAB43A"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273" w:name="_Toc168474979"/>
      <w:bookmarkStart w:id="274" w:name="_Toc168485072"/>
      <w:bookmarkStart w:id="275" w:name="_Toc201132414"/>
      <w:bookmarkEnd w:id="273"/>
      <w:bookmarkEnd w:id="274"/>
      <w:r w:rsidRPr="00655D76">
        <w:rPr>
          <w:rFonts w:asciiTheme="minorHAnsi" w:hAnsiTheme="minorHAnsi" w:cstheme="minorHAnsi"/>
        </w:rPr>
        <w:t>Zjednodušené vykazovanie výdavkov</w:t>
      </w:r>
      <w:bookmarkEnd w:id="275"/>
      <w:r w:rsidRPr="00655D76">
        <w:rPr>
          <w:rFonts w:asciiTheme="minorHAnsi" w:hAnsiTheme="minorHAnsi" w:cstheme="minorHAnsi"/>
        </w:rPr>
        <w:t xml:space="preserve"> </w:t>
      </w:r>
    </w:p>
    <w:p w14:paraId="2B71076A" w14:textId="3F9648CB" w:rsidR="00CE61B2" w:rsidRPr="00655D76" w:rsidRDefault="00CE61B2" w:rsidP="00E74657">
      <w:pPr>
        <w:spacing w:before="120" w:after="120" w:line="240" w:lineRule="auto"/>
        <w:jc w:val="both"/>
        <w:rPr>
          <w:rFonts w:cstheme="minorHAnsi"/>
        </w:rPr>
      </w:pPr>
      <w:r w:rsidRPr="00655D76">
        <w:rPr>
          <w:rFonts w:cstheme="minorHAnsi"/>
        </w:rPr>
        <w:t xml:space="preserve">V prípade využitia zjednodušeného vykazovania výdavkov – paušálnej sadzby na ostatné výdavky projektu </w:t>
      </w:r>
      <w:r w:rsidR="00DA7DD5" w:rsidRPr="00655D76">
        <w:rPr>
          <w:rFonts w:cstheme="minorHAnsi"/>
        </w:rPr>
        <w:t xml:space="preserve">deklaruje </w:t>
      </w:r>
      <w:r w:rsidRPr="00655D76">
        <w:rPr>
          <w:rFonts w:cstheme="minorHAnsi"/>
        </w:rPr>
        <w:t xml:space="preserve">prijímateľ uvedený typ výdavku formálne v ŽoP bez jeho zdokladovania. </w:t>
      </w:r>
    </w:p>
    <w:p w14:paraId="7AB028CD"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276" w:name="_Toc161141160"/>
      <w:bookmarkStart w:id="277" w:name="_Toc161143001"/>
      <w:bookmarkStart w:id="278" w:name="_Toc161144459"/>
      <w:bookmarkStart w:id="279" w:name="_Toc164324755"/>
      <w:bookmarkStart w:id="280" w:name="_Toc168474981"/>
      <w:bookmarkStart w:id="281" w:name="_Toc168485074"/>
      <w:bookmarkStart w:id="282" w:name="_Toc201132415"/>
      <w:bookmarkEnd w:id="276"/>
      <w:bookmarkEnd w:id="277"/>
      <w:bookmarkEnd w:id="278"/>
      <w:bookmarkEnd w:id="279"/>
      <w:bookmarkEnd w:id="280"/>
      <w:bookmarkEnd w:id="281"/>
      <w:r w:rsidRPr="00655D76">
        <w:rPr>
          <w:rFonts w:asciiTheme="minorHAnsi" w:hAnsiTheme="minorHAnsi" w:cstheme="minorHAnsi"/>
        </w:rPr>
        <w:t>Zmluvy a dodatky s dodávateľom</w:t>
      </w:r>
      <w:bookmarkEnd w:id="282"/>
      <w:r w:rsidRPr="00655D76">
        <w:rPr>
          <w:rFonts w:asciiTheme="minorHAnsi" w:hAnsiTheme="minorHAnsi" w:cstheme="minorHAnsi"/>
        </w:rPr>
        <w:t xml:space="preserve"> </w:t>
      </w:r>
    </w:p>
    <w:p w14:paraId="28CF5663" w14:textId="697B2267" w:rsidR="00C90EFA" w:rsidRPr="00655D76" w:rsidRDefault="00CE61B2" w:rsidP="00E74657">
      <w:pPr>
        <w:spacing w:before="120" w:after="120" w:line="240" w:lineRule="auto"/>
        <w:jc w:val="both"/>
        <w:rPr>
          <w:rFonts w:cstheme="minorHAnsi"/>
        </w:rPr>
      </w:pPr>
      <w:r w:rsidRPr="00655D76">
        <w:rPr>
          <w:rFonts w:cstheme="minorHAnsi"/>
        </w:rPr>
        <w:t>Prijímateľ, ktorý má zákonnú povinnosť zverejňovať zmluvy/dodatky k zmluvám s dodávateľ</w:t>
      </w:r>
      <w:r w:rsidR="00E95825" w:rsidRPr="00655D76">
        <w:rPr>
          <w:rFonts w:cstheme="minorHAnsi"/>
        </w:rPr>
        <w:t>mi v CRZ</w:t>
      </w:r>
      <w:r w:rsidRPr="00655D76">
        <w:rPr>
          <w:rFonts w:cstheme="minorHAnsi"/>
        </w:rPr>
        <w:t xml:space="preserve"> v</w:t>
      </w:r>
      <w:r w:rsidR="00B774CD" w:rsidRPr="00655D76">
        <w:rPr>
          <w:rFonts w:cstheme="minorHAnsi"/>
        </w:rPr>
        <w:t> </w:t>
      </w:r>
      <w:r w:rsidRPr="00655D76">
        <w:rPr>
          <w:rFonts w:cstheme="minorHAnsi"/>
        </w:rPr>
        <w:t xml:space="preserve">zmysle </w:t>
      </w:r>
      <w:r w:rsidR="00235573">
        <w:rPr>
          <w:rFonts w:cstheme="minorHAnsi"/>
        </w:rPr>
        <w:t>Z</w:t>
      </w:r>
      <w:r w:rsidRPr="00655D76">
        <w:rPr>
          <w:rFonts w:cstheme="minorHAnsi"/>
        </w:rPr>
        <w:t xml:space="preserve">ákona č. 211/2000 Z. z. o slobodnom prístupe k informáciám a o zmene a doplnení niektorých zákonov a tieto aj zverejnil, nebude musieť predkladať takto verejne dostupné dokumenty pre účel </w:t>
      </w:r>
      <w:r w:rsidR="009C4928" w:rsidRPr="00655D76">
        <w:rPr>
          <w:rFonts w:cstheme="minorHAnsi"/>
        </w:rPr>
        <w:t>AFK</w:t>
      </w:r>
      <w:r w:rsidRPr="00655D76">
        <w:rPr>
          <w:rFonts w:cstheme="minorHAnsi"/>
        </w:rPr>
        <w:t xml:space="preserve"> ŽoP </w:t>
      </w:r>
      <w:r w:rsidR="00547FD8" w:rsidRPr="00655D76">
        <w:rPr>
          <w:rFonts w:cstheme="minorHAnsi"/>
        </w:rPr>
        <w:t>vykonávateľovi</w:t>
      </w:r>
      <w:r w:rsidRPr="00655D76">
        <w:rPr>
          <w:rFonts w:cstheme="minorHAnsi"/>
        </w:rPr>
        <w:t xml:space="preserve"> v tlačenej forme (podmienkou je, aby boli dodržané všetky pravidlá zverejňovania zmlúv a teda aj podmienka možnosti fulltextového vyhľadávania</w:t>
      </w:r>
      <w:r w:rsidR="00294563" w:rsidRPr="00655D76">
        <w:rPr>
          <w:rFonts w:cstheme="minorHAnsi"/>
        </w:rPr>
        <w:t xml:space="preserve"> v rámci dokumentov vo formáte </w:t>
      </w:r>
      <w:r w:rsidRPr="00655D76">
        <w:rPr>
          <w:rFonts w:cstheme="minorHAnsi"/>
        </w:rPr>
        <w:t xml:space="preserve">pdf). Originál takejto dokumentácie však musí prijímateľ vedieť kedykoľvek predložiť pri výkone </w:t>
      </w:r>
      <w:r w:rsidR="009C4928" w:rsidRPr="00655D76">
        <w:rPr>
          <w:rFonts w:cstheme="minorHAnsi"/>
        </w:rPr>
        <w:t xml:space="preserve">FKnM </w:t>
      </w:r>
      <w:r w:rsidRPr="00655D76">
        <w:rPr>
          <w:rFonts w:cstheme="minorHAnsi"/>
        </w:rPr>
        <w:t xml:space="preserve">zo strany </w:t>
      </w:r>
      <w:r w:rsidR="00547FD8" w:rsidRPr="00655D76">
        <w:rPr>
          <w:rFonts w:cstheme="minorHAnsi"/>
        </w:rPr>
        <w:t>vykonávateľa</w:t>
      </w:r>
      <w:r w:rsidRPr="00655D76">
        <w:rPr>
          <w:rFonts w:cstheme="minorHAnsi"/>
        </w:rPr>
        <w:t xml:space="preserve">. V prípade, že zverejnená zmluva v CRZ obsahuje nečitateľné (začiernené) údaje, musí prijímateľ tieto strany zmluvy predložiť </w:t>
      </w:r>
      <w:r w:rsidR="00547FD8" w:rsidRPr="00655D76">
        <w:rPr>
          <w:rFonts w:cstheme="minorHAnsi"/>
        </w:rPr>
        <w:t>vykonávateľovi</w:t>
      </w:r>
      <w:r w:rsidRPr="00655D76">
        <w:rPr>
          <w:rFonts w:cstheme="minorHAnsi"/>
        </w:rPr>
        <w:t xml:space="preserve"> v čitateľnej verzii. </w:t>
      </w:r>
    </w:p>
    <w:p w14:paraId="0B105611" w14:textId="77777777" w:rsidR="009E7938" w:rsidRPr="00655D76" w:rsidRDefault="06320CFA" w:rsidP="00E74657">
      <w:pPr>
        <w:pStyle w:val="Nadpis1"/>
        <w:spacing w:before="360" w:line="240" w:lineRule="auto"/>
        <w:rPr>
          <w:rFonts w:asciiTheme="minorHAnsi" w:hAnsiTheme="minorHAnsi" w:cstheme="minorHAnsi"/>
        </w:rPr>
      </w:pPr>
      <w:bookmarkStart w:id="283" w:name="_Toc201132416"/>
      <w:r w:rsidRPr="00655D76">
        <w:rPr>
          <w:rFonts w:asciiTheme="minorHAnsi" w:hAnsiTheme="minorHAnsi" w:cstheme="minorBidi"/>
        </w:rPr>
        <w:t xml:space="preserve">MONITOROVANIE </w:t>
      </w:r>
      <w:r w:rsidR="63F9FDF2" w:rsidRPr="00655D76">
        <w:rPr>
          <w:rFonts w:asciiTheme="minorHAnsi" w:hAnsiTheme="minorHAnsi" w:cstheme="minorBidi"/>
        </w:rPr>
        <w:t xml:space="preserve">IMPLEMENTÁCIE </w:t>
      </w:r>
      <w:r w:rsidRPr="00655D76">
        <w:rPr>
          <w:rFonts w:asciiTheme="minorHAnsi" w:hAnsiTheme="minorHAnsi" w:cstheme="minorBidi"/>
        </w:rPr>
        <w:t>PROJEKTU</w:t>
      </w:r>
      <w:bookmarkEnd w:id="283"/>
    </w:p>
    <w:p w14:paraId="0CC29269" w14:textId="760E27DC" w:rsidR="009E7938" w:rsidRPr="00655D76" w:rsidRDefault="009E7938" w:rsidP="00E74657">
      <w:pPr>
        <w:spacing w:before="120" w:after="120" w:line="240" w:lineRule="auto"/>
        <w:jc w:val="both"/>
        <w:rPr>
          <w:rFonts w:cstheme="minorHAnsi"/>
        </w:rPr>
      </w:pPr>
      <w:r w:rsidRPr="00655D76">
        <w:rPr>
          <w:rFonts w:cstheme="minorHAnsi"/>
        </w:rPr>
        <w:t>Monitorovanie na úrovni projektu vykonáva</w:t>
      </w:r>
      <w:r w:rsidR="00E10AA3" w:rsidRPr="00655D76">
        <w:rPr>
          <w:rFonts w:cstheme="minorHAnsi"/>
        </w:rPr>
        <w:t xml:space="preserve"> vykonávateľ</w:t>
      </w:r>
      <w:r w:rsidRPr="00655D76">
        <w:rPr>
          <w:rFonts w:cstheme="minorHAnsi"/>
        </w:rPr>
        <w:t xml:space="preserve"> počas doby platnosti a účinnosti zmluvy o</w:t>
      </w:r>
      <w:r w:rsidR="006D40E0" w:rsidRPr="00655D76">
        <w:rPr>
          <w:rFonts w:cstheme="minorHAnsi"/>
        </w:rPr>
        <w:t> </w:t>
      </w:r>
      <w:r w:rsidR="00E10AA3" w:rsidRPr="00655D76">
        <w:rPr>
          <w:rFonts w:cstheme="minorHAnsi"/>
        </w:rPr>
        <w:t>PPM</w:t>
      </w:r>
      <w:r w:rsidRPr="00655D76">
        <w:rPr>
          <w:rFonts w:cstheme="minorHAnsi"/>
        </w:rPr>
        <w:t xml:space="preserve">. Účelom monitorovania projektov počas ich realizácie je dôsledné a pravidelné sledovanie pokroku (stavu) realizácie aktivít projektu vrátane dosahovania plánovaných hodnôt merateľných ukazovateľov a plnenia ďalších povinností stanovených </w:t>
      </w:r>
      <w:r w:rsidR="001676CD">
        <w:rPr>
          <w:rFonts w:cstheme="minorHAnsi"/>
        </w:rPr>
        <w:t xml:space="preserve">pre </w:t>
      </w:r>
      <w:r w:rsidRPr="00655D76">
        <w:rPr>
          <w:rFonts w:cstheme="minorHAnsi"/>
        </w:rPr>
        <w:t>prijímateľ</w:t>
      </w:r>
      <w:r w:rsidR="001676CD">
        <w:rPr>
          <w:rFonts w:cstheme="minorHAnsi"/>
        </w:rPr>
        <w:t>a</w:t>
      </w:r>
      <w:r w:rsidRPr="00655D76">
        <w:rPr>
          <w:rFonts w:cstheme="minorHAnsi"/>
        </w:rPr>
        <w:t xml:space="preserve"> v zmluve o </w:t>
      </w:r>
      <w:r w:rsidR="00E10AA3" w:rsidRPr="00655D76">
        <w:rPr>
          <w:rFonts w:cstheme="minorHAnsi"/>
        </w:rPr>
        <w:t>PPM</w:t>
      </w:r>
      <w:r w:rsidRPr="00655D76">
        <w:rPr>
          <w:rFonts w:cstheme="minorHAnsi"/>
        </w:rPr>
        <w:t xml:space="preserve">. Účelom monitorovania projektov po ukončení ich realizácie je sledovanie dodržiavania povinnosti prijímateľa týkajúcej sa obdobia udržateľnosti projektu a plnenia ďalších povinností </w:t>
      </w:r>
      <w:r w:rsidR="00734171">
        <w:rPr>
          <w:rFonts w:cstheme="minorHAnsi"/>
        </w:rPr>
        <w:t>uložen</w:t>
      </w:r>
      <w:r w:rsidRPr="00655D76">
        <w:rPr>
          <w:rFonts w:cstheme="minorHAnsi"/>
        </w:rPr>
        <w:t xml:space="preserve">ých prijímateľovi v </w:t>
      </w:r>
      <w:r w:rsidRPr="00655D76">
        <w:rPr>
          <w:rFonts w:cstheme="minorHAnsi"/>
        </w:rPr>
        <w:lastRenderedPageBreak/>
        <w:t xml:space="preserve">zmluve o </w:t>
      </w:r>
      <w:r w:rsidR="00E10AA3" w:rsidRPr="00655D76">
        <w:rPr>
          <w:rFonts w:cstheme="minorHAnsi"/>
        </w:rPr>
        <w:t>PPM</w:t>
      </w:r>
      <w:r w:rsidRPr="00655D76">
        <w:rPr>
          <w:rFonts w:cstheme="minorHAnsi"/>
        </w:rPr>
        <w:t xml:space="preserve">. Zosumarizované výstupy monitorovania na úrovni projektu tvoria podklady </w:t>
      </w:r>
      <w:r w:rsidR="00E10AA3" w:rsidRPr="00655D76">
        <w:rPr>
          <w:rFonts w:cstheme="minorHAnsi"/>
        </w:rPr>
        <w:t xml:space="preserve">na poskytovanie informácií </w:t>
      </w:r>
      <w:r w:rsidR="00D407BE" w:rsidRPr="00655D76">
        <w:rPr>
          <w:rFonts w:cstheme="minorHAnsi"/>
        </w:rPr>
        <w:t xml:space="preserve">NIKA a </w:t>
      </w:r>
      <w:r w:rsidR="00E10AA3" w:rsidRPr="00655D76">
        <w:rPr>
          <w:rFonts w:cstheme="minorHAnsi"/>
        </w:rPr>
        <w:t>EK (napr. pre účely auditu, kontroly, monitorovania)</w:t>
      </w:r>
      <w:r w:rsidRPr="00655D76">
        <w:rPr>
          <w:rFonts w:cstheme="minorHAnsi"/>
        </w:rPr>
        <w:t xml:space="preserve">. </w:t>
      </w:r>
    </w:p>
    <w:p w14:paraId="42D723B2" w14:textId="55578338" w:rsidR="00DD7E57" w:rsidRPr="00655D76" w:rsidRDefault="00DD7E57" w:rsidP="00E74657">
      <w:pPr>
        <w:spacing w:before="120" w:after="120" w:line="240" w:lineRule="auto"/>
        <w:jc w:val="both"/>
      </w:pPr>
      <w:r w:rsidRPr="00655D76">
        <w:t xml:space="preserve">Prijímateľ je povinný, na požiadanie </w:t>
      </w:r>
      <w:r w:rsidR="00924D9C">
        <w:t>vykonávateľa</w:t>
      </w:r>
      <w:r w:rsidRPr="00655D76">
        <w:t xml:space="preserve"> predložiť informácie o stave realizácie aktivít projektu, pokroku projektu, identifikovaných problémo</w:t>
      </w:r>
      <w:r w:rsidR="0022082D">
        <w:t>v</w:t>
      </w:r>
      <w:r w:rsidRPr="00655D76">
        <w:t xml:space="preserve"> a rizikách realizovania projektu, ako aj ďalšie informácie v súvislosti s realizáciou projektu vo formáte stanovenom </w:t>
      </w:r>
      <w:r w:rsidR="00924D9C">
        <w:t>vykonávateľom</w:t>
      </w:r>
      <w:r w:rsidRPr="00655D76">
        <w:t xml:space="preserve">. </w:t>
      </w:r>
    </w:p>
    <w:p w14:paraId="528142BF" w14:textId="1D76EB2A" w:rsidR="00DD7E57" w:rsidRPr="00655D76" w:rsidRDefault="00DD7E57" w:rsidP="00E74657">
      <w:pPr>
        <w:spacing w:before="120" w:after="120" w:line="240" w:lineRule="auto"/>
        <w:jc w:val="both"/>
      </w:pPr>
      <w:r w:rsidRPr="00655D76">
        <w:t xml:space="preserve">Prijímateľ je zodpovedný za presnosť, správnosť, pravdivosť a úplnosť všetkých informácií poskytovaných </w:t>
      </w:r>
      <w:r w:rsidR="00924D9C">
        <w:t>vykonávateľovi</w:t>
      </w:r>
      <w:r w:rsidRPr="00655D76">
        <w:t>. Monitorovacie správy projektu podliehajú výkonu kontroly</w:t>
      </w:r>
      <w:r w:rsidR="00326277">
        <w:t xml:space="preserve"> vykonávateľom</w:t>
      </w:r>
      <w:r w:rsidRPr="00655D76">
        <w:t>.</w:t>
      </w:r>
    </w:p>
    <w:p w14:paraId="1F777D85" w14:textId="1951D9AE" w:rsidR="00442960" w:rsidRPr="00655D76" w:rsidRDefault="00E10AA3" w:rsidP="00E74657">
      <w:pPr>
        <w:spacing w:before="120" w:after="120" w:line="240" w:lineRule="auto"/>
        <w:jc w:val="both"/>
        <w:rPr>
          <w:rFonts w:cstheme="minorHAnsi"/>
        </w:rPr>
      </w:pPr>
      <w:r w:rsidRPr="00655D76">
        <w:rPr>
          <w:rFonts w:cstheme="minorHAnsi"/>
        </w:rPr>
        <w:t xml:space="preserve">Monitorovanie projektu sa vykonáva v súlade s ustanoveniami </w:t>
      </w:r>
      <w:r w:rsidR="006610DD" w:rsidRPr="00655D76">
        <w:rPr>
          <w:rFonts w:cstheme="minorHAnsi"/>
        </w:rPr>
        <w:t>čl. 5</w:t>
      </w:r>
      <w:r w:rsidRPr="00655D76">
        <w:rPr>
          <w:rFonts w:cstheme="minorHAnsi"/>
        </w:rPr>
        <w:t xml:space="preserve"> VZP. Vo vzťahu k obdobiu realizácie projektu sa získavajú relevantné údaje o pr</w:t>
      </w:r>
      <w:r w:rsidR="00442960" w:rsidRPr="00655D76">
        <w:rPr>
          <w:rFonts w:cstheme="minorHAnsi"/>
        </w:rPr>
        <w:t xml:space="preserve">ojekte nasledovným spôsobom: </w:t>
      </w:r>
    </w:p>
    <w:p w14:paraId="461713B5" w14:textId="43B04CB2" w:rsidR="00DB7BC2" w:rsidRPr="00655D76" w:rsidRDefault="000D316B" w:rsidP="00C24025">
      <w:pPr>
        <w:pStyle w:val="Odsekzoznamu"/>
        <w:numPr>
          <w:ilvl w:val="0"/>
          <w:numId w:val="20"/>
        </w:numPr>
        <w:spacing w:before="120" w:after="120" w:line="240" w:lineRule="auto"/>
        <w:ind w:left="709" w:hanging="425"/>
        <w:jc w:val="both"/>
        <w:rPr>
          <w:rFonts w:cstheme="minorHAnsi"/>
        </w:rPr>
      </w:pPr>
      <w:r w:rsidRPr="00655D76">
        <w:rPr>
          <w:rFonts w:cstheme="minorHAnsi"/>
        </w:rPr>
        <w:t>PMS</w:t>
      </w:r>
      <w:r w:rsidR="00DB7BC2" w:rsidRPr="00655D76">
        <w:rPr>
          <w:rFonts w:cstheme="minorHAnsi"/>
        </w:rPr>
        <w:t xml:space="preserve"> - prijímateľ predkladá </w:t>
      </w:r>
      <w:r w:rsidR="006E2555" w:rsidRPr="00655D76">
        <w:rPr>
          <w:rFonts w:cstheme="minorHAnsi"/>
        </w:rPr>
        <w:t>PMS</w:t>
      </w:r>
      <w:r w:rsidR="00DB7BC2" w:rsidRPr="00655D76">
        <w:rPr>
          <w:rFonts w:cstheme="minorHAnsi"/>
        </w:rPr>
        <w:t xml:space="preserve"> v priebehu realizácie projektu </w:t>
      </w:r>
      <w:r w:rsidR="00C34951" w:rsidRPr="00C24025">
        <w:rPr>
          <w:rFonts w:cstheme="minorHAnsi"/>
        </w:rPr>
        <w:t>so stavom k </w:t>
      </w:r>
      <w:r w:rsidR="00241ECE" w:rsidRPr="0015298A">
        <w:rPr>
          <w:rFonts w:cstheme="minorHAnsi"/>
        </w:rPr>
        <w:t>30. júnu</w:t>
      </w:r>
      <w:r w:rsidR="007817A6">
        <w:rPr>
          <w:rStyle w:val="Odkaznapoznmkupodiarou"/>
          <w:rFonts w:cstheme="minorHAnsi"/>
        </w:rPr>
        <w:footnoteReference w:id="61"/>
      </w:r>
      <w:r w:rsidR="00241ECE" w:rsidRPr="0015298A">
        <w:rPr>
          <w:rFonts w:cstheme="minorHAnsi"/>
        </w:rPr>
        <w:t xml:space="preserve"> </w:t>
      </w:r>
      <w:r w:rsidR="00241ECE">
        <w:rPr>
          <w:rFonts w:cstheme="minorHAnsi"/>
        </w:rPr>
        <w:t xml:space="preserve">a </w:t>
      </w:r>
      <w:r w:rsidR="00C34951" w:rsidRPr="00C24025">
        <w:rPr>
          <w:rFonts w:cstheme="minorHAnsi"/>
        </w:rPr>
        <w:t xml:space="preserve">31. decembru každého roka. </w:t>
      </w:r>
      <w:r w:rsidR="00241ECE">
        <w:rPr>
          <w:rFonts w:cstheme="minorHAnsi"/>
        </w:rPr>
        <w:t xml:space="preserve">Lehota na zaslanie </w:t>
      </w:r>
      <w:r w:rsidR="00692861">
        <w:rPr>
          <w:rFonts w:cstheme="minorHAnsi"/>
        </w:rPr>
        <w:t>je</w:t>
      </w:r>
      <w:r w:rsidR="00241ECE">
        <w:rPr>
          <w:rFonts w:cstheme="minorHAnsi"/>
        </w:rPr>
        <w:t xml:space="preserve"> 5 pracovných dní po skončení monitorovacieho obdobia. </w:t>
      </w:r>
      <w:r w:rsidR="00C34951" w:rsidRPr="00C24025">
        <w:rPr>
          <w:rFonts w:cstheme="minorHAnsi"/>
        </w:rPr>
        <w:t>Hodnoty, ktoré majú byť reportované k 31. decembru, budú predstavovať výsledky opatrení, ktoré sa začali implementovať v období od júla do decembra, a hodnoty reportované k 30. júnu</w:t>
      </w:r>
      <w:r w:rsidR="007C2F72">
        <w:rPr>
          <w:rFonts w:cstheme="minorHAnsi"/>
        </w:rPr>
        <w:t>,</w:t>
      </w:r>
      <w:r w:rsidR="00C34951" w:rsidRPr="00C24025">
        <w:rPr>
          <w:rFonts w:cstheme="minorHAnsi"/>
        </w:rPr>
        <w:t xml:space="preserve"> budú predstavovať výsledky opatrení, ktoré sa začali implementovať v období od januára do júna </w:t>
      </w:r>
      <w:r w:rsidR="00CA45E8">
        <w:rPr>
          <w:rFonts w:cstheme="minorHAnsi"/>
        </w:rPr>
        <w:t>v</w:t>
      </w:r>
      <w:r w:rsidR="002B35F9">
        <w:rPr>
          <w:rFonts w:cstheme="minorHAnsi"/>
        </w:rPr>
        <w:t> </w:t>
      </w:r>
      <w:r w:rsidR="00CA45E8">
        <w:rPr>
          <w:rFonts w:cstheme="minorHAnsi"/>
        </w:rPr>
        <w:t>danom</w:t>
      </w:r>
      <w:r w:rsidR="002B35F9">
        <w:rPr>
          <w:rFonts w:cstheme="minorHAnsi"/>
        </w:rPr>
        <w:t xml:space="preserve"> </w:t>
      </w:r>
      <w:r w:rsidR="00C34951" w:rsidRPr="00C24025">
        <w:rPr>
          <w:rFonts w:cstheme="minorHAnsi"/>
        </w:rPr>
        <w:t>roku</w:t>
      </w:r>
      <w:r w:rsidR="00A6292B">
        <w:rPr>
          <w:rFonts w:cstheme="minorHAnsi"/>
        </w:rPr>
        <w:t>.</w:t>
      </w:r>
      <w:r w:rsidR="00A6292B" w:rsidRPr="00A6292B">
        <w:t xml:space="preserve"> </w:t>
      </w:r>
      <w:r w:rsidR="00A6292B" w:rsidRPr="00A6292B">
        <w:rPr>
          <w:rFonts w:cstheme="minorHAnsi"/>
        </w:rPr>
        <w:t>Súčasne s PMS prijímateľ predkladá odpočet spoločných ukazovateľov definovaných v prílohe č. 16 - Zoznam MU</w:t>
      </w:r>
      <w:r w:rsidR="00A102FA">
        <w:rPr>
          <w:rFonts w:cstheme="minorHAnsi"/>
        </w:rPr>
        <w:t>;</w:t>
      </w:r>
    </w:p>
    <w:p w14:paraId="7E5BF006" w14:textId="0886659B" w:rsidR="00DB7BC2" w:rsidRPr="00655D76" w:rsidRDefault="000D316B" w:rsidP="00E74657">
      <w:pPr>
        <w:pStyle w:val="Odsekzoznamu"/>
        <w:numPr>
          <w:ilvl w:val="0"/>
          <w:numId w:val="20"/>
        </w:numPr>
        <w:spacing w:before="120" w:after="120" w:line="240" w:lineRule="auto"/>
        <w:ind w:left="709" w:hanging="425"/>
        <w:jc w:val="both"/>
        <w:rPr>
          <w:rFonts w:cstheme="minorHAnsi"/>
        </w:rPr>
      </w:pPr>
      <w:r w:rsidRPr="00655D76">
        <w:rPr>
          <w:rFonts w:cstheme="minorHAnsi"/>
        </w:rPr>
        <w:t>ZMS</w:t>
      </w:r>
      <w:r w:rsidR="00DB7BC2" w:rsidRPr="00655D76">
        <w:rPr>
          <w:rFonts w:cstheme="minorHAnsi"/>
        </w:rPr>
        <w:t xml:space="preserve"> - prijímateľ predkladá </w:t>
      </w:r>
      <w:r w:rsidR="006E2555" w:rsidRPr="00655D76">
        <w:rPr>
          <w:rFonts w:cstheme="minorHAnsi"/>
        </w:rPr>
        <w:t>ZMS</w:t>
      </w:r>
      <w:r w:rsidR="003421FA" w:rsidRPr="00655D76">
        <w:rPr>
          <w:rFonts w:cstheme="minorHAnsi"/>
        </w:rPr>
        <w:t xml:space="preserve"> </w:t>
      </w:r>
      <w:r w:rsidR="00DB7BC2" w:rsidRPr="00655D76">
        <w:rPr>
          <w:rFonts w:cstheme="minorHAnsi"/>
        </w:rPr>
        <w:t xml:space="preserve">spolu so záverečnou </w:t>
      </w:r>
      <w:r w:rsidR="003421FA" w:rsidRPr="00655D76">
        <w:rPr>
          <w:rFonts w:cstheme="minorHAnsi"/>
        </w:rPr>
        <w:t>ŽoP</w:t>
      </w:r>
      <w:r w:rsidR="00B852FE">
        <w:rPr>
          <w:rFonts w:cstheme="minorHAnsi"/>
        </w:rPr>
        <w:t>;</w:t>
      </w:r>
    </w:p>
    <w:p w14:paraId="28141E40" w14:textId="4E6839EA" w:rsidR="00DB7BC2" w:rsidRPr="00655D76" w:rsidRDefault="000D316B" w:rsidP="00E74657">
      <w:pPr>
        <w:pStyle w:val="Odsekzoznamu"/>
        <w:numPr>
          <w:ilvl w:val="0"/>
          <w:numId w:val="20"/>
        </w:numPr>
        <w:spacing w:before="120" w:after="120" w:line="240" w:lineRule="auto"/>
        <w:ind w:left="709" w:hanging="425"/>
        <w:jc w:val="both"/>
        <w:rPr>
          <w:rFonts w:cstheme="minorHAnsi"/>
        </w:rPr>
      </w:pPr>
      <w:r w:rsidRPr="00655D76">
        <w:rPr>
          <w:rFonts w:cstheme="minorHAnsi"/>
        </w:rPr>
        <w:t>NMS</w:t>
      </w:r>
      <w:r w:rsidR="00DB7BC2" w:rsidRPr="00655D76">
        <w:rPr>
          <w:rFonts w:cstheme="minorHAnsi"/>
        </w:rPr>
        <w:t xml:space="preserve"> - prijímateľ predkladá </w:t>
      </w:r>
      <w:r w:rsidR="006E2555" w:rsidRPr="00655D76">
        <w:rPr>
          <w:rFonts w:cstheme="minorHAnsi"/>
        </w:rPr>
        <w:t xml:space="preserve">NMS </w:t>
      </w:r>
      <w:r w:rsidR="00DB7BC2" w:rsidRPr="00655D76">
        <w:rPr>
          <w:rFonts w:cstheme="minorHAnsi"/>
        </w:rPr>
        <w:t xml:space="preserve">po ukončení realizácie projektu v prípade, ak bolo </w:t>
      </w:r>
      <w:r w:rsidR="00104F67" w:rsidRPr="00655D76">
        <w:rPr>
          <w:rFonts w:cstheme="minorHAnsi"/>
        </w:rPr>
        <w:t>určené</w:t>
      </w:r>
      <w:r w:rsidR="00DB7BC2" w:rsidRPr="00655D76">
        <w:rPr>
          <w:rFonts w:cstheme="minorHAnsi"/>
        </w:rPr>
        <w:t xml:space="preserve"> obdobie udržateľnosti projektu</w:t>
      </w:r>
      <w:r w:rsidR="00104F67" w:rsidRPr="00655D76">
        <w:rPr>
          <w:rFonts w:cstheme="minorHAnsi"/>
        </w:rPr>
        <w:t>. Konkrétne 12 mesiacov, 24</w:t>
      </w:r>
      <w:r w:rsidR="00020CF0" w:rsidRPr="00655D76">
        <w:rPr>
          <w:rFonts w:cstheme="minorHAnsi"/>
        </w:rPr>
        <w:t xml:space="preserve"> </w:t>
      </w:r>
      <w:r w:rsidR="00104F67" w:rsidRPr="00655D76">
        <w:rPr>
          <w:rFonts w:cstheme="minorHAnsi"/>
        </w:rPr>
        <w:t>mesiacov, 36 mesiacov</w:t>
      </w:r>
      <w:r w:rsidR="00625D1D">
        <w:rPr>
          <w:rFonts w:cstheme="minorHAnsi"/>
        </w:rPr>
        <w:t xml:space="preserve"> (</w:t>
      </w:r>
      <w:r w:rsidR="00020CF0" w:rsidRPr="00655D76">
        <w:rPr>
          <w:rFonts w:cstheme="minorHAnsi"/>
        </w:rPr>
        <w:t>počet NMS je závislý od</w:t>
      </w:r>
      <w:r w:rsidR="00104F67" w:rsidRPr="00655D76">
        <w:rPr>
          <w:rFonts w:cstheme="minorHAnsi"/>
        </w:rPr>
        <w:t xml:space="preserve"> určeného obdobia udržateľnosti projektu)</w:t>
      </w:r>
      <w:r w:rsidR="00DB7BC2" w:rsidRPr="00655D76">
        <w:rPr>
          <w:rFonts w:cstheme="minorHAnsi"/>
        </w:rPr>
        <w:t xml:space="preserve"> </w:t>
      </w:r>
      <w:r w:rsidR="00104F67" w:rsidRPr="00655D76">
        <w:rPr>
          <w:rFonts w:cstheme="minorHAnsi"/>
        </w:rPr>
        <w:t>po</w:t>
      </w:r>
      <w:r w:rsidR="00DB7BC2" w:rsidRPr="00655D76">
        <w:rPr>
          <w:rFonts w:cstheme="minorHAnsi"/>
        </w:rPr>
        <w:t xml:space="preserve"> finančnom ukončení projektu</w:t>
      </w:r>
      <w:r w:rsidR="00625D1D">
        <w:rPr>
          <w:rFonts w:cstheme="minorHAnsi"/>
        </w:rPr>
        <w:t>;</w:t>
      </w:r>
    </w:p>
    <w:p w14:paraId="26D951B2" w14:textId="1FF927FE" w:rsidR="00364ECA" w:rsidRPr="00655D76" w:rsidRDefault="00326277" w:rsidP="00E74657">
      <w:pPr>
        <w:pStyle w:val="Odsekzoznamu"/>
        <w:numPr>
          <w:ilvl w:val="0"/>
          <w:numId w:val="20"/>
        </w:numPr>
        <w:spacing w:before="120" w:after="120" w:line="240" w:lineRule="auto"/>
        <w:ind w:left="709" w:hanging="425"/>
        <w:jc w:val="both"/>
        <w:rPr>
          <w:rFonts w:cstheme="minorHAnsi"/>
        </w:rPr>
      </w:pPr>
      <w:r>
        <w:rPr>
          <w:rFonts w:cstheme="minorHAnsi"/>
        </w:rPr>
        <w:t>v</w:t>
      </w:r>
      <w:r w:rsidR="00104F67" w:rsidRPr="00655D76">
        <w:rPr>
          <w:rFonts w:cstheme="minorHAnsi"/>
        </w:rPr>
        <w:t xml:space="preserve"> prípade vyžiadania zo strany vykonávateľa taktiež </w:t>
      </w:r>
      <w:r w:rsidR="00E10AA3" w:rsidRPr="00655D76">
        <w:rPr>
          <w:rFonts w:cstheme="minorHAnsi"/>
        </w:rPr>
        <w:t>prostredníctvom informácie o stave realizácie aktivít projektu, pričom prijíma</w:t>
      </w:r>
      <w:r w:rsidR="00442960" w:rsidRPr="00655D76">
        <w:rPr>
          <w:rFonts w:cstheme="minorHAnsi"/>
        </w:rPr>
        <w:t>teľ je povinný</w:t>
      </w:r>
      <w:r w:rsidR="00E10AA3" w:rsidRPr="00655D76">
        <w:rPr>
          <w:rFonts w:cstheme="minorHAnsi"/>
        </w:rPr>
        <w:t xml:space="preserve"> predložiť informácie o stave realizácie aktivít projektu, pokroku projektu, identifikovaných problémoch a rizikách realizovania projektu, ako aj ďalšie informácie v súvislosti s realizáciou p</w:t>
      </w:r>
      <w:r w:rsidR="00364ECA" w:rsidRPr="00655D76">
        <w:rPr>
          <w:rFonts w:cstheme="minorHAnsi"/>
        </w:rPr>
        <w:t>rojektu vo formáte stanovenom vykonávateľom</w:t>
      </w:r>
      <w:r w:rsidR="00D407BE" w:rsidRPr="00655D76">
        <w:rPr>
          <w:rFonts w:cstheme="minorHAnsi"/>
        </w:rPr>
        <w:t xml:space="preserve">, </w:t>
      </w:r>
      <w:r w:rsidR="00161B8F" w:rsidRPr="00655D76">
        <w:rPr>
          <w:rFonts w:cstheme="minorHAnsi"/>
        </w:rPr>
        <w:t>prípadne iné informácie</w:t>
      </w:r>
      <w:r w:rsidR="0006146A">
        <w:rPr>
          <w:rFonts w:cstheme="minorHAnsi"/>
        </w:rPr>
        <w:t>;</w:t>
      </w:r>
    </w:p>
    <w:p w14:paraId="7A1FE856" w14:textId="5FB3FF1C" w:rsidR="00B43416" w:rsidRPr="00655D76" w:rsidRDefault="00E10AA3" w:rsidP="00E74657">
      <w:pPr>
        <w:pStyle w:val="Odsekzoznamu"/>
        <w:numPr>
          <w:ilvl w:val="0"/>
          <w:numId w:val="20"/>
        </w:numPr>
        <w:spacing w:before="120" w:after="120" w:line="240" w:lineRule="auto"/>
        <w:ind w:left="709" w:hanging="425"/>
        <w:jc w:val="both"/>
        <w:rPr>
          <w:rFonts w:cstheme="minorHAnsi"/>
        </w:rPr>
      </w:pPr>
      <w:r w:rsidRPr="00655D76">
        <w:rPr>
          <w:rFonts w:cstheme="minorHAnsi"/>
        </w:rPr>
        <w:t xml:space="preserve">prostredníctvom ostatných podporných nástrojov slúžiacich na monitorovanie projektu, ktorými sú informácie predkladané prijímateľmi na základe požiadaviek </w:t>
      </w:r>
      <w:r w:rsidR="00364ECA" w:rsidRPr="00655D76">
        <w:rPr>
          <w:rFonts w:cstheme="minorHAnsi"/>
        </w:rPr>
        <w:t>vykonávateľa</w:t>
      </w:r>
      <w:r w:rsidRPr="00655D76">
        <w:rPr>
          <w:rFonts w:cstheme="minorHAnsi"/>
        </w:rPr>
        <w:t xml:space="preserve"> a to v</w:t>
      </w:r>
      <w:r w:rsidR="00364ECA" w:rsidRPr="00655D76">
        <w:rPr>
          <w:rFonts w:cstheme="minorHAnsi"/>
        </w:rPr>
        <w:t xml:space="preserve"> rozsahu a termínoch určených vykonávateľom</w:t>
      </w:r>
      <w:r w:rsidRPr="00655D76">
        <w:rPr>
          <w:rFonts w:cstheme="minorHAnsi"/>
        </w:rPr>
        <w:t>. Prijímateľ je v tomto prípade povinný bezodkladne</w:t>
      </w:r>
      <w:r w:rsidR="00364ECA" w:rsidRPr="00655D76">
        <w:rPr>
          <w:rFonts w:cstheme="minorHAnsi"/>
        </w:rPr>
        <w:t xml:space="preserve"> alebo v inom termíne určenom vykonávateľom</w:t>
      </w:r>
      <w:r w:rsidRPr="00655D76">
        <w:rPr>
          <w:rFonts w:cstheme="minorHAnsi"/>
        </w:rPr>
        <w:t xml:space="preserve"> predložiť akékoľvek informácie vo vzťahu k projektu (napr. dokumentáciu súvisiacu s charakterom a postavením prijímateľa, s realizáciou projektu, účelom projektu, s aktivitami prijímateľa súvisiacimi s účelom projektu, s vedením účtovníctva, s administratívnymi kapaci</w:t>
      </w:r>
      <w:r w:rsidR="00D407BE" w:rsidRPr="00655D76">
        <w:rPr>
          <w:rFonts w:cstheme="minorHAnsi"/>
        </w:rPr>
        <w:t xml:space="preserve">tami) a to aj mimo </w:t>
      </w:r>
      <w:r w:rsidRPr="00655D76">
        <w:rPr>
          <w:rFonts w:cstheme="minorHAnsi"/>
        </w:rPr>
        <w:t xml:space="preserve">predkladania </w:t>
      </w:r>
      <w:r w:rsidR="00FD240E" w:rsidRPr="00655D76">
        <w:rPr>
          <w:rFonts w:cstheme="minorHAnsi"/>
        </w:rPr>
        <w:t>MS</w:t>
      </w:r>
      <w:r w:rsidRPr="00655D76">
        <w:rPr>
          <w:rFonts w:cstheme="minorHAnsi"/>
        </w:rPr>
        <w:t xml:space="preserve"> alebo poskytovania informácií o monitorovaných údajoch na úrovni projektu.</w:t>
      </w:r>
    </w:p>
    <w:p w14:paraId="352120CE" w14:textId="565DA236" w:rsidR="00B43416" w:rsidRPr="00655D76" w:rsidRDefault="00B43416" w:rsidP="00E74657">
      <w:pPr>
        <w:pStyle w:val="Odsekzoznamu"/>
        <w:numPr>
          <w:ilvl w:val="0"/>
          <w:numId w:val="20"/>
        </w:numPr>
        <w:spacing w:before="120" w:after="120" w:line="240" w:lineRule="auto"/>
        <w:ind w:left="709" w:hanging="425"/>
        <w:contextualSpacing w:val="0"/>
        <w:jc w:val="both"/>
        <w:rPr>
          <w:rFonts w:cstheme="minorHAnsi"/>
        </w:rPr>
      </w:pPr>
      <w:r w:rsidRPr="00655D76">
        <w:rPr>
          <w:rFonts w:cstheme="minorHAnsi"/>
        </w:rPr>
        <w:t>ŽoP</w:t>
      </w:r>
      <w:r w:rsidR="00161B8F" w:rsidRPr="00655D76">
        <w:rPr>
          <w:rFonts w:cstheme="minorHAnsi"/>
        </w:rPr>
        <w:t>.</w:t>
      </w:r>
    </w:p>
    <w:p w14:paraId="02F4F6C8" w14:textId="77777777" w:rsidR="00364ECA" w:rsidRPr="00655D76" w:rsidRDefault="70411A14" w:rsidP="00E74657">
      <w:pPr>
        <w:pStyle w:val="Nadpis2"/>
        <w:spacing w:before="360" w:after="360" w:line="240" w:lineRule="auto"/>
        <w:ind w:left="567" w:hanging="578"/>
        <w:rPr>
          <w:rFonts w:asciiTheme="minorHAnsi" w:hAnsiTheme="minorHAnsi" w:cstheme="minorHAnsi"/>
        </w:rPr>
      </w:pPr>
      <w:bookmarkStart w:id="284" w:name="_Toc161141163"/>
      <w:bookmarkStart w:id="285" w:name="_Toc161143004"/>
      <w:bookmarkStart w:id="286" w:name="_Toc161144462"/>
      <w:bookmarkStart w:id="287" w:name="_Toc164324758"/>
      <w:bookmarkStart w:id="288" w:name="_Toc168474984"/>
      <w:bookmarkStart w:id="289" w:name="_Toc168485077"/>
      <w:bookmarkStart w:id="290" w:name="_Toc201132417"/>
      <w:bookmarkEnd w:id="284"/>
      <w:bookmarkEnd w:id="285"/>
      <w:bookmarkEnd w:id="286"/>
      <w:bookmarkEnd w:id="287"/>
      <w:bookmarkEnd w:id="288"/>
      <w:bookmarkEnd w:id="289"/>
      <w:r w:rsidRPr="00655D76">
        <w:rPr>
          <w:rFonts w:asciiTheme="minorHAnsi" w:hAnsiTheme="minorHAnsi" w:cstheme="minorHAnsi"/>
        </w:rPr>
        <w:lastRenderedPageBreak/>
        <w:t>M</w:t>
      </w:r>
      <w:r w:rsidR="002A798E" w:rsidRPr="00655D76">
        <w:rPr>
          <w:rFonts w:asciiTheme="minorHAnsi" w:hAnsiTheme="minorHAnsi" w:cstheme="minorHAnsi"/>
        </w:rPr>
        <w:t>onitorovacia správa projektu</w:t>
      </w:r>
      <w:bookmarkEnd w:id="290"/>
    </w:p>
    <w:p w14:paraId="06387E94" w14:textId="16BD0A7E" w:rsidR="000F0762" w:rsidRPr="00655D76" w:rsidRDefault="00364ECA" w:rsidP="00E74657">
      <w:pPr>
        <w:spacing w:before="120" w:after="120" w:line="240" w:lineRule="auto"/>
        <w:jc w:val="both"/>
        <w:rPr>
          <w:rFonts w:cstheme="minorHAnsi"/>
        </w:rPr>
      </w:pPr>
      <w:r w:rsidRPr="00655D76">
        <w:rPr>
          <w:rFonts w:cstheme="minorHAnsi"/>
        </w:rPr>
        <w:t xml:space="preserve">Rozsah údajov </w:t>
      </w:r>
      <w:r w:rsidR="00DB6D0C" w:rsidRPr="00655D76">
        <w:rPr>
          <w:rFonts w:cstheme="minorHAnsi"/>
        </w:rPr>
        <w:t>monitorovacích správ</w:t>
      </w:r>
      <w:r w:rsidR="003A4F1A" w:rsidRPr="00655D76">
        <w:rPr>
          <w:rFonts w:cstheme="minorHAnsi"/>
        </w:rPr>
        <w:t xml:space="preserve"> projektu</w:t>
      </w:r>
      <w:r w:rsidRPr="00655D76">
        <w:rPr>
          <w:rFonts w:cstheme="minorHAnsi"/>
        </w:rPr>
        <w:t xml:space="preserve"> je zadefinovaný vo formulári</w:t>
      </w:r>
      <w:r w:rsidR="00DB6D0C" w:rsidRPr="00655D76">
        <w:rPr>
          <w:rFonts w:cstheme="minorHAnsi"/>
        </w:rPr>
        <w:t xml:space="preserve"> </w:t>
      </w:r>
      <w:r w:rsidR="003A4F1A" w:rsidRPr="00655D76">
        <w:rPr>
          <w:rFonts w:cstheme="minorHAnsi"/>
        </w:rPr>
        <w:t>MS</w:t>
      </w:r>
      <w:r w:rsidR="00DB6D0C" w:rsidRPr="00655D76">
        <w:rPr>
          <w:rStyle w:val="Odkaznapoznmkupodiarou"/>
          <w:rFonts w:cstheme="minorHAnsi"/>
        </w:rPr>
        <w:footnoteReference w:id="62"/>
      </w:r>
      <w:r w:rsidRPr="00655D76">
        <w:rPr>
          <w:rFonts w:cstheme="minorHAnsi"/>
        </w:rPr>
        <w:t xml:space="preserve">. Monitorované obdobie v rámci prvej </w:t>
      </w:r>
      <w:r w:rsidR="00DB6D0C" w:rsidRPr="00655D76">
        <w:rPr>
          <w:rFonts w:cstheme="minorHAnsi"/>
        </w:rPr>
        <w:t>PMS</w:t>
      </w:r>
      <w:r w:rsidRPr="00655D76">
        <w:rPr>
          <w:rFonts w:cstheme="minorHAnsi"/>
        </w:rPr>
        <w:t xml:space="preserve"> projektu je obdobie od nadobudnutia účinnosti zmluvy o </w:t>
      </w:r>
      <w:r w:rsidR="000F0762" w:rsidRPr="00655D76">
        <w:rPr>
          <w:rFonts w:cstheme="minorHAnsi"/>
        </w:rPr>
        <w:t>PPM</w:t>
      </w:r>
      <w:r w:rsidRPr="00655D76">
        <w:rPr>
          <w:rFonts w:cstheme="minorHAnsi"/>
        </w:rPr>
        <w:t xml:space="preserve"> do </w:t>
      </w:r>
      <w:r w:rsidR="00DB6D0C" w:rsidRPr="00655D76">
        <w:rPr>
          <w:rFonts w:cstheme="minorHAnsi"/>
        </w:rPr>
        <w:t>aktuálneho dátumu vypracovania PMS</w:t>
      </w:r>
      <w:r w:rsidRPr="00655D76">
        <w:rPr>
          <w:rFonts w:cstheme="minorHAnsi"/>
        </w:rPr>
        <w:t xml:space="preserve">. Ak realizácia hlavných aktivít projektu začala pred nadobudnutím účinnosti zmluvy o </w:t>
      </w:r>
      <w:r w:rsidR="000F0762" w:rsidRPr="00655D76">
        <w:rPr>
          <w:rFonts w:cstheme="minorHAnsi"/>
        </w:rPr>
        <w:t>PPM</w:t>
      </w:r>
      <w:r w:rsidRPr="00655D76">
        <w:rPr>
          <w:rFonts w:cstheme="minorHAnsi"/>
        </w:rPr>
        <w:t xml:space="preserve">, monitorovaným obdobím prvej </w:t>
      </w:r>
      <w:r w:rsidR="00DB6D0C" w:rsidRPr="00655D76">
        <w:rPr>
          <w:rFonts w:cstheme="minorHAnsi"/>
        </w:rPr>
        <w:t>PMS</w:t>
      </w:r>
      <w:r w:rsidRPr="00655D76">
        <w:rPr>
          <w:rFonts w:cstheme="minorHAnsi"/>
        </w:rPr>
        <w:t xml:space="preserve"> je obdobie od začiatku realizácie hlavných aktivít projektu</w:t>
      </w:r>
      <w:r w:rsidR="00DB6D0C" w:rsidRPr="00655D76">
        <w:rPr>
          <w:rFonts w:cstheme="minorHAnsi"/>
        </w:rPr>
        <w:t xml:space="preserve"> do aktuálneho dátumu vypracovania PMS</w:t>
      </w:r>
      <w:r w:rsidR="000F0762" w:rsidRPr="00655D76">
        <w:rPr>
          <w:rFonts w:cstheme="minorHAnsi"/>
        </w:rPr>
        <w:t xml:space="preserve">. </w:t>
      </w:r>
    </w:p>
    <w:p w14:paraId="074D1EB1" w14:textId="3BA2DD8A" w:rsidR="00161B8F" w:rsidRPr="00655D76" w:rsidRDefault="00364ECA">
      <w:pPr>
        <w:spacing w:before="120" w:after="120" w:line="240" w:lineRule="auto"/>
        <w:jc w:val="both"/>
      </w:pPr>
      <w:r w:rsidRPr="00655D76">
        <w:t xml:space="preserve">Monitorované obdobie každej ďalšej </w:t>
      </w:r>
      <w:r w:rsidR="00DB6D0C" w:rsidRPr="00655D76">
        <w:t>PMS</w:t>
      </w:r>
      <w:r w:rsidRPr="00655D76">
        <w:t xml:space="preserve"> je stanovené od </w:t>
      </w:r>
      <w:r w:rsidR="00DB6D0C" w:rsidRPr="00655D76">
        <w:t xml:space="preserve">1. dňa nasledujúceho po dátume konca predchádzajúceho monitorovacieho </w:t>
      </w:r>
      <w:r w:rsidR="003A4F1A" w:rsidRPr="00655D76">
        <w:t xml:space="preserve">obdobia </w:t>
      </w:r>
      <w:r w:rsidR="00DB6D0C" w:rsidRPr="00655D76">
        <w:t>projektu do aktuálneho dátumu vypracovania PMS</w:t>
      </w:r>
      <w:r w:rsidRPr="00655D76">
        <w:t xml:space="preserve">. </w:t>
      </w:r>
      <w:r w:rsidRPr="00486750">
        <w:rPr>
          <w:b/>
        </w:rPr>
        <w:t xml:space="preserve">Prijímateľ má povinnosť predložiť </w:t>
      </w:r>
      <w:r w:rsidR="003F332B" w:rsidRPr="00486750">
        <w:rPr>
          <w:b/>
        </w:rPr>
        <w:t>vykonávateľovi</w:t>
      </w:r>
      <w:r w:rsidRPr="00486750">
        <w:rPr>
          <w:b/>
        </w:rPr>
        <w:t xml:space="preserve"> </w:t>
      </w:r>
      <w:r w:rsidR="00DB6D0C" w:rsidRPr="00486750">
        <w:rPr>
          <w:b/>
        </w:rPr>
        <w:t>PMS</w:t>
      </w:r>
      <w:r w:rsidRPr="00486750">
        <w:rPr>
          <w:b/>
        </w:rPr>
        <w:t xml:space="preserve"> do </w:t>
      </w:r>
      <w:r w:rsidR="00413D48" w:rsidRPr="00C04B28">
        <w:rPr>
          <w:b/>
        </w:rPr>
        <w:t xml:space="preserve">5 pracovných </w:t>
      </w:r>
      <w:r w:rsidR="00DB6D0C" w:rsidRPr="00C04B28">
        <w:rPr>
          <w:b/>
        </w:rPr>
        <w:t>dní</w:t>
      </w:r>
      <w:r w:rsidR="003421FA" w:rsidRPr="00C04B28">
        <w:rPr>
          <w:b/>
        </w:rPr>
        <w:t xml:space="preserve"> </w:t>
      </w:r>
      <w:r w:rsidR="003421FA" w:rsidRPr="00135835">
        <w:rPr>
          <w:b/>
        </w:rPr>
        <w:t>po</w:t>
      </w:r>
      <w:r w:rsidR="003421FA" w:rsidRPr="00486750">
        <w:rPr>
          <w:b/>
        </w:rPr>
        <w:t xml:space="preserve"> monitorovac</w:t>
      </w:r>
      <w:r w:rsidRPr="00486750">
        <w:rPr>
          <w:b/>
        </w:rPr>
        <w:t xml:space="preserve">om období. </w:t>
      </w:r>
      <w:r w:rsidRPr="00655D76">
        <w:t xml:space="preserve">Počet </w:t>
      </w:r>
      <w:r w:rsidR="00DB6D0C" w:rsidRPr="00655D76">
        <w:t>PMS</w:t>
      </w:r>
      <w:r w:rsidRPr="00655D76">
        <w:t xml:space="preserve"> je závislý o</w:t>
      </w:r>
      <w:r w:rsidR="003F332B" w:rsidRPr="00655D76">
        <w:t xml:space="preserve">d </w:t>
      </w:r>
      <w:r w:rsidR="00DB6D0C" w:rsidRPr="00655D76">
        <w:t>počtu predložených ŽoP</w:t>
      </w:r>
      <w:r w:rsidR="208CEFA9" w:rsidRPr="00655D76">
        <w:t xml:space="preserve"> (ak relevantné)</w:t>
      </w:r>
      <w:r w:rsidR="003F332B" w:rsidRPr="00655D76">
        <w:t xml:space="preserve">. </w:t>
      </w:r>
    </w:p>
    <w:p w14:paraId="3FECAFAA" w14:textId="440F5997" w:rsidR="00364ECA" w:rsidRPr="00655D76" w:rsidRDefault="00364ECA">
      <w:pPr>
        <w:spacing w:before="120" w:after="120" w:line="240" w:lineRule="auto"/>
        <w:jc w:val="both"/>
        <w:rPr>
          <w:rFonts w:cstheme="minorHAnsi"/>
        </w:rPr>
      </w:pPr>
      <w:r w:rsidRPr="00655D76">
        <w:rPr>
          <w:rFonts w:cstheme="minorHAnsi"/>
        </w:rPr>
        <w:t xml:space="preserve">ZMS zahŕňa monitorované obdobie od nadobudnutia účinnosti zmluvy o </w:t>
      </w:r>
      <w:r w:rsidR="003F332B" w:rsidRPr="00655D76">
        <w:rPr>
          <w:rFonts w:cstheme="minorHAnsi"/>
        </w:rPr>
        <w:t>PPM</w:t>
      </w:r>
      <w:r w:rsidRPr="00655D76">
        <w:rPr>
          <w:rFonts w:cstheme="minorHAnsi"/>
        </w:rPr>
        <w:t xml:space="preserve"> (resp. od začatia realizácie hlavných aktivít projektu pred nadobudnutím účinnosti zmluvy o </w:t>
      </w:r>
      <w:r w:rsidR="003F332B" w:rsidRPr="00655D76">
        <w:rPr>
          <w:rFonts w:cstheme="minorHAnsi"/>
        </w:rPr>
        <w:t>PPM</w:t>
      </w:r>
      <w:r w:rsidRPr="00655D76">
        <w:rPr>
          <w:rFonts w:cstheme="minorHAnsi"/>
        </w:rPr>
        <w:t xml:space="preserve"> v zmysle </w:t>
      </w:r>
      <w:r w:rsidR="00DB6D0C" w:rsidRPr="00655D76">
        <w:rPr>
          <w:rFonts w:cstheme="minorHAnsi"/>
        </w:rPr>
        <w:t>odseku 2</w:t>
      </w:r>
      <w:r w:rsidRPr="00655D76">
        <w:rPr>
          <w:rFonts w:cstheme="minorHAnsi"/>
        </w:rPr>
        <w:t xml:space="preserve"> tejto kapitoly) do momentu ukončenia realizácie aktivít projektu, pričom prijímateľ má povinnosť predložiť túto ZMS </w:t>
      </w:r>
      <w:r w:rsidR="003421FA" w:rsidRPr="00655D76">
        <w:rPr>
          <w:rFonts w:cstheme="minorHAnsi"/>
        </w:rPr>
        <w:t>spolu so záverečnou ŽoP v termíne určenom v </w:t>
      </w:r>
      <w:r w:rsidR="00C9704D">
        <w:rPr>
          <w:rFonts w:cstheme="minorHAnsi"/>
        </w:rPr>
        <w:t>kapitole</w:t>
      </w:r>
      <w:r w:rsidR="003421FA" w:rsidRPr="00655D76">
        <w:rPr>
          <w:rFonts w:cstheme="minorHAnsi"/>
        </w:rPr>
        <w:t xml:space="preserve"> </w:t>
      </w:r>
      <w:r w:rsidR="00C9704D">
        <w:rPr>
          <w:rFonts w:cstheme="minorHAnsi"/>
        </w:rPr>
        <w:t>7.</w:t>
      </w:r>
      <w:r w:rsidR="003421FA" w:rsidRPr="00655D76">
        <w:rPr>
          <w:rFonts w:cstheme="minorHAnsi"/>
        </w:rPr>
        <w:t xml:space="preserve"> </w:t>
      </w:r>
      <w:r w:rsidR="00A52D09">
        <w:rPr>
          <w:rFonts w:cstheme="minorHAnsi"/>
        </w:rPr>
        <w:t>Predkladanie dokumentácia k ŽOP</w:t>
      </w:r>
      <w:r w:rsidR="003421FA" w:rsidRPr="00655D76">
        <w:rPr>
          <w:rFonts w:cstheme="minorHAnsi"/>
        </w:rPr>
        <w:t>.</w:t>
      </w:r>
    </w:p>
    <w:p w14:paraId="28D47CF6" w14:textId="55A85011" w:rsidR="005357FB" w:rsidRPr="00655D76" w:rsidRDefault="005035C1">
      <w:pPr>
        <w:spacing w:before="120" w:after="120" w:line="240" w:lineRule="auto"/>
        <w:jc w:val="both"/>
        <w:rPr>
          <w:rFonts w:cstheme="minorHAnsi"/>
        </w:rPr>
      </w:pPr>
      <w:r w:rsidRPr="00655D76">
        <w:rPr>
          <w:rFonts w:cstheme="minorHAnsi"/>
        </w:rPr>
        <w:t>Prijímateľ je povinný k</w:t>
      </w:r>
      <w:r w:rsidR="003421FA" w:rsidRPr="00655D76">
        <w:rPr>
          <w:rFonts w:cstheme="minorHAnsi"/>
        </w:rPr>
        <w:t> </w:t>
      </w:r>
      <w:r w:rsidR="003A4F1A" w:rsidRPr="00655D76">
        <w:rPr>
          <w:rFonts w:cstheme="minorHAnsi"/>
        </w:rPr>
        <w:t>MS</w:t>
      </w:r>
      <w:r w:rsidRPr="00655D76">
        <w:rPr>
          <w:rFonts w:cstheme="minorHAnsi"/>
        </w:rPr>
        <w:t xml:space="preserve"> pripojiť relevantné prílohy v zmysle </w:t>
      </w:r>
      <w:r w:rsidR="00DB6D0C" w:rsidRPr="00655D76">
        <w:rPr>
          <w:rFonts w:cstheme="minorHAnsi"/>
        </w:rPr>
        <w:t>pokynov vykonávateľa.</w:t>
      </w:r>
      <w:r w:rsidRPr="00655D76">
        <w:rPr>
          <w:rFonts w:cstheme="minorHAnsi"/>
        </w:rPr>
        <w:t xml:space="preserve"> Prijímateľ je oprávnený k</w:t>
      </w:r>
      <w:r w:rsidR="003421FA" w:rsidRPr="00655D76">
        <w:rPr>
          <w:rFonts w:cstheme="minorHAnsi"/>
        </w:rPr>
        <w:t> </w:t>
      </w:r>
      <w:r w:rsidR="003A4F1A" w:rsidRPr="00655D76">
        <w:rPr>
          <w:rFonts w:cstheme="minorHAnsi"/>
        </w:rPr>
        <w:t>MS</w:t>
      </w:r>
      <w:r w:rsidRPr="00655D76">
        <w:rPr>
          <w:rFonts w:cstheme="minorHAnsi"/>
        </w:rPr>
        <w:t xml:space="preserve"> pripojiť aj iné relevantné prílohy (napr. fotodokumentáciu, prezenčné listiny a pod.).</w:t>
      </w:r>
      <w:r w:rsidR="00161B8F" w:rsidRPr="00655D76">
        <w:rPr>
          <w:rFonts w:cstheme="minorHAnsi"/>
        </w:rPr>
        <w:t xml:space="preserve"> </w:t>
      </w:r>
      <w:r w:rsidRPr="00655D76">
        <w:rPr>
          <w:rFonts w:cstheme="minorHAnsi"/>
        </w:rPr>
        <w:t>Na úrovn</w:t>
      </w:r>
      <w:r w:rsidR="003A4F1A" w:rsidRPr="00655D76">
        <w:rPr>
          <w:rFonts w:cstheme="minorHAnsi"/>
        </w:rPr>
        <w:t>i projektov je prostredníctvom P</w:t>
      </w:r>
      <w:r w:rsidRPr="00655D76">
        <w:rPr>
          <w:rFonts w:cstheme="minorHAnsi"/>
        </w:rPr>
        <w:t>MS možné sledovať aj iné údaje nad rámec merateľných ukazovateľov. V prípade potreby za účelom monitor</w:t>
      </w:r>
      <w:r w:rsidR="005357FB" w:rsidRPr="00655D76">
        <w:rPr>
          <w:rFonts w:cstheme="minorHAnsi"/>
        </w:rPr>
        <w:t>ovania, hodnotenia a kontroly vykonávateľ</w:t>
      </w:r>
      <w:r w:rsidRPr="00655D76">
        <w:rPr>
          <w:rFonts w:cstheme="minorHAnsi"/>
        </w:rPr>
        <w:t xml:space="preserve"> môže v zmluve o </w:t>
      </w:r>
      <w:r w:rsidR="005357FB" w:rsidRPr="00655D76">
        <w:rPr>
          <w:rFonts w:cstheme="minorHAnsi"/>
        </w:rPr>
        <w:t>PPM</w:t>
      </w:r>
      <w:r w:rsidRPr="00655D76">
        <w:rPr>
          <w:rFonts w:cstheme="minorHAnsi"/>
        </w:rPr>
        <w:t xml:space="preserve"> zadefinovať dodatočné údaje, ktoré bude od prijímateľa vyžadovať a ná</w:t>
      </w:r>
      <w:r w:rsidR="003A4F1A" w:rsidRPr="00655D76">
        <w:rPr>
          <w:rFonts w:cstheme="minorHAnsi"/>
        </w:rPr>
        <w:t>sledne ich môže sledovať cez PMS prostredníctvom príloh k PMS</w:t>
      </w:r>
      <w:r w:rsidR="005357FB" w:rsidRPr="00655D76">
        <w:rPr>
          <w:rFonts w:cstheme="minorHAnsi"/>
        </w:rPr>
        <w:t xml:space="preserve">. </w:t>
      </w:r>
    </w:p>
    <w:p w14:paraId="4C8ABE23" w14:textId="309FFC03" w:rsidR="005357FB" w:rsidRPr="00655D76" w:rsidRDefault="003A4F1A">
      <w:pPr>
        <w:spacing w:before="120" w:after="120" w:line="240" w:lineRule="auto"/>
        <w:jc w:val="both"/>
        <w:rPr>
          <w:rFonts w:cstheme="minorHAnsi"/>
        </w:rPr>
      </w:pPr>
      <w:r w:rsidRPr="00655D76">
        <w:rPr>
          <w:rFonts w:cstheme="minorHAnsi"/>
        </w:rPr>
        <w:t xml:space="preserve">MS </w:t>
      </w:r>
      <w:r w:rsidR="00A11778" w:rsidRPr="00655D76">
        <w:rPr>
          <w:rFonts w:cstheme="minorHAnsi"/>
        </w:rPr>
        <w:t xml:space="preserve">je </w:t>
      </w:r>
      <w:r w:rsidRPr="00655D76">
        <w:rPr>
          <w:rFonts w:cstheme="minorHAnsi"/>
        </w:rPr>
        <w:t xml:space="preserve">prijímateľ </w:t>
      </w:r>
      <w:r w:rsidR="00A11778" w:rsidRPr="00655D76">
        <w:rPr>
          <w:rFonts w:cstheme="minorHAnsi"/>
        </w:rPr>
        <w:t xml:space="preserve">povinný </w:t>
      </w:r>
      <w:r w:rsidRPr="00655D76">
        <w:rPr>
          <w:rFonts w:cstheme="minorHAnsi"/>
        </w:rPr>
        <w:t>zaslať aj v písomnej forme, t. j. elektronicky prostredníctvom ÚPVS alebo v listinnej podobe, v súlade so zmluvou o PPM, vytlačenú a ručne podpísanú, prostredníctvom podateľne, resp. iným spôsobom doručenia (napr. pošta, osobne, kuriér).</w:t>
      </w:r>
      <w:r w:rsidR="00161B8F" w:rsidRPr="00655D76">
        <w:rPr>
          <w:rFonts w:cstheme="minorHAnsi"/>
        </w:rPr>
        <w:t xml:space="preserve"> </w:t>
      </w:r>
      <w:r w:rsidR="005357FB" w:rsidRPr="00655D76">
        <w:rPr>
          <w:rFonts w:cstheme="minorHAnsi"/>
        </w:rPr>
        <w:t xml:space="preserve">Vykonávateľ po doručení </w:t>
      </w:r>
      <w:r w:rsidR="00544B81" w:rsidRPr="00655D76">
        <w:rPr>
          <w:rFonts w:cstheme="minorHAnsi"/>
        </w:rPr>
        <w:t>P</w:t>
      </w:r>
      <w:r w:rsidRPr="00655D76">
        <w:rPr>
          <w:rFonts w:cstheme="minorHAnsi"/>
        </w:rPr>
        <w:t>MS</w:t>
      </w:r>
      <w:r w:rsidR="00544B81" w:rsidRPr="00655D76">
        <w:rPr>
          <w:rFonts w:cstheme="minorHAnsi"/>
        </w:rPr>
        <w:t>/NMS</w:t>
      </w:r>
      <w:r w:rsidR="005357FB" w:rsidRPr="00655D76">
        <w:rPr>
          <w:rFonts w:cstheme="minorHAnsi"/>
        </w:rPr>
        <w:t xml:space="preserve"> pos</w:t>
      </w:r>
      <w:r w:rsidR="00780442" w:rsidRPr="00655D76">
        <w:rPr>
          <w:rFonts w:cstheme="minorHAnsi"/>
        </w:rPr>
        <w:t>údi údaje zadané prijímateľom</w:t>
      </w:r>
      <w:r w:rsidR="005357FB" w:rsidRPr="00655D76">
        <w:rPr>
          <w:rFonts w:cstheme="minorHAnsi"/>
        </w:rPr>
        <w:t xml:space="preserve"> v lehote do 25 pracovných dní od fyzického pridelenia MS príslušnému projektovému manažérovi vykonávateľa. Do tohto času sa nezapočítava čas, ktorý prijímateľ potreboval na úpravy a/alebo doplnenie </w:t>
      </w:r>
      <w:r w:rsidRPr="00655D76">
        <w:rPr>
          <w:rFonts w:cstheme="minorHAnsi"/>
        </w:rPr>
        <w:t>MS</w:t>
      </w:r>
      <w:r w:rsidR="005357FB" w:rsidRPr="00655D76">
        <w:rPr>
          <w:rFonts w:cstheme="minorHAnsi"/>
        </w:rPr>
        <w:t>.</w:t>
      </w:r>
    </w:p>
    <w:p w14:paraId="54C083F4" w14:textId="4BFDF8DB" w:rsidR="00161B8F" w:rsidRPr="00655D76" w:rsidRDefault="00544B81">
      <w:pPr>
        <w:spacing w:before="120" w:after="120" w:line="240" w:lineRule="auto"/>
        <w:jc w:val="both"/>
      </w:pPr>
      <w:r w:rsidRPr="00655D76">
        <w:t>Vykonávateľ po doručení ZMS posúdi údaje zadané prijímateľom v lehote určenej na výkon kontroly záverečnej ŽoP.</w:t>
      </w:r>
      <w:r w:rsidR="00161B8F" w:rsidRPr="00655D76">
        <w:t xml:space="preserve"> </w:t>
      </w:r>
      <w:r w:rsidR="005357FB" w:rsidRPr="00655D76">
        <w:t xml:space="preserve">Vykonávateľ v prípade potreby doplnenia, resp. opravy </w:t>
      </w:r>
      <w:r w:rsidRPr="00655D76">
        <w:t>MS</w:t>
      </w:r>
      <w:r w:rsidR="003C3DFD" w:rsidRPr="00655D76">
        <w:t>,</w:t>
      </w:r>
      <w:r w:rsidR="005357FB" w:rsidRPr="00655D76">
        <w:t xml:space="preserve"> vyzve prijímateľa </w:t>
      </w:r>
      <w:r w:rsidRPr="00655D76">
        <w:t>emailom</w:t>
      </w:r>
      <w:r w:rsidR="005357FB" w:rsidRPr="00655D76">
        <w:t xml:space="preserve"> na úpravu a/alebo doplnenie príslušnej MS v termíne </w:t>
      </w:r>
      <w:r w:rsidR="005357FB" w:rsidRPr="00C04B28">
        <w:rPr>
          <w:b/>
          <w:bCs/>
        </w:rPr>
        <w:t>minimálne 5 pracovných dní</w:t>
      </w:r>
      <w:r w:rsidR="005357FB" w:rsidRPr="00655D76">
        <w:t xml:space="preserve"> od doručenia výzvy</w:t>
      </w:r>
      <w:r w:rsidR="003C3DFD" w:rsidRPr="00655D76">
        <w:t>,</w:t>
      </w:r>
      <w:r w:rsidR="005357FB" w:rsidRPr="00655D76">
        <w:t xml:space="preserve"> na úpravu a/alebo doplnenie príslušnej MS. Kontrola </w:t>
      </w:r>
      <w:r w:rsidR="009641FA" w:rsidRPr="00655D76">
        <w:t>MS</w:t>
      </w:r>
      <w:r w:rsidR="005357FB" w:rsidRPr="00655D76">
        <w:t xml:space="preserve"> je ukončená momentom zaslania informácie vykonávateľa o schválení </w:t>
      </w:r>
      <w:r w:rsidRPr="00655D76">
        <w:t>MS</w:t>
      </w:r>
      <w:r w:rsidR="005357FB" w:rsidRPr="00655D76">
        <w:t xml:space="preserve"> prijímateľovi </w:t>
      </w:r>
      <w:r w:rsidRPr="00655D76">
        <w:t>emailom</w:t>
      </w:r>
      <w:r w:rsidR="005357FB" w:rsidRPr="00655D76">
        <w:t xml:space="preserve">. </w:t>
      </w:r>
    </w:p>
    <w:p w14:paraId="6C3322AC" w14:textId="3666F216" w:rsidR="008E66AC" w:rsidRPr="00655D76" w:rsidRDefault="005357FB">
      <w:pPr>
        <w:spacing w:before="120" w:after="120" w:line="240" w:lineRule="auto"/>
        <w:jc w:val="both"/>
        <w:rPr>
          <w:rFonts w:cstheme="minorHAnsi"/>
        </w:rPr>
      </w:pPr>
      <w:r w:rsidRPr="00655D76">
        <w:rPr>
          <w:rFonts w:cstheme="minorHAnsi"/>
        </w:rPr>
        <w:t xml:space="preserve">V prípade nesplnenia povinnosti prijímateľa predložiť </w:t>
      </w:r>
      <w:r w:rsidR="009641FA" w:rsidRPr="00655D76">
        <w:rPr>
          <w:rFonts w:cstheme="minorHAnsi"/>
        </w:rPr>
        <w:t>MS</w:t>
      </w:r>
      <w:r w:rsidRPr="00655D76">
        <w:rPr>
          <w:rFonts w:cstheme="minorHAnsi"/>
        </w:rPr>
        <w:t xml:space="preserve"> v stanovenom termíne</w:t>
      </w:r>
      <w:r w:rsidR="00135FC0">
        <w:rPr>
          <w:rFonts w:cstheme="minorHAnsi"/>
        </w:rPr>
        <w:t>,</w:t>
      </w:r>
      <w:r w:rsidR="002B1D72">
        <w:rPr>
          <w:rFonts w:cstheme="minorHAnsi"/>
        </w:rPr>
        <w:t xml:space="preserve"> </w:t>
      </w:r>
      <w:r w:rsidR="002B1D72" w:rsidRPr="002B1D72">
        <w:rPr>
          <w:rFonts w:cstheme="minorHAnsi"/>
        </w:rPr>
        <w:t>zašle</w:t>
      </w:r>
      <w:r w:rsidRPr="00655D76">
        <w:rPr>
          <w:rFonts w:cstheme="minorHAnsi"/>
        </w:rPr>
        <w:t xml:space="preserve"> vykonávateľ elektronicky, resp. listom prijímateľovi upomienku. Nesplnenie povinnosti predloženia </w:t>
      </w:r>
      <w:r w:rsidR="00544B81" w:rsidRPr="00655D76">
        <w:rPr>
          <w:rFonts w:cstheme="minorHAnsi"/>
        </w:rPr>
        <w:t>MS</w:t>
      </w:r>
      <w:r w:rsidRPr="00655D76">
        <w:rPr>
          <w:rFonts w:cstheme="minorHAnsi"/>
        </w:rPr>
        <w:t xml:space="preserve"> (</w:t>
      </w:r>
      <w:r w:rsidR="006610DD" w:rsidRPr="00655D76">
        <w:rPr>
          <w:rFonts w:cstheme="minorHAnsi"/>
        </w:rPr>
        <w:t>čl.</w:t>
      </w:r>
      <w:r w:rsidR="00D33F96" w:rsidRPr="00655D76">
        <w:rPr>
          <w:rFonts w:cstheme="minorHAnsi"/>
        </w:rPr>
        <w:t> </w:t>
      </w:r>
      <w:r w:rsidR="006610DD" w:rsidRPr="00655D76">
        <w:rPr>
          <w:rFonts w:cstheme="minorHAnsi"/>
        </w:rPr>
        <w:t>5</w:t>
      </w:r>
      <w:r w:rsidRPr="00655D76">
        <w:rPr>
          <w:rFonts w:cstheme="minorHAnsi"/>
        </w:rPr>
        <w:t xml:space="preserve"> VZP) v stanovenej lehote je porušením zmluvy o PPM.</w:t>
      </w:r>
      <w:r w:rsidR="00161B8F" w:rsidRPr="00655D76">
        <w:rPr>
          <w:rFonts w:cstheme="minorHAnsi"/>
        </w:rPr>
        <w:t xml:space="preserve"> </w:t>
      </w:r>
      <w:r w:rsidR="008E66AC" w:rsidRPr="00655D76">
        <w:rPr>
          <w:rFonts w:cstheme="minorHAnsi"/>
        </w:rPr>
        <w:t xml:space="preserve">NMS predstavuje nástroj vykonávateľa </w:t>
      </w:r>
      <w:r w:rsidR="003C3DFD" w:rsidRPr="00655D76">
        <w:rPr>
          <w:rFonts w:cstheme="minorHAnsi"/>
        </w:rPr>
        <w:t xml:space="preserve">na </w:t>
      </w:r>
      <w:r w:rsidR="008E66AC" w:rsidRPr="00655D76">
        <w:rPr>
          <w:rFonts w:cstheme="minorHAnsi"/>
        </w:rPr>
        <w:t>zber informácií o projekte, na základe ktorých vyhodnocuje zachovanie účelu PPM. Povinnosť vypracovať NMS projektu je primárne naviazaná na obdobie udržateľnosti projektu</w:t>
      </w:r>
      <w:r w:rsidR="00544B81" w:rsidRPr="00655D76">
        <w:rPr>
          <w:rFonts w:cstheme="minorHAnsi"/>
        </w:rPr>
        <w:t>.</w:t>
      </w:r>
    </w:p>
    <w:p w14:paraId="00C62436" w14:textId="292B51C2" w:rsidR="008E66AC" w:rsidRPr="00655D76" w:rsidRDefault="008E66AC" w:rsidP="00E74657">
      <w:pPr>
        <w:spacing w:before="120" w:after="120" w:line="240" w:lineRule="auto"/>
        <w:jc w:val="both"/>
        <w:rPr>
          <w:rFonts w:cstheme="minorHAnsi"/>
        </w:rPr>
      </w:pPr>
      <w:r w:rsidRPr="00655D76">
        <w:rPr>
          <w:rFonts w:cstheme="minorHAnsi"/>
        </w:rPr>
        <w:lastRenderedPageBreak/>
        <w:t>NMS môže v prípade potreby obsahovať prílohy. Ide najmä o dokumenty preukazujúce informácie uvádzané v správe (napr. preukázanie splnenia pravidiel publicity doložením fotodokumentácie z</w:t>
      </w:r>
      <w:r w:rsidR="00DC4DF9" w:rsidRPr="00655D76">
        <w:rPr>
          <w:rFonts w:cstheme="minorHAnsi"/>
        </w:rPr>
        <w:t> </w:t>
      </w:r>
      <w:r w:rsidRPr="00655D76">
        <w:rPr>
          <w:rFonts w:cstheme="minorHAnsi"/>
        </w:rPr>
        <w:t>miesta umiestnenia stálej tabule a pod.).</w:t>
      </w:r>
    </w:p>
    <w:p w14:paraId="4C67EBAE" w14:textId="2419F9F6" w:rsidR="00453846" w:rsidRPr="00655D76" w:rsidRDefault="00D05032" w:rsidP="00E74657">
      <w:pPr>
        <w:spacing w:before="120" w:after="120" w:line="240" w:lineRule="auto"/>
        <w:jc w:val="both"/>
        <w:rPr>
          <w:rFonts w:cstheme="minorHAnsi"/>
        </w:rPr>
      </w:pPr>
      <w:r w:rsidRPr="00655D76">
        <w:rPr>
          <w:rFonts w:cstheme="minorHAnsi"/>
        </w:rPr>
        <w:t xml:space="preserve">Prijímateľ predkladá NMS do 30 kalendárnych dní od uplynutia monitorovaného obdobia. Za prvé monitorované obdobie sa považuje obdobie od ukončenia realizácie aktivít projektu (t. j. kalendárny deň nasledujúci po poslednom dni monitorovaného obdobia ZMS) do 12 mesiacov odo dňa finančného ukončenia projektu. Ďalšie NMS sa predkladajú každých 12 mesiacov až do doby uplynutia obdobia udržateľnosti projektu. </w:t>
      </w:r>
    </w:p>
    <w:p w14:paraId="49C957AA" w14:textId="386E0761" w:rsidR="00D05032" w:rsidRPr="00655D76" w:rsidRDefault="00924D9C" w:rsidP="00E74657">
      <w:pPr>
        <w:spacing w:before="120" w:after="120" w:line="240" w:lineRule="auto"/>
        <w:jc w:val="both"/>
        <w:rPr>
          <w:rFonts w:cstheme="minorHAnsi"/>
        </w:rPr>
      </w:pPr>
      <w:r>
        <w:rPr>
          <w:rFonts w:cstheme="minorHAnsi"/>
        </w:rPr>
        <w:t>Vykonávateľ</w:t>
      </w:r>
      <w:r w:rsidR="00D05032" w:rsidRPr="00655D76">
        <w:rPr>
          <w:rFonts w:cstheme="minorHAnsi"/>
        </w:rPr>
        <w:t xml:space="preserve"> je oprávnený </w:t>
      </w:r>
      <w:r w:rsidR="00D05032" w:rsidRPr="00655D76">
        <w:rPr>
          <w:rFonts w:cstheme="minorHAnsi"/>
          <w:b/>
        </w:rPr>
        <w:t>neschváliť poslednú NMS</w:t>
      </w:r>
      <w:r w:rsidR="00D05032" w:rsidRPr="00655D76">
        <w:rPr>
          <w:rFonts w:cstheme="minorHAnsi"/>
        </w:rPr>
        <w:t xml:space="preserve"> najmä v prípadoch, ak</w:t>
      </w:r>
      <w:r w:rsidR="00453846" w:rsidRPr="00655D76">
        <w:rPr>
          <w:rFonts w:cstheme="minorHAnsi"/>
        </w:rPr>
        <w:t>:</w:t>
      </w:r>
    </w:p>
    <w:p w14:paraId="4C34F7D0" w14:textId="5D3C5C2A" w:rsidR="00C20952"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by tým ohrozil alebo znemožnil vysporiadanie nezrovnalosti alebo iné porušenia zmluvy o PPM s finančným dopadom, ktoré existujú v čase jej predloženia, </w:t>
      </w:r>
    </w:p>
    <w:p w14:paraId="2713C559" w14:textId="77777777" w:rsidR="00C20952"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je evidované akékoľvek podozrenie z nezrovnalosti, najmä však v prípade súbežne prebiehajúceho trestného konania pre trestný čin súvisiaci s projektom, </w:t>
      </w:r>
    </w:p>
    <w:p w14:paraId="06788626" w14:textId="1BECDF82" w:rsidR="00700B6D"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je projekt predmetom výkonu auditu alebo kontroly oprávnenými osobami v súlade s </w:t>
      </w:r>
      <w:r w:rsidR="006610DD" w:rsidRPr="00655D76">
        <w:rPr>
          <w:rFonts w:cstheme="minorHAnsi"/>
        </w:rPr>
        <w:t>čl</w:t>
      </w:r>
      <w:r w:rsidR="0017478D">
        <w:rPr>
          <w:rFonts w:cstheme="minorHAnsi"/>
        </w:rPr>
        <w:t>.</w:t>
      </w:r>
      <w:r w:rsidR="006610DD" w:rsidRPr="00655D76">
        <w:rPr>
          <w:rFonts w:cstheme="minorHAnsi"/>
        </w:rPr>
        <w:t xml:space="preserve"> 13</w:t>
      </w:r>
      <w:r w:rsidRPr="00655D76">
        <w:rPr>
          <w:rFonts w:cstheme="minorHAnsi"/>
        </w:rPr>
        <w:t xml:space="preserve"> VZP a zistenia počas prebiehajúceho auditu/kontroly predbežne obsahujú zistenia, ktoré by mohli zakladať nezrovnalosť alebo iné porušenia </w:t>
      </w:r>
      <w:r w:rsidR="00552217">
        <w:rPr>
          <w:rFonts w:cstheme="minorHAnsi"/>
        </w:rPr>
        <w:t>z</w:t>
      </w:r>
      <w:r w:rsidRPr="00655D76">
        <w:rPr>
          <w:rFonts w:cstheme="minorHAnsi"/>
        </w:rPr>
        <w:t>mluvy o PPM s finančným dopadom.</w:t>
      </w:r>
    </w:p>
    <w:p w14:paraId="4A7222FE" w14:textId="62AAD395" w:rsidR="00E520B3" w:rsidRPr="00655D76" w:rsidRDefault="002A798E" w:rsidP="00E74657">
      <w:pPr>
        <w:pStyle w:val="Nadpis2"/>
        <w:spacing w:before="360" w:after="360" w:line="240" w:lineRule="auto"/>
        <w:ind w:left="567" w:hanging="578"/>
        <w:rPr>
          <w:rFonts w:asciiTheme="minorHAnsi" w:hAnsiTheme="minorHAnsi" w:cstheme="minorHAnsi"/>
        </w:rPr>
      </w:pPr>
      <w:bookmarkStart w:id="291" w:name="_Toc201132418"/>
      <w:r w:rsidRPr="00655D76">
        <w:rPr>
          <w:rFonts w:asciiTheme="minorHAnsi" w:hAnsiTheme="minorHAnsi" w:cstheme="minorHAnsi"/>
        </w:rPr>
        <w:t xml:space="preserve">Opatrenia na strane </w:t>
      </w:r>
      <w:r w:rsidR="0B9BD0CA" w:rsidRPr="00655D76">
        <w:rPr>
          <w:rFonts w:asciiTheme="minorHAnsi" w:hAnsiTheme="minorHAnsi" w:cstheme="minorHAnsi"/>
        </w:rPr>
        <w:t>vykonávateľa</w:t>
      </w:r>
      <w:r w:rsidRPr="00655D76">
        <w:rPr>
          <w:rFonts w:asciiTheme="minorHAnsi" w:hAnsiTheme="minorHAnsi" w:cstheme="minorHAnsi"/>
        </w:rPr>
        <w:t xml:space="preserve"> na základe analýzy výsledkov monitorovania projektu</w:t>
      </w:r>
      <w:bookmarkEnd w:id="291"/>
    </w:p>
    <w:p w14:paraId="17B55A25" w14:textId="3DA40501" w:rsidR="00E520B3" w:rsidRPr="00655D76" w:rsidRDefault="00E520B3" w:rsidP="00E74657">
      <w:pPr>
        <w:spacing w:before="120" w:after="120" w:line="240" w:lineRule="auto"/>
        <w:jc w:val="both"/>
        <w:rPr>
          <w:rFonts w:cstheme="minorHAnsi"/>
        </w:rPr>
      </w:pPr>
      <w:r w:rsidRPr="00655D76">
        <w:rPr>
          <w:rFonts w:cstheme="minorHAnsi"/>
        </w:rPr>
        <w:t xml:space="preserve">Vykonávateľ počas procesu monitorovania projektu analyzuje informácie o príslušnom projekte. Vykonávateľ na základe posúdenia </w:t>
      </w:r>
      <w:r w:rsidR="00FD240E" w:rsidRPr="00655D76">
        <w:rPr>
          <w:rFonts w:cstheme="minorHAnsi"/>
        </w:rPr>
        <w:t>MS</w:t>
      </w:r>
      <w:r w:rsidRPr="00655D76">
        <w:rPr>
          <w:rFonts w:cstheme="minorHAnsi"/>
        </w:rPr>
        <w:t xml:space="preserve">, ŽoP a ich príloh s ohľadom na pôvodný návrh projektu môže: </w:t>
      </w:r>
    </w:p>
    <w:p w14:paraId="234FF830" w14:textId="59982C0C" w:rsidR="0089730F" w:rsidRPr="00655D76" w:rsidRDefault="00E520B3" w:rsidP="00E74657">
      <w:pPr>
        <w:pStyle w:val="Odsekzoznamu"/>
        <w:numPr>
          <w:ilvl w:val="0"/>
          <w:numId w:val="22"/>
        </w:numPr>
        <w:spacing w:before="120" w:after="120" w:line="240" w:lineRule="auto"/>
        <w:ind w:left="709" w:hanging="425"/>
        <w:jc w:val="both"/>
        <w:rPr>
          <w:rFonts w:cstheme="minorHAnsi"/>
        </w:rPr>
      </w:pPr>
      <w:r w:rsidRPr="00655D76">
        <w:rPr>
          <w:rFonts w:cstheme="minorHAnsi"/>
        </w:rPr>
        <w:t xml:space="preserve">vykonať </w:t>
      </w:r>
      <w:r w:rsidR="009C4928" w:rsidRPr="00655D76">
        <w:rPr>
          <w:rFonts w:cstheme="minorHAnsi"/>
        </w:rPr>
        <w:t xml:space="preserve">FKnM </w:t>
      </w:r>
      <w:r w:rsidRPr="00655D76">
        <w:rPr>
          <w:rFonts w:cstheme="minorHAnsi"/>
        </w:rPr>
        <w:t>najmä v súvislosti s dodržaním harmonogramu realizácie aktivít, proporcionalitou použitých finančných zdrojov k dosahovaným výstupom a výraznejším</w:t>
      </w:r>
      <w:r w:rsidR="00700B6D" w:rsidRPr="00655D76">
        <w:rPr>
          <w:rFonts w:cstheme="minorHAnsi"/>
        </w:rPr>
        <w:t>i zmenami rozpočtov aktivít,</w:t>
      </w:r>
    </w:p>
    <w:p w14:paraId="4DF10C7F" w14:textId="2BF31152" w:rsidR="0089730F" w:rsidRPr="00655D76" w:rsidRDefault="00E520B3" w:rsidP="00E74657">
      <w:pPr>
        <w:pStyle w:val="Odsekzoznamu"/>
        <w:numPr>
          <w:ilvl w:val="0"/>
          <w:numId w:val="22"/>
        </w:numPr>
        <w:spacing w:before="120" w:after="120" w:line="240" w:lineRule="auto"/>
        <w:ind w:left="709" w:hanging="425"/>
        <w:jc w:val="both"/>
        <w:rPr>
          <w:rFonts w:cstheme="minorHAnsi"/>
        </w:rPr>
      </w:pPr>
      <w:r w:rsidRPr="00655D76">
        <w:rPr>
          <w:rFonts w:cstheme="minorHAnsi"/>
        </w:rPr>
        <w:t xml:space="preserve">krátiť rozpočet v súlade s podmienkami definovanými </w:t>
      </w:r>
      <w:r w:rsidR="0089730F" w:rsidRPr="00655D76">
        <w:rPr>
          <w:rFonts w:cstheme="minorHAnsi"/>
        </w:rPr>
        <w:t>v čl.</w:t>
      </w:r>
      <w:r w:rsidR="006610DD" w:rsidRPr="00655D76">
        <w:rPr>
          <w:rFonts w:cstheme="minorHAnsi"/>
        </w:rPr>
        <w:t xml:space="preserve"> 14</w:t>
      </w:r>
      <w:r w:rsidR="00700B6D" w:rsidRPr="00655D76">
        <w:rPr>
          <w:rFonts w:cstheme="minorHAnsi"/>
        </w:rPr>
        <w:t xml:space="preserve"> VZP,</w:t>
      </w:r>
    </w:p>
    <w:p w14:paraId="337953C8" w14:textId="3273EE65" w:rsidR="00E520B3" w:rsidRPr="00655D76" w:rsidRDefault="00E520B3" w:rsidP="00E74657">
      <w:pPr>
        <w:pStyle w:val="Odsekzoznamu"/>
        <w:numPr>
          <w:ilvl w:val="0"/>
          <w:numId w:val="22"/>
        </w:numPr>
        <w:spacing w:before="120" w:after="120" w:line="240" w:lineRule="auto"/>
        <w:ind w:left="709" w:hanging="425"/>
        <w:contextualSpacing w:val="0"/>
        <w:jc w:val="both"/>
        <w:rPr>
          <w:rFonts w:cstheme="minorHAnsi"/>
        </w:rPr>
      </w:pPr>
      <w:r w:rsidRPr="00655D76">
        <w:rPr>
          <w:rFonts w:cstheme="minorHAnsi"/>
        </w:rPr>
        <w:t xml:space="preserve">odstúpiť od zmluvy o </w:t>
      </w:r>
      <w:r w:rsidR="0089730F" w:rsidRPr="00655D76">
        <w:rPr>
          <w:rFonts w:cstheme="minorHAnsi"/>
        </w:rPr>
        <w:t>PPM</w:t>
      </w:r>
      <w:r w:rsidRPr="00655D76">
        <w:rPr>
          <w:rFonts w:cstheme="minorHAnsi"/>
        </w:rPr>
        <w:t>.</w:t>
      </w:r>
    </w:p>
    <w:p w14:paraId="1A95E6E1" w14:textId="69DD2547" w:rsidR="00700B6D" w:rsidRPr="00655D76" w:rsidRDefault="0089730F" w:rsidP="00E74657">
      <w:pPr>
        <w:spacing w:before="120" w:after="120" w:line="240" w:lineRule="auto"/>
        <w:jc w:val="both"/>
        <w:rPr>
          <w:rFonts w:cstheme="minorHAnsi"/>
        </w:rPr>
      </w:pPr>
      <w:r w:rsidRPr="00655D76">
        <w:rPr>
          <w:rFonts w:cstheme="minorHAnsi"/>
        </w:rPr>
        <w:t xml:space="preserve">Vykonávateľ je oprávnený odstúpiť od zmluvy o PPM v prípade, že prijímateľ </w:t>
      </w:r>
      <w:r w:rsidRPr="00655D76">
        <w:rPr>
          <w:rFonts w:cstheme="minorHAnsi"/>
          <w:b/>
        </w:rPr>
        <w:t>nezačne s realizáciou</w:t>
      </w:r>
      <w:r w:rsidRPr="00655D76">
        <w:rPr>
          <w:rFonts w:cstheme="minorHAnsi"/>
        </w:rPr>
        <w:t xml:space="preserve"> hlavných aktivít projektu </w:t>
      </w:r>
      <w:r w:rsidRPr="00655D76">
        <w:rPr>
          <w:rFonts w:cstheme="minorHAnsi"/>
          <w:b/>
        </w:rPr>
        <w:t>do 3 mesiacov od termínu uvedeného v prílohe č. 2 zmluvy o PPM</w:t>
      </w:r>
      <w:r w:rsidRPr="00655D76">
        <w:rPr>
          <w:rFonts w:cstheme="minorHAnsi"/>
        </w:rPr>
        <w:t xml:space="preserve"> (</w:t>
      </w:r>
      <w:r w:rsidR="006C323E" w:rsidRPr="00655D76">
        <w:rPr>
          <w:rFonts w:cstheme="minorHAnsi"/>
        </w:rPr>
        <w:t>Opis projektu</w:t>
      </w:r>
      <w:r w:rsidRPr="00655D76">
        <w:rPr>
          <w:rFonts w:cstheme="minorHAnsi"/>
        </w:rPr>
        <w:t xml:space="preserve">, pričom za začiatok realizácie hlavných aktivít projektu sa nepovažuje začatie verejného obstarávania) a prijímateľ nepožiadal v stanovenej dobe o zmenu zmluvy o PPM a to do 5 pracovných dní od skompletizovania prvej </w:t>
      </w:r>
      <w:r w:rsidR="00FD240E" w:rsidRPr="00655D76">
        <w:rPr>
          <w:rFonts w:cstheme="minorHAnsi"/>
        </w:rPr>
        <w:t>MS</w:t>
      </w:r>
      <w:r w:rsidRPr="00655D76">
        <w:rPr>
          <w:rFonts w:cstheme="minorHAnsi"/>
        </w:rPr>
        <w:t xml:space="preserve"> alebo od zistenia tejto skutočnosti, podľa toho, ktorý z uvedených prípadov nastane skôr. </w:t>
      </w:r>
    </w:p>
    <w:p w14:paraId="3C582659" w14:textId="63EC0A5B" w:rsidR="0089730F" w:rsidRPr="00655D76" w:rsidRDefault="0089730F" w:rsidP="00E74657">
      <w:pPr>
        <w:spacing w:before="120" w:after="120" w:line="240" w:lineRule="auto"/>
        <w:jc w:val="both"/>
        <w:rPr>
          <w:rFonts w:cstheme="minorHAnsi"/>
        </w:rPr>
      </w:pPr>
      <w:r w:rsidRPr="00655D76">
        <w:rPr>
          <w:rFonts w:cstheme="minorHAnsi"/>
        </w:rPr>
        <w:t xml:space="preserve">Vykonávateľ je oprávnený uplatniť vyššie spomenutý sankčný mechanizmus (t. j. odstúpenie od </w:t>
      </w:r>
      <w:r w:rsidR="007A0F11" w:rsidRPr="00655D76">
        <w:rPr>
          <w:rFonts w:cstheme="minorHAnsi"/>
        </w:rPr>
        <w:t>z</w:t>
      </w:r>
      <w:r w:rsidRPr="00655D76">
        <w:rPr>
          <w:rFonts w:cstheme="minorHAnsi"/>
        </w:rPr>
        <w:t>mluvy o PPM) pre prípady nenapĺňania zmluvne stanovených hodnôt merateľných ukazovateľov zo strany prijímateľa, resp. neudržania hodnôt merateľných ukazovateľov dosiahnutých bezprostredne po ukončení realizácie projektu a tiež uplatní sankcie vo forme krátenia každej rozpočtovej položky (podpoložky) prísluš</w:t>
      </w:r>
      <w:r w:rsidR="0044184D" w:rsidRPr="00655D76">
        <w:rPr>
          <w:rFonts w:cstheme="minorHAnsi"/>
        </w:rPr>
        <w:t xml:space="preserve">ným percentom podľa Tabuľky č. </w:t>
      </w:r>
      <w:r w:rsidR="0086497F" w:rsidRPr="00655D76">
        <w:rPr>
          <w:rFonts w:cstheme="minorHAnsi"/>
        </w:rPr>
        <w:t xml:space="preserve">15 </w:t>
      </w:r>
      <w:r w:rsidRPr="00655D76">
        <w:rPr>
          <w:rFonts w:cstheme="minorHAnsi"/>
        </w:rPr>
        <w:t>nasledovne:</w:t>
      </w:r>
    </w:p>
    <w:p w14:paraId="1CC3EC7E" w14:textId="4A24DFDE" w:rsidR="0089730F" w:rsidRPr="00655D76" w:rsidRDefault="0044184D" w:rsidP="00E74657">
      <w:pPr>
        <w:spacing w:before="120" w:after="120" w:line="240" w:lineRule="auto"/>
        <w:jc w:val="both"/>
        <w:rPr>
          <w:rFonts w:cstheme="minorHAnsi"/>
        </w:rPr>
      </w:pPr>
      <w:r w:rsidRPr="00655D76">
        <w:rPr>
          <w:rFonts w:cstheme="minorHAnsi"/>
        </w:rPr>
        <w:t xml:space="preserve">Tabuľka č. </w:t>
      </w:r>
      <w:r w:rsidR="0086497F" w:rsidRPr="00655D76">
        <w:rPr>
          <w:rFonts w:cstheme="minorHAnsi"/>
        </w:rPr>
        <w:t>15</w:t>
      </w:r>
      <w:r w:rsidR="0089730F" w:rsidRPr="00655D76">
        <w:rPr>
          <w:rFonts w:cstheme="minorHAnsi"/>
        </w:rPr>
        <w:t xml:space="preserve">: </w:t>
      </w:r>
      <w:r w:rsidR="0089730F" w:rsidRPr="00655D76">
        <w:rPr>
          <w:rFonts w:cstheme="minorHAnsi"/>
          <w:b/>
        </w:rPr>
        <w:t xml:space="preserve">Výška </w:t>
      </w:r>
      <w:r w:rsidR="00285F9A" w:rsidRPr="00655D76">
        <w:rPr>
          <w:rFonts w:cstheme="minorHAnsi"/>
          <w:b/>
        </w:rPr>
        <w:t xml:space="preserve">prostriedkov mechanizmu </w:t>
      </w:r>
      <w:r w:rsidR="0089730F" w:rsidRPr="00655D76">
        <w:rPr>
          <w:rFonts w:cstheme="minorHAnsi"/>
          <w:b/>
        </w:rPr>
        <w:t>v súvislosti s mierou naplnenia merateľného ukazovateľa</w:t>
      </w:r>
    </w:p>
    <w:tbl>
      <w:tblPr>
        <w:tblStyle w:val="Mriekatabuky"/>
        <w:tblW w:w="9072" w:type="dxa"/>
        <w:tblInd w:w="-5" w:type="dxa"/>
        <w:tblLook w:val="04A0" w:firstRow="1" w:lastRow="0" w:firstColumn="1" w:lastColumn="0" w:noHBand="0" w:noVBand="1"/>
      </w:tblPr>
      <w:tblGrid>
        <w:gridCol w:w="2977"/>
        <w:gridCol w:w="6095"/>
      </w:tblGrid>
      <w:tr w:rsidR="0089730F" w:rsidRPr="00655D76" w14:paraId="087DA29C" w14:textId="77777777" w:rsidTr="00700B6D">
        <w:tc>
          <w:tcPr>
            <w:tcW w:w="2977" w:type="dxa"/>
            <w:shd w:val="clear" w:color="auto" w:fill="EBF2F9" w:themeFill="accent1" w:themeFillTint="99"/>
            <w:vAlign w:val="center"/>
          </w:tcPr>
          <w:p w14:paraId="23544E2E" w14:textId="77777777" w:rsidR="0089730F" w:rsidRPr="00E74657" w:rsidRDefault="0089730F" w:rsidP="00E74657">
            <w:pPr>
              <w:spacing w:before="120" w:after="120"/>
              <w:jc w:val="center"/>
              <w:rPr>
                <w:rFonts w:cstheme="minorHAnsi"/>
                <w:b/>
                <w:sz w:val="20"/>
                <w:szCs w:val="20"/>
              </w:rPr>
            </w:pPr>
            <w:r w:rsidRPr="00E74657">
              <w:rPr>
                <w:rFonts w:cstheme="minorHAnsi"/>
                <w:b/>
                <w:sz w:val="20"/>
                <w:szCs w:val="20"/>
              </w:rPr>
              <w:lastRenderedPageBreak/>
              <w:t>% naplnenia merateľných ukazovateľov</w:t>
            </w:r>
          </w:p>
        </w:tc>
        <w:tc>
          <w:tcPr>
            <w:tcW w:w="6095" w:type="dxa"/>
            <w:shd w:val="clear" w:color="auto" w:fill="EBF2F9" w:themeFill="accent1" w:themeFillTint="99"/>
            <w:vAlign w:val="center"/>
          </w:tcPr>
          <w:p w14:paraId="7447FB39" w14:textId="77777777" w:rsidR="0089730F" w:rsidRPr="00E74657" w:rsidRDefault="00285F9A" w:rsidP="00E74657">
            <w:pPr>
              <w:spacing w:before="120" w:after="120"/>
              <w:rPr>
                <w:rFonts w:cstheme="minorHAnsi"/>
                <w:b/>
                <w:sz w:val="20"/>
                <w:szCs w:val="20"/>
              </w:rPr>
            </w:pPr>
            <w:r w:rsidRPr="00E74657">
              <w:rPr>
                <w:rFonts w:cstheme="minorHAnsi"/>
                <w:b/>
                <w:sz w:val="20"/>
                <w:szCs w:val="20"/>
              </w:rPr>
              <w:t>Výška poskytnutých prostriedkov mechanizmu</w:t>
            </w:r>
          </w:p>
        </w:tc>
      </w:tr>
      <w:tr w:rsidR="0089730F" w:rsidRPr="00655D76" w14:paraId="5F357617" w14:textId="77777777" w:rsidTr="00700B6D">
        <w:tc>
          <w:tcPr>
            <w:tcW w:w="2977" w:type="dxa"/>
          </w:tcPr>
          <w:p w14:paraId="56D3F989"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od 95 do 100 %</w:t>
            </w:r>
          </w:p>
        </w:tc>
        <w:tc>
          <w:tcPr>
            <w:tcW w:w="6095" w:type="dxa"/>
          </w:tcPr>
          <w:p w14:paraId="1D18E5D2"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Možnosť čerpania rozpočtu vo výške 100 %</w:t>
            </w:r>
          </w:p>
        </w:tc>
      </w:tr>
      <w:tr w:rsidR="0089730F" w:rsidRPr="00655D76" w14:paraId="62FF0FF6" w14:textId="77777777" w:rsidTr="00700B6D">
        <w:tc>
          <w:tcPr>
            <w:tcW w:w="2977" w:type="dxa"/>
          </w:tcPr>
          <w:p w14:paraId="2100312A" w14:textId="03AD1D12"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 </w:t>
            </w:r>
            <w:r w:rsidR="00E57A3C" w:rsidRPr="00E74657">
              <w:rPr>
                <w:rFonts w:cstheme="minorHAnsi"/>
                <w:sz w:val="20"/>
                <w:szCs w:val="20"/>
              </w:rPr>
              <w:t>6</w:t>
            </w:r>
            <w:r w:rsidRPr="00E74657">
              <w:rPr>
                <w:rFonts w:cstheme="minorHAnsi"/>
                <w:sz w:val="20"/>
                <w:szCs w:val="20"/>
              </w:rPr>
              <w:t>0</w:t>
            </w:r>
            <w:r w:rsidR="00E57A3C" w:rsidRPr="00E74657">
              <w:rPr>
                <w:rFonts w:cstheme="minorHAnsi"/>
                <w:sz w:val="20"/>
                <w:szCs w:val="20"/>
              </w:rPr>
              <w:t xml:space="preserve"> (vrátane)</w:t>
            </w:r>
            <w:r w:rsidRPr="00E74657">
              <w:rPr>
                <w:rFonts w:cstheme="minorHAnsi"/>
                <w:sz w:val="20"/>
                <w:szCs w:val="20"/>
              </w:rPr>
              <w:t xml:space="preserve"> do 95 %</w:t>
            </w:r>
          </w:p>
        </w:tc>
        <w:tc>
          <w:tcPr>
            <w:tcW w:w="6095" w:type="dxa"/>
          </w:tcPr>
          <w:p w14:paraId="1F6AE5D0" w14:textId="0D26D8E3" w:rsidR="0089730F" w:rsidRPr="00E74657" w:rsidRDefault="0089730F" w:rsidP="00E74657">
            <w:pPr>
              <w:spacing w:before="120" w:after="120"/>
              <w:jc w:val="both"/>
              <w:rPr>
                <w:rFonts w:cstheme="minorHAnsi"/>
                <w:sz w:val="20"/>
                <w:szCs w:val="20"/>
              </w:rPr>
            </w:pPr>
            <w:r w:rsidRPr="00E74657">
              <w:rPr>
                <w:rFonts w:cstheme="minorHAnsi"/>
                <w:sz w:val="20"/>
                <w:szCs w:val="20"/>
              </w:rPr>
              <w:t>Krátenie všetkých výdavkov podľa rozpočtu percentom krátenia rozpočtu vypočítaným ako rozdiel medzi 95 % a percentom napĺňania merateľných ukazovateľov, pričom krátená položka (podpoložka) bude zaokrúhlená na desať centov nahor</w:t>
            </w:r>
            <w:r w:rsidR="00700B6D" w:rsidRPr="00E74657">
              <w:rPr>
                <w:rFonts w:cstheme="minorHAnsi"/>
                <w:sz w:val="20"/>
                <w:szCs w:val="20"/>
              </w:rPr>
              <w:t>.</w:t>
            </w:r>
          </w:p>
        </w:tc>
      </w:tr>
      <w:tr w:rsidR="0089730F" w:rsidRPr="00655D76" w14:paraId="36A20B98" w14:textId="77777777" w:rsidTr="00700B6D">
        <w:tc>
          <w:tcPr>
            <w:tcW w:w="2977" w:type="dxa"/>
          </w:tcPr>
          <w:p w14:paraId="6E14416E" w14:textId="77777777" w:rsidR="0089730F" w:rsidRPr="00E74657" w:rsidRDefault="006C323E" w:rsidP="00E74657">
            <w:pPr>
              <w:spacing w:before="120" w:after="120"/>
              <w:jc w:val="both"/>
              <w:rPr>
                <w:rFonts w:cstheme="minorHAnsi"/>
                <w:sz w:val="20"/>
                <w:szCs w:val="20"/>
              </w:rPr>
            </w:pPr>
            <w:r w:rsidRPr="00E74657">
              <w:rPr>
                <w:rFonts w:cstheme="minorHAnsi"/>
                <w:sz w:val="20"/>
                <w:szCs w:val="20"/>
              </w:rPr>
              <w:t>do 60</w:t>
            </w:r>
            <w:r w:rsidR="0089730F" w:rsidRPr="00E74657">
              <w:rPr>
                <w:rFonts w:cstheme="minorHAnsi"/>
                <w:sz w:val="20"/>
                <w:szCs w:val="20"/>
              </w:rPr>
              <w:t xml:space="preserve"> %</w:t>
            </w:r>
          </w:p>
        </w:tc>
        <w:tc>
          <w:tcPr>
            <w:tcW w:w="6095" w:type="dxa"/>
          </w:tcPr>
          <w:p w14:paraId="1A1F1CD6" w14:textId="6F76E7F9"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Odstúpenie od zmluvy o </w:t>
            </w:r>
            <w:r w:rsidR="00D90566" w:rsidRPr="00E74657">
              <w:rPr>
                <w:rFonts w:cstheme="minorHAnsi"/>
                <w:sz w:val="20"/>
                <w:szCs w:val="20"/>
              </w:rPr>
              <w:t>PPM</w:t>
            </w:r>
          </w:p>
        </w:tc>
      </w:tr>
    </w:tbl>
    <w:p w14:paraId="0D771D26" w14:textId="77777777" w:rsidR="00700B6D" w:rsidRPr="00655D76" w:rsidRDefault="00D90566" w:rsidP="00E74657">
      <w:pPr>
        <w:spacing w:before="120" w:after="120" w:line="240" w:lineRule="auto"/>
        <w:jc w:val="both"/>
        <w:rPr>
          <w:rFonts w:cstheme="minorHAnsi"/>
        </w:rPr>
      </w:pPr>
      <w:r w:rsidRPr="00655D76">
        <w:rPr>
          <w:rFonts w:cstheme="minorHAnsi"/>
        </w:rPr>
        <w:t>V prípade, že projekt sleduje v rámci aktivity viac ako jeden merateľný ukazovateľ, vykonávateľ bude rozpočet krátiť percentom krátenia rozpočtu vypočítaným ako rozdiel medzi 95 % a aritmetickým priemerom z hodnôt napĺňania jednotlivých ukazovateľov vyjadrených v percentách.</w:t>
      </w:r>
    </w:p>
    <w:p w14:paraId="0D942965" w14:textId="44859E52" w:rsidR="00700B6D" w:rsidRPr="00655D76" w:rsidRDefault="00D90566" w:rsidP="00E74657">
      <w:pPr>
        <w:spacing w:before="120" w:after="120" w:line="240" w:lineRule="auto"/>
        <w:jc w:val="both"/>
        <w:rPr>
          <w:rFonts w:cstheme="minorHAnsi"/>
        </w:rPr>
      </w:pPr>
      <w:r w:rsidRPr="00655D76">
        <w:rPr>
          <w:rFonts w:cstheme="minorHAnsi"/>
        </w:rPr>
        <w:t xml:space="preserve">Pri výpočte aritmetického priemeru vykonávateľ zohľadňuje naplnenie plánovaných hodnôt merateľných ukazovateľov max. na 100 % ich plánovej hodnoty. </w:t>
      </w:r>
    </w:p>
    <w:p w14:paraId="0801C2EF" w14:textId="77777777" w:rsidR="00667FB9" w:rsidRDefault="00667FB9" w:rsidP="00E74657">
      <w:pPr>
        <w:spacing w:before="120" w:after="120" w:line="240" w:lineRule="auto"/>
        <w:jc w:val="both"/>
        <w:rPr>
          <w:rFonts w:cstheme="minorHAnsi"/>
          <w:u w:val="single"/>
        </w:rPr>
      </w:pPr>
    </w:p>
    <w:p w14:paraId="02BFF2D9" w14:textId="3E0CB17C" w:rsidR="006C323E" w:rsidRPr="00655D76" w:rsidRDefault="00D90566" w:rsidP="00E74657">
      <w:pPr>
        <w:spacing w:before="120" w:after="120" w:line="240" w:lineRule="auto"/>
        <w:jc w:val="both"/>
        <w:rPr>
          <w:rFonts w:cstheme="minorHAnsi"/>
          <w:u w:val="single"/>
        </w:rPr>
      </w:pPr>
      <w:r w:rsidRPr="00655D76">
        <w:rPr>
          <w:rFonts w:cstheme="minorHAnsi"/>
          <w:u w:val="single"/>
        </w:rPr>
        <w:t xml:space="preserve">Príklad: </w:t>
      </w:r>
    </w:p>
    <w:p w14:paraId="18D41101" w14:textId="068EA618" w:rsidR="006C323E" w:rsidRPr="00655D76" w:rsidRDefault="00700B6D" w:rsidP="00E74657">
      <w:pPr>
        <w:spacing w:before="120" w:after="120" w:line="240" w:lineRule="auto"/>
        <w:jc w:val="both"/>
        <w:rPr>
          <w:rFonts w:cstheme="minorHAnsi"/>
        </w:rPr>
      </w:pPr>
      <w:r w:rsidRPr="00655D76">
        <w:rPr>
          <w:rFonts w:cstheme="minorHAnsi"/>
        </w:rPr>
        <w:t xml:space="preserve">Plnenie indikátorov je: </w:t>
      </w:r>
      <w:r w:rsidR="00D90566" w:rsidRPr="00655D76">
        <w:rPr>
          <w:rFonts w:cstheme="minorHAnsi"/>
        </w:rPr>
        <w:t xml:space="preserve">Indik.1 = </w:t>
      </w:r>
      <w:r w:rsidR="00675D1B" w:rsidRPr="00655D76">
        <w:rPr>
          <w:rFonts w:cstheme="minorHAnsi"/>
        </w:rPr>
        <w:t>100</w:t>
      </w:r>
      <w:r w:rsidR="00647C09" w:rsidRPr="00655D76">
        <w:rPr>
          <w:rStyle w:val="Odkaznapoznmkupodiarou"/>
          <w:rFonts w:cstheme="minorHAnsi"/>
        </w:rPr>
        <w:footnoteReference w:id="63"/>
      </w:r>
      <w:r w:rsidR="00D90566" w:rsidRPr="00655D76">
        <w:rPr>
          <w:rFonts w:cstheme="minorHAnsi"/>
        </w:rPr>
        <w:t xml:space="preserve"> %, Indik.2 = 90 %, Indik.3 = 50 %, Indik.4 = 75 %. </w:t>
      </w:r>
    </w:p>
    <w:p w14:paraId="1A9D0040" w14:textId="26DF8C83" w:rsidR="00D90566" w:rsidRPr="00655D76" w:rsidRDefault="00700B6D" w:rsidP="00E74657">
      <w:pPr>
        <w:spacing w:before="120" w:after="120" w:line="240" w:lineRule="auto"/>
        <w:jc w:val="both"/>
        <w:rPr>
          <w:rFonts w:cstheme="minorHAnsi"/>
        </w:rPr>
      </w:pPr>
      <w:r w:rsidRPr="00655D76">
        <w:rPr>
          <w:rFonts w:cstheme="minorHAnsi"/>
        </w:rPr>
        <w:t>Následne vykonávateľ</w:t>
      </w:r>
      <w:r w:rsidR="00D90566" w:rsidRPr="00655D76">
        <w:rPr>
          <w:rFonts w:cstheme="minorHAnsi"/>
        </w:rPr>
        <w:t xml:space="preserve"> vypočíta aritmetický priemer ako (100 + 90 + 50 + 75)/4 = 78.75 % a percento krátenia rozpočtu ako 95 – 78.75 = 16.25 %</w:t>
      </w:r>
    </w:p>
    <w:p w14:paraId="141F5A2A" w14:textId="157D99AA" w:rsidR="00432D18" w:rsidRPr="00655D76" w:rsidRDefault="00253E86" w:rsidP="00E74657">
      <w:pPr>
        <w:spacing w:before="120" w:after="120" w:line="240" w:lineRule="auto"/>
        <w:jc w:val="both"/>
        <w:rPr>
          <w:rFonts w:cstheme="minorHAnsi"/>
        </w:rPr>
      </w:pPr>
      <w:r w:rsidRPr="00655D76">
        <w:rPr>
          <w:rFonts w:cstheme="minorHAnsi"/>
        </w:rPr>
        <w:t>Sumu vrátenia prostriedkov mechanizmu alebo ich časti stanoví vykonávateľ v Žiadosti o vrátenie prostriedkov mechanizmu (ďalej len „ŽoV</w:t>
      </w:r>
      <w:r w:rsidR="006C323E" w:rsidRPr="00655D76">
        <w:rPr>
          <w:rFonts w:cstheme="minorHAnsi"/>
        </w:rPr>
        <w:t>PM</w:t>
      </w:r>
      <w:r w:rsidRPr="00655D76">
        <w:rPr>
          <w:rFonts w:cstheme="minorHAnsi"/>
        </w:rPr>
        <w:t xml:space="preserve">“), ktorú zašle prijímateľovi </w:t>
      </w:r>
      <w:r w:rsidR="006C323E" w:rsidRPr="00655D76">
        <w:rPr>
          <w:rFonts w:cstheme="minorHAnsi"/>
        </w:rPr>
        <w:t xml:space="preserve">písomne. </w:t>
      </w:r>
      <w:r w:rsidR="00432D18" w:rsidRPr="00655D76">
        <w:rPr>
          <w:rFonts w:cstheme="minorHAnsi"/>
        </w:rPr>
        <w:t>Vykonávateľ</w:t>
      </w:r>
      <w:r w:rsidRPr="00655D76">
        <w:rPr>
          <w:rFonts w:cstheme="minorHAnsi"/>
        </w:rPr>
        <w:t xml:space="preserve"> v</w:t>
      </w:r>
      <w:r w:rsidR="00AE6983" w:rsidRPr="00655D76">
        <w:rPr>
          <w:rFonts w:cstheme="minorHAnsi"/>
        </w:rPr>
        <w:t> </w:t>
      </w:r>
      <w:r w:rsidRPr="00655D76">
        <w:rPr>
          <w:rFonts w:cstheme="minorHAnsi"/>
        </w:rPr>
        <w:t>ŽoV</w:t>
      </w:r>
      <w:r w:rsidR="006C323E" w:rsidRPr="00655D76">
        <w:rPr>
          <w:rFonts w:cstheme="minorHAnsi"/>
        </w:rPr>
        <w:t>PM</w:t>
      </w:r>
      <w:r w:rsidRPr="00655D76">
        <w:rPr>
          <w:rFonts w:cstheme="minorHAnsi"/>
        </w:rPr>
        <w:t xml:space="preserve"> uvedie výšku </w:t>
      </w:r>
      <w:r w:rsidR="00432D18" w:rsidRPr="00655D76">
        <w:rPr>
          <w:rFonts w:cstheme="minorHAnsi"/>
        </w:rPr>
        <w:t>prostriedkov mechanizmu</w:t>
      </w:r>
      <w:r w:rsidRPr="00655D76">
        <w:rPr>
          <w:rFonts w:cstheme="minorHAnsi"/>
        </w:rPr>
        <w:t xml:space="preserve">, ktorú má prijímateľ vrátiť a zároveň určí čísla účtov, na ktoré je prijímateľ povinný vrátenie vykonať. V prípade odstúpenia od zmluvy o </w:t>
      </w:r>
      <w:r w:rsidR="00432D18" w:rsidRPr="00655D76">
        <w:rPr>
          <w:rFonts w:cstheme="minorHAnsi"/>
        </w:rPr>
        <w:t>PPM</w:t>
      </w:r>
      <w:r w:rsidRPr="00655D76">
        <w:rPr>
          <w:rFonts w:cstheme="minorHAnsi"/>
        </w:rPr>
        <w:t xml:space="preserve"> </w:t>
      </w:r>
      <w:r w:rsidR="00432D18" w:rsidRPr="00655D76">
        <w:rPr>
          <w:rFonts w:cstheme="minorHAnsi"/>
        </w:rPr>
        <w:t>vykonávateľ</w:t>
      </w:r>
      <w:r w:rsidRPr="00655D76">
        <w:rPr>
          <w:rFonts w:cstheme="minorHAnsi"/>
        </w:rPr>
        <w:t xml:space="preserve"> nie je povinný zaslať prijímateľovi ŽoV</w:t>
      </w:r>
      <w:r w:rsidR="006C323E" w:rsidRPr="00655D76">
        <w:rPr>
          <w:rFonts w:cstheme="minorHAnsi"/>
        </w:rPr>
        <w:t>PM</w:t>
      </w:r>
      <w:r w:rsidRPr="00655D76">
        <w:rPr>
          <w:rFonts w:cstheme="minorHAnsi"/>
        </w:rPr>
        <w:t xml:space="preserve">, keďže suma </w:t>
      </w:r>
      <w:r w:rsidR="00432D18" w:rsidRPr="00655D76">
        <w:rPr>
          <w:rFonts w:cstheme="minorHAnsi"/>
        </w:rPr>
        <w:t>prostriedkov mechanizmu</w:t>
      </w:r>
      <w:r w:rsidRPr="00655D76">
        <w:rPr>
          <w:rFonts w:cstheme="minorHAnsi"/>
        </w:rPr>
        <w:t xml:space="preserve">, ktorá sa má vrátiť, vyplýva priamo z odstúpenia od zmluvy o </w:t>
      </w:r>
      <w:r w:rsidR="00432D18" w:rsidRPr="00655D76">
        <w:rPr>
          <w:rFonts w:cstheme="minorHAnsi"/>
        </w:rPr>
        <w:t>PPM</w:t>
      </w:r>
      <w:r w:rsidRPr="00655D76">
        <w:rPr>
          <w:rFonts w:cstheme="minorHAnsi"/>
        </w:rPr>
        <w:t xml:space="preserve">. Prijímateľ sa zaväzuje v súlade </w:t>
      </w:r>
      <w:r w:rsidR="006610DD" w:rsidRPr="00655D76">
        <w:rPr>
          <w:rFonts w:cstheme="minorHAnsi"/>
        </w:rPr>
        <w:t>s čl. 14</w:t>
      </w:r>
      <w:r w:rsidRPr="00655D76">
        <w:rPr>
          <w:rFonts w:cstheme="minorHAnsi"/>
        </w:rPr>
        <w:t xml:space="preserve">, bod 4 VZP vrátiť </w:t>
      </w:r>
      <w:r w:rsidR="00432D18" w:rsidRPr="00655D76">
        <w:rPr>
          <w:rFonts w:cstheme="minorHAnsi"/>
        </w:rPr>
        <w:t>prostriedky mechanizmu</w:t>
      </w:r>
      <w:r w:rsidRPr="00655D76">
        <w:rPr>
          <w:rFonts w:cstheme="minorHAnsi"/>
        </w:rPr>
        <w:t xml:space="preserve"> alebo </w:t>
      </w:r>
      <w:r w:rsidR="00432D18" w:rsidRPr="00655D76">
        <w:rPr>
          <w:rFonts w:cstheme="minorHAnsi"/>
        </w:rPr>
        <w:t>ich časť uvedenú</w:t>
      </w:r>
      <w:r w:rsidRPr="00655D76">
        <w:rPr>
          <w:rFonts w:cstheme="minorHAnsi"/>
        </w:rPr>
        <w:t xml:space="preserve"> v ŽoV</w:t>
      </w:r>
      <w:r w:rsidR="006C323E" w:rsidRPr="00655D76">
        <w:rPr>
          <w:rFonts w:cstheme="minorHAnsi"/>
        </w:rPr>
        <w:t>PM</w:t>
      </w:r>
      <w:r w:rsidRPr="00655D76">
        <w:rPr>
          <w:rFonts w:cstheme="minorHAnsi"/>
        </w:rPr>
        <w:t xml:space="preserve"> do 60 kalendárnych dní odo </w:t>
      </w:r>
      <w:r w:rsidR="006C323E" w:rsidRPr="00655D76">
        <w:rPr>
          <w:rFonts w:cstheme="minorHAnsi"/>
        </w:rPr>
        <w:t>dňa doručenia ŽoVPM prijímateľovi.</w:t>
      </w:r>
    </w:p>
    <w:p w14:paraId="4549DF6A" w14:textId="77777777" w:rsidR="00667FB9" w:rsidRDefault="00667FB9" w:rsidP="00E74657">
      <w:pPr>
        <w:spacing w:before="120" w:after="120" w:line="240" w:lineRule="auto"/>
        <w:jc w:val="both"/>
        <w:rPr>
          <w:rFonts w:cstheme="minorHAnsi"/>
        </w:rPr>
      </w:pPr>
    </w:p>
    <w:p w14:paraId="11D2B89B" w14:textId="38F5B5BD" w:rsidR="00D90566" w:rsidRPr="00655D76" w:rsidRDefault="00253E86" w:rsidP="00E74657">
      <w:pPr>
        <w:spacing w:before="120" w:after="120" w:line="240" w:lineRule="auto"/>
        <w:jc w:val="both"/>
        <w:rPr>
          <w:rFonts w:cstheme="minorHAnsi"/>
        </w:rPr>
      </w:pPr>
      <w:r w:rsidRPr="00655D76">
        <w:rPr>
          <w:rFonts w:cstheme="minorHAnsi"/>
        </w:rPr>
        <w:t>Za podstatnú zmenu projektu sa považuje minimálne:</w:t>
      </w:r>
    </w:p>
    <w:p w14:paraId="5C00C063" w14:textId="3E5B090F" w:rsidR="006B24CC" w:rsidRPr="00655D76" w:rsidRDefault="00432D18" w:rsidP="00E74657">
      <w:pPr>
        <w:pStyle w:val="Odsekzoznamu"/>
        <w:numPr>
          <w:ilvl w:val="0"/>
          <w:numId w:val="23"/>
        </w:numPr>
        <w:tabs>
          <w:tab w:val="left" w:pos="567"/>
        </w:tabs>
        <w:spacing w:before="120" w:after="120" w:line="240" w:lineRule="auto"/>
        <w:ind w:left="709" w:hanging="425"/>
        <w:jc w:val="both"/>
        <w:rPr>
          <w:rFonts w:cstheme="minorHAnsi"/>
        </w:rPr>
      </w:pPr>
      <w:r w:rsidRPr="00655D76">
        <w:rPr>
          <w:rFonts w:cstheme="minorHAnsi"/>
        </w:rPr>
        <w:t>generovanie príjmov výstupmi a výsledkami projektu, ktoré neboli zahrnuté v</w:t>
      </w:r>
      <w:r w:rsidR="007A7D5B" w:rsidRPr="00655D76">
        <w:rPr>
          <w:rFonts w:cstheme="minorHAnsi"/>
        </w:rPr>
        <w:t> </w:t>
      </w:r>
      <w:r w:rsidR="006C323E" w:rsidRPr="00655D76">
        <w:rPr>
          <w:rFonts w:cstheme="minorHAnsi"/>
        </w:rPr>
        <w:t>ŽoPPM</w:t>
      </w:r>
      <w:r w:rsidR="007A7D5B" w:rsidRPr="00655D76">
        <w:rPr>
          <w:rFonts w:cstheme="minorHAnsi"/>
        </w:rPr>
        <w:t>,</w:t>
      </w:r>
    </w:p>
    <w:p w14:paraId="23E18B01" w14:textId="10011D0F" w:rsidR="006B24CC" w:rsidRPr="00655D76" w:rsidRDefault="00432D18" w:rsidP="0006146A">
      <w:pPr>
        <w:pStyle w:val="Odsekzoznamu"/>
        <w:numPr>
          <w:ilvl w:val="0"/>
          <w:numId w:val="23"/>
        </w:numPr>
        <w:tabs>
          <w:tab w:val="left" w:pos="567"/>
        </w:tabs>
        <w:spacing w:before="120" w:after="120" w:line="240" w:lineRule="auto"/>
        <w:ind w:left="567" w:hanging="283"/>
        <w:jc w:val="both"/>
        <w:rPr>
          <w:rFonts w:cstheme="minorHAnsi"/>
        </w:rPr>
      </w:pPr>
      <w:r w:rsidRPr="00655D76">
        <w:rPr>
          <w:rFonts w:cstheme="minorHAnsi"/>
        </w:rPr>
        <w:t>predaj/akékoľvek prenechanie alebo prenájom majetku inému právnemu subjektu bez jednoznačného zmluvného zachovania jeho používania na pôvodný účel, resp. pri poskytnutí neoprávneného zvýho</w:t>
      </w:r>
      <w:r w:rsidR="006B24CC" w:rsidRPr="00655D76">
        <w:rPr>
          <w:rFonts w:cstheme="minorHAnsi"/>
        </w:rPr>
        <w:t>dn</w:t>
      </w:r>
      <w:r w:rsidR="007A7D5B" w:rsidRPr="00655D76">
        <w:rPr>
          <w:rFonts w:cstheme="minorHAnsi"/>
        </w:rPr>
        <w:t>enia akémukoľvek subjektu,</w:t>
      </w:r>
    </w:p>
    <w:p w14:paraId="1B328569" w14:textId="08721E94" w:rsidR="00C34951" w:rsidRDefault="00432D18" w:rsidP="00C34951">
      <w:pPr>
        <w:pStyle w:val="Odsekzoznamu"/>
        <w:numPr>
          <w:ilvl w:val="0"/>
          <w:numId w:val="23"/>
        </w:numPr>
        <w:tabs>
          <w:tab w:val="left" w:pos="567"/>
        </w:tabs>
        <w:spacing w:before="120" w:after="120" w:line="240" w:lineRule="auto"/>
        <w:ind w:left="709" w:hanging="425"/>
        <w:contextualSpacing w:val="0"/>
        <w:jc w:val="both"/>
        <w:rPr>
          <w:rFonts w:cstheme="minorHAnsi"/>
        </w:rPr>
      </w:pPr>
      <w:r w:rsidRPr="00655D76">
        <w:rPr>
          <w:rFonts w:cstheme="minorHAnsi"/>
        </w:rPr>
        <w:t>zmena právnej formy a charakteru činnosti prijímateľa alebo ukončenie činnosti prijímateľa.</w:t>
      </w:r>
    </w:p>
    <w:p w14:paraId="1D0BD734" w14:textId="58B4E65F" w:rsidR="00C34951" w:rsidRDefault="00C34951" w:rsidP="00C04B28">
      <w:pPr>
        <w:tabs>
          <w:tab w:val="left" w:pos="567"/>
        </w:tabs>
        <w:spacing w:before="120" w:after="120" w:line="240" w:lineRule="auto"/>
        <w:jc w:val="both"/>
        <w:rPr>
          <w:rFonts w:cstheme="minorHAnsi"/>
        </w:rPr>
      </w:pPr>
    </w:p>
    <w:p w14:paraId="2DC72A45" w14:textId="2966F9ED" w:rsidR="00C34951" w:rsidRDefault="00A92DB1" w:rsidP="00C34951">
      <w:pPr>
        <w:pStyle w:val="Nadpis2"/>
        <w:spacing w:before="360" w:after="360" w:line="240" w:lineRule="auto"/>
        <w:ind w:left="567" w:hanging="578"/>
        <w:rPr>
          <w:rFonts w:asciiTheme="minorHAnsi" w:hAnsiTheme="minorHAnsi" w:cstheme="minorHAnsi"/>
        </w:rPr>
      </w:pPr>
      <w:bookmarkStart w:id="292" w:name="_Toc201132419"/>
      <w:r>
        <w:rPr>
          <w:rFonts w:asciiTheme="minorHAnsi" w:hAnsiTheme="minorHAnsi" w:cstheme="minorHAnsi"/>
        </w:rPr>
        <w:lastRenderedPageBreak/>
        <w:t>V</w:t>
      </w:r>
      <w:r w:rsidR="00C34951">
        <w:rPr>
          <w:rFonts w:asciiTheme="minorHAnsi" w:hAnsiTheme="minorHAnsi" w:cstheme="minorHAnsi"/>
        </w:rPr>
        <w:t>ykazovani</w:t>
      </w:r>
      <w:r>
        <w:rPr>
          <w:rFonts w:asciiTheme="minorHAnsi" w:hAnsiTheme="minorHAnsi" w:cstheme="minorHAnsi"/>
        </w:rPr>
        <w:t>e</w:t>
      </w:r>
      <w:r w:rsidR="001769E6">
        <w:rPr>
          <w:rFonts w:asciiTheme="minorHAnsi" w:hAnsiTheme="minorHAnsi" w:cstheme="minorHAnsi"/>
        </w:rPr>
        <w:t xml:space="preserve"> spoločných</w:t>
      </w:r>
      <w:r w:rsidR="00C34951">
        <w:rPr>
          <w:rFonts w:asciiTheme="minorHAnsi" w:hAnsiTheme="minorHAnsi" w:cstheme="minorHAnsi"/>
        </w:rPr>
        <w:t xml:space="preserve"> ukazovateľov</w:t>
      </w:r>
      <w:bookmarkEnd w:id="292"/>
    </w:p>
    <w:p w14:paraId="05605A84" w14:textId="16C739E3" w:rsidR="00767753" w:rsidRDefault="0020094B" w:rsidP="00C04B28">
      <w:pPr>
        <w:jc w:val="both"/>
      </w:pPr>
      <w:r>
        <w:t>Spoloč</w:t>
      </w:r>
      <w:r w:rsidR="00767753">
        <w:t>né ukazovatele majú za cieľ sledovať pokrok pri dosahovaní cieľov Mechanizmu v rámci implementácie reforiem a investícií zahrnutých do Plánu obnovy a odolnosti SR.</w:t>
      </w:r>
      <w:r w:rsidR="00C04AB4">
        <w:t xml:space="preserve"> V monitorovacom období je úlohou prijímateľa zabezpečiť priebežné sledovanie priebehu realizovaných aktivít a </w:t>
      </w:r>
      <w:r w:rsidR="00E97D6E">
        <w:t>jeho</w:t>
      </w:r>
      <w:r w:rsidR="00C04AB4">
        <w:t xml:space="preserve"> vplyvu na napĺňanie stanovených </w:t>
      </w:r>
      <w:r w:rsidR="00832CD9">
        <w:t>spoloč</w:t>
      </w:r>
      <w:r w:rsidR="00C04AB4">
        <w:t xml:space="preserve">ných ukazovateľov. </w:t>
      </w:r>
    </w:p>
    <w:p w14:paraId="711EB590" w14:textId="795E40D7" w:rsidR="00767753" w:rsidRDefault="00767753" w:rsidP="00C04B28">
      <w:pPr>
        <w:jc w:val="both"/>
      </w:pPr>
      <w:r>
        <w:t xml:space="preserve">Na základe údajov o implementácií reforiem a investícií Plánu obnovy a odolnosti SR </w:t>
      </w:r>
      <w:r w:rsidR="00552217">
        <w:t>v</w:t>
      </w:r>
      <w:r>
        <w:t>ykonávateľ zhromažďuje všetky relevantné údaje o merateľných ukazovateľo</w:t>
      </w:r>
      <w:r w:rsidR="00C04AB4">
        <w:t>ch s cieľom zabezpečiť transparentné a efektívne hodnotenie pokroku</w:t>
      </w:r>
      <w:r>
        <w:t>.</w:t>
      </w:r>
    </w:p>
    <w:p w14:paraId="7E3C3EA9" w14:textId="29EE8D73" w:rsidR="00DA28EE" w:rsidRDefault="00A92DB1" w:rsidP="00C04B28">
      <w:pPr>
        <w:jc w:val="both"/>
      </w:pPr>
      <w:r>
        <w:t>V</w:t>
      </w:r>
      <w:r w:rsidR="00DA28EE">
        <w:t>ykazovani</w:t>
      </w:r>
      <w:r>
        <w:t>e</w:t>
      </w:r>
      <w:r w:rsidR="00DA28EE">
        <w:t xml:space="preserve"> </w:t>
      </w:r>
      <w:r w:rsidR="008F16DB">
        <w:t>spoločn</w:t>
      </w:r>
      <w:r w:rsidR="00DA28EE">
        <w:t xml:space="preserve">ých ukazovateľov je </w:t>
      </w:r>
      <w:r w:rsidR="00E460E6">
        <w:t xml:space="preserve">potrebné </w:t>
      </w:r>
      <w:r>
        <w:t>realizovať</w:t>
      </w:r>
      <w:r w:rsidR="00DA28EE">
        <w:t xml:space="preserve"> v Prílohe č. 16</w:t>
      </w:r>
      <w:r w:rsidR="00DD25BB">
        <w:t xml:space="preserve"> </w:t>
      </w:r>
      <w:r>
        <w:t>(</w:t>
      </w:r>
      <w:r w:rsidR="00DD25BB">
        <w:t>Zoznam MU</w:t>
      </w:r>
      <w:r>
        <w:t>)</w:t>
      </w:r>
      <w:r w:rsidR="00DA28EE">
        <w:t>.</w:t>
      </w:r>
    </w:p>
    <w:p w14:paraId="28376A12" w14:textId="41CA6960" w:rsidR="004B5AC8" w:rsidRPr="00655D76" w:rsidRDefault="6A109B43" w:rsidP="00E74657">
      <w:pPr>
        <w:pStyle w:val="Nadpis1"/>
        <w:spacing w:before="360" w:line="240" w:lineRule="auto"/>
      </w:pPr>
      <w:bookmarkStart w:id="293" w:name="_Toc168474987"/>
      <w:bookmarkStart w:id="294" w:name="_Toc168485080"/>
      <w:bookmarkStart w:id="295" w:name="_Toc201132420"/>
      <w:bookmarkEnd w:id="293"/>
      <w:bookmarkEnd w:id="294"/>
      <w:r w:rsidRPr="00655D76">
        <w:rPr>
          <w:rFonts w:asciiTheme="minorHAnsi" w:hAnsiTheme="minorHAnsi" w:cstheme="minorBidi"/>
        </w:rPr>
        <w:t>KONTROLA</w:t>
      </w:r>
      <w:r w:rsidR="00D4780B" w:rsidRPr="00655D76">
        <w:rPr>
          <w:rFonts w:asciiTheme="minorHAnsi" w:hAnsiTheme="minorHAnsi" w:cstheme="minorBidi"/>
        </w:rPr>
        <w:t>/AUDIT</w:t>
      </w:r>
      <w:r w:rsidRPr="00655D76">
        <w:rPr>
          <w:rFonts w:asciiTheme="minorHAnsi" w:hAnsiTheme="minorHAnsi" w:cstheme="minorBidi"/>
        </w:rPr>
        <w:t xml:space="preserve"> PROJEKTU</w:t>
      </w:r>
      <w:bookmarkStart w:id="296" w:name="_Toc168474989"/>
      <w:bookmarkStart w:id="297" w:name="_Toc168484907"/>
      <w:bookmarkStart w:id="298" w:name="_Toc168485082"/>
      <w:bookmarkEnd w:id="296"/>
      <w:bookmarkEnd w:id="297"/>
      <w:bookmarkEnd w:id="298"/>
      <w:bookmarkEnd w:id="295"/>
    </w:p>
    <w:p w14:paraId="5EAB44AC" w14:textId="2D0DF56F" w:rsidR="004B5AC8" w:rsidRPr="00655D76" w:rsidRDefault="004B5AC8" w:rsidP="00E74657">
      <w:pPr>
        <w:spacing w:before="120" w:after="120" w:line="240" w:lineRule="auto"/>
        <w:jc w:val="both"/>
      </w:pPr>
      <w:r w:rsidRPr="00655D76">
        <w:t>Kontrolou/auditom projektu sa rozumie súhrn činností osôb oprávnených na výkon kontroly/auditu a nimi prizvaných osôb, ktorými sa overuje plnenie podmienok poskytnutia prostriedkov mechanizmu v súlade so zmluvou o PPM, súlad nárokovaných prostriedkov mechanizmu a ostatných údajov predložených zo strany prijímateľa a súvisiacej dokumentácie s právnymi predpismi SR a právnymi aktmi EÚ, dodržiavanie hospodárnosti, efektívnosti, účinnosti a účelnosti použitia PPM, overovanie dosiahnutého pokroku realizácie aktivít projektu a plnenie ďalších povinností stanovených prijímateľovi v zmluve o PPM. Kontrola projektu môže byť vykonávaná administratívne a/alebo na mieste. Audit projektu je vykonávaný ako vládny audit podľa zákona o finančnej kontrole a audite.</w:t>
      </w:r>
    </w:p>
    <w:p w14:paraId="025A43B5" w14:textId="77777777" w:rsidR="00F55F29" w:rsidRPr="00655D76" w:rsidRDefault="006B24CC" w:rsidP="00E74657">
      <w:pPr>
        <w:spacing w:before="120" w:after="120" w:line="240" w:lineRule="auto"/>
        <w:jc w:val="both"/>
        <w:rPr>
          <w:rFonts w:cstheme="minorHAnsi"/>
        </w:rPr>
      </w:pPr>
      <w:r w:rsidRPr="00655D76">
        <w:rPr>
          <w:rFonts w:cstheme="minorHAnsi"/>
        </w:rPr>
        <w:t xml:space="preserve">Povinnosť vykonávania kontroly projektu vychádza najmä z kapitoly 6 </w:t>
      </w:r>
      <w:r w:rsidR="00C24A9E" w:rsidRPr="00655D76">
        <w:rPr>
          <w:rFonts w:cstheme="minorHAnsi"/>
          <w:bCs/>
        </w:rPr>
        <w:t>SIPOO</w:t>
      </w:r>
      <w:r w:rsidRPr="00655D76">
        <w:rPr>
          <w:rFonts w:cstheme="minorHAnsi"/>
        </w:rPr>
        <w:t xml:space="preserve">. </w:t>
      </w:r>
      <w:r w:rsidR="00F55F29" w:rsidRPr="00655D76">
        <w:rPr>
          <w:rFonts w:cstheme="minorHAnsi"/>
        </w:rPr>
        <w:t>Pri vykonávaní finančnej kontroly NIKA, vykonávateľ a osoba vykonávajúca finančné nástroje postupujú najmä podľa:</w:t>
      </w:r>
    </w:p>
    <w:p w14:paraId="5BE418B2" w14:textId="77777777" w:rsidR="00F55F29" w:rsidRPr="00655D76" w:rsidRDefault="00F55F29" w:rsidP="00E74657">
      <w:pPr>
        <w:pStyle w:val="Odsekzoznamu"/>
        <w:numPr>
          <w:ilvl w:val="0"/>
          <w:numId w:val="28"/>
        </w:numPr>
        <w:spacing w:before="120" w:after="120" w:line="240" w:lineRule="auto"/>
        <w:ind w:hanging="436"/>
        <w:jc w:val="both"/>
        <w:rPr>
          <w:rFonts w:cstheme="minorHAnsi"/>
        </w:rPr>
      </w:pPr>
      <w:r w:rsidRPr="00655D76">
        <w:rPr>
          <w:rFonts w:cstheme="minorHAnsi"/>
        </w:rPr>
        <w:t>zákona o finančnej kontrole</w:t>
      </w:r>
      <w:r w:rsidRPr="00655D76">
        <w:rPr>
          <w:rFonts w:cstheme="minorHAnsi"/>
          <w:vertAlign w:val="superscript"/>
        </w:rPr>
        <w:footnoteReference w:id="64"/>
      </w:r>
      <w:r w:rsidRPr="00655D76">
        <w:rPr>
          <w:rFonts w:cstheme="minorHAnsi"/>
        </w:rPr>
        <w:t>,</w:t>
      </w:r>
    </w:p>
    <w:p w14:paraId="5894495E" w14:textId="77777777" w:rsidR="00F55F29" w:rsidRPr="00655D76" w:rsidRDefault="00F55F29" w:rsidP="00E74657">
      <w:pPr>
        <w:pStyle w:val="Odsekzoznamu"/>
        <w:numPr>
          <w:ilvl w:val="0"/>
          <w:numId w:val="28"/>
        </w:numPr>
        <w:spacing w:before="120" w:after="120" w:line="240" w:lineRule="auto"/>
        <w:ind w:hanging="436"/>
        <w:jc w:val="both"/>
        <w:rPr>
          <w:rFonts w:cstheme="minorHAnsi"/>
        </w:rPr>
      </w:pPr>
      <w:r w:rsidRPr="00655D76">
        <w:rPr>
          <w:rFonts w:cstheme="minorHAnsi"/>
        </w:rPr>
        <w:t>záväzných usmernení MF SR k finančnej kontrole</w:t>
      </w:r>
      <w:r w:rsidRPr="00655D76">
        <w:rPr>
          <w:rFonts w:cstheme="minorHAnsi"/>
          <w:vertAlign w:val="superscript"/>
        </w:rPr>
        <w:footnoteReference w:id="65"/>
      </w:r>
      <w:r w:rsidRPr="00655D76">
        <w:rPr>
          <w:rFonts w:cstheme="minorHAnsi"/>
        </w:rPr>
        <w:t>,</w:t>
      </w:r>
    </w:p>
    <w:p w14:paraId="4BCF90C9" w14:textId="1DDFFB1A" w:rsidR="00F55F29" w:rsidRPr="00655D76" w:rsidRDefault="00F55F29" w:rsidP="00E74657">
      <w:pPr>
        <w:pStyle w:val="Odsekzoznamu"/>
        <w:numPr>
          <w:ilvl w:val="0"/>
          <w:numId w:val="28"/>
        </w:numPr>
        <w:spacing w:before="120" w:after="120" w:line="240" w:lineRule="auto"/>
        <w:ind w:hanging="436"/>
        <w:contextualSpacing w:val="0"/>
        <w:jc w:val="both"/>
        <w:rPr>
          <w:rFonts w:cstheme="minorHAnsi"/>
        </w:rPr>
      </w:pPr>
      <w:r w:rsidRPr="00655D76">
        <w:rPr>
          <w:rFonts w:cstheme="minorHAnsi"/>
        </w:rPr>
        <w:t>Systému implementácie Plánu obnovy</w:t>
      </w:r>
      <w:r w:rsidR="00BB034B">
        <w:rPr>
          <w:rFonts w:cstheme="minorHAnsi"/>
        </w:rPr>
        <w:t xml:space="preserve"> a odolnosti SR</w:t>
      </w:r>
      <w:r w:rsidRPr="00655D76">
        <w:rPr>
          <w:rFonts w:cstheme="minorHAnsi"/>
          <w:vertAlign w:val="superscript"/>
        </w:rPr>
        <w:footnoteReference w:id="66"/>
      </w:r>
      <w:r w:rsidRPr="00655D76">
        <w:rPr>
          <w:rFonts w:cstheme="minorHAnsi"/>
        </w:rPr>
        <w:t>.</w:t>
      </w:r>
      <w:r w:rsidR="006B24CC" w:rsidRPr="00655D76">
        <w:rPr>
          <w:rFonts w:cstheme="minorHAnsi"/>
        </w:rPr>
        <w:t xml:space="preserve"> </w:t>
      </w:r>
    </w:p>
    <w:p w14:paraId="74F24F99" w14:textId="018CFA6C" w:rsidR="006B24CC" w:rsidRPr="00655D76" w:rsidRDefault="006B24CC" w:rsidP="00E74657">
      <w:pPr>
        <w:spacing w:before="120" w:after="120" w:line="240" w:lineRule="auto"/>
        <w:jc w:val="both"/>
        <w:rPr>
          <w:rFonts w:cstheme="minorHAnsi"/>
        </w:rPr>
      </w:pPr>
      <w:r w:rsidRPr="00655D76">
        <w:rPr>
          <w:rFonts w:cstheme="minorHAnsi"/>
        </w:rPr>
        <w:t xml:space="preserve">Vykonávateľ je oprávnený kontrolovať akékoľvek skutočnosti súvisiace s projektom a to kedykoľvek počas účinnosti zmluvy o PPM v súlade </w:t>
      </w:r>
      <w:r w:rsidR="006610DD" w:rsidRPr="00655D76">
        <w:rPr>
          <w:rFonts w:cstheme="minorHAnsi"/>
        </w:rPr>
        <w:t>s čl. 13</w:t>
      </w:r>
      <w:r w:rsidRPr="00655D76">
        <w:rPr>
          <w:rFonts w:cstheme="minorHAnsi"/>
        </w:rPr>
        <w:t xml:space="preserve"> VZP. Predmet kontroly určí vykonávateľ v nadväznosti na požiadavky, ktoré vzniknú počas implementácie projektu. </w:t>
      </w:r>
    </w:p>
    <w:p w14:paraId="0EE4A5F5" w14:textId="77777777" w:rsidR="00F55F29" w:rsidRPr="00655D76" w:rsidRDefault="00F55F29" w:rsidP="00E74657">
      <w:pPr>
        <w:spacing w:before="120" w:after="120" w:line="240" w:lineRule="auto"/>
        <w:jc w:val="both"/>
        <w:rPr>
          <w:rFonts w:cstheme="minorHAnsi"/>
        </w:rPr>
      </w:pPr>
      <w:r w:rsidRPr="00655D76">
        <w:rPr>
          <w:rFonts w:cstheme="minorHAnsi"/>
        </w:rPr>
        <w:t>Finančnou kontrolou sa overuje v súlade s cieľmi a podľa povahy každej finančnej operácie alebo jej časti, jej súlad s:</w:t>
      </w:r>
    </w:p>
    <w:p w14:paraId="74BF67C4"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rozpočtom orgánu verejnej správy na príslušný rozpočtový rok,</w:t>
      </w:r>
    </w:p>
    <w:p w14:paraId="6DFCBA25"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rozpočtom orgánu verejnej správy na dva rozpočtové roky nasledujúce po rozpočtovom roku uvedenom v prvom bode, ak financovanie finančnej operácie alebo jej časti neskončí v príslušnom rozpočtovom roku a ide o realizáciu verejného obstarávania (to platí, ak je orgánom verejnej správy štátna rozpočtová organizácia),</w:t>
      </w:r>
    </w:p>
    <w:p w14:paraId="137E05AB"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lastRenderedPageBreak/>
        <w:t>osobitnými predpismi alebo medzinárodnými zmluvami, ktorými je SR viazaná a na základe ktorých sa SR poskytujú finančné prostriedky zo zahraničia,</w:t>
      </w:r>
    </w:p>
    <w:p w14:paraId="64AC3E12"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zmluvami uzatvorenými orgánom verejnej správy,</w:t>
      </w:r>
    </w:p>
    <w:p w14:paraId="3ED62749"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rozhodnutiami vydanými na základe osobitných predpisov,</w:t>
      </w:r>
    </w:p>
    <w:p w14:paraId="38ADE0D4"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vnútornými predpismi,</w:t>
      </w:r>
    </w:p>
    <w:p w14:paraId="18D5C812" w14:textId="40B531DF" w:rsidR="00AF0A23"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inými podmienkami poskytnutia verejných financií neuvedenými v bodoch vyššie.</w:t>
      </w:r>
    </w:p>
    <w:p w14:paraId="5C690ED7" w14:textId="4D796727" w:rsidR="00F55F29" w:rsidRPr="00655D76" w:rsidRDefault="00AF0A23">
      <w:pPr>
        <w:spacing w:before="120" w:after="120" w:line="240" w:lineRule="auto"/>
        <w:jc w:val="both"/>
        <w:rPr>
          <w:rFonts w:cstheme="minorHAnsi"/>
        </w:rPr>
      </w:pPr>
      <w:r w:rsidRPr="00655D76">
        <w:rPr>
          <w:rFonts w:cstheme="minorHAnsi"/>
        </w:rPr>
        <w:t>Zákon o finančnej kontrole upravuje povinnosti povinnej osoby (kontrolovaný) ako aj postup oprávnenej osoby (kontrolujúci), ktoré je potrebné vykonať aj po skončení finančnej kontroly. Povinná osoba je povinná prijať a splniť, v nadväznosti na identifikované nedostatky a navrhnuté odporúčania uvedené v správe, nápravné opatrenia, pričom oprávnená osoba má oprávnenie overiť, či tieto opatrenia boli prijaté a splnené. Vzhľadom na uvedené, NIKA a vykonávateľ v súvislosti s výkonom finančnej kontroly dohliadajú na odstraňovanie zistených nedostatkov.</w:t>
      </w:r>
    </w:p>
    <w:p w14:paraId="456B2B34" w14:textId="77777777" w:rsidR="00801BD3" w:rsidRPr="00655D76" w:rsidRDefault="00AB108B">
      <w:pPr>
        <w:spacing w:before="120" w:after="120" w:line="240" w:lineRule="auto"/>
        <w:jc w:val="both"/>
        <w:rPr>
          <w:rFonts w:cstheme="minorHAnsi"/>
        </w:rPr>
      </w:pPr>
      <w:r w:rsidRPr="00655D76">
        <w:rPr>
          <w:rFonts w:cstheme="minorHAnsi"/>
        </w:rPr>
        <w:t>Kontrola projektu sa vždy vykonáva voči prijímateľovi. V rámci kontroly projektu sa v prípade potreby, vykonáva aj overenie skutočností</w:t>
      </w:r>
      <w:r w:rsidR="00801BD3" w:rsidRPr="00655D76">
        <w:rPr>
          <w:rStyle w:val="Odkaznapoznmkupodiarou"/>
          <w:rFonts w:cstheme="minorHAnsi"/>
        </w:rPr>
        <w:footnoteReference w:id="67"/>
      </w:r>
      <w:r w:rsidRPr="00655D76">
        <w:rPr>
          <w:rFonts w:cstheme="minorHAnsi"/>
        </w:rPr>
        <w:t xml:space="preserve"> u ostatných osôb podieľajúcich sa na implementácii projektu, t. j. napr.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Tieto osoby majú v zmysle zákona o finančnej kontrole postavenie tretej osoby</w:t>
      </w:r>
      <w:r w:rsidR="00801BD3" w:rsidRPr="00655D76">
        <w:rPr>
          <w:rStyle w:val="Odkaznapoznmkupodiarou"/>
          <w:rFonts w:cstheme="minorHAnsi"/>
        </w:rPr>
        <w:footnoteReference w:id="68"/>
      </w:r>
      <w:r w:rsidR="00801BD3" w:rsidRPr="00655D76">
        <w:rPr>
          <w:rFonts w:cstheme="minorHAnsi"/>
        </w:rPr>
        <w:t xml:space="preserve">. </w:t>
      </w:r>
    </w:p>
    <w:p w14:paraId="5B19BB9E" w14:textId="101A3550" w:rsidR="007A7D5B" w:rsidRPr="00655D76" w:rsidRDefault="00AB108B">
      <w:pPr>
        <w:spacing w:before="120" w:after="120" w:line="240" w:lineRule="auto"/>
        <w:jc w:val="both"/>
        <w:rPr>
          <w:rFonts w:cstheme="minorHAnsi"/>
        </w:rPr>
      </w:pPr>
      <w:r w:rsidRPr="00655D76">
        <w:rPr>
          <w:rFonts w:cstheme="minorHAnsi"/>
        </w:rPr>
        <w:t>Pri kontrole projektu sa posudzujú predložené doklady jednotlivo a v ich vzájomnej súvislosti, pričom sa zohľadňujú všetky skut</w:t>
      </w:r>
      <w:r w:rsidR="00801BD3" w:rsidRPr="00655D76">
        <w:rPr>
          <w:rFonts w:cstheme="minorHAnsi"/>
        </w:rPr>
        <w:t xml:space="preserve">očnosti, ktoré vyšli najavo. </w:t>
      </w:r>
      <w:r w:rsidR="003A6AE2" w:rsidRPr="00655D76">
        <w:rPr>
          <w:rFonts w:cstheme="minorHAnsi"/>
        </w:rPr>
        <w:t>Vykonávateľ vykonáva kontrolu projektu z</w:t>
      </w:r>
      <w:r w:rsidR="003E38EC" w:rsidRPr="00655D76">
        <w:rPr>
          <w:rFonts w:cstheme="minorHAnsi"/>
        </w:rPr>
        <w:t> </w:t>
      </w:r>
      <w:r w:rsidR="003A6AE2" w:rsidRPr="00655D76">
        <w:rPr>
          <w:rFonts w:cstheme="minorHAnsi"/>
        </w:rPr>
        <w:t xml:space="preserve">vlastného podnetu (napr. na základe záveru analýzy rizík, na základe informácie, s ktorou vykonávateľ disponuje) alebo z iného podnetu (napr. z podnetu prijímateľa). </w:t>
      </w:r>
    </w:p>
    <w:p w14:paraId="338AE918" w14:textId="110E02C6" w:rsidR="003A6AE2" w:rsidRPr="00655D76" w:rsidRDefault="003A6AE2">
      <w:pPr>
        <w:spacing w:before="120" w:after="120" w:line="240" w:lineRule="auto"/>
        <w:jc w:val="both"/>
        <w:rPr>
          <w:rFonts w:cstheme="minorHAnsi"/>
        </w:rPr>
      </w:pPr>
      <w:r w:rsidRPr="00655D76">
        <w:rPr>
          <w:rFonts w:cstheme="minorHAnsi"/>
        </w:rPr>
        <w:t>Vykonávateľ je oprávnený ku kontrole projektu, v zmysle ustanovenia § 24 zákona o finančnej kontrole, prizvať fyzickú osobu</w:t>
      </w:r>
      <w:r w:rsidRPr="00655D76">
        <w:rPr>
          <w:rStyle w:val="Odkaznapoznmkupodiarou"/>
          <w:rFonts w:cstheme="minorHAnsi"/>
        </w:rPr>
        <w:footnoteReference w:id="69"/>
      </w:r>
      <w:r w:rsidRPr="00655D76">
        <w:rPr>
          <w:rFonts w:cstheme="minorHAnsi"/>
        </w:rPr>
        <w:t xml:space="preserve"> v prípade, že je to potrebné pre efektívnejšie vykonanie kontroly projektu (napr. znalcov a expertov vo vzťahu k jednotlivým aspektom projektov, orgány činné v trestnom konaní</w:t>
      </w:r>
      <w:r w:rsidR="007A7D5B" w:rsidRPr="00655D76">
        <w:rPr>
          <w:rFonts w:cstheme="minorHAnsi"/>
        </w:rPr>
        <w:t xml:space="preserve"> </w:t>
      </w:r>
      <w:r w:rsidRPr="00655D76">
        <w:rPr>
          <w:rFonts w:cstheme="minorHAnsi"/>
        </w:rPr>
        <w:t>a</w:t>
      </w:r>
      <w:r w:rsidR="00006366" w:rsidRPr="00655D76">
        <w:rPr>
          <w:rFonts w:cstheme="minorHAnsi"/>
        </w:rPr>
        <w:t> </w:t>
      </w:r>
      <w:r w:rsidRPr="00655D76">
        <w:rPr>
          <w:rFonts w:cstheme="minorHAnsi"/>
        </w:rPr>
        <w:t xml:space="preserve">pod.). </w:t>
      </w:r>
    </w:p>
    <w:p w14:paraId="3C127229" w14:textId="24B50FCC" w:rsidR="00D028FD" w:rsidRPr="00655D76" w:rsidRDefault="003A6AE2" w:rsidP="00304406">
      <w:pPr>
        <w:spacing w:before="120" w:after="120" w:line="240" w:lineRule="auto"/>
        <w:jc w:val="both"/>
        <w:rPr>
          <w:rFonts w:cstheme="minorHAnsi"/>
        </w:rPr>
      </w:pPr>
      <w:r w:rsidRPr="00655D76">
        <w:rPr>
          <w:rFonts w:cstheme="minorHAnsi"/>
        </w:rPr>
        <w:t xml:space="preserve">Moment začatia kontroly projektu formou </w:t>
      </w:r>
      <w:r w:rsidR="009C4928" w:rsidRPr="00655D76">
        <w:rPr>
          <w:rFonts w:cstheme="minorHAnsi"/>
        </w:rPr>
        <w:t>AFK</w:t>
      </w:r>
      <w:r w:rsidRPr="00655D76">
        <w:rPr>
          <w:rFonts w:cstheme="minorHAnsi"/>
        </w:rPr>
        <w:t xml:space="preserve">, resp. </w:t>
      </w:r>
      <w:r w:rsidR="009C4928" w:rsidRPr="00655D76">
        <w:rPr>
          <w:rFonts w:cstheme="minorHAnsi"/>
        </w:rPr>
        <w:t xml:space="preserve">FKnM </w:t>
      </w:r>
      <w:r w:rsidRPr="00655D76">
        <w:rPr>
          <w:rFonts w:cstheme="minorHAnsi"/>
        </w:rPr>
        <w:t>je definovaný v ustanovení § 20 ods. 1 z</w:t>
      </w:r>
      <w:r w:rsidR="00D028FD" w:rsidRPr="00655D76">
        <w:rPr>
          <w:rFonts w:cstheme="minorHAnsi"/>
        </w:rPr>
        <w:t>ákona o finančnej kontrole.</w:t>
      </w:r>
      <w:r w:rsidR="003A72E0" w:rsidRPr="00655D76">
        <w:rPr>
          <w:rStyle w:val="Odkaznapoznmkupodiarou"/>
          <w:rFonts w:cstheme="minorHAnsi"/>
        </w:rPr>
        <w:footnoteReference w:id="70"/>
      </w:r>
      <w:r w:rsidR="00D028FD" w:rsidRPr="00655D76">
        <w:rPr>
          <w:rFonts w:cstheme="minorHAnsi"/>
        </w:rPr>
        <w:t xml:space="preserve"> </w:t>
      </w:r>
      <w:r w:rsidRPr="00655D76">
        <w:rPr>
          <w:rFonts w:cstheme="minorHAnsi"/>
        </w:rPr>
        <w:t xml:space="preserve">Kontrolu projektu vykonanú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možno zastaviť v súlade so zákonom o finančnej kontrole</w:t>
      </w:r>
      <w:r w:rsidR="00D028FD" w:rsidRPr="00655D76">
        <w:rPr>
          <w:rStyle w:val="Odkaznapoznmkupodiarou"/>
          <w:rFonts w:cstheme="minorHAnsi"/>
        </w:rPr>
        <w:footnoteReference w:id="71"/>
      </w:r>
      <w:r w:rsidR="00D028FD" w:rsidRPr="00655D76">
        <w:rPr>
          <w:rFonts w:cstheme="minorHAnsi"/>
        </w:rPr>
        <w:t xml:space="preserve">. </w:t>
      </w:r>
    </w:p>
    <w:p w14:paraId="73B60BE9" w14:textId="23590C26" w:rsidR="003702CC" w:rsidRPr="00655D76" w:rsidRDefault="003702CC" w:rsidP="00304406">
      <w:pPr>
        <w:pStyle w:val="Nadpis2"/>
        <w:spacing w:before="360" w:after="360" w:line="240" w:lineRule="auto"/>
        <w:ind w:left="567" w:hanging="578"/>
        <w:rPr>
          <w:rFonts w:asciiTheme="minorHAnsi" w:hAnsiTheme="minorHAnsi" w:cstheme="minorHAnsi"/>
        </w:rPr>
      </w:pPr>
      <w:bookmarkStart w:id="299" w:name="_Toc201132421"/>
      <w:r w:rsidRPr="00655D76">
        <w:rPr>
          <w:rFonts w:asciiTheme="minorHAnsi" w:hAnsiTheme="minorHAnsi" w:cstheme="minorHAnsi"/>
        </w:rPr>
        <w:t>Finančná kontrola verejného obstarávania/obstarávania</w:t>
      </w:r>
      <w:bookmarkEnd w:id="299"/>
    </w:p>
    <w:p w14:paraId="5B1A8A2C" w14:textId="77777777" w:rsidR="003702CC" w:rsidRPr="00655D76" w:rsidRDefault="003702CC">
      <w:pPr>
        <w:autoSpaceDE w:val="0"/>
        <w:autoSpaceDN w:val="0"/>
        <w:adjustRightInd w:val="0"/>
        <w:spacing w:before="120" w:after="120" w:line="240" w:lineRule="auto"/>
        <w:jc w:val="both"/>
        <w:rPr>
          <w:rFonts w:cstheme="minorHAnsi"/>
        </w:rPr>
      </w:pPr>
      <w:r w:rsidRPr="00655D76">
        <w:rPr>
          <w:rFonts w:cstheme="minorHAnsi"/>
        </w:rPr>
        <w:t xml:space="preserve">Overenie dodržania pravidiel, postupov a princípov verejného obstarávania prijímateľom vykonáva vykonávateľ spravidla v rámci administratívnej finančnej kontroly ŽoP podľa zákona o finančnej kontrole. </w:t>
      </w:r>
    </w:p>
    <w:p w14:paraId="6B758368" w14:textId="459F99D2"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bCs/>
          <w:color w:val="000000"/>
        </w:rPr>
        <w:lastRenderedPageBreak/>
        <w:t>Finančná kontrola VO/O sa vykonáva vo fáze, kedy je VO/O už ukončené a zmluva medzi prijímateľom a víťazným uchádzačom je platná a účinná</w:t>
      </w:r>
      <w:r w:rsidR="00915C6F" w:rsidRPr="00655D76">
        <w:rPr>
          <w:rStyle w:val="Odkaznapoznmkupodiarou"/>
          <w:rFonts w:ascii="Calibri" w:hAnsi="Calibri" w:cs="Calibri"/>
          <w:b/>
          <w:bCs/>
          <w:color w:val="000000"/>
        </w:rPr>
        <w:footnoteReference w:id="72"/>
      </w:r>
      <w:r w:rsidRPr="00655D76">
        <w:rPr>
          <w:rFonts w:ascii="Calibri" w:hAnsi="Calibri" w:cs="Calibri"/>
          <w:color w:val="000000"/>
        </w:rPr>
        <w:t xml:space="preserve">. Prijímateľ pre tento účel predkladá </w:t>
      </w:r>
      <w:r w:rsidR="009821E1" w:rsidRPr="00655D76">
        <w:rPr>
          <w:rFonts w:ascii="Calibri" w:hAnsi="Calibri" w:cs="Calibri"/>
          <w:color w:val="000000"/>
        </w:rPr>
        <w:t xml:space="preserve">projektovému </w:t>
      </w:r>
      <w:r w:rsidR="00B10576" w:rsidRPr="00655D76">
        <w:rPr>
          <w:rFonts w:ascii="Calibri" w:hAnsi="Calibri" w:cs="Calibri"/>
          <w:color w:val="000000"/>
        </w:rPr>
        <w:t xml:space="preserve">manažérovi </w:t>
      </w:r>
      <w:r w:rsidRPr="00655D76">
        <w:rPr>
          <w:rFonts w:ascii="Calibri" w:hAnsi="Calibri" w:cs="Calibri"/>
          <w:color w:val="000000"/>
        </w:rPr>
        <w:t xml:space="preserve">dokumentáciu k zrealizovanému postupu verejného obstarávania v </w:t>
      </w:r>
      <w:r w:rsidR="00CD31C4">
        <w:rPr>
          <w:rFonts w:ascii="Calibri" w:hAnsi="Calibri" w:cs="Calibri"/>
          <w:color w:val="000000"/>
        </w:rPr>
        <w:t>z</w:t>
      </w:r>
      <w:r w:rsidRPr="00655D76">
        <w:rPr>
          <w:rFonts w:ascii="Calibri" w:hAnsi="Calibri" w:cs="Calibri"/>
          <w:color w:val="000000"/>
        </w:rPr>
        <w:t>mluv</w:t>
      </w:r>
      <w:r w:rsidR="005B2A6E" w:rsidRPr="00655D76">
        <w:rPr>
          <w:rFonts w:ascii="Calibri" w:hAnsi="Calibri" w:cs="Calibri"/>
          <w:color w:val="000000"/>
        </w:rPr>
        <w:t>e</w:t>
      </w:r>
      <w:r w:rsidRPr="00655D76">
        <w:rPr>
          <w:rFonts w:ascii="Calibri" w:hAnsi="Calibri" w:cs="Calibri"/>
          <w:color w:val="000000"/>
        </w:rPr>
        <w:t xml:space="preserve"> o PPM, najneskôr však ako podklad k ŽoP, v ktorej sú prvýkrát nárokované výdavky naviazané na toto verejné obstarávanie, ak vykonávateľ neurčí, že požaduje predloženie dokumentácie k ukončenému verejnému obstarávaniu ešte pred predložením ŽoP. </w:t>
      </w:r>
      <w:r w:rsidR="009E4ED7" w:rsidRPr="00655D76">
        <w:rPr>
          <w:rFonts w:ascii="Calibri" w:hAnsi="Calibri" w:cs="Calibri"/>
          <w:color w:val="000000"/>
        </w:rPr>
        <w:t>Výkon kontroly VO/O vykoná príslušná sekcia kontroly, ktorá bude súčasne komunikovať s prijímateľom.</w:t>
      </w:r>
    </w:p>
    <w:p w14:paraId="0D7D3607" w14:textId="041CCA49"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Vykonávateľ </w:t>
      </w:r>
      <w:r w:rsidRPr="00655D76">
        <w:rPr>
          <w:rFonts w:ascii="Calibri" w:hAnsi="Calibri" w:cs="Calibri"/>
          <w:b/>
          <w:color w:val="000000"/>
        </w:rPr>
        <w:t>je oprávnený</w:t>
      </w:r>
      <w:r w:rsidRPr="00655D76">
        <w:rPr>
          <w:rFonts w:ascii="Calibri" w:hAnsi="Calibri" w:cs="Calibri"/>
          <w:color w:val="000000"/>
        </w:rPr>
        <w:t xml:space="preserve"> vykonať overenie dodržania pravidiel, postupov a princípov verejného obstarávania prijímateľom aj v rámci osobitnej kontroly mimo administratívnej finančnej kontroly ŽoP. V takomto prípade prijímateľ predkladá kompletnú dokumentáciu k ukončenému postupu verejného obstarávania (t.</w:t>
      </w:r>
      <w:r w:rsidR="003C3DFD" w:rsidRPr="00655D76">
        <w:rPr>
          <w:rFonts w:ascii="Calibri" w:hAnsi="Calibri" w:cs="Calibri"/>
          <w:color w:val="000000"/>
        </w:rPr>
        <w:t xml:space="preserve"> </w:t>
      </w:r>
      <w:r w:rsidRPr="00655D76">
        <w:rPr>
          <w:rFonts w:ascii="Calibri" w:hAnsi="Calibri" w:cs="Calibri"/>
          <w:color w:val="000000"/>
        </w:rPr>
        <w:t xml:space="preserve">j. k verejnému obstarávaniu, výsledkom ktorého je už účinná zmluva medzi prijímateľom a dodávateľom) v termíne stanovenom vykonávateľom, ktorý písomne prijímateľovi oznámi alebo stanoví v záväznej dokumentácii. </w:t>
      </w:r>
    </w:p>
    <w:p w14:paraId="49DF6CD4" w14:textId="19489B3C"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Výkon finančnej kontroly zo strany vykonávateľa sa vzťahuje aj na overenie prípadných dodatkov po nadobudnutí ich účinnosti. Prijímateľ je povinný predložiť vykonávateľovi na kontrolu aj každý dodatok k zmluve, ktorá bola výsledkom verejného obstarávania, </w:t>
      </w:r>
      <w:r w:rsidR="00FC4ED1" w:rsidRPr="00655D76">
        <w:rPr>
          <w:rFonts w:ascii="Calibri" w:hAnsi="Calibri" w:cs="Calibri"/>
          <w:color w:val="000000"/>
        </w:rPr>
        <w:t xml:space="preserve">bezodkladne </w:t>
      </w:r>
      <w:r w:rsidRPr="00655D76">
        <w:rPr>
          <w:rFonts w:ascii="Calibri" w:hAnsi="Calibri" w:cs="Calibri"/>
          <w:color w:val="000000"/>
        </w:rPr>
        <w:t xml:space="preserve">po nadobudnutí účinnosti takéhoto dodatku. Vykonávateľ vykoná kontrolu dodržania pravidiel, postupov a princípov verejného obstarávania prijímateľom aj na overenie týchto dodatkov. </w:t>
      </w:r>
    </w:p>
    <w:p w14:paraId="5AC28161" w14:textId="186FA787" w:rsidR="00497B39" w:rsidRPr="00655D76" w:rsidRDefault="00497B39">
      <w:pPr>
        <w:spacing w:before="120" w:after="120" w:line="240" w:lineRule="auto"/>
        <w:jc w:val="both"/>
        <w:rPr>
          <w:rFonts w:ascii="Calibri" w:hAnsi="Calibri" w:cs="Calibri"/>
          <w:color w:val="000000"/>
        </w:rPr>
      </w:pPr>
      <w:r w:rsidRPr="00655D76">
        <w:rPr>
          <w:rFonts w:ascii="Calibri" w:hAnsi="Calibri" w:cs="Calibri"/>
          <w:color w:val="000000"/>
        </w:rPr>
        <w:t xml:space="preserve">Pre účely identifikácie verejných obstarávaní, ktoré sa realizujú </w:t>
      </w:r>
      <w:r w:rsidR="009A2F4E" w:rsidRPr="00655D76">
        <w:rPr>
          <w:rFonts w:ascii="Calibri" w:hAnsi="Calibri" w:cs="Calibri"/>
          <w:color w:val="000000"/>
        </w:rPr>
        <w:t xml:space="preserve">v </w:t>
      </w:r>
      <w:r w:rsidRPr="00655D76">
        <w:rPr>
          <w:rFonts w:ascii="Calibri" w:hAnsi="Calibri" w:cs="Calibri"/>
          <w:color w:val="000000"/>
        </w:rPr>
        <w:t>súvislosti s implementáciou POO, ÚVO usmernil verejných obstarávateľov, obstarávateľov a osoby podľa § 8 zákona o verejnom obstarávaní, aby v oznámení o vyhlásení verejného obstarávania, oznámení o koncesii, oznámení o vyhlásení súťaže návrhov, oznámení použitom ako výzva na súťaž a</w:t>
      </w:r>
      <w:r w:rsidR="00212F7B">
        <w:rPr>
          <w:rFonts w:ascii="Calibri" w:hAnsi="Calibri" w:cs="Calibri"/>
          <w:color w:val="000000"/>
        </w:rPr>
        <w:t xml:space="preserve"> vo </w:t>
      </w:r>
      <w:r w:rsidRPr="00655D76">
        <w:rPr>
          <w:rFonts w:ascii="Calibri" w:hAnsi="Calibri" w:cs="Calibri"/>
          <w:color w:val="000000"/>
        </w:rPr>
        <w:t>výzve na predkladanie ponúk uvádzali informácie týkajúce sa financovania zákazky z prostriedkov mechanizmu</w:t>
      </w:r>
      <w:r w:rsidRPr="00655D76">
        <w:rPr>
          <w:rStyle w:val="Odkaznapoznmkupodiarou"/>
          <w:rFonts w:cstheme="minorHAnsi"/>
        </w:rPr>
        <w:footnoteReference w:id="73"/>
      </w:r>
      <w:r w:rsidRPr="00655D76">
        <w:rPr>
          <w:rFonts w:ascii="Calibri" w:hAnsi="Calibri" w:cs="Calibri"/>
          <w:color w:val="000000"/>
        </w:rPr>
        <w:t>. O uvedenej požiadavke ÚVO vykonávateľ v relevantných prípadoch vhodným spôsobom informuje potenciálnych žiadateľov/žiadateľov/budúcich prijímateľov/prijímateľov a ich partnerov a sprostredkovateľov.</w:t>
      </w:r>
    </w:p>
    <w:p w14:paraId="16C2647E" w14:textId="5F268329" w:rsidR="002D6771" w:rsidRPr="00655D76" w:rsidRDefault="002A798E" w:rsidP="00304406">
      <w:pPr>
        <w:pStyle w:val="Nadpis2"/>
        <w:spacing w:before="360" w:after="360" w:line="240" w:lineRule="auto"/>
        <w:ind w:left="567" w:hanging="578"/>
        <w:rPr>
          <w:rFonts w:asciiTheme="minorHAnsi" w:hAnsiTheme="minorHAnsi" w:cstheme="minorHAnsi"/>
        </w:rPr>
      </w:pPr>
      <w:bookmarkStart w:id="300" w:name="_Toc159325335"/>
      <w:bookmarkStart w:id="301" w:name="_Toc159325754"/>
      <w:bookmarkStart w:id="302" w:name="_Toc161141168"/>
      <w:bookmarkStart w:id="303" w:name="_Toc161143009"/>
      <w:bookmarkStart w:id="304" w:name="_Toc161144467"/>
      <w:bookmarkStart w:id="305" w:name="_Toc164324763"/>
      <w:bookmarkStart w:id="306" w:name="_Toc168474992"/>
      <w:bookmarkStart w:id="307" w:name="_Toc168485085"/>
      <w:bookmarkStart w:id="308" w:name="_Toc157003689"/>
      <w:bookmarkStart w:id="309" w:name="_Toc159325336"/>
      <w:bookmarkStart w:id="310" w:name="_Toc159325755"/>
      <w:bookmarkStart w:id="311" w:name="_Toc161141169"/>
      <w:bookmarkStart w:id="312" w:name="_Toc161143010"/>
      <w:bookmarkStart w:id="313" w:name="_Toc161144468"/>
      <w:bookmarkStart w:id="314" w:name="_Toc164324764"/>
      <w:bookmarkStart w:id="315" w:name="_Toc168474993"/>
      <w:bookmarkStart w:id="316" w:name="_Toc168485086"/>
      <w:bookmarkStart w:id="317" w:name="_Toc201132422"/>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655D76">
        <w:rPr>
          <w:rFonts w:asciiTheme="minorHAnsi" w:hAnsiTheme="minorHAnsi" w:cstheme="minorHAnsi"/>
        </w:rPr>
        <w:t xml:space="preserve">Základné povinnosti a oprávnenia </w:t>
      </w:r>
      <w:r w:rsidR="00CA7E08" w:rsidRPr="00655D76">
        <w:rPr>
          <w:rFonts w:asciiTheme="minorHAnsi" w:hAnsiTheme="minorHAnsi" w:cstheme="minorHAnsi"/>
        </w:rPr>
        <w:t xml:space="preserve">vykonávateľa </w:t>
      </w:r>
      <w:r w:rsidRPr="00655D76">
        <w:rPr>
          <w:rFonts w:asciiTheme="minorHAnsi" w:hAnsiTheme="minorHAnsi" w:cstheme="minorHAnsi"/>
        </w:rPr>
        <w:t>pri výkone kontroly projektu</w:t>
      </w:r>
      <w:bookmarkEnd w:id="317"/>
    </w:p>
    <w:p w14:paraId="3A95F64A" w14:textId="6CF7AEA5" w:rsidR="002D6771" w:rsidRPr="00655D76" w:rsidRDefault="002D6771">
      <w:pPr>
        <w:spacing w:before="120" w:after="120" w:line="240" w:lineRule="auto"/>
        <w:jc w:val="both"/>
        <w:rPr>
          <w:rFonts w:cstheme="minorHAnsi"/>
        </w:rPr>
      </w:pPr>
      <w:r w:rsidRPr="00655D76">
        <w:rPr>
          <w:rFonts w:cstheme="minorHAnsi"/>
        </w:rPr>
        <w:t xml:space="preserve">V rámci výkonu kontroly projektu je </w:t>
      </w:r>
      <w:r w:rsidR="003A72E0" w:rsidRPr="00655D76">
        <w:rPr>
          <w:rFonts w:cstheme="minorHAnsi"/>
        </w:rPr>
        <w:t xml:space="preserve">vykonávateľ </w:t>
      </w:r>
      <w:r w:rsidRPr="00655D76">
        <w:rPr>
          <w:rFonts w:cstheme="minorHAnsi"/>
        </w:rPr>
        <w:t>povinný overiť, či prijímatelia vynakladajú finančné prostriedky v sú</w:t>
      </w:r>
      <w:r w:rsidR="003A72E0" w:rsidRPr="00655D76">
        <w:rPr>
          <w:rFonts w:cstheme="minorHAnsi"/>
        </w:rPr>
        <w:t>lade so zásadami hospodárnosti</w:t>
      </w:r>
      <w:r w:rsidR="003A72E0" w:rsidRPr="00655D76">
        <w:rPr>
          <w:rStyle w:val="Odkaznapoznmkupodiarou"/>
          <w:rFonts w:cstheme="minorHAnsi"/>
        </w:rPr>
        <w:footnoteReference w:id="74"/>
      </w:r>
      <w:r w:rsidRPr="00655D76">
        <w:rPr>
          <w:rFonts w:cstheme="minorHAnsi"/>
        </w:rPr>
        <w:t>, efektívnosti</w:t>
      </w:r>
      <w:r w:rsidR="003A72E0" w:rsidRPr="00655D76">
        <w:rPr>
          <w:rStyle w:val="Odkaznapoznmkupodiarou"/>
          <w:rFonts w:cstheme="minorHAnsi"/>
        </w:rPr>
        <w:footnoteReference w:id="75"/>
      </w:r>
      <w:r w:rsidRPr="00655D76">
        <w:rPr>
          <w:rFonts w:cstheme="minorHAnsi"/>
        </w:rPr>
        <w:t>, účinnosti</w:t>
      </w:r>
      <w:r w:rsidR="003A72E0" w:rsidRPr="00655D76">
        <w:rPr>
          <w:rStyle w:val="Odkaznapoznmkupodiarou"/>
          <w:rFonts w:cstheme="minorHAnsi"/>
        </w:rPr>
        <w:footnoteReference w:id="76"/>
      </w:r>
      <w:r w:rsidRPr="00655D76">
        <w:rPr>
          <w:rFonts w:cstheme="minorHAnsi"/>
        </w:rPr>
        <w:t xml:space="preserve"> a účelnosti</w:t>
      </w:r>
      <w:r w:rsidR="005A2DBF" w:rsidRPr="00655D76">
        <w:rPr>
          <w:rStyle w:val="Odkaznapoznmkupodiarou"/>
          <w:rFonts w:cstheme="minorHAnsi"/>
        </w:rPr>
        <w:footnoteReference w:id="77"/>
      </w:r>
      <w:r w:rsidRPr="00655D76">
        <w:rPr>
          <w:rFonts w:cstheme="minorHAnsi"/>
        </w:rPr>
        <w:t xml:space="preserve">. </w:t>
      </w:r>
    </w:p>
    <w:p w14:paraId="2616376C" w14:textId="5D8EC01C" w:rsidR="005A2DBF" w:rsidRPr="00655D76" w:rsidRDefault="005A2DBF">
      <w:pPr>
        <w:spacing w:before="120" w:after="120" w:line="240" w:lineRule="auto"/>
        <w:jc w:val="both"/>
        <w:rPr>
          <w:rFonts w:cstheme="minorHAnsi"/>
        </w:rPr>
      </w:pPr>
      <w:r w:rsidRPr="00655D76">
        <w:rPr>
          <w:rFonts w:cstheme="minorHAnsi"/>
        </w:rPr>
        <w:t>Vykonávateľ a NIKA vedú evidenciu všetkých nimi vykonaných a</w:t>
      </w:r>
      <w:r w:rsidR="00006FA3" w:rsidRPr="00655D76">
        <w:rPr>
          <w:rFonts w:cstheme="minorHAnsi"/>
        </w:rPr>
        <w:t> </w:t>
      </w:r>
      <w:r w:rsidRPr="00655D76">
        <w:rPr>
          <w:rFonts w:cstheme="minorHAnsi"/>
        </w:rPr>
        <w:t>vykonávaných</w:t>
      </w:r>
      <w:r w:rsidR="00006FA3" w:rsidRPr="00655D76">
        <w:rPr>
          <w:rFonts w:cstheme="minorHAnsi"/>
        </w:rPr>
        <w:t xml:space="preserve"> AFK a FKnM. Nedostatok, ktorý spĺňa definíciu nezrovnalosti, je osobitne evidovaný aj v prehľade nezrovnalostí. Nedostatky a nezrovnalosti (vrátane podozrení zo závažných nezrovnalostí) zistené v rámci </w:t>
      </w:r>
      <w:r w:rsidR="00006FA3" w:rsidRPr="00655D76">
        <w:rPr>
          <w:rFonts w:cstheme="minorHAnsi"/>
        </w:rPr>
        <w:lastRenderedPageBreak/>
        <w:t xml:space="preserve">vykonávania </w:t>
      </w:r>
      <w:r w:rsidR="00FD240E" w:rsidRPr="00655D76">
        <w:rPr>
          <w:rFonts w:cstheme="minorHAnsi"/>
        </w:rPr>
        <w:t>POO</w:t>
      </w:r>
      <w:r w:rsidR="00006FA3" w:rsidRPr="00655D76">
        <w:rPr>
          <w:rFonts w:cstheme="minorHAnsi"/>
        </w:rPr>
        <w:t xml:space="preserve"> a stav ich riešenia sú z úrovne jednotlivých vykonávateľov zaznamenané a následne reportované NIKA. NIKA následne oznamuje nedostatky a nezrovnalosti EK.</w:t>
      </w:r>
    </w:p>
    <w:p w14:paraId="3D58E91A" w14:textId="2443F362" w:rsidR="00073F06" w:rsidRPr="00655D76" w:rsidRDefault="002D6771">
      <w:pPr>
        <w:spacing w:before="120" w:after="120" w:line="240" w:lineRule="auto"/>
        <w:jc w:val="both"/>
        <w:rPr>
          <w:rFonts w:cstheme="minorHAnsi"/>
        </w:rPr>
      </w:pPr>
      <w:r w:rsidRPr="00655D76">
        <w:rPr>
          <w:rFonts w:cstheme="minorHAnsi"/>
        </w:rPr>
        <w:t xml:space="preserve">Ak má </w:t>
      </w:r>
      <w:r w:rsidR="00073F06" w:rsidRPr="00655D76">
        <w:rPr>
          <w:rFonts w:cstheme="minorHAnsi"/>
        </w:rPr>
        <w:t>vykonávateľ</w:t>
      </w:r>
      <w:r w:rsidRPr="00655D76">
        <w:rPr>
          <w:rFonts w:cstheme="minorHAnsi"/>
        </w:rPr>
        <w:t xml:space="preserve"> pri výkone kontroly projektu akékoľvek pochybností o správnosti predložených dokumentov alebo poskytnutých informácií zo strany prijímateľa alebo jeho partnera má právo požiadať tretie osoby, ktoré majú</w:t>
      </w:r>
      <w:r w:rsidR="00EE7160" w:rsidRPr="00655D76">
        <w:rPr>
          <w:rFonts w:cstheme="minorHAnsi"/>
        </w:rPr>
        <w:t>,</w:t>
      </w:r>
      <w:r w:rsidRPr="00655D76">
        <w:rPr>
          <w:rFonts w:cstheme="minorHAnsi"/>
        </w:rPr>
        <w:t xml:space="preserve"> alebo môžu mať k dispozícií potrebné informácie alebo dokumenty o ich poskytnutie alebo inú formu súčinnosti podľ</w:t>
      </w:r>
      <w:r w:rsidR="00073F06" w:rsidRPr="00655D76">
        <w:rPr>
          <w:rFonts w:cstheme="minorHAnsi"/>
        </w:rPr>
        <w:t>a zákona o finančnej kontrole</w:t>
      </w:r>
      <w:r w:rsidR="00073F06" w:rsidRPr="00655D76">
        <w:rPr>
          <w:rStyle w:val="Odkaznapoznmkupodiarou"/>
          <w:rFonts w:cstheme="minorHAnsi"/>
        </w:rPr>
        <w:footnoteReference w:id="78"/>
      </w:r>
      <w:r w:rsidR="00073F06" w:rsidRPr="00655D76">
        <w:rPr>
          <w:rFonts w:cstheme="minorHAnsi"/>
        </w:rPr>
        <w:t xml:space="preserve">. </w:t>
      </w:r>
    </w:p>
    <w:p w14:paraId="16F34D22" w14:textId="0F550C85" w:rsidR="002D6771" w:rsidRPr="00655D76" w:rsidRDefault="0051332D">
      <w:pPr>
        <w:spacing w:before="120" w:after="120" w:line="240" w:lineRule="auto"/>
        <w:jc w:val="both"/>
        <w:rPr>
          <w:rFonts w:cstheme="minorHAnsi"/>
        </w:rPr>
      </w:pPr>
      <w:r w:rsidRPr="00655D76">
        <w:rPr>
          <w:rFonts w:cstheme="minorHAnsi"/>
        </w:rPr>
        <w:t>Vykonávateľ</w:t>
      </w:r>
      <w:r w:rsidR="002D6771" w:rsidRPr="00655D76">
        <w:rPr>
          <w:rFonts w:cstheme="minorHAnsi"/>
        </w:rPr>
        <w:t xml:space="preserve"> je povinný v prípade akéhokoľvek podozrenia nasvedčujúceho počas alebo po vykonaní kontroly, že bol alebo mohol byť spáchaný trestný čin (napr. subvenčný podvod v súlade s § 225 </w:t>
      </w:r>
      <w:r w:rsidR="00D04A73">
        <w:rPr>
          <w:rFonts w:cstheme="minorHAnsi"/>
        </w:rPr>
        <w:t>Z</w:t>
      </w:r>
      <w:r w:rsidR="002D6771" w:rsidRPr="00655D76">
        <w:rPr>
          <w:rFonts w:cstheme="minorHAnsi"/>
        </w:rPr>
        <w:t xml:space="preserve">ákona č. 300/2005 Z. z. Trestného zákona v znení neskorších predpisov (ďalej len „Trestný zákon“), poškodzovanie finančných záujmov Európskej únie v súlade s § 261 Trestného zákona, falšovanie a pozmeňovanie verejnej listiny, úradnej pečate, úradnej uzávery, úradného znaku a úradnej značky v súlade s § 352 Trestného zákona), takúto skutočnosť podľa § 3 ods. 2 </w:t>
      </w:r>
      <w:r w:rsidR="00DC5C42">
        <w:rPr>
          <w:rFonts w:cstheme="minorHAnsi"/>
        </w:rPr>
        <w:t>Z</w:t>
      </w:r>
      <w:r w:rsidR="002D6771" w:rsidRPr="00655D76">
        <w:rPr>
          <w:rFonts w:cstheme="minorHAnsi"/>
        </w:rPr>
        <w:t>ákona č. 301/2005 Z. z. Trestného poriadku v znení neskorších predpisov oznámiť bezodkladne orgánom činným v trestnom konaní</w:t>
      </w:r>
      <w:r w:rsidR="002432A8" w:rsidRPr="00655D76">
        <w:rPr>
          <w:rFonts w:cstheme="minorHAnsi"/>
        </w:rPr>
        <w:t>.</w:t>
      </w:r>
    </w:p>
    <w:p w14:paraId="30715EFA" w14:textId="55339D0A" w:rsidR="002432A8" w:rsidRPr="00655D76" w:rsidRDefault="002432A8" w:rsidP="00304406">
      <w:pPr>
        <w:spacing w:before="120" w:after="120" w:line="240" w:lineRule="auto"/>
        <w:jc w:val="both"/>
        <w:rPr>
          <w:rFonts w:cstheme="minorHAnsi"/>
        </w:rPr>
      </w:pPr>
      <w:r w:rsidRPr="00655D76">
        <w:rPr>
          <w:rFonts w:cstheme="minorHAnsi"/>
        </w:rPr>
        <w:t>Vykonávateľ je oprávnený určiť si predmet kontroly, ktorý bude obsahovať akékoľvek skutočnosti v závislosti od požiadaviek, ktoré vzniknú počas implementácie projektu. Kontrolou týchto skutočností môže vykonávateľ získať primerané informácie o objektívnom stave a priebehu realizovaného projektu, vykonaných kontrolách v rámci realizovaného projektu a o tých skutočnostiach, ktoré majú</w:t>
      </w:r>
      <w:r w:rsidR="00EE7160" w:rsidRPr="00655D76">
        <w:rPr>
          <w:rFonts w:cstheme="minorHAnsi"/>
        </w:rPr>
        <w:t>,</w:t>
      </w:r>
      <w:r w:rsidRPr="00655D76">
        <w:rPr>
          <w:rFonts w:cstheme="minorHAnsi"/>
        </w:rPr>
        <w:t xml:space="preserve"> alebo by mohli mať na realizáciu projektu zásadný vplyv. Predmetom kontroly projektu môže byť aj skutočnosť, ktorá už bola predmetom inej kontroly (napr. kontrola deklarovaných výdavkov, finančná kontrola VO, kontrola tej istej skutočnosti na mieste). Predchádzajúce vykonanie kontroly nie je prekážkou pre vykonanie opätovnej kontroly tých istých skutočností.</w:t>
      </w:r>
    </w:p>
    <w:p w14:paraId="4FDE9846" w14:textId="77777777" w:rsidR="002432A8" w:rsidRPr="00655D76" w:rsidRDefault="002A798E" w:rsidP="00304406">
      <w:pPr>
        <w:pStyle w:val="Nadpis2"/>
        <w:spacing w:before="360" w:after="360" w:line="240" w:lineRule="auto"/>
        <w:ind w:left="567" w:hanging="578"/>
        <w:rPr>
          <w:rFonts w:asciiTheme="minorHAnsi" w:hAnsiTheme="minorHAnsi" w:cstheme="minorHAnsi"/>
        </w:rPr>
      </w:pPr>
      <w:bookmarkStart w:id="318" w:name="_Toc201132423"/>
      <w:r w:rsidRPr="00655D76">
        <w:rPr>
          <w:rFonts w:asciiTheme="minorHAnsi" w:hAnsiTheme="minorHAnsi" w:cstheme="minorHAnsi"/>
        </w:rPr>
        <w:t>Výstup z kontroly projektu a ukončenie kontroly projektu</w:t>
      </w:r>
      <w:bookmarkEnd w:id="318"/>
    </w:p>
    <w:p w14:paraId="2984A680" w14:textId="224B74B4" w:rsidR="002432A8" w:rsidRPr="00655D76" w:rsidRDefault="002432A8" w:rsidP="00304406">
      <w:pPr>
        <w:spacing w:before="120" w:after="120" w:line="240" w:lineRule="auto"/>
        <w:jc w:val="both"/>
        <w:rPr>
          <w:rFonts w:cstheme="minorHAnsi"/>
        </w:rPr>
      </w:pPr>
      <w:r w:rsidRPr="00655D76">
        <w:rPr>
          <w:rFonts w:cstheme="minorHAnsi"/>
        </w:rPr>
        <w:t xml:space="preserve">Výstupom z kontroly projektu, vykonanej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je v prípade zistených nedostatkov návrh čiastkovej správy/návrh správy z kontroly a čiastková sprá</w:t>
      </w:r>
      <w:r w:rsidR="00053C0D" w:rsidRPr="00655D76">
        <w:rPr>
          <w:rFonts w:cstheme="minorHAnsi"/>
        </w:rPr>
        <w:t xml:space="preserve">va z kontroly/správa z kontroly. </w:t>
      </w:r>
      <w:r w:rsidRPr="00655D76">
        <w:rPr>
          <w:rFonts w:cstheme="minorHAnsi"/>
        </w:rPr>
        <w:t xml:space="preserve">Legislatívnym rámcom pre ich vypracovanie je § 22 zákona o finančnej kontrole. </w:t>
      </w:r>
    </w:p>
    <w:p w14:paraId="60F433A5" w14:textId="14C6FE12" w:rsidR="002432A8" w:rsidRPr="00655D76" w:rsidRDefault="002432A8">
      <w:pPr>
        <w:spacing w:before="120" w:after="120" w:line="240" w:lineRule="auto"/>
        <w:jc w:val="both"/>
        <w:rPr>
          <w:rFonts w:cstheme="minorHAnsi"/>
        </w:rPr>
      </w:pPr>
      <w:r w:rsidRPr="00655D76">
        <w:rPr>
          <w:rFonts w:cstheme="minorHAnsi"/>
        </w:rPr>
        <w:t xml:space="preserve">Vykonávateľ je povinný určiť prijímateľovi lehotu na podanie námietok v trvaní minimálne </w:t>
      </w:r>
      <w:r w:rsidRPr="00655D76">
        <w:rPr>
          <w:rFonts w:cstheme="minorHAnsi"/>
          <w:b/>
        </w:rPr>
        <w:t>5 pracovných dní</w:t>
      </w:r>
      <w:r w:rsidRPr="00655D76">
        <w:rPr>
          <w:rFonts w:cstheme="minorHAnsi"/>
        </w:rPr>
        <w:t xml:space="preserve"> odo dňa doručenia návrhu čiastkovej správy z kontroly/návrhu správy z kontroly prijímateľovi. </w:t>
      </w:r>
    </w:p>
    <w:p w14:paraId="136E3529" w14:textId="23B6BEEA" w:rsidR="002432A8" w:rsidRPr="00655D76" w:rsidRDefault="002432A8">
      <w:pPr>
        <w:spacing w:before="120" w:after="120" w:line="240" w:lineRule="auto"/>
        <w:jc w:val="both"/>
        <w:rPr>
          <w:rFonts w:cstheme="minorHAnsi"/>
        </w:rPr>
      </w:pPr>
      <w:r w:rsidRPr="00655D76">
        <w:rPr>
          <w:rFonts w:cstheme="minorHAnsi"/>
        </w:rPr>
        <w:t xml:space="preserve">V prípade, ak vykonávateľ neakceptuje námietky podané prijímateľom, resp. ak prijímateľ doručí oznámenie, že nemá námietky k zisteným nedostatkom, navrhnutým odporúčaniam, opatreniam alebo k lehotám uvedeným v návrhu čiastkovej správy z kontroly/návrhu správy z kontroly, okrem lehoty na podanie námietok, alebo v stanovenej lehote nezašle svoje námietky, vykonávateľ vypracuje a zašle (čiastkovú) správu z kontroly prijímateľovi. Vo vypracovanej správe k neopodstatneným </w:t>
      </w:r>
      <w:r w:rsidR="00053C0D" w:rsidRPr="00655D76">
        <w:rPr>
          <w:rFonts w:cstheme="minorHAnsi"/>
        </w:rPr>
        <w:t xml:space="preserve">námietkam </w:t>
      </w:r>
      <w:r w:rsidRPr="00655D76">
        <w:rPr>
          <w:rFonts w:cstheme="minorHAnsi"/>
        </w:rPr>
        <w:t xml:space="preserve">uvedie dôvody ich neopodstatnenosti. </w:t>
      </w:r>
    </w:p>
    <w:p w14:paraId="05FA0ECF" w14:textId="34FE9C04" w:rsidR="002432A8" w:rsidRPr="00655D76" w:rsidRDefault="002432A8">
      <w:pPr>
        <w:spacing w:before="120" w:after="120" w:line="240" w:lineRule="auto"/>
        <w:jc w:val="both"/>
        <w:rPr>
          <w:rFonts w:cstheme="minorHAnsi"/>
        </w:rPr>
      </w:pPr>
      <w:r w:rsidRPr="00655D76">
        <w:rPr>
          <w:rFonts w:cstheme="minorHAnsi"/>
        </w:rPr>
        <w:t xml:space="preserve">Ak vykonávateľ úplne alebo sčasti akceptuje námietky podané prijímateľom voči nedostatkom, uvedeným v návrhu (čiastkovej) správy z kontroly/správy z kontroly, je povinný zohľadniť </w:t>
      </w:r>
      <w:r w:rsidR="00053C0D" w:rsidRPr="00655D76">
        <w:rPr>
          <w:rFonts w:cstheme="minorHAnsi"/>
        </w:rPr>
        <w:lastRenderedPageBreak/>
        <w:t xml:space="preserve">opodstatnenosť týchto námietok </w:t>
      </w:r>
      <w:r w:rsidRPr="00655D76">
        <w:rPr>
          <w:rFonts w:cstheme="minorHAnsi"/>
        </w:rPr>
        <w:t xml:space="preserve">a zaslať túto (čiastkovú) správu z kontroly/správu z kontroly prijímateľovi. </w:t>
      </w:r>
    </w:p>
    <w:p w14:paraId="6516D56B" w14:textId="77777777" w:rsidR="002432A8" w:rsidRPr="00655D76" w:rsidRDefault="002432A8" w:rsidP="00304406">
      <w:pPr>
        <w:spacing w:before="120" w:after="120" w:line="240" w:lineRule="auto"/>
        <w:jc w:val="both"/>
        <w:rPr>
          <w:rFonts w:cstheme="minorHAnsi"/>
        </w:rPr>
      </w:pPr>
      <w:r w:rsidRPr="00655D76">
        <w:rPr>
          <w:rFonts w:cstheme="minorHAnsi"/>
        </w:rPr>
        <w:t>V prípade zistenia pochybenia zo strany vykonávateľa po ukončení kontroly (napr. v nadväznosti na relevantné námietky predložené zo strany prijímateľa po ukončení kontroly, zistenia iných oprávnených osôb vykonávajúcich kontrolu) sa podľa typu pochybenia uplatní nasledovný postup:</w:t>
      </w:r>
    </w:p>
    <w:p w14:paraId="380648E2" w14:textId="0D3F9956" w:rsidR="002432A8" w:rsidRPr="00655D76" w:rsidRDefault="000804EB"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v</w:t>
      </w:r>
      <w:r w:rsidR="00EE7160" w:rsidRPr="00655D76">
        <w:rPr>
          <w:rFonts w:cstheme="minorHAnsi"/>
        </w:rPr>
        <w:t xml:space="preserve">ykonávateľ </w:t>
      </w:r>
      <w:r w:rsidR="002432A8" w:rsidRPr="00655D76">
        <w:rPr>
          <w:rFonts w:cstheme="minorHAnsi"/>
        </w:rPr>
        <w:t xml:space="preserve">je oprávnený overovať vybrané skutočnosti aj opakovane, pokiaľ je to potrebné pre správne stanovenie oprávnenosti výdavkov, alebo je výkon uvedenej činnosti potrebný z iných relevantných dôvodov (napr. podozrenie z nezrovnalosti, žiadosť EK, žiadosť vnútroštátnych orgánov, atď.). </w:t>
      </w:r>
    </w:p>
    <w:p w14:paraId="6426C5DD" w14:textId="77777777" w:rsidR="002432A8" w:rsidRPr="00655D76" w:rsidRDefault="002432A8"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Ak vykonávateľ vykonáva kontrolu opakovane, vykonáva ju v súlade s ustanoveniami zákona o finančnej kontrole. V návrhu čiastkovej správy z kontroly/návrhu správy z kontroly a v čiastkovej správe z kontroly/správe z kontroly vyhotovenej v rámci opätovnej kontroly je potrebné uviesť okrem ostatných povinných náležitostí aj jednozna</w:t>
      </w:r>
      <w:r w:rsidR="00053C0D" w:rsidRPr="00655D76">
        <w:rPr>
          <w:rFonts w:cstheme="minorHAnsi"/>
        </w:rPr>
        <w:t xml:space="preserve">čné označenie pôvodnej kontroly, </w:t>
      </w:r>
      <w:r w:rsidRPr="00655D76">
        <w:rPr>
          <w:rFonts w:cstheme="minorHAnsi"/>
        </w:rPr>
        <w:t xml:space="preserve">ku ktorej sa opätovná kontrola vykonala. </w:t>
      </w:r>
    </w:p>
    <w:p w14:paraId="3E819F3A" w14:textId="77777777" w:rsidR="002432A8" w:rsidRPr="00655D76" w:rsidRDefault="002432A8"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Opätovnú kontrolu nie je potrebné vykonať v prípade, ak sú po skončení kontroly projektu v čiastkovej správe z kontroly/správe z kontroly zistené chyby v písaní, počítaní</w:t>
      </w:r>
      <w:r w:rsidR="001C6662" w:rsidRPr="00655D76">
        <w:rPr>
          <w:rFonts w:cstheme="minorHAnsi"/>
        </w:rPr>
        <w:t xml:space="preserve"> alebo iné zrejmé nesprávnosti</w:t>
      </w:r>
      <w:r w:rsidR="001C6662" w:rsidRPr="00655D76">
        <w:rPr>
          <w:rStyle w:val="Odkaznapoznmkupodiarou"/>
          <w:rFonts w:cstheme="minorHAnsi"/>
        </w:rPr>
        <w:footnoteReference w:id="79"/>
      </w:r>
      <w:r w:rsidRPr="00655D76">
        <w:rPr>
          <w:rFonts w:cstheme="minorHAnsi"/>
        </w:rPr>
        <w:t>. Tieto chyby sa opravia v súlade s ustanovením § 22 ods. 7 zákona o finančnej kontrole.</w:t>
      </w:r>
    </w:p>
    <w:p w14:paraId="0DC65C26" w14:textId="77777777" w:rsidR="001C6662" w:rsidRPr="00655D76" w:rsidRDefault="00053C0D" w:rsidP="00304406">
      <w:pPr>
        <w:spacing w:before="120" w:after="120" w:line="240" w:lineRule="auto"/>
        <w:jc w:val="both"/>
        <w:rPr>
          <w:rFonts w:cstheme="minorHAnsi"/>
        </w:rPr>
      </w:pPr>
      <w:r w:rsidRPr="00655D76">
        <w:rPr>
          <w:rFonts w:cstheme="minorHAnsi"/>
        </w:rPr>
        <w:t>V</w:t>
      </w:r>
      <w:r w:rsidR="001C6662" w:rsidRPr="00655D76">
        <w:rPr>
          <w:rFonts w:cstheme="minorHAnsi"/>
        </w:rPr>
        <w:t>ykonávateľ zabezpečí, aby výsledný dokument okrem minimálnych náležitostí ustanovených zákonom o finančnej kontrole obsahoval aj:</w:t>
      </w:r>
    </w:p>
    <w:p w14:paraId="0DC9DCBF" w14:textId="77777777" w:rsidR="001C6662"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Identifikačný kód p</w:t>
      </w:r>
      <w:r w:rsidR="00D67120" w:rsidRPr="00655D76">
        <w:rPr>
          <w:rFonts w:cstheme="minorHAnsi"/>
        </w:rPr>
        <w:t>rojektu</w:t>
      </w:r>
      <w:r w:rsidRPr="00655D76">
        <w:rPr>
          <w:rStyle w:val="Odkaznapoznmkupodiarou"/>
          <w:rFonts w:cstheme="minorHAnsi"/>
        </w:rPr>
        <w:footnoteReference w:id="80"/>
      </w:r>
      <w:r w:rsidRPr="00655D76">
        <w:rPr>
          <w:rFonts w:cstheme="minorHAnsi"/>
        </w:rPr>
        <w:t>/identifikačný kód ŽoP</w:t>
      </w:r>
      <w:r w:rsidRPr="00655D76">
        <w:rPr>
          <w:rStyle w:val="Odkaznapoznmkupodiarou"/>
          <w:rFonts w:cstheme="minorHAnsi"/>
        </w:rPr>
        <w:footnoteReference w:id="81"/>
      </w:r>
      <w:r w:rsidRPr="00655D76">
        <w:rPr>
          <w:rFonts w:cstheme="minorHAnsi"/>
        </w:rPr>
        <w:t xml:space="preserve">, </w:t>
      </w:r>
    </w:p>
    <w:p w14:paraId="1426550B" w14:textId="77777777" w:rsidR="001C6662"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 xml:space="preserve">podrobný popis zistených nedostatkov ako aj spôsoby ich zistenia alebo ďalšie skutočnosti, ktoré sa pri kontrole vyskytli, alebo ktoré boli pri kontrole zohľadnené (ak je to relevantné), </w:t>
      </w:r>
    </w:p>
    <w:p w14:paraId="1D994FAE" w14:textId="77777777" w:rsidR="009F44A5"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záver z</w:t>
      </w:r>
      <w:r w:rsidR="00E64AC7" w:rsidRPr="00655D76">
        <w:rPr>
          <w:rFonts w:cstheme="minorHAnsi"/>
        </w:rPr>
        <w:t> </w:t>
      </w:r>
      <w:r w:rsidRPr="00655D76">
        <w:rPr>
          <w:rFonts w:cstheme="minorHAnsi"/>
        </w:rPr>
        <w:t>kontroly</w:t>
      </w:r>
      <w:r w:rsidR="00E64AC7" w:rsidRPr="00655D76">
        <w:rPr>
          <w:rFonts w:cstheme="minorHAnsi"/>
        </w:rPr>
        <w:t>,</w:t>
      </w:r>
    </w:p>
    <w:p w14:paraId="1D928108" w14:textId="77777777" w:rsidR="00D67120"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 xml:space="preserve">povinné označenie dokumentu v súlade s pravidlami </w:t>
      </w:r>
      <w:r w:rsidR="00D67120" w:rsidRPr="00655D76">
        <w:rPr>
          <w:rFonts w:cstheme="minorHAnsi"/>
        </w:rPr>
        <w:t>publicity (</w:t>
      </w:r>
      <w:r w:rsidR="009F44A5" w:rsidRPr="00655D76">
        <w:rPr>
          <w:rFonts w:cstheme="minorHAnsi"/>
        </w:rPr>
        <w:t>logá MIRR SR, POO a NextGenerationEU</w:t>
      </w:r>
      <w:r w:rsidR="00D67120" w:rsidRPr="00655D76">
        <w:rPr>
          <w:rFonts w:cstheme="minorHAnsi"/>
        </w:rPr>
        <w:t xml:space="preserve">), </w:t>
      </w:r>
    </w:p>
    <w:p w14:paraId="186CD9F0" w14:textId="4CCE0B9E" w:rsidR="001C6662" w:rsidRPr="00655D76" w:rsidRDefault="001C6662" w:rsidP="00304406">
      <w:pPr>
        <w:pStyle w:val="Odsekzoznamu"/>
        <w:numPr>
          <w:ilvl w:val="0"/>
          <w:numId w:val="33"/>
        </w:numPr>
        <w:spacing w:before="120" w:after="120" w:line="240" w:lineRule="auto"/>
        <w:ind w:hanging="436"/>
        <w:contextualSpacing w:val="0"/>
        <w:jc w:val="both"/>
        <w:rPr>
          <w:rFonts w:cstheme="minorHAnsi"/>
        </w:rPr>
      </w:pPr>
      <w:r w:rsidRPr="00655D76">
        <w:rPr>
          <w:rFonts w:cstheme="minorHAnsi"/>
        </w:rPr>
        <w:t>poučenie o možnosti podať v určenej lehote písomné námietky k zisteným nedostatkom, navrhnutým odporúčaniam, k lehote na predloženie písomného zoznamu prijatých opatrení a k lehote na splnenie prijatých opatrení uvedený</w:t>
      </w:r>
      <w:r w:rsidR="002E0694">
        <w:rPr>
          <w:rFonts w:cstheme="minorHAnsi"/>
        </w:rPr>
        <w:t>ch</w:t>
      </w:r>
      <w:r w:rsidRPr="00655D76">
        <w:rPr>
          <w:rFonts w:cstheme="minorHAnsi"/>
        </w:rPr>
        <w:t xml:space="preserve"> v návrhu čiastkovej správy alebo v návrhu správy.</w:t>
      </w:r>
    </w:p>
    <w:p w14:paraId="22F19159" w14:textId="77777777" w:rsidR="00D67120" w:rsidRPr="00655D76" w:rsidRDefault="00D67120" w:rsidP="00304406">
      <w:pPr>
        <w:spacing w:before="120" w:after="120" w:line="240" w:lineRule="auto"/>
        <w:jc w:val="both"/>
        <w:rPr>
          <w:rFonts w:cstheme="minorHAnsi"/>
        </w:rPr>
      </w:pPr>
      <w:r w:rsidRPr="00655D76">
        <w:rPr>
          <w:rFonts w:cstheme="minorHAnsi"/>
        </w:rPr>
        <w:t xml:space="preserve">Momentom ukončenia kontroly je zaslanie správy z kontroly prijímateľovi, ak zákon o finančnej kontrole neustanovuje inak. Zaslaním čiastkovej správy z kontroly je skončená tá časť finančnej kontroly, ktorej sa čiastková správa z kontroly týka. </w:t>
      </w:r>
    </w:p>
    <w:p w14:paraId="2861CFE9" w14:textId="77777777" w:rsidR="00D67120" w:rsidRPr="00655D76" w:rsidRDefault="00D67120" w:rsidP="00304406">
      <w:pPr>
        <w:spacing w:before="120" w:after="120" w:line="240" w:lineRule="auto"/>
        <w:jc w:val="both"/>
        <w:rPr>
          <w:rFonts w:cstheme="minorHAnsi"/>
        </w:rPr>
      </w:pPr>
      <w:r w:rsidRPr="00655D76">
        <w:rPr>
          <w:rFonts w:cstheme="minorHAnsi"/>
        </w:rPr>
        <w:t>Ak je kontrola zastavená z dôvodov hodných osobitného zreteľa podľa § 22 ods. 6 zákona o finančnej kontrole, kontrola je skončená vyhotovením záznamu s uvedením dôvodov jej zastavenia. Záznam sa bezodkladne zašle prijímateľovi, okrem prípadu, ak zanikol.</w:t>
      </w:r>
    </w:p>
    <w:p w14:paraId="6C1979C5" w14:textId="77777777" w:rsidR="00D67120" w:rsidRPr="00655D76" w:rsidRDefault="5F38C05A" w:rsidP="00304406">
      <w:pPr>
        <w:pStyle w:val="Nadpis2"/>
        <w:spacing w:before="360" w:after="360" w:line="240" w:lineRule="auto"/>
        <w:ind w:left="567" w:hanging="578"/>
        <w:rPr>
          <w:rFonts w:asciiTheme="minorHAnsi" w:hAnsiTheme="minorHAnsi" w:cstheme="minorHAnsi"/>
        </w:rPr>
      </w:pPr>
      <w:bookmarkStart w:id="319" w:name="_Toc201132424"/>
      <w:r w:rsidRPr="00655D76">
        <w:rPr>
          <w:rFonts w:asciiTheme="minorHAnsi" w:hAnsiTheme="minorHAnsi" w:cstheme="minorBidi"/>
        </w:rPr>
        <w:lastRenderedPageBreak/>
        <w:t>Výkon finančnej kontroly na mieste</w:t>
      </w:r>
      <w:bookmarkEnd w:id="319"/>
    </w:p>
    <w:p w14:paraId="658FBB58" w14:textId="2BEF8C13" w:rsidR="6B2B9ADA" w:rsidRPr="00655D76" w:rsidRDefault="6B2B9ADA" w:rsidP="00304406">
      <w:pPr>
        <w:spacing w:before="120" w:after="120" w:line="240" w:lineRule="auto"/>
        <w:jc w:val="both"/>
      </w:pPr>
      <w:r w:rsidRPr="00655D76">
        <w:t>Predmetom FKnM môžu byť všetky skutočnosti súvisiace s implementáciou projektu a plnením podmienok vyplývajúcich zo zmluvy o PPM.</w:t>
      </w:r>
      <w:r w:rsidR="36197AB2" w:rsidRPr="00655D76">
        <w:t xml:space="preserve"> Cieľom FKnM môže byť aj reálne overenie skutočností, ktoré boli </w:t>
      </w:r>
      <w:r w:rsidR="008008F3" w:rsidRPr="00655D76">
        <w:t>p</w:t>
      </w:r>
      <w:r w:rsidR="36197AB2" w:rsidRPr="00655D76">
        <w:t>rijímateľom deklarované v rámci iných kontrol.</w:t>
      </w:r>
    </w:p>
    <w:p w14:paraId="28617992" w14:textId="700E4CF6" w:rsidR="00D67120" w:rsidRDefault="00FA7BE5">
      <w:pPr>
        <w:spacing w:before="120" w:after="120" w:line="240" w:lineRule="auto"/>
        <w:jc w:val="both"/>
      </w:pPr>
      <w:r w:rsidRPr="00655D76">
        <w:t>Vykonanie FKnM je fakultatívne</w:t>
      </w:r>
      <w:r w:rsidRPr="00655D76">
        <w:rPr>
          <w:rStyle w:val="Odkaznapoznmkupodiarou"/>
        </w:rPr>
        <w:footnoteReference w:id="82"/>
      </w:r>
      <w:r w:rsidRPr="00655D76">
        <w:t>. FKnM je potrebné vykonať v prípade, ak nie je možné tzv. „od stola“ preveriť a zistiť skutočnosti, ktoré sa považujú za potrebné na účely overenia finančnej operácie alebo jej časti. FKnM začína prvým úkonom oprávnenej osoby voči povinnej osobe</w:t>
      </w:r>
      <w:r w:rsidRPr="00655D76">
        <w:rPr>
          <w:sz w:val="14"/>
          <w:szCs w:val="14"/>
        </w:rPr>
        <w:t xml:space="preserve"> </w:t>
      </w:r>
      <w:r w:rsidRPr="00655D76">
        <w:t>a je skončená dňom zaslania správy z finančnej kontroly na mieste povinnej osobe.</w:t>
      </w:r>
    </w:p>
    <w:p w14:paraId="18B65344" w14:textId="16DCDA8B" w:rsidR="00F1691D" w:rsidRPr="00F1691D" w:rsidRDefault="00F1691D" w:rsidP="00F1691D">
      <w:pPr>
        <w:jc w:val="both"/>
      </w:pPr>
      <w:r>
        <w:t>V</w:t>
      </w:r>
      <w:r w:rsidRPr="00F1691D">
        <w:t>zhľadom na charakter, obsah a kvantitu podpornej dokumentácie</w:t>
      </w:r>
      <w:r>
        <w:t xml:space="preserve"> pri predloženej ŽoP je možné </w:t>
      </w:r>
      <w:r w:rsidRPr="00F1691D">
        <w:t>vykon</w:t>
      </w:r>
      <w:r>
        <w:t>ať</w:t>
      </w:r>
      <w:r w:rsidRPr="00F1691D">
        <w:t xml:space="preserve"> spoločne s administratívnou kontrolou ŽoP aj finančnú kontrolu na mieste, a to na vzorke </w:t>
      </w:r>
      <w:r w:rsidR="00F3451E">
        <w:t>minim</w:t>
      </w:r>
      <w:r w:rsidR="00EE511A">
        <w:t>á</w:t>
      </w:r>
      <w:r w:rsidR="00F3451E">
        <w:t xml:space="preserve">lne </w:t>
      </w:r>
      <w:r>
        <w:t>2</w:t>
      </w:r>
      <w:r w:rsidRPr="00F1691D">
        <w:t>% z</w:t>
      </w:r>
      <w:r w:rsidR="00273F98">
        <w:t> náhodne vybraných</w:t>
      </w:r>
      <w:r w:rsidRPr="00F1691D">
        <w:t xml:space="preserve"> </w:t>
      </w:r>
      <w:r>
        <w:t xml:space="preserve">deklarovaných výdavkov z každej skupiny výdavkov </w:t>
      </w:r>
      <w:r w:rsidRPr="00F1691D">
        <w:t>obsiahnutých v ŽoP.</w:t>
      </w:r>
      <w:r>
        <w:t xml:space="preserve"> Vykonávateľ </w:t>
      </w:r>
      <w:r w:rsidRPr="00F1691D">
        <w:t>môže navýšiť kontrolovanú vzorku deklarovaných výdavkov v</w:t>
      </w:r>
      <w:r>
        <w:t> </w:t>
      </w:r>
      <w:r w:rsidRPr="00F1691D">
        <w:t>ŽoP</w:t>
      </w:r>
      <w:r>
        <w:t>,</w:t>
      </w:r>
      <w:r w:rsidRPr="00F1691D">
        <w:t xml:space="preserve"> ak zistí chybovosť v podpornej dokumentácii.</w:t>
      </w:r>
    </w:p>
    <w:p w14:paraId="3E81AB62" w14:textId="454456BE" w:rsidR="00D67120" w:rsidRPr="00655D76" w:rsidRDefault="725660B8">
      <w:pPr>
        <w:spacing w:before="120" w:after="120" w:line="240" w:lineRule="auto"/>
        <w:jc w:val="both"/>
      </w:pPr>
      <w:r w:rsidRPr="00655D76">
        <w:t xml:space="preserve">Ak sa počas </w:t>
      </w:r>
      <w:r w:rsidR="08ABD382" w:rsidRPr="00655D76">
        <w:t xml:space="preserve">FKnM </w:t>
      </w:r>
      <w:r w:rsidRPr="00655D76">
        <w:t xml:space="preserve">zistí značný objem neoprávnených výdavkov, vykonávateľ preverí ich dosah aj mimo overovanej vzorky a zároveň, podľa potreby, prijme systémové opatrenia. </w:t>
      </w:r>
    </w:p>
    <w:p w14:paraId="1CADA6D5" w14:textId="18F46EEB" w:rsidR="00DF3A44" w:rsidRPr="00655D76" w:rsidRDefault="00285F9A">
      <w:pPr>
        <w:spacing w:before="120" w:after="120" w:line="240" w:lineRule="auto"/>
        <w:jc w:val="both"/>
        <w:rPr>
          <w:rFonts w:cstheme="minorHAnsi"/>
        </w:rPr>
      </w:pPr>
      <w:r w:rsidRPr="00655D76">
        <w:rPr>
          <w:rFonts w:cstheme="minorHAnsi"/>
        </w:rPr>
        <w:t xml:space="preserve">Pokiaľ vykonávateľ nevie získať primerané uistenie o správnosti a zákonnosti výdavkov na základe minimálne stanovenej jednej </w:t>
      </w:r>
      <w:r w:rsidR="009C4928" w:rsidRPr="00655D76">
        <w:rPr>
          <w:rFonts w:cstheme="minorHAnsi"/>
        </w:rPr>
        <w:t>FKnM</w:t>
      </w:r>
      <w:r w:rsidRPr="00655D76">
        <w:rPr>
          <w:rFonts w:cstheme="minorHAnsi"/>
        </w:rPr>
        <w:t xml:space="preserve">, je povinný vykonať viacero </w:t>
      </w:r>
      <w:r w:rsidR="009C4928" w:rsidRPr="00655D76">
        <w:rPr>
          <w:rFonts w:cstheme="minorHAnsi"/>
        </w:rPr>
        <w:t>FKnM</w:t>
      </w:r>
      <w:r w:rsidRPr="00655D76">
        <w:rPr>
          <w:rFonts w:cstheme="minorHAnsi"/>
        </w:rPr>
        <w:t>.</w:t>
      </w:r>
    </w:p>
    <w:p w14:paraId="4CE5F240" w14:textId="0E2050C4" w:rsidR="00285F9A" w:rsidRPr="00655D76" w:rsidRDefault="0CADFEF4">
      <w:pPr>
        <w:spacing w:before="120" w:after="120" w:line="240" w:lineRule="auto"/>
        <w:jc w:val="both"/>
      </w:pPr>
      <w:r w:rsidRPr="00655D76">
        <w:t xml:space="preserve">Vykonaniu </w:t>
      </w:r>
      <w:r w:rsidR="08ABD382" w:rsidRPr="00655D76">
        <w:t>FKnM</w:t>
      </w:r>
      <w:r w:rsidRPr="00655D76">
        <w:t xml:space="preserve"> predchádza vystavenie poverenia na výkon </w:t>
      </w:r>
      <w:r w:rsidR="08ABD382" w:rsidRPr="00655D76">
        <w:t>FKnM</w:t>
      </w:r>
      <w:r w:rsidRPr="00655D76">
        <w:t xml:space="preserve">. </w:t>
      </w:r>
      <w:r w:rsidR="72339C3E" w:rsidRPr="00655D76">
        <w:t>Vykonávateľ zabezpečí, aby vždy bola FKnM vykonávaná minimálne dvomi osobami.</w:t>
      </w:r>
    </w:p>
    <w:p w14:paraId="2C8B55EC" w14:textId="6DAC31B2" w:rsidR="00285F9A" w:rsidRPr="00655D76" w:rsidRDefault="00285F9A">
      <w:pPr>
        <w:spacing w:before="120" w:after="120" w:line="240" w:lineRule="auto"/>
        <w:jc w:val="both"/>
        <w:rPr>
          <w:rFonts w:cstheme="minorHAnsi"/>
        </w:rPr>
      </w:pPr>
      <w:r w:rsidRPr="00655D76">
        <w:rPr>
          <w:rFonts w:cstheme="minorHAnsi"/>
        </w:rPr>
        <w:t xml:space="preserve">Oprávnenie na vykonanie </w:t>
      </w:r>
      <w:r w:rsidR="009C4928" w:rsidRPr="00655D76">
        <w:rPr>
          <w:rFonts w:cstheme="minorHAnsi"/>
        </w:rPr>
        <w:t xml:space="preserve">FKnM </w:t>
      </w:r>
      <w:r w:rsidRPr="00655D76">
        <w:rPr>
          <w:rFonts w:cstheme="minorHAnsi"/>
        </w:rPr>
        <w:t xml:space="preserve">majú len osoby, ktoré disponujú písomným poverením vydaným v súlade s ustanovením § 9 ods. 3 zákona o finančnej kontrole. </w:t>
      </w:r>
    </w:p>
    <w:p w14:paraId="786BFBF3" w14:textId="5DA0BB51" w:rsidR="00285F9A" w:rsidRPr="00655D76" w:rsidRDefault="00285F9A">
      <w:pPr>
        <w:spacing w:before="120" w:after="120" w:line="240" w:lineRule="auto"/>
        <w:jc w:val="both"/>
      </w:pPr>
      <w:r w:rsidRPr="00655D76">
        <w:t xml:space="preserve">Vykonávateľ je povinný oznámiť </w:t>
      </w:r>
      <w:r w:rsidR="50DA21B6" w:rsidRPr="00655D76">
        <w:t xml:space="preserve">povinnej osobe </w:t>
      </w:r>
      <w:r w:rsidRPr="00655D76">
        <w:t xml:space="preserve">termín začatia a cieľ výkonu </w:t>
      </w:r>
      <w:r w:rsidR="009C4928" w:rsidRPr="00655D76">
        <w:t>FKnM</w:t>
      </w:r>
      <w:r w:rsidRPr="00655D76">
        <w:t xml:space="preserve">, pokiaľ zákon o finančnej kontrole neustanovuje inak. Vykonávateľ oznamuje termín začatia fyzického výkonu </w:t>
      </w:r>
      <w:r w:rsidR="009C4928" w:rsidRPr="00655D76">
        <w:t xml:space="preserve">FKnM </w:t>
      </w:r>
      <w:r w:rsidRPr="00655D76">
        <w:t xml:space="preserve">spravidla </w:t>
      </w:r>
      <w:r w:rsidRPr="00655D76">
        <w:rPr>
          <w:b/>
          <w:bCs/>
        </w:rPr>
        <w:t>3 pracovné dni vopred</w:t>
      </w:r>
      <w:r w:rsidRPr="00655D76">
        <w:t xml:space="preserve">, a to v závislosti od komunikácie medzi </w:t>
      </w:r>
      <w:r w:rsidR="2401F525" w:rsidRPr="00655D76">
        <w:t xml:space="preserve">povinnou osobou </w:t>
      </w:r>
      <w:r w:rsidRPr="00655D76">
        <w:t xml:space="preserve">a vykonávateľom, stanovenej v zmluve o PPM. Ak by oznámením o výkone </w:t>
      </w:r>
      <w:r w:rsidR="009C4928" w:rsidRPr="00655D76">
        <w:t xml:space="preserve">FKnM </w:t>
      </w:r>
      <w:r w:rsidRPr="00655D76">
        <w:t xml:space="preserve">mohlo dôjsť k zmareniu cieľa </w:t>
      </w:r>
      <w:r w:rsidR="009C4928" w:rsidRPr="00655D76">
        <w:t>FKnM</w:t>
      </w:r>
      <w:r w:rsidR="005E5000" w:rsidRPr="00655D76">
        <w:t>,</w:t>
      </w:r>
      <w:r w:rsidR="009C4928" w:rsidRPr="00655D76">
        <w:t xml:space="preserve"> </w:t>
      </w:r>
      <w:r w:rsidRPr="00655D76">
        <w:t xml:space="preserve">alebo ak hrozí, že doklady alebo iné podklady budú znehodnotené, zničené alebo pozmenené, vykonávateľ musí oznámenie o začatí </w:t>
      </w:r>
      <w:r w:rsidR="009C4928" w:rsidRPr="00655D76">
        <w:t xml:space="preserve">FKnM </w:t>
      </w:r>
      <w:r w:rsidRPr="00655D76">
        <w:t xml:space="preserve">urobiť najneskôr pri začatí fyzického výkonu </w:t>
      </w:r>
      <w:r w:rsidR="009C4928" w:rsidRPr="00655D76">
        <w:t>FKnM</w:t>
      </w:r>
      <w:r w:rsidRPr="00655D76">
        <w:t xml:space="preserve">. </w:t>
      </w:r>
    </w:p>
    <w:p w14:paraId="725F9366" w14:textId="17A07E8F" w:rsidR="0FDB0BAF" w:rsidRPr="00655D76" w:rsidRDefault="0FDB0BAF">
      <w:pPr>
        <w:spacing w:before="120" w:after="120" w:line="240" w:lineRule="auto"/>
        <w:jc w:val="both"/>
      </w:pPr>
      <w:r w:rsidRPr="00655D76">
        <w:t>Výstupom z každej FKnM je návrh čiastkovej správy/návrh správy z kontroly (v prípade zistených nedostatkov) alebo čiastková správa/správa z kontroly (ak v rámci kontroly neboli zistené nedostatky). Ak pri výkone FKnM neboli zistené nedostatky, M</w:t>
      </w:r>
      <w:r w:rsidR="006E5996">
        <w:t>IRRI</w:t>
      </w:r>
      <w:r w:rsidRPr="00655D76">
        <w:t xml:space="preserve"> SR zašle </w:t>
      </w:r>
      <w:r w:rsidR="00CD3E52" w:rsidRPr="00655D76">
        <w:t>p</w:t>
      </w:r>
      <w:r w:rsidRPr="00655D76">
        <w:t xml:space="preserve">rijímateľovi do 15 pracovných dní od ukončenia výkonu FKnM 1 rovnopis čiastkovej správy/správy z kontroly. </w:t>
      </w:r>
    </w:p>
    <w:p w14:paraId="1D86C6DC" w14:textId="5A8B9AF4" w:rsidR="4BDAE707" w:rsidRPr="00655D76" w:rsidRDefault="5FAA1BE2">
      <w:pPr>
        <w:spacing w:before="120" w:after="120" w:line="240" w:lineRule="auto"/>
        <w:jc w:val="both"/>
        <w:rPr>
          <w:rFonts w:ascii="Calibri" w:eastAsia="Calibri" w:hAnsi="Calibri" w:cs="Calibri"/>
        </w:rPr>
      </w:pPr>
      <w:r w:rsidRPr="00655D76">
        <w:rPr>
          <w:rFonts w:ascii="Calibri" w:eastAsia="Calibri" w:hAnsi="Calibri" w:cs="Calibri"/>
        </w:rPr>
        <w:t xml:space="preserve">V súlade so </w:t>
      </w:r>
      <w:r w:rsidR="00AD0D04">
        <w:rPr>
          <w:rFonts w:ascii="Calibri" w:eastAsia="Calibri" w:hAnsi="Calibri" w:cs="Calibri"/>
        </w:rPr>
        <w:t>Z</w:t>
      </w:r>
      <w:r w:rsidRPr="00655D76">
        <w:rPr>
          <w:rFonts w:ascii="Calibri" w:eastAsia="Calibri" w:hAnsi="Calibri" w:cs="Calibri"/>
        </w:rPr>
        <w:t xml:space="preserve">ákonom č. 357/2015 Z. z. o finančnej kontrole a audite a o zmene a doplnení niektorých zákonov je povinná osoba oprávnená podať proti identifikovaným nedostatkom a odporúčaniam, </w:t>
      </w:r>
      <w:r w:rsidR="00AD0D04">
        <w:rPr>
          <w:rFonts w:ascii="Calibri" w:eastAsia="Calibri" w:hAnsi="Calibri" w:cs="Calibri"/>
        </w:rPr>
        <w:t xml:space="preserve">v </w:t>
      </w:r>
      <w:r w:rsidRPr="00655D76">
        <w:rPr>
          <w:rFonts w:ascii="Calibri" w:eastAsia="Calibri" w:hAnsi="Calibri" w:cs="Calibri"/>
        </w:rPr>
        <w:t>lehote na predloženie písomného zoznamu prijatých opatrení a</w:t>
      </w:r>
      <w:r w:rsidR="00AD0D04">
        <w:rPr>
          <w:rFonts w:ascii="Calibri" w:eastAsia="Calibri" w:hAnsi="Calibri" w:cs="Calibri"/>
        </w:rPr>
        <w:t xml:space="preserve"> v </w:t>
      </w:r>
      <w:r w:rsidRPr="00655D76">
        <w:rPr>
          <w:rFonts w:ascii="Calibri" w:eastAsia="Calibri" w:hAnsi="Calibri" w:cs="Calibri"/>
        </w:rPr>
        <w:t xml:space="preserve">lehote na splnenie prijatých opatrení písomné námietky, pričom lehota na ich podanie bude stanovená </w:t>
      </w:r>
      <w:r w:rsidRPr="00655D76">
        <w:rPr>
          <w:rFonts w:ascii="Calibri" w:eastAsia="Calibri" w:hAnsi="Calibri" w:cs="Calibri"/>
          <w:b/>
        </w:rPr>
        <w:t>minimálne na 5 pracovných dní</w:t>
      </w:r>
      <w:r w:rsidRPr="00655D76">
        <w:rPr>
          <w:rFonts w:ascii="Calibri" w:eastAsia="Calibri" w:hAnsi="Calibri" w:cs="Calibri"/>
        </w:rPr>
        <w:t xml:space="preserve"> odo dňa doručenia návrhu správy z kontroly povinnej osobe.</w:t>
      </w:r>
      <w:r w:rsidR="1322EB79" w:rsidRPr="00655D76">
        <w:rPr>
          <w:rFonts w:ascii="Calibri" w:eastAsia="Calibri" w:hAnsi="Calibri" w:cs="Calibri"/>
        </w:rPr>
        <w:t xml:space="preserve"> </w:t>
      </w:r>
      <w:r w:rsidR="4BDAE707" w:rsidRPr="00655D76">
        <w:rPr>
          <w:rFonts w:ascii="Calibri" w:eastAsia="Calibri" w:hAnsi="Calibri" w:cs="Calibri"/>
        </w:rPr>
        <w:t>Vyko</w:t>
      </w:r>
      <w:r w:rsidR="00AF4617" w:rsidRPr="00655D76">
        <w:rPr>
          <w:rFonts w:ascii="Calibri" w:eastAsia="Calibri" w:hAnsi="Calibri" w:cs="Calibri"/>
        </w:rPr>
        <w:t>n</w:t>
      </w:r>
      <w:r w:rsidR="4BDAE707" w:rsidRPr="00655D76">
        <w:rPr>
          <w:rFonts w:ascii="Calibri" w:eastAsia="Calibri" w:hAnsi="Calibri" w:cs="Calibri"/>
        </w:rPr>
        <w:t xml:space="preserve">ávateľ preverí opodstatnenosť písomných námietok k zisteným nedostatkom uvedeným v návrhu správy z kontroly a zohľadní </w:t>
      </w:r>
      <w:r w:rsidR="4BDAE707" w:rsidRPr="00655D76">
        <w:rPr>
          <w:rFonts w:ascii="Calibri" w:eastAsia="Calibri" w:hAnsi="Calibri" w:cs="Calibri"/>
        </w:rPr>
        <w:lastRenderedPageBreak/>
        <w:t xml:space="preserve">opodstatnené námietky, resp. nové skutočnosti, ktoré vyšli najavo a ktoré v čase oboznamovania sa s návrhom správy z kontroly neboli známe a zohľadní ich v čiastkovej správe/správe. Námietky, ktoré zamestnanec vyhodnotí ako neopodstatnené, uvedie spolu s odôvodnením v čiastkovej správe, resp. správe z vykonanej FKnM. Prijímateľ je povinný v lehote určenej oprávnenou osobou prijať opatrenia na nápravu nedostatkov a na odstránenie príčin ich vzniku a v určenej lehote zaslať aj písomný zoznam splnených opatrení prijatých na nápravu zistených nedostatkov a na odstránenie príčin ich vzniku, napríklad formou listu. Po predložení informácie o splnení opatrení prijatých na nápravu nedostatkov zistených FKnM a o odstránení príčin ich vzniku prostredníctvom dokumentácie relevantnej dôkaznej hodnoty </w:t>
      </w:r>
      <w:r w:rsidR="00561FA1" w:rsidRPr="00655D76">
        <w:rPr>
          <w:rFonts w:ascii="Calibri" w:eastAsia="Calibri" w:hAnsi="Calibri" w:cs="Calibri"/>
        </w:rPr>
        <w:t>v</w:t>
      </w:r>
      <w:r w:rsidR="4BDAE707" w:rsidRPr="00655D76">
        <w:rPr>
          <w:rFonts w:ascii="Calibri" w:eastAsia="Calibri" w:hAnsi="Calibri" w:cs="Calibri"/>
        </w:rPr>
        <w:t>ykonávateľ vyhodnotí dodané podklady</w:t>
      </w:r>
      <w:r w:rsidR="0016229E">
        <w:rPr>
          <w:rFonts w:ascii="Calibri" w:eastAsia="Calibri" w:hAnsi="Calibri" w:cs="Calibri"/>
        </w:rPr>
        <w:t>. Následne</w:t>
      </w:r>
      <w:r w:rsidR="4BDAE707" w:rsidRPr="00655D76">
        <w:rPr>
          <w:rFonts w:ascii="Calibri" w:eastAsia="Calibri" w:hAnsi="Calibri" w:cs="Calibri"/>
        </w:rPr>
        <w:t xml:space="preserve"> posúdi, či </w:t>
      </w:r>
      <w:r w:rsidR="00CD3E52" w:rsidRPr="00655D76">
        <w:rPr>
          <w:rFonts w:ascii="Calibri" w:eastAsia="Calibri" w:hAnsi="Calibri" w:cs="Calibri"/>
        </w:rPr>
        <w:t>p</w:t>
      </w:r>
      <w:r w:rsidR="4BDAE707" w:rsidRPr="00655D76">
        <w:rPr>
          <w:rFonts w:ascii="Calibri" w:eastAsia="Calibri" w:hAnsi="Calibri" w:cs="Calibri"/>
        </w:rPr>
        <w:t>rijímateľ prijal adekvátne opatrenia na nápravu nedostatkov a odstránil príčiny ich vzniku</w:t>
      </w:r>
      <w:r w:rsidR="005A2BEB" w:rsidRPr="00655D76">
        <w:rPr>
          <w:rFonts w:ascii="Calibri" w:eastAsia="Calibri" w:hAnsi="Calibri" w:cs="Calibri"/>
        </w:rPr>
        <w:t>.</w:t>
      </w:r>
    </w:p>
    <w:p w14:paraId="41CFFA35" w14:textId="4A9C28F7"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 xml:space="preserve">Za moment ukončenia FKnM je považované zaslanie správy z kontroly </w:t>
      </w:r>
      <w:r w:rsidR="00CD3E52" w:rsidRPr="00655D76">
        <w:rPr>
          <w:rFonts w:ascii="Calibri" w:eastAsia="Calibri" w:hAnsi="Calibri" w:cs="Calibri"/>
        </w:rPr>
        <w:t>p</w:t>
      </w:r>
      <w:r w:rsidRPr="00655D76">
        <w:rPr>
          <w:rFonts w:ascii="Calibri" w:eastAsia="Calibri" w:hAnsi="Calibri" w:cs="Calibri"/>
        </w:rPr>
        <w:t>rijímateľovi.</w:t>
      </w:r>
    </w:p>
    <w:p w14:paraId="1AA4CB34" w14:textId="48B72C42"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Po vystavení správy z kontroly už nie je možné sa odvolať.</w:t>
      </w:r>
    </w:p>
    <w:p w14:paraId="61AD827A" w14:textId="737F53C1" w:rsidR="00285F9A" w:rsidRPr="00655D76" w:rsidRDefault="00285F9A">
      <w:pPr>
        <w:spacing w:before="120" w:after="120" w:line="240" w:lineRule="auto"/>
        <w:jc w:val="both"/>
        <w:rPr>
          <w:rFonts w:cstheme="minorHAnsi"/>
        </w:rPr>
      </w:pPr>
      <w:r w:rsidRPr="00655D76">
        <w:rPr>
          <w:rFonts w:cstheme="minorHAnsi"/>
        </w:rPr>
        <w:t xml:space="preserve">Pri výkone </w:t>
      </w:r>
      <w:r w:rsidR="009C4928" w:rsidRPr="00655D76">
        <w:rPr>
          <w:rFonts w:cstheme="minorHAnsi"/>
        </w:rPr>
        <w:t xml:space="preserve">FKnM </w:t>
      </w:r>
      <w:r w:rsidRPr="00655D76">
        <w:rPr>
          <w:rFonts w:cstheme="minorHAnsi"/>
        </w:rPr>
        <w:t xml:space="preserve">sa zamestnanci vykonávateľa a prizvané osoby riadia príslušnými ustanoveniami zákona o finančnej kontrole, všeobecne záväznými právnymi predpismi SR a EÚ a zmluvou o PPM. </w:t>
      </w:r>
    </w:p>
    <w:p w14:paraId="01D7F1EF" w14:textId="7354EA4D" w:rsidR="00C90EFA" w:rsidRPr="00655D76" w:rsidRDefault="00285F9A">
      <w:pPr>
        <w:spacing w:before="120" w:after="120" w:line="240" w:lineRule="auto"/>
        <w:jc w:val="both"/>
        <w:rPr>
          <w:rFonts w:cstheme="minorHAnsi"/>
        </w:rPr>
      </w:pPr>
      <w:r w:rsidRPr="00655D76">
        <w:rPr>
          <w:rFonts w:cstheme="minorHAnsi"/>
        </w:rPr>
        <w:t xml:space="preserve">V prípade, že vykonávateľ vykoná </w:t>
      </w:r>
      <w:r w:rsidR="009C4928" w:rsidRPr="00655D76">
        <w:rPr>
          <w:rFonts w:cstheme="minorHAnsi"/>
        </w:rPr>
        <w:t xml:space="preserve">FKnM </w:t>
      </w:r>
      <w:r w:rsidRPr="00655D76">
        <w:rPr>
          <w:rFonts w:cstheme="minorHAnsi"/>
        </w:rPr>
        <w:t xml:space="preserve">opakovane, ide o samostatnú </w:t>
      </w:r>
      <w:r w:rsidR="009C4928" w:rsidRPr="00655D76">
        <w:rPr>
          <w:rFonts w:cstheme="minorHAnsi"/>
        </w:rPr>
        <w:t>FKnM.</w:t>
      </w:r>
    </w:p>
    <w:p w14:paraId="2D636D3E" w14:textId="0562FB4E" w:rsidR="00285F9A" w:rsidRPr="00655D76" w:rsidRDefault="00C90EFA"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t>U</w:t>
      </w:r>
      <w:r w:rsidR="5B501052" w:rsidRPr="00655D76">
        <w:rPr>
          <w:b/>
          <w:bCs/>
        </w:rPr>
        <w:t>pozornenie:</w:t>
      </w:r>
      <w:r w:rsidR="5B501052" w:rsidRPr="00655D76">
        <w:t xml:space="preserve"> </w:t>
      </w:r>
    </w:p>
    <w:p w14:paraId="5CC5E103" w14:textId="38C47548" w:rsidR="00285F9A" w:rsidRPr="00655D76" w:rsidRDefault="5B501052"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Prijímateľ je povinný zabezpečiť v rámci záväzkového vzťahu s každým dodávateľom projektu povinnosť dodávateľa projektu strpieť výkon kontroly/auditu súvisiaceho s dodávaným tovarom, službami a stavebnými prácami kedykoľvek počas platnosti a účinnosti </w:t>
      </w:r>
      <w:r w:rsidR="00552217">
        <w:t>z</w:t>
      </w:r>
      <w:r w:rsidRPr="00655D76">
        <w:t xml:space="preserve">mluvy o PPM, a to oprávnenými osobami na výkon tejto kontroly/auditu a poskytnúť im všetku potrebnú súčinnosť. Za týmto účelom </w:t>
      </w:r>
      <w:r w:rsidR="00561FA1" w:rsidRPr="00655D76">
        <w:t>v</w:t>
      </w:r>
      <w:r w:rsidRPr="00655D76">
        <w:t xml:space="preserve">ykonávateľ požaduje, aby si </w:t>
      </w:r>
      <w:r w:rsidR="00F77B64" w:rsidRPr="00655D76">
        <w:t>p</w:t>
      </w:r>
      <w:r w:rsidRPr="00655D76">
        <w:t>rijímateľ upravil v dodávateľsko-odberateľských vzťahoch túto podmienku aj zmluvne</w:t>
      </w:r>
      <w:r w:rsidR="00C90EFA" w:rsidRPr="00655D76">
        <w:t>.</w:t>
      </w:r>
    </w:p>
    <w:p w14:paraId="2E5624C1" w14:textId="77777777" w:rsidR="00285F9A" w:rsidRPr="00655D76" w:rsidRDefault="002A798E" w:rsidP="00304406">
      <w:pPr>
        <w:pStyle w:val="Nadpis2"/>
        <w:spacing w:before="360" w:after="360" w:line="240" w:lineRule="auto"/>
        <w:ind w:left="567" w:hanging="578"/>
        <w:rPr>
          <w:rFonts w:asciiTheme="minorHAnsi" w:hAnsiTheme="minorHAnsi" w:cstheme="minorHAnsi"/>
        </w:rPr>
      </w:pPr>
      <w:bookmarkStart w:id="320" w:name="_Toc201132425"/>
      <w:r w:rsidRPr="00655D76">
        <w:rPr>
          <w:rFonts w:asciiTheme="minorHAnsi" w:hAnsiTheme="minorHAnsi" w:cstheme="minorHAnsi"/>
        </w:rPr>
        <w:t>Výkon kontroly žiadosti o platbu</w:t>
      </w:r>
      <w:bookmarkEnd w:id="320"/>
    </w:p>
    <w:p w14:paraId="01C1239A" w14:textId="25699F9B" w:rsidR="001D3513" w:rsidRPr="00655D76" w:rsidRDefault="00623F2D">
      <w:pPr>
        <w:spacing w:before="120" w:after="120" w:line="240" w:lineRule="auto"/>
        <w:jc w:val="both"/>
        <w:rPr>
          <w:rFonts w:cstheme="minorHAnsi"/>
        </w:rPr>
      </w:pPr>
      <w:r w:rsidRPr="00655D76">
        <w:rPr>
          <w:rFonts w:cstheme="minorHAnsi"/>
        </w:rPr>
        <w:t>Prostriedky mechanizmu</w:t>
      </w:r>
      <w:r w:rsidR="00285F9A" w:rsidRPr="00655D76">
        <w:rPr>
          <w:rFonts w:cstheme="minorHAnsi"/>
        </w:rPr>
        <w:t xml:space="preserve"> na realizáciu projektu, ktoré sú predmetom schválenej ŽoP</w:t>
      </w:r>
      <w:r w:rsidRPr="00655D76">
        <w:rPr>
          <w:rFonts w:cstheme="minorHAnsi"/>
        </w:rPr>
        <w:t>P</w:t>
      </w:r>
      <w:r w:rsidR="00285F9A" w:rsidRPr="00655D76">
        <w:rPr>
          <w:rFonts w:cstheme="minorHAnsi"/>
        </w:rPr>
        <w:t xml:space="preserve">M, sa poskytujú na základe doručenej ŽoP. Formulár ŽoP ako aj podrobné pravidlá, postupy a činnosti pri financovaní príspevku definuje </w:t>
      </w:r>
      <w:r w:rsidR="00C24A9E" w:rsidRPr="00655D76">
        <w:rPr>
          <w:rFonts w:cstheme="minorHAnsi"/>
          <w:bCs/>
        </w:rPr>
        <w:t>SIPOO</w:t>
      </w:r>
      <w:r w:rsidR="001D3513" w:rsidRPr="00655D76">
        <w:rPr>
          <w:rFonts w:cstheme="minorHAnsi"/>
        </w:rPr>
        <w:t xml:space="preserve">. </w:t>
      </w:r>
      <w:r w:rsidR="00E248E5" w:rsidRPr="00655D76">
        <w:rPr>
          <w:rFonts w:cstheme="minorHAnsi"/>
        </w:rPr>
        <w:t xml:space="preserve"> </w:t>
      </w:r>
      <w:r w:rsidR="00285F9A" w:rsidRPr="00655D76">
        <w:rPr>
          <w:rFonts w:cstheme="minorHAnsi"/>
        </w:rPr>
        <w:t xml:space="preserve">Kontrola predloženej ŽoP sa vykonáva formou </w:t>
      </w:r>
      <w:r w:rsidR="009C4928" w:rsidRPr="00655D76">
        <w:rPr>
          <w:rFonts w:cstheme="minorHAnsi"/>
        </w:rPr>
        <w:t>AFK</w:t>
      </w:r>
      <w:r w:rsidR="00285F9A" w:rsidRPr="00655D76">
        <w:rPr>
          <w:rFonts w:cstheme="minorHAnsi"/>
        </w:rPr>
        <w:t xml:space="preserve">, predmetom ktorej je overenie správnosti všetkých v nej uvedených </w:t>
      </w:r>
      <w:r w:rsidR="00903E21" w:rsidRPr="00655D76">
        <w:rPr>
          <w:rFonts w:cstheme="minorHAnsi"/>
        </w:rPr>
        <w:t>údajov</w:t>
      </w:r>
      <w:r w:rsidR="00903E21" w:rsidRPr="00655D76" w:rsidDel="00903E21">
        <w:rPr>
          <w:rStyle w:val="Odkaznakomentr"/>
        </w:rPr>
        <w:t xml:space="preserve"> </w:t>
      </w:r>
      <w:r w:rsidR="00285F9A" w:rsidRPr="00655D76">
        <w:rPr>
          <w:rFonts w:cstheme="minorHAnsi"/>
        </w:rPr>
        <w:t>vrátane podpornej doku</w:t>
      </w:r>
      <w:r w:rsidR="00E248E5" w:rsidRPr="00655D76">
        <w:rPr>
          <w:rFonts w:cstheme="minorHAnsi"/>
        </w:rPr>
        <w:t xml:space="preserve">mentácie, ktorá je súčasťou ŽoP. </w:t>
      </w:r>
      <w:r w:rsidR="00285F9A" w:rsidRPr="00655D76">
        <w:rPr>
          <w:rFonts w:cstheme="minorHAnsi"/>
        </w:rPr>
        <w:t>Tý</w:t>
      </w:r>
      <w:r w:rsidR="001D3513" w:rsidRPr="00655D76">
        <w:rPr>
          <w:rFonts w:cstheme="minorHAnsi"/>
        </w:rPr>
        <w:t>mto nie je dotknutá povinnosť vykonávateľa</w:t>
      </w:r>
      <w:r w:rsidR="00285F9A" w:rsidRPr="00655D76">
        <w:rPr>
          <w:rFonts w:cstheme="minorHAnsi"/>
        </w:rPr>
        <w:t xml:space="preserve"> vykonávať základnú </w:t>
      </w:r>
      <w:r w:rsidR="001D3513" w:rsidRPr="00655D76">
        <w:rPr>
          <w:rFonts w:cstheme="minorHAnsi"/>
        </w:rPr>
        <w:t>finančnú kontrolu</w:t>
      </w:r>
      <w:r w:rsidR="001D3513" w:rsidRPr="00655D76">
        <w:rPr>
          <w:rStyle w:val="Odkaznapoznmkupodiarou"/>
          <w:rFonts w:cstheme="minorHAnsi"/>
        </w:rPr>
        <w:footnoteReference w:id="83"/>
      </w:r>
      <w:r w:rsidR="001D3513" w:rsidRPr="00655D76">
        <w:rPr>
          <w:rFonts w:cstheme="minorHAnsi"/>
        </w:rPr>
        <w:t xml:space="preserve">. </w:t>
      </w:r>
    </w:p>
    <w:p w14:paraId="5C3E5A1B" w14:textId="61CB2CAC" w:rsidR="001D3513" w:rsidRPr="00655D76" w:rsidRDefault="00285F9A">
      <w:pPr>
        <w:spacing w:before="120" w:after="120" w:line="240" w:lineRule="auto"/>
        <w:jc w:val="both"/>
        <w:rPr>
          <w:rFonts w:cstheme="minorHAnsi"/>
        </w:rPr>
      </w:pPr>
      <w:r w:rsidRPr="00655D76">
        <w:rPr>
          <w:rFonts w:cstheme="minorHAnsi"/>
        </w:rPr>
        <w:t xml:space="preserve">Ak sa vykonáva </w:t>
      </w:r>
      <w:r w:rsidR="009C4928" w:rsidRPr="00655D76">
        <w:rPr>
          <w:rFonts w:cstheme="minorHAnsi"/>
        </w:rPr>
        <w:t>AFK</w:t>
      </w:r>
      <w:r w:rsidRPr="00655D76">
        <w:rPr>
          <w:rFonts w:cstheme="minorHAnsi"/>
        </w:rPr>
        <w:t xml:space="preserve"> aj </w:t>
      </w:r>
      <w:r w:rsidR="00E95825" w:rsidRPr="00655D76">
        <w:rPr>
          <w:rFonts w:cstheme="minorHAnsi"/>
        </w:rPr>
        <w:t xml:space="preserve">FKnM </w:t>
      </w:r>
      <w:r w:rsidRPr="00655D76">
        <w:rPr>
          <w:rFonts w:cstheme="minorHAnsi"/>
        </w:rPr>
        <w:t xml:space="preserve">tej istej finančnej operácie alebo jej časti súčasne, môže sa vypracovať spoločný návrh (čiastkovej) správy a spoločná (čiastková) správa z </w:t>
      </w:r>
      <w:r w:rsidR="009C4928" w:rsidRPr="00655D76">
        <w:rPr>
          <w:rFonts w:cstheme="minorHAnsi"/>
        </w:rPr>
        <w:t>AFK</w:t>
      </w:r>
      <w:r w:rsidRPr="00655D76">
        <w:rPr>
          <w:rFonts w:cstheme="minorHAnsi"/>
        </w:rPr>
        <w:t xml:space="preserve"> a </w:t>
      </w:r>
      <w:r w:rsidR="00E95825" w:rsidRPr="00655D76">
        <w:rPr>
          <w:rFonts w:cstheme="minorHAnsi"/>
        </w:rPr>
        <w:t xml:space="preserve">FKnM </w:t>
      </w:r>
      <w:r w:rsidRPr="00655D76">
        <w:rPr>
          <w:rFonts w:cstheme="minorHAnsi"/>
        </w:rPr>
        <w:t xml:space="preserve">podľa zákona o finančnej kontrole. </w:t>
      </w:r>
      <w:r w:rsidRPr="00655D76">
        <w:rPr>
          <w:rFonts w:cstheme="minorHAnsi"/>
          <w:b/>
        </w:rPr>
        <w:t>Základným cieľom kontroly ŽoP</w:t>
      </w:r>
      <w:r w:rsidRPr="00655D76">
        <w:rPr>
          <w:rFonts w:cstheme="minorHAnsi"/>
        </w:rPr>
        <w:t xml:space="preserve"> je zabezpečenie splnenia zákonnosti, správnosti a oprávnenosti predložených nárokovaných finančných prostriedkov/deklarovaných výdavkov a ostatných skutočností uvedených v ŽoP vrátane ich podpornej dokumentácie a ich súladu s legislatívou EÚ a SR a zmluvou o </w:t>
      </w:r>
      <w:r w:rsidR="001D3513" w:rsidRPr="00655D76">
        <w:rPr>
          <w:rFonts w:cstheme="minorHAnsi"/>
        </w:rPr>
        <w:t xml:space="preserve">PPM. </w:t>
      </w:r>
    </w:p>
    <w:p w14:paraId="0D689015" w14:textId="1B4FD51F" w:rsidR="00BA41F0" w:rsidRPr="00655D76" w:rsidRDefault="001D3513">
      <w:pPr>
        <w:spacing w:before="120" w:after="120" w:line="240" w:lineRule="auto"/>
        <w:jc w:val="both"/>
        <w:rPr>
          <w:rFonts w:cstheme="minorHAnsi"/>
        </w:rPr>
      </w:pPr>
      <w:r w:rsidRPr="00655D76">
        <w:rPr>
          <w:rFonts w:cstheme="minorHAnsi"/>
        </w:rPr>
        <w:t xml:space="preserve">Vykonávateľ </w:t>
      </w:r>
      <w:r w:rsidR="00285F9A" w:rsidRPr="00655D76">
        <w:rPr>
          <w:rFonts w:cstheme="minorHAnsi"/>
        </w:rPr>
        <w:t>po doručení ŽoP vykoná kontrolu</w:t>
      </w:r>
      <w:r w:rsidR="00BA41F0" w:rsidRPr="00655D76">
        <w:rPr>
          <w:rFonts w:cstheme="minorHAnsi"/>
        </w:rPr>
        <w:t>. Vykonávateľ</w:t>
      </w:r>
      <w:r w:rsidR="00285F9A" w:rsidRPr="00655D76">
        <w:rPr>
          <w:rFonts w:cstheme="minorHAnsi"/>
        </w:rPr>
        <w:t xml:space="preserve"> je povinný vykonať kontrolu správnosti nárokovaných finančných prostriedkov a ostatných skutočností uvedených v ŽoP vo vzťahu ku všetkým nárokovaným finančným prostriedkom a ostatný</w:t>
      </w:r>
      <w:r w:rsidR="00562B72">
        <w:rPr>
          <w:rFonts w:cstheme="minorHAnsi"/>
        </w:rPr>
        <w:t>m</w:t>
      </w:r>
      <w:r w:rsidR="00285F9A" w:rsidRPr="00655D76">
        <w:rPr>
          <w:rFonts w:cstheme="minorHAnsi"/>
        </w:rPr>
        <w:t xml:space="preserve"> skutočnost</w:t>
      </w:r>
      <w:r w:rsidR="00562B72">
        <w:rPr>
          <w:rFonts w:cstheme="minorHAnsi"/>
        </w:rPr>
        <w:t>iam</w:t>
      </w:r>
      <w:r w:rsidR="00285F9A" w:rsidRPr="00655D76">
        <w:rPr>
          <w:rFonts w:cstheme="minorHAnsi"/>
        </w:rPr>
        <w:t>, uvedený</w:t>
      </w:r>
      <w:r w:rsidR="00562B72">
        <w:rPr>
          <w:rFonts w:cstheme="minorHAnsi"/>
        </w:rPr>
        <w:t>m</w:t>
      </w:r>
      <w:r w:rsidR="00285F9A" w:rsidRPr="00655D76">
        <w:rPr>
          <w:rFonts w:cstheme="minorHAnsi"/>
        </w:rPr>
        <w:t xml:space="preserve"> v ŽoP prijímateľa</w:t>
      </w:r>
      <w:r w:rsidR="005E5000" w:rsidRPr="00655D76">
        <w:rPr>
          <w:rFonts w:cstheme="minorHAnsi"/>
        </w:rPr>
        <w:t>,</w:t>
      </w:r>
      <w:r w:rsidR="00285F9A" w:rsidRPr="00655D76">
        <w:rPr>
          <w:rFonts w:cstheme="minorHAnsi"/>
        </w:rPr>
        <w:t xml:space="preserve"> pred </w:t>
      </w:r>
      <w:r w:rsidR="00285F9A" w:rsidRPr="00655D76">
        <w:rPr>
          <w:rFonts w:cstheme="minorHAnsi"/>
        </w:rPr>
        <w:lastRenderedPageBreak/>
        <w:t xml:space="preserve">ich uhradením/zúčtovaním. </w:t>
      </w:r>
      <w:r w:rsidR="00BA41F0" w:rsidRPr="00655D76">
        <w:rPr>
          <w:rFonts w:cstheme="minorHAnsi"/>
        </w:rPr>
        <w:t>Vykonáv</w:t>
      </w:r>
      <w:r w:rsidR="00792ED4" w:rsidRPr="00655D76">
        <w:rPr>
          <w:rFonts w:cstheme="minorHAnsi"/>
        </w:rPr>
        <w:t>at</w:t>
      </w:r>
      <w:r w:rsidR="00BA41F0" w:rsidRPr="00655D76">
        <w:rPr>
          <w:rFonts w:cstheme="minorHAnsi"/>
        </w:rPr>
        <w:t>eľ</w:t>
      </w:r>
      <w:r w:rsidR="00285F9A" w:rsidRPr="00655D76">
        <w:rPr>
          <w:rFonts w:cstheme="minorHAnsi"/>
        </w:rPr>
        <w:t xml:space="preserve"> v rámci kontroly ŽoP overí, či vo vzťahu k zmluve o </w:t>
      </w:r>
      <w:r w:rsidR="00BA41F0" w:rsidRPr="00655D76">
        <w:rPr>
          <w:rFonts w:cstheme="minorHAnsi"/>
        </w:rPr>
        <w:t>PPM</w:t>
      </w:r>
      <w:r w:rsidR="00285F9A" w:rsidRPr="00655D76">
        <w:rPr>
          <w:rFonts w:cstheme="minorHAnsi"/>
        </w:rPr>
        <w:t xml:space="preserve"> sú predmetné výdavky a ostatné skutočnosti uvedené v ŽoP správne zaevidované vo všetkých relevantných poliach, kompletné, správne v zmysle </w:t>
      </w:r>
      <w:r w:rsidR="00FA6439" w:rsidRPr="00655D76">
        <w:rPr>
          <w:rFonts w:cstheme="minorHAnsi"/>
        </w:rPr>
        <w:t>f</w:t>
      </w:r>
      <w:r w:rsidR="00BA41F0" w:rsidRPr="00655D76">
        <w:rPr>
          <w:rFonts w:cstheme="minorHAnsi"/>
        </w:rPr>
        <w:t xml:space="preserve">inančného riadenia </w:t>
      </w:r>
      <w:r w:rsidR="00792ED4" w:rsidRPr="00655D76">
        <w:rPr>
          <w:rFonts w:cstheme="minorHAnsi"/>
        </w:rPr>
        <w:t>SIPOO</w:t>
      </w:r>
      <w:r w:rsidR="00BA41F0" w:rsidRPr="00655D76">
        <w:rPr>
          <w:rFonts w:cstheme="minorHAnsi"/>
        </w:rPr>
        <w:t xml:space="preserve"> </w:t>
      </w:r>
      <w:r w:rsidR="00285F9A" w:rsidRPr="00655D76">
        <w:rPr>
          <w:rFonts w:cstheme="minorHAnsi"/>
        </w:rPr>
        <w:t xml:space="preserve">a či </w:t>
      </w:r>
      <w:r w:rsidR="00117354" w:rsidRPr="00655D76">
        <w:rPr>
          <w:rFonts w:cstheme="minorHAnsi"/>
        </w:rPr>
        <w:t xml:space="preserve">sú </w:t>
      </w:r>
      <w:r w:rsidR="00285F9A" w:rsidRPr="00655D76">
        <w:rPr>
          <w:rFonts w:cstheme="minorHAnsi"/>
        </w:rPr>
        <w:t>výdavky v súlade s vecnou, časovou a územnou oprávnenosťou uvedenou v zmluve o</w:t>
      </w:r>
      <w:r w:rsidR="00BA41F0" w:rsidRPr="00655D76">
        <w:rPr>
          <w:rFonts w:cstheme="minorHAnsi"/>
        </w:rPr>
        <w:t xml:space="preserve"> PPM a </w:t>
      </w:r>
      <w:r w:rsidR="00285F9A" w:rsidRPr="00655D76">
        <w:rPr>
          <w:rFonts w:cstheme="minorHAnsi"/>
        </w:rPr>
        <w:t>metodickými usmerneniam</w:t>
      </w:r>
      <w:r w:rsidR="00BA41F0" w:rsidRPr="00655D76">
        <w:rPr>
          <w:rFonts w:cstheme="minorHAnsi"/>
        </w:rPr>
        <w:t xml:space="preserve">i Ministerstva financií SR. </w:t>
      </w:r>
    </w:p>
    <w:p w14:paraId="7F6C3ED5" w14:textId="7F803261" w:rsidR="00285F9A" w:rsidRPr="00655D76" w:rsidRDefault="00B72F38">
      <w:pPr>
        <w:spacing w:before="120" w:after="120" w:line="240" w:lineRule="auto"/>
        <w:jc w:val="both"/>
        <w:rPr>
          <w:rFonts w:cstheme="minorHAnsi"/>
        </w:rPr>
      </w:pPr>
      <w:r w:rsidRPr="00655D76">
        <w:rPr>
          <w:rFonts w:cstheme="minorHAnsi"/>
          <w:u w:val="single"/>
        </w:rPr>
        <w:t xml:space="preserve">Výdavky </w:t>
      </w:r>
      <w:r w:rsidR="00AC7E7D" w:rsidRPr="00655D76">
        <w:rPr>
          <w:rFonts w:cstheme="minorHAnsi"/>
          <w:u w:val="single"/>
        </w:rPr>
        <w:t>p</w:t>
      </w:r>
      <w:r w:rsidR="00285F9A" w:rsidRPr="00655D76">
        <w:rPr>
          <w:rFonts w:cstheme="minorHAnsi"/>
          <w:u w:val="single"/>
        </w:rPr>
        <w:t>rijímateľa deklarované v ŽoP musia spĺňať najmä tieto podmienky</w:t>
      </w:r>
      <w:r w:rsidR="00285F9A" w:rsidRPr="00655D76">
        <w:rPr>
          <w:rFonts w:cstheme="minorHAnsi"/>
        </w:rPr>
        <w:t>:</w:t>
      </w:r>
    </w:p>
    <w:p w14:paraId="76B35CF9" w14:textId="75DF7361"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 xml:space="preserve">výdavok je v súlade s platnými všeobecne záväznými právnymi predpismi (napr. </w:t>
      </w:r>
      <w:r w:rsidR="00747B87">
        <w:rPr>
          <w:rFonts w:cstheme="minorHAnsi"/>
        </w:rPr>
        <w:t>Z</w:t>
      </w:r>
      <w:r w:rsidRPr="00655D76">
        <w:rPr>
          <w:rFonts w:cstheme="minorHAnsi"/>
        </w:rPr>
        <w:t xml:space="preserve">ákon č. 523/2004 Z. z. o rozpočtových pravidlách verejnej správy a o zmene a doplnení niektorých zákonov v znení neskorších predpisov, </w:t>
      </w:r>
      <w:r w:rsidR="00717DE8">
        <w:rPr>
          <w:rFonts w:cstheme="minorHAnsi"/>
        </w:rPr>
        <w:t>Z</w:t>
      </w:r>
      <w:r w:rsidRPr="00655D76">
        <w:rPr>
          <w:rFonts w:cstheme="minorHAnsi"/>
        </w:rPr>
        <w:t xml:space="preserve">ákon č. 343/2015 Z. z. o verejnom obstarávaní a o zmene a doplnení niektorých zákonov v znení neskorších predpisov, </w:t>
      </w:r>
      <w:r w:rsidR="00760488">
        <w:rPr>
          <w:rFonts w:cstheme="minorHAnsi"/>
        </w:rPr>
        <w:t>Z</w:t>
      </w:r>
      <w:r w:rsidRPr="00655D76">
        <w:rPr>
          <w:rFonts w:cstheme="minorHAnsi"/>
        </w:rPr>
        <w:t xml:space="preserve">ákon č. 358/2015 Z. z. o úprave niektorých vzťahov v oblasti štátnej pomoci a minimálnej pomoci a o zmene a doplnení niektorých zákonov (zákon o štátnej pomoci), </w:t>
      </w:r>
      <w:r w:rsidR="006C03A4">
        <w:rPr>
          <w:rFonts w:cstheme="minorHAnsi"/>
        </w:rPr>
        <w:t>Z</w:t>
      </w:r>
      <w:r w:rsidRPr="00655D76">
        <w:rPr>
          <w:rFonts w:cstheme="minorHAnsi"/>
        </w:rPr>
        <w:t>ákon č. 311/2001 Z. z. Zákonník práce v platnom znen</w:t>
      </w:r>
      <w:r w:rsidR="008B10F6" w:rsidRPr="00655D76">
        <w:rPr>
          <w:rFonts w:cstheme="minorHAnsi"/>
        </w:rPr>
        <w:t xml:space="preserve">í, </w:t>
      </w:r>
      <w:r w:rsidR="008B10F6" w:rsidRPr="00717DE8">
        <w:rPr>
          <w:rFonts w:cstheme="minorHAnsi"/>
        </w:rPr>
        <w:t>zákon o slobode informácií</w:t>
      </w:r>
      <w:r w:rsidR="008B10F6" w:rsidRPr="00655D76">
        <w:rPr>
          <w:rFonts w:cstheme="minorHAnsi"/>
        </w:rPr>
        <w:t>)</w:t>
      </w:r>
      <w:r w:rsidR="00BB55D5">
        <w:rPr>
          <w:rFonts w:cstheme="minorHAnsi"/>
        </w:rPr>
        <w:t>;</w:t>
      </w:r>
    </w:p>
    <w:p w14:paraId="5A02B65D" w14:textId="1852E528"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 xml:space="preserve">výdavok je vynaložený na projekt (existencia priameho spojenia s projektom), schválený vykonávateľom a realizovaný v zmysle podmienok </w:t>
      </w:r>
      <w:r w:rsidR="00401F82">
        <w:rPr>
          <w:rFonts w:cstheme="minorHAnsi"/>
        </w:rPr>
        <w:t xml:space="preserve">priameho </w:t>
      </w:r>
      <w:r w:rsidRPr="00655D76">
        <w:rPr>
          <w:rFonts w:cstheme="minorHAnsi"/>
        </w:rPr>
        <w:t xml:space="preserve">vyzvania/výzvy na predkladanie </w:t>
      </w:r>
      <w:r w:rsidR="00792ED4" w:rsidRPr="00655D76">
        <w:rPr>
          <w:rFonts w:cstheme="minorHAnsi"/>
        </w:rPr>
        <w:t>ŽoPPM</w:t>
      </w:r>
      <w:r w:rsidRPr="00655D76">
        <w:rPr>
          <w:rFonts w:cstheme="minorHAnsi"/>
        </w:rPr>
        <w:t xml:space="preserve">, podmienok schémy pomoci de minimis, ktoré tvoria neoddeliteľnú súčasť </w:t>
      </w:r>
      <w:r w:rsidR="00401F82">
        <w:rPr>
          <w:rFonts w:cstheme="minorHAnsi"/>
        </w:rPr>
        <w:t xml:space="preserve">priameho </w:t>
      </w:r>
      <w:r w:rsidRPr="00655D76">
        <w:rPr>
          <w:rFonts w:cstheme="minorHAnsi"/>
        </w:rPr>
        <w:t xml:space="preserve">vyzvania/výzvy na predkladanie </w:t>
      </w:r>
      <w:r w:rsidR="00792ED4" w:rsidRPr="00655D76">
        <w:rPr>
          <w:rFonts w:cstheme="minorHAnsi"/>
        </w:rPr>
        <w:t>ŽoPPM</w:t>
      </w:r>
      <w:r w:rsidR="008B10F6" w:rsidRPr="00655D76">
        <w:rPr>
          <w:rFonts w:cstheme="minorHAnsi"/>
        </w:rPr>
        <w:t>, podmienok zmluvy o PPM</w:t>
      </w:r>
      <w:r w:rsidR="00BB55D5">
        <w:rPr>
          <w:rFonts w:cstheme="minorHAnsi"/>
        </w:rPr>
        <w:t>;</w:t>
      </w:r>
    </w:p>
    <w:p w14:paraId="351AFC01" w14:textId="3F2DE52E"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výdavky sú vynaložené v súlade s obsahovou stránkou projektu, zodpovedajú časovej následnosti aktivít projektu, sú plne v súlade s cieľmi projektu a prispievajú k dosiahnut</w:t>
      </w:r>
      <w:r w:rsidR="008B10F6" w:rsidRPr="00655D76">
        <w:rPr>
          <w:rFonts w:cstheme="minorHAnsi"/>
        </w:rPr>
        <w:t>iu plánovaných cieľov projektu</w:t>
      </w:r>
      <w:r w:rsidR="00BB55D5">
        <w:rPr>
          <w:rFonts w:cstheme="minorHAnsi"/>
        </w:rPr>
        <w:t>;</w:t>
      </w:r>
    </w:p>
    <w:p w14:paraId="6742939E" w14:textId="5EBDF1A5"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výdavok je primeraný, t. j. zodpovedá obvyklým cenám v danom mieste a čas</w:t>
      </w:r>
      <w:r w:rsidR="008B10F6" w:rsidRPr="00655D76">
        <w:rPr>
          <w:rFonts w:cstheme="minorHAnsi"/>
        </w:rPr>
        <w:t>e a zodpovedá potrebám projektu</w:t>
      </w:r>
      <w:r w:rsidR="00BB55D5">
        <w:rPr>
          <w:rFonts w:cstheme="minorHAnsi"/>
        </w:rPr>
        <w:t>;</w:t>
      </w:r>
    </w:p>
    <w:p w14:paraId="00260BC3" w14:textId="37EC4246"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výdavok spĺňa podmienky hospodárnosti, efek</w:t>
      </w:r>
      <w:r w:rsidR="008B10F6" w:rsidRPr="00655D76">
        <w:rPr>
          <w:rFonts w:cstheme="minorHAnsi"/>
        </w:rPr>
        <w:t>tívnosti, účelnosti a účinnosti</w:t>
      </w:r>
      <w:r w:rsidR="00BB55D5">
        <w:rPr>
          <w:rFonts w:cstheme="minorHAnsi"/>
        </w:rPr>
        <w:t>;</w:t>
      </w:r>
      <w:r w:rsidRPr="00655D76">
        <w:rPr>
          <w:rFonts w:cstheme="minorHAnsi"/>
        </w:rPr>
        <w:t xml:space="preserve"> </w:t>
      </w:r>
    </w:p>
    <w:p w14:paraId="4E9DF8E1" w14:textId="2CC2FF77" w:rsidR="009A5480" w:rsidRPr="00655D76" w:rsidRDefault="009A5480" w:rsidP="00304406">
      <w:pPr>
        <w:pStyle w:val="Odsekzoznamu"/>
        <w:numPr>
          <w:ilvl w:val="0"/>
          <w:numId w:val="36"/>
        </w:numPr>
        <w:spacing w:before="120" w:after="120" w:line="240" w:lineRule="auto"/>
        <w:ind w:hanging="436"/>
        <w:contextualSpacing w:val="0"/>
        <w:jc w:val="both"/>
        <w:rPr>
          <w:rFonts w:cstheme="minorHAnsi"/>
        </w:rPr>
      </w:pPr>
      <w:r w:rsidRPr="00655D76">
        <w:rPr>
          <w:rFonts w:cstheme="minorHAnsi"/>
        </w:rPr>
        <w:t>výdavky musia byť identifikovateľné a preukázateľné a musia byť doložené účtovnými dokladmi, ktoré sú riadne evidované v účtovníctve prijímateľa v súlade s platnými všeobecne záväznými práv</w:t>
      </w:r>
      <w:r w:rsidR="008B10F6" w:rsidRPr="00655D76">
        <w:rPr>
          <w:rFonts w:cstheme="minorHAnsi"/>
        </w:rPr>
        <w:t>nymi predpismi a zmluvou o PPM.</w:t>
      </w:r>
    </w:p>
    <w:p w14:paraId="44C50911" w14:textId="185A4E0C" w:rsidR="009A5480" w:rsidRPr="00655D76" w:rsidRDefault="00D64415">
      <w:pPr>
        <w:spacing w:before="120" w:after="120" w:line="240" w:lineRule="auto"/>
        <w:jc w:val="both"/>
        <w:rPr>
          <w:rFonts w:cstheme="minorHAnsi"/>
        </w:rPr>
      </w:pPr>
      <w:r w:rsidRPr="00655D76">
        <w:rPr>
          <w:rFonts w:cstheme="minorHAnsi"/>
        </w:rPr>
        <w:t>Ak má vykonávateľ</w:t>
      </w:r>
      <w:r w:rsidR="009A5480" w:rsidRPr="00655D76">
        <w:rPr>
          <w:rFonts w:cstheme="minorHAnsi"/>
        </w:rPr>
        <w:t xml:space="preserve"> pri kontrole ŽoP akékoľvek pochybnosti o správnosti predložených dokumentov alebo poskytnutých informácií, má právo požiadať prijímateľa o doplnenie potrebných dokumentov, vyjadrení</w:t>
      </w:r>
      <w:r w:rsidR="005E5000" w:rsidRPr="00655D76">
        <w:rPr>
          <w:rFonts w:cstheme="minorHAnsi"/>
        </w:rPr>
        <w:t>,</w:t>
      </w:r>
      <w:r w:rsidR="009A5480" w:rsidRPr="00655D76">
        <w:rPr>
          <w:rFonts w:cstheme="minorHAnsi"/>
        </w:rPr>
        <w:t xml:space="preserve"> pr</w:t>
      </w:r>
      <w:r w:rsidRPr="00655D76">
        <w:rPr>
          <w:rFonts w:cstheme="minorHAnsi"/>
        </w:rPr>
        <w:t>ípadne požiadať o ich opravu. Vykonávateľ</w:t>
      </w:r>
      <w:r w:rsidR="009A5480" w:rsidRPr="00655D76">
        <w:rPr>
          <w:rFonts w:cstheme="minorHAnsi"/>
        </w:rPr>
        <w:t xml:space="preserve"> písomne vyzve prijímateľa, aby mu v lehote nie kratšej ako </w:t>
      </w:r>
      <w:r w:rsidR="009A5480" w:rsidRPr="00655D76">
        <w:rPr>
          <w:rFonts w:cstheme="minorHAnsi"/>
          <w:b/>
        </w:rPr>
        <w:t>5 pracovných dní</w:t>
      </w:r>
      <w:r w:rsidR="009A5480" w:rsidRPr="00655D76">
        <w:rPr>
          <w:rFonts w:cstheme="minorHAnsi"/>
        </w:rPr>
        <w:t xml:space="preserve"> odo dňa doručenia výzvy na doplnenie potrebné dokumenty alebo vyjadrenia predložil. </w:t>
      </w:r>
    </w:p>
    <w:p w14:paraId="6816B39F" w14:textId="5B70D4EF" w:rsidR="00D64415" w:rsidRPr="00655D76" w:rsidRDefault="00D64415">
      <w:pPr>
        <w:spacing w:before="120" w:after="120" w:line="240" w:lineRule="auto"/>
        <w:jc w:val="both"/>
        <w:rPr>
          <w:rFonts w:cstheme="minorHAnsi"/>
        </w:rPr>
      </w:pPr>
      <w:r w:rsidRPr="00655D76">
        <w:rPr>
          <w:rFonts w:cstheme="minorHAnsi"/>
        </w:rPr>
        <w:t xml:space="preserve">Vykonávateľ je v prípadoch uvedených v ustanovení § 22 ods. 2 písm. a), b) a c) zákona o finančnej kontrole oprávnený rozhodnúť, </w:t>
      </w:r>
      <w:r w:rsidR="00394DB8">
        <w:rPr>
          <w:rFonts w:cstheme="minorHAnsi"/>
        </w:rPr>
        <w:t>či</w:t>
      </w:r>
      <w:r w:rsidRPr="00655D76">
        <w:rPr>
          <w:rFonts w:cstheme="minorHAnsi"/>
        </w:rPr>
        <w:t xml:space="preserve"> kontrolu v časti deklarovaných výdavkov ukončí (čiastkovou) správou z kontroly a vo zvyšnej časti deklarovaných výdavkov, napr. z dôvodu potreby doplnenia/opravy/overenia niektorých skutočností na mieste/overenia u ďalších osôb</w:t>
      </w:r>
      <w:r w:rsidRPr="00655D76">
        <w:rPr>
          <w:rStyle w:val="Odkaznapoznmkupodiarou"/>
          <w:rFonts w:cstheme="minorHAnsi"/>
        </w:rPr>
        <w:footnoteReference w:id="84"/>
      </w:r>
      <w:r w:rsidRPr="00655D76">
        <w:rPr>
          <w:rFonts w:cstheme="minorHAnsi"/>
        </w:rPr>
        <w:t>, prebiehajúceho skúmania a pod., bude v kontrole naďalej pokračovať až do pominutia dôvodov, ktoré bránili jej riadnemu skončeniu. Pre výkon kontroly vo zvyšnej časti deklarovaných výdavkov ŽoP, v ktorých kontrola bude ďalej pokračovať, platia pre vykonávateľa rovnaké práva a povinnosti. Po pominutí dôvodov, pre ktoré nebolo možné kontrolu vo zvyšnej časti deklarovaných výdavkov riadne skončiť, v zmysle ustanovenia § 22 ods. 6 zákona o finančnej kontrole</w:t>
      </w:r>
      <w:r w:rsidR="00E55AD1" w:rsidRPr="00655D76">
        <w:rPr>
          <w:rFonts w:cstheme="minorHAnsi"/>
        </w:rPr>
        <w:t>,</w:t>
      </w:r>
      <w:r w:rsidRPr="00655D76">
        <w:rPr>
          <w:rFonts w:cstheme="minorHAnsi"/>
        </w:rPr>
        <w:t xml:space="preserve"> sa kontrola skončí zaslaním správy z kontroly. </w:t>
      </w:r>
    </w:p>
    <w:p w14:paraId="49F5BFFD" w14:textId="77777777" w:rsidR="00D64415" w:rsidRPr="00655D76" w:rsidRDefault="00D64415" w:rsidP="00304406">
      <w:pPr>
        <w:spacing w:before="120" w:after="120" w:line="240" w:lineRule="auto"/>
        <w:jc w:val="both"/>
        <w:rPr>
          <w:rFonts w:cstheme="minorHAnsi"/>
        </w:rPr>
      </w:pPr>
      <w:r w:rsidRPr="00655D76">
        <w:rPr>
          <w:rFonts w:cstheme="minorHAnsi"/>
          <w:b/>
        </w:rPr>
        <w:lastRenderedPageBreak/>
        <w:t>Záverom kontroly ŽoP</w:t>
      </w:r>
      <w:r w:rsidRPr="00655D76">
        <w:rPr>
          <w:rFonts w:cstheme="minorHAnsi"/>
        </w:rPr>
        <w:t xml:space="preserve"> vo vzťahu k nárokovaným finančným prostriedkom, pri zohľadnení jednotlivých typov ŽoP uvedených vo Finančnom riadení </w:t>
      </w:r>
      <w:r w:rsidR="00E64AC7" w:rsidRPr="00655D76">
        <w:rPr>
          <w:rFonts w:cstheme="minorHAnsi"/>
        </w:rPr>
        <w:t>S</w:t>
      </w:r>
      <w:r w:rsidR="00792ED4" w:rsidRPr="00655D76">
        <w:rPr>
          <w:rFonts w:cstheme="minorHAnsi"/>
        </w:rPr>
        <w:t>IPO</w:t>
      </w:r>
      <w:r w:rsidR="00E64AC7" w:rsidRPr="00655D76">
        <w:rPr>
          <w:rFonts w:cstheme="minorHAnsi"/>
        </w:rPr>
        <w:t>O</w:t>
      </w:r>
      <w:r w:rsidRPr="00655D76">
        <w:rPr>
          <w:rFonts w:cstheme="minorHAnsi"/>
        </w:rPr>
        <w:t>, môže byť jedna z týchto skutočností:</w:t>
      </w:r>
    </w:p>
    <w:p w14:paraId="73D335F5" w14:textId="07FD463B" w:rsidR="00E64AC7"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(vykonávateľ schváli nárokované finančné prostriedky prijímateľa v plnej výške). </w:t>
      </w:r>
    </w:p>
    <w:p w14:paraId="08C9EB2C" w14:textId="7C72DEF7" w:rsidR="00E64AC7"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 zníženej sume (vykonávateľ schváli nárokované finančné prostriedky vo výške zníženej o sumu neoprávnených nárokovaných finančných prostriedkov). </w:t>
      </w:r>
    </w:p>
    <w:p w14:paraId="454FB181" w14:textId="3C0CC38D" w:rsidR="00C41B60" w:rsidRPr="00655D76" w:rsidRDefault="00C41B60"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schválená v zníženej sume (vykonávateľ schváli nárokované finančné prostriedky prijímateľa s výnimkou tej časti nárokovaných výdavkov, o ktorej počas výkonu kontroly rozhodol, že v jej kontrole sa bude pokračovať z dôvodu potreby doplnenia/opravy/overenia skutočností na mieste/prebiehajúceho skúmania a pod., o ktorých nevie bez dodatočných informácií rozhodnúť o ich správnosti a oprávnenosti. Kontrola zvyšnej časti bude ukončená po pominutí dôvodov, ktoré bránia v čase vypracovania návrhu čiastkovej správy z kontroly alebo čiastkovej správy z kontroly kontrolu ukončiť.</w:t>
      </w:r>
    </w:p>
    <w:p w14:paraId="1D597663" w14:textId="183E6958" w:rsidR="00D64415"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zamietnutá.  </w:t>
      </w:r>
    </w:p>
    <w:p w14:paraId="0C1F6340" w14:textId="77777777" w:rsidR="0070159F" w:rsidRPr="00655D76" w:rsidRDefault="0070159F" w:rsidP="00304406">
      <w:pPr>
        <w:spacing w:before="120" w:after="120" w:line="240" w:lineRule="auto"/>
        <w:jc w:val="both"/>
        <w:rPr>
          <w:rFonts w:cstheme="minorHAnsi"/>
        </w:rPr>
      </w:pPr>
      <w:r w:rsidRPr="00655D76">
        <w:rPr>
          <w:rFonts w:cstheme="minorHAnsi"/>
        </w:rPr>
        <w:t xml:space="preserve">Momentom ukončenia kontroly ŽoP je zaslanie správy z kontroly prijímateľovi, ak nejde o zastavenie kontroly podľa ustanovenia § 22 ods. 6 tretej a štvrtej vety zákona o finančnej kontrole, kedy je kontrola skončená vyhotovením záznamu s uvedením dôvodov jej zastavenia. Zaslaním čiastkovej správy z kontroly je skončená tá časť finančnej kontroly, ktorej sa čiastková správa z kontroly týka. </w:t>
      </w:r>
    </w:p>
    <w:p w14:paraId="4CC307B8" w14:textId="77777777" w:rsidR="007D743D" w:rsidRPr="00655D76" w:rsidRDefault="002A798E" w:rsidP="00304406">
      <w:pPr>
        <w:pStyle w:val="Nadpis2"/>
        <w:spacing w:before="360" w:after="360" w:line="240" w:lineRule="auto"/>
        <w:ind w:left="567" w:hanging="578"/>
        <w:jc w:val="both"/>
        <w:rPr>
          <w:rFonts w:asciiTheme="minorHAnsi" w:hAnsiTheme="minorHAnsi" w:cstheme="minorHAnsi"/>
        </w:rPr>
      </w:pPr>
      <w:bookmarkStart w:id="321" w:name="_Toc161141174"/>
      <w:bookmarkStart w:id="322" w:name="_Toc161143015"/>
      <w:bookmarkStart w:id="323" w:name="_Toc161144473"/>
      <w:bookmarkStart w:id="324" w:name="_Toc164324769"/>
      <w:bookmarkStart w:id="325" w:name="_Toc168474998"/>
      <w:bookmarkStart w:id="326" w:name="_Toc168485091"/>
      <w:bookmarkStart w:id="327" w:name="_Toc201132426"/>
      <w:bookmarkEnd w:id="321"/>
      <w:bookmarkEnd w:id="322"/>
      <w:bookmarkEnd w:id="323"/>
      <w:bookmarkEnd w:id="324"/>
      <w:bookmarkEnd w:id="325"/>
      <w:bookmarkEnd w:id="326"/>
      <w:r w:rsidRPr="00655D76">
        <w:rPr>
          <w:rFonts w:asciiTheme="minorHAnsi" w:hAnsiTheme="minorHAnsi" w:cstheme="minorHAnsi"/>
        </w:rPr>
        <w:t>Výkon kontroly ostatných dokumentov predkladaných prijímateľom vykonávateľovi</w:t>
      </w:r>
      <w:bookmarkEnd w:id="327"/>
    </w:p>
    <w:p w14:paraId="710BFD73" w14:textId="2E3716CE" w:rsidR="007D743D" w:rsidRPr="00655D76" w:rsidRDefault="007D743D" w:rsidP="00304406">
      <w:pPr>
        <w:spacing w:before="120" w:after="120" w:line="240" w:lineRule="auto"/>
        <w:jc w:val="both"/>
        <w:rPr>
          <w:rFonts w:cstheme="minorHAnsi"/>
        </w:rPr>
      </w:pPr>
      <w:r w:rsidRPr="00655D76">
        <w:rPr>
          <w:rFonts w:cstheme="minorHAnsi"/>
        </w:rPr>
        <w:t xml:space="preserve">Prijímateľ počas platnosti zmluvy o PPM predkladá vykonávateľovi okrem ŽoP aj </w:t>
      </w:r>
      <w:r w:rsidR="00FD240E" w:rsidRPr="00655D76">
        <w:rPr>
          <w:rFonts w:cstheme="minorHAnsi"/>
        </w:rPr>
        <w:t>MS</w:t>
      </w:r>
      <w:r w:rsidR="00D4780B" w:rsidRPr="00655D76">
        <w:rPr>
          <w:rFonts w:cstheme="minorHAnsi"/>
        </w:rPr>
        <w:t>, žiadosti o zmenu projektu</w:t>
      </w:r>
      <w:r w:rsidRPr="00655D76">
        <w:rPr>
          <w:rFonts w:cstheme="minorHAnsi"/>
        </w:rPr>
        <w:t xml:space="preserve"> a iné dokumenty</w:t>
      </w:r>
      <w:r w:rsidRPr="00655D76">
        <w:rPr>
          <w:rStyle w:val="Odkaznapoznmkupodiarou"/>
          <w:rFonts w:cstheme="minorHAnsi"/>
        </w:rPr>
        <w:footnoteReference w:id="85"/>
      </w:r>
      <w:r w:rsidRPr="00655D76">
        <w:rPr>
          <w:rFonts w:cstheme="minorHAnsi"/>
        </w:rPr>
        <w:t>. Kontrola údajov uvedených v týchto dokumentoch sa vykoná na úrovni vykonávateľa. Ak pri výkone tejto kontroly:</w:t>
      </w:r>
    </w:p>
    <w:p w14:paraId="74071C49" w14:textId="77777777"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 xml:space="preserve">nie je zistený nedostatok, kontrolovaný dokument spolu s vypracovaným kontrolným zoznamom sa založí do spisu projektu, </w:t>
      </w:r>
    </w:p>
    <w:p w14:paraId="4FD511EE" w14:textId="7B06EB9B"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 xml:space="preserve">je identifikované zistenie, ktoré má vplyv na finančnú operáciu, vykonávateľ je povinný začať </w:t>
      </w:r>
      <w:r w:rsidR="00E95825" w:rsidRPr="00655D76">
        <w:rPr>
          <w:rFonts w:cstheme="minorHAnsi"/>
        </w:rPr>
        <w:t>FKnM</w:t>
      </w:r>
      <w:r w:rsidRPr="00655D76">
        <w:rPr>
          <w:rFonts w:cstheme="minorHAnsi"/>
        </w:rPr>
        <w:t xml:space="preserve">, </w:t>
      </w:r>
    </w:p>
    <w:p w14:paraId="3C1DC994" w14:textId="148BACBA"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je identifikované zistenie, ktoré nemá vplyv na finančnú operáciu, vykonávateľ postupuje podľa postupov, uvedených v riadiacej dokumentácii vykonávateľa.</w:t>
      </w:r>
    </w:p>
    <w:p w14:paraId="2924B136" w14:textId="77777777" w:rsidR="00D953EB" w:rsidRPr="00655D76" w:rsidRDefault="5F38C05A" w:rsidP="00304406">
      <w:pPr>
        <w:pStyle w:val="Nadpis1"/>
        <w:spacing w:before="360" w:line="240" w:lineRule="auto"/>
        <w:rPr>
          <w:rFonts w:asciiTheme="minorHAnsi" w:hAnsiTheme="minorHAnsi" w:cstheme="minorHAnsi"/>
        </w:rPr>
      </w:pPr>
      <w:bookmarkStart w:id="328" w:name="_Toc168475000"/>
      <w:bookmarkStart w:id="329" w:name="_Toc168485093"/>
      <w:bookmarkStart w:id="330" w:name="_Toc201132427"/>
      <w:bookmarkEnd w:id="328"/>
      <w:bookmarkEnd w:id="329"/>
      <w:r w:rsidRPr="00655D76">
        <w:rPr>
          <w:rFonts w:asciiTheme="minorHAnsi" w:hAnsiTheme="minorHAnsi" w:cstheme="minorBidi"/>
        </w:rPr>
        <w:t>Prílohy</w:t>
      </w:r>
      <w:bookmarkEnd w:id="330"/>
    </w:p>
    <w:p w14:paraId="2E1311DC" w14:textId="09A64BB3" w:rsidR="004A6225" w:rsidRPr="00655D76" w:rsidRDefault="004A6225" w:rsidP="00304406">
      <w:pPr>
        <w:spacing w:before="120" w:after="120" w:line="240" w:lineRule="auto"/>
        <w:jc w:val="both"/>
        <w:rPr>
          <w:rFonts w:cstheme="minorHAnsi"/>
        </w:rPr>
      </w:pPr>
      <w:r w:rsidRPr="00655D76">
        <w:rPr>
          <w:rFonts w:cstheme="minorHAnsi"/>
        </w:rPr>
        <w:t>Príloha č. 1a - Žiadosť o platbu - priebežná platba</w:t>
      </w:r>
    </w:p>
    <w:p w14:paraId="12ADDF56" w14:textId="221B0B25" w:rsidR="004A6225" w:rsidRPr="00655D76" w:rsidRDefault="004A6225" w:rsidP="00304406">
      <w:pPr>
        <w:spacing w:before="120" w:after="120" w:line="240" w:lineRule="auto"/>
        <w:jc w:val="both"/>
        <w:rPr>
          <w:rFonts w:cstheme="minorHAnsi"/>
        </w:rPr>
      </w:pPr>
      <w:r w:rsidRPr="00655D76">
        <w:rPr>
          <w:rFonts w:cstheme="minorHAnsi"/>
        </w:rPr>
        <w:t>Príloha č. 1b - Žiadosť o platbu - poskytnutie zálohovej platby</w:t>
      </w:r>
    </w:p>
    <w:p w14:paraId="02875F1D" w14:textId="4C316F24" w:rsidR="004A6225" w:rsidRPr="00655D76" w:rsidRDefault="00A77186" w:rsidP="00304406">
      <w:pPr>
        <w:spacing w:before="120" w:after="120" w:line="240" w:lineRule="auto"/>
        <w:jc w:val="both"/>
        <w:rPr>
          <w:rFonts w:cstheme="minorHAnsi"/>
        </w:rPr>
      </w:pPr>
      <w:r w:rsidRPr="00655D76">
        <w:rPr>
          <w:rFonts w:cstheme="minorHAnsi"/>
        </w:rPr>
        <w:t>Príloha č. 1c - Žiadosť o platbu - zúčtovanie zálohovej platby</w:t>
      </w:r>
    </w:p>
    <w:p w14:paraId="1F8194D7" w14:textId="5DC39C10" w:rsidR="00A77186" w:rsidRPr="00655D76" w:rsidRDefault="008B638D" w:rsidP="00304406">
      <w:pPr>
        <w:spacing w:before="120" w:after="120" w:line="240" w:lineRule="auto"/>
        <w:jc w:val="both"/>
        <w:rPr>
          <w:rFonts w:cstheme="minorHAnsi"/>
        </w:rPr>
      </w:pPr>
      <w:r w:rsidRPr="00655D76">
        <w:rPr>
          <w:rFonts w:cstheme="minorHAnsi"/>
        </w:rPr>
        <w:lastRenderedPageBreak/>
        <w:t>Príloha č. 1d - Žiadosť o platbu - poskytnutie predfinancovania</w:t>
      </w:r>
    </w:p>
    <w:p w14:paraId="3446FC70" w14:textId="6F02CC6F" w:rsidR="00353C00" w:rsidRPr="00655D76" w:rsidRDefault="00353C00" w:rsidP="00304406">
      <w:pPr>
        <w:spacing w:before="120" w:after="120" w:line="240" w:lineRule="auto"/>
        <w:jc w:val="both"/>
        <w:rPr>
          <w:rFonts w:cstheme="minorHAnsi"/>
        </w:rPr>
      </w:pPr>
      <w:r w:rsidRPr="00655D76">
        <w:rPr>
          <w:rFonts w:cstheme="minorHAnsi"/>
        </w:rPr>
        <w:t>Príloha č. 1e - Žiadosť o platbu - zúčtovanie predfinancovania</w:t>
      </w:r>
    </w:p>
    <w:p w14:paraId="58B16DF6" w14:textId="243480FF" w:rsidR="009C2A12" w:rsidRPr="00655D76" w:rsidRDefault="009C2A12" w:rsidP="00304406">
      <w:pPr>
        <w:spacing w:before="120" w:after="120" w:line="240" w:lineRule="auto"/>
        <w:jc w:val="both"/>
        <w:rPr>
          <w:rFonts w:cstheme="minorHAnsi"/>
        </w:rPr>
      </w:pPr>
      <w:r w:rsidRPr="004E15AC">
        <w:rPr>
          <w:rFonts w:cstheme="minorHAnsi"/>
        </w:rPr>
        <w:t>Príloha č. 1f - Žiadosť o platbu - vrátenie</w:t>
      </w:r>
    </w:p>
    <w:p w14:paraId="731A50E6" w14:textId="7CA87935" w:rsidR="002D3CD7" w:rsidRPr="00655D76" w:rsidRDefault="002D3CD7" w:rsidP="00304406">
      <w:pPr>
        <w:spacing w:before="120" w:after="120" w:line="240" w:lineRule="auto"/>
        <w:jc w:val="both"/>
        <w:rPr>
          <w:rFonts w:cstheme="minorHAnsi"/>
        </w:rPr>
      </w:pPr>
      <w:r w:rsidRPr="00C04B28">
        <w:rPr>
          <w:rFonts w:cstheme="minorHAnsi"/>
        </w:rPr>
        <w:t>Príloha č. 2</w:t>
      </w:r>
      <w:r w:rsidR="008F5F7B" w:rsidRPr="00C04B28">
        <w:rPr>
          <w:rFonts w:cstheme="minorHAnsi"/>
        </w:rPr>
        <w:t>a</w:t>
      </w:r>
      <w:r w:rsidRPr="00C04B28">
        <w:rPr>
          <w:rFonts w:cstheme="minorHAnsi"/>
        </w:rPr>
        <w:t xml:space="preserve"> -</w:t>
      </w:r>
      <w:r w:rsidRPr="00643784">
        <w:rPr>
          <w:rFonts w:cstheme="minorHAnsi"/>
        </w:rPr>
        <w:t xml:space="preserve"> </w:t>
      </w:r>
      <w:r w:rsidRPr="00C04B28">
        <w:rPr>
          <w:rFonts w:cstheme="minorHAnsi"/>
        </w:rPr>
        <w:t>Sumarizačný hárok - mzdové výdavky</w:t>
      </w:r>
      <w:r w:rsidR="008F5F7B" w:rsidRPr="00C04B28">
        <w:rPr>
          <w:rFonts w:cstheme="minorHAnsi"/>
        </w:rPr>
        <w:t xml:space="preserve"> – </w:t>
      </w:r>
      <w:r w:rsidR="001070C8" w:rsidRPr="00C04B28">
        <w:rPr>
          <w:rFonts w:cstheme="minorHAnsi"/>
        </w:rPr>
        <w:t>I</w:t>
      </w:r>
      <w:r w:rsidR="008F5F7B" w:rsidRPr="00C04B28">
        <w:rPr>
          <w:rFonts w:cstheme="minorHAnsi"/>
        </w:rPr>
        <w:t xml:space="preserve">nterné </w:t>
      </w:r>
      <w:r w:rsidR="001070C8" w:rsidRPr="00C04B28">
        <w:rPr>
          <w:rFonts w:cstheme="minorHAnsi"/>
        </w:rPr>
        <w:t>kapacit</w:t>
      </w:r>
      <w:r w:rsidR="008F5F7B" w:rsidRPr="00C04B28">
        <w:rPr>
          <w:rFonts w:cstheme="minorHAnsi"/>
        </w:rPr>
        <w:t>y</w:t>
      </w:r>
      <w:r w:rsidR="00D20616">
        <w:rPr>
          <w:rFonts w:cstheme="minorHAnsi"/>
        </w:rPr>
        <w:t xml:space="preserve"> </w:t>
      </w:r>
    </w:p>
    <w:p w14:paraId="34EDA112" w14:textId="663ED658" w:rsidR="008F5F7B" w:rsidRPr="00655D76" w:rsidRDefault="008F5F7B" w:rsidP="00304406">
      <w:pPr>
        <w:spacing w:before="120" w:after="120" w:line="240" w:lineRule="auto"/>
        <w:jc w:val="both"/>
        <w:rPr>
          <w:rFonts w:cstheme="minorHAnsi"/>
        </w:rPr>
      </w:pPr>
      <w:r w:rsidRPr="00655D76">
        <w:rPr>
          <w:rFonts w:cstheme="minorHAnsi"/>
        </w:rPr>
        <w:t xml:space="preserve">Príloha č. 2b - Sumarizačný hárok - </w:t>
      </w:r>
      <w:r w:rsidR="00035D69">
        <w:rPr>
          <w:rFonts w:cstheme="minorHAnsi"/>
        </w:rPr>
        <w:t>E</w:t>
      </w:r>
      <w:r w:rsidRPr="00655D76">
        <w:rPr>
          <w:rFonts w:cstheme="minorHAnsi"/>
        </w:rPr>
        <w:t>xterné výdavky</w:t>
      </w:r>
    </w:p>
    <w:p w14:paraId="78F9A184" w14:textId="2A83F13F" w:rsidR="0036212D" w:rsidRPr="00C04B28" w:rsidRDefault="002D3CD7" w:rsidP="00304406">
      <w:pPr>
        <w:spacing w:before="120" w:after="120" w:line="240" w:lineRule="auto"/>
        <w:jc w:val="both"/>
        <w:rPr>
          <w:rFonts w:cstheme="minorHAnsi"/>
        </w:rPr>
      </w:pPr>
      <w:r w:rsidRPr="00C04B28">
        <w:rPr>
          <w:rFonts w:cstheme="minorHAnsi"/>
        </w:rPr>
        <w:t>Príloha č. 3</w:t>
      </w:r>
      <w:r w:rsidR="0036212D" w:rsidRPr="00C04B28">
        <w:rPr>
          <w:rFonts w:cstheme="minorHAnsi"/>
        </w:rPr>
        <w:t>a</w:t>
      </w:r>
      <w:r w:rsidRPr="00C04B28">
        <w:rPr>
          <w:rFonts w:cstheme="minorHAnsi"/>
        </w:rPr>
        <w:t xml:space="preserve"> - </w:t>
      </w:r>
      <w:r w:rsidR="00E86A42" w:rsidRPr="00C04B28">
        <w:rPr>
          <w:rFonts w:cstheme="minorHAnsi"/>
        </w:rPr>
        <w:t>M</w:t>
      </w:r>
      <w:r w:rsidR="008C0CA2" w:rsidRPr="00C04B28">
        <w:rPr>
          <w:rFonts w:cstheme="minorHAnsi"/>
        </w:rPr>
        <w:t xml:space="preserve">esačný </w:t>
      </w:r>
      <w:r w:rsidRPr="00C04B28">
        <w:rPr>
          <w:rFonts w:cstheme="minorHAnsi"/>
        </w:rPr>
        <w:t>pracovný výkaz</w:t>
      </w:r>
      <w:r w:rsidR="0036212D" w:rsidRPr="00C04B28">
        <w:rPr>
          <w:rFonts w:cstheme="minorHAnsi"/>
        </w:rPr>
        <w:t xml:space="preserve"> 8 hod.</w:t>
      </w:r>
    </w:p>
    <w:p w14:paraId="32339297" w14:textId="22CAC84B" w:rsidR="0036212D" w:rsidRPr="00655D76" w:rsidRDefault="0036212D" w:rsidP="00304406">
      <w:pPr>
        <w:spacing w:before="120" w:after="120" w:line="240" w:lineRule="auto"/>
        <w:jc w:val="both"/>
        <w:rPr>
          <w:rFonts w:cstheme="minorHAnsi"/>
        </w:rPr>
      </w:pPr>
      <w:r w:rsidRPr="00C04B28">
        <w:rPr>
          <w:rFonts w:cstheme="minorHAnsi"/>
        </w:rPr>
        <w:t xml:space="preserve">Príloha č. 3b - </w:t>
      </w:r>
      <w:r w:rsidR="00E86A42" w:rsidRPr="00C04B28">
        <w:rPr>
          <w:rFonts w:cstheme="minorHAnsi"/>
        </w:rPr>
        <w:t>M</w:t>
      </w:r>
      <w:r w:rsidRPr="00C04B28">
        <w:rPr>
          <w:rFonts w:cstheme="minorHAnsi"/>
        </w:rPr>
        <w:t>esačný pracovný výkaz 7,5 hod.</w:t>
      </w:r>
    </w:p>
    <w:p w14:paraId="04B0E4E2" w14:textId="54E1FE0D" w:rsidR="002D3CD7" w:rsidRPr="00655D76" w:rsidRDefault="002D3CD7" w:rsidP="00304406">
      <w:pPr>
        <w:spacing w:before="120" w:after="120" w:line="240" w:lineRule="auto"/>
        <w:jc w:val="both"/>
        <w:rPr>
          <w:rFonts w:cstheme="minorHAnsi"/>
        </w:rPr>
      </w:pPr>
      <w:r w:rsidRPr="00655D76">
        <w:rPr>
          <w:rFonts w:cstheme="minorHAnsi"/>
        </w:rPr>
        <w:t>Príloha č. 4 - Súhrnný zoznam bankových účtov zamestnancov</w:t>
      </w:r>
    </w:p>
    <w:p w14:paraId="11495552" w14:textId="51B6D6B1" w:rsidR="002D3CD7" w:rsidRPr="00655D76" w:rsidRDefault="002D3CD7" w:rsidP="00304406">
      <w:pPr>
        <w:spacing w:before="120" w:after="120" w:line="240" w:lineRule="auto"/>
        <w:jc w:val="both"/>
        <w:rPr>
          <w:rFonts w:cstheme="minorHAnsi"/>
        </w:rPr>
      </w:pPr>
      <w:r w:rsidRPr="00655D76">
        <w:rPr>
          <w:rFonts w:cstheme="minorHAnsi"/>
        </w:rPr>
        <w:t>Príloha č. 5 - Prezenčná listin</w:t>
      </w:r>
      <w:r w:rsidR="00F765E6" w:rsidRPr="00655D76">
        <w:rPr>
          <w:rFonts w:cstheme="minorHAnsi"/>
        </w:rPr>
        <w:t>a</w:t>
      </w:r>
      <w:r w:rsidRPr="00655D76">
        <w:rPr>
          <w:rFonts w:cstheme="minorHAnsi"/>
        </w:rPr>
        <w:t xml:space="preserve"> - vzdelávacia aktivita</w:t>
      </w:r>
    </w:p>
    <w:p w14:paraId="455AEC80" w14:textId="77777777" w:rsidR="002D3CD7" w:rsidRPr="00655D76" w:rsidRDefault="002D3CD7" w:rsidP="00304406">
      <w:pPr>
        <w:spacing w:before="120" w:after="120" w:line="240" w:lineRule="auto"/>
        <w:jc w:val="both"/>
        <w:rPr>
          <w:rFonts w:cstheme="minorHAnsi"/>
        </w:rPr>
      </w:pPr>
      <w:r w:rsidRPr="00655D76">
        <w:rPr>
          <w:rFonts w:cstheme="minorHAnsi"/>
        </w:rPr>
        <w:t>Príloha č. 6 - Sumarizačný hárok pre výdavky s nízkou hodnotou</w:t>
      </w:r>
    </w:p>
    <w:p w14:paraId="7DDFA3FF" w14:textId="220125BF" w:rsidR="001C6662" w:rsidRPr="00655D76" w:rsidRDefault="002D3CD7" w:rsidP="00304406">
      <w:pPr>
        <w:spacing w:before="120" w:after="120" w:line="240" w:lineRule="auto"/>
        <w:jc w:val="both"/>
        <w:rPr>
          <w:rFonts w:cstheme="minorHAnsi"/>
        </w:rPr>
      </w:pPr>
      <w:r w:rsidRPr="00655D76">
        <w:rPr>
          <w:rFonts w:cstheme="minorHAnsi"/>
        </w:rPr>
        <w:t xml:space="preserve">Príloha č. 7 - </w:t>
      </w:r>
      <w:r w:rsidR="00C91ACC" w:rsidRPr="00655D76">
        <w:rPr>
          <w:rFonts w:cstheme="minorHAnsi"/>
        </w:rPr>
        <w:t xml:space="preserve">Vzor </w:t>
      </w:r>
      <w:r w:rsidRPr="00655D76">
        <w:rPr>
          <w:rFonts w:cstheme="minorHAnsi"/>
        </w:rPr>
        <w:t>monitorovacej správy</w:t>
      </w:r>
      <w:r w:rsidR="00C91ACC" w:rsidRPr="00655D76">
        <w:rPr>
          <w:rFonts w:cstheme="minorHAnsi"/>
        </w:rPr>
        <w:t xml:space="preserve"> projektu</w:t>
      </w:r>
    </w:p>
    <w:p w14:paraId="64636BFC" w14:textId="60FBFE8E" w:rsidR="0044184D" w:rsidRPr="00655D76" w:rsidRDefault="0044184D" w:rsidP="00304406">
      <w:pPr>
        <w:spacing w:before="120" w:after="120" w:line="240" w:lineRule="auto"/>
        <w:jc w:val="both"/>
        <w:rPr>
          <w:rFonts w:cstheme="minorHAnsi"/>
        </w:rPr>
      </w:pPr>
      <w:r w:rsidRPr="00655D76">
        <w:rPr>
          <w:rFonts w:cstheme="minorHAnsi"/>
        </w:rPr>
        <w:t>Príloha č. 8 - Žiadosť o povolenie vykonania zmeny v zmluve o PPM (významnejšia zmena projektu)</w:t>
      </w:r>
    </w:p>
    <w:p w14:paraId="5CF290E2" w14:textId="77777777" w:rsidR="00667FB9" w:rsidRDefault="0044184D" w:rsidP="00667FB9">
      <w:pPr>
        <w:spacing w:after="0" w:line="240" w:lineRule="auto"/>
        <w:jc w:val="both"/>
        <w:rPr>
          <w:rFonts w:cstheme="minorHAnsi"/>
        </w:rPr>
      </w:pPr>
      <w:r w:rsidRPr="00655D76">
        <w:rPr>
          <w:rFonts w:cstheme="minorHAnsi"/>
        </w:rPr>
        <w:t>Príloha č. 9</w:t>
      </w:r>
      <w:r w:rsidR="00777CC0" w:rsidRPr="00655D76">
        <w:rPr>
          <w:rFonts w:cstheme="minorHAnsi"/>
        </w:rPr>
        <w:t xml:space="preserve"> - </w:t>
      </w:r>
      <w:r w:rsidR="0039742B" w:rsidRPr="0039742B">
        <w:rPr>
          <w:rFonts w:cstheme="minorHAnsi"/>
        </w:rPr>
        <w:t xml:space="preserve">Postup predkladania dokumentácie obsahujúcej limitované informácie alebo </w:t>
      </w:r>
    </w:p>
    <w:p w14:paraId="4DDE3448" w14:textId="1157510F" w:rsidR="00694362" w:rsidRPr="00655D76" w:rsidRDefault="00667FB9" w:rsidP="00667FB9">
      <w:pPr>
        <w:spacing w:after="0" w:line="240" w:lineRule="auto"/>
        <w:ind w:left="708"/>
        <w:jc w:val="both"/>
        <w:rPr>
          <w:rFonts w:cstheme="minorHAnsi"/>
        </w:rPr>
      </w:pPr>
      <w:r>
        <w:rPr>
          <w:rFonts w:cstheme="minorHAnsi"/>
        </w:rPr>
        <w:t xml:space="preserve">         </w:t>
      </w:r>
      <w:r w:rsidR="0039742B" w:rsidRPr="0039742B">
        <w:rPr>
          <w:rFonts w:cstheme="minorHAnsi"/>
        </w:rPr>
        <w:t xml:space="preserve">utajované </w:t>
      </w:r>
      <w:r>
        <w:rPr>
          <w:rFonts w:cstheme="minorHAnsi"/>
        </w:rPr>
        <w:t xml:space="preserve"> </w:t>
      </w:r>
      <w:r w:rsidR="0039742B" w:rsidRPr="0039742B">
        <w:rPr>
          <w:rFonts w:cstheme="minorHAnsi"/>
        </w:rPr>
        <w:t xml:space="preserve">skutočnosti </w:t>
      </w:r>
    </w:p>
    <w:p w14:paraId="3AD13D62" w14:textId="6A282661" w:rsidR="00ED5512" w:rsidRPr="00655D76" w:rsidRDefault="002F49EF" w:rsidP="00304406">
      <w:pPr>
        <w:spacing w:before="120" w:after="120" w:line="240" w:lineRule="auto"/>
      </w:pPr>
      <w:r w:rsidRPr="00C04B28">
        <w:rPr>
          <w:rFonts w:cstheme="minorHAnsi"/>
        </w:rPr>
        <w:t>Príloha č. 1</w:t>
      </w:r>
      <w:r w:rsidR="00651F02" w:rsidRPr="00C04B28">
        <w:rPr>
          <w:rFonts w:cstheme="minorHAnsi"/>
        </w:rPr>
        <w:t>0</w:t>
      </w:r>
      <w:r w:rsidRPr="00C04B28">
        <w:rPr>
          <w:rFonts w:cstheme="minorHAnsi"/>
        </w:rPr>
        <w:t xml:space="preserve"> - </w:t>
      </w:r>
      <w:r w:rsidR="00FB1AFE" w:rsidRPr="00C04B28">
        <w:t>Pravidlá oprávnenosti výdavkov podľa jednotlivých skupín</w:t>
      </w:r>
      <w:r w:rsidR="00FB1AFE" w:rsidRPr="00655D76">
        <w:t xml:space="preserve"> </w:t>
      </w:r>
    </w:p>
    <w:p w14:paraId="266DB23C" w14:textId="7BA68800" w:rsidR="00F575A6" w:rsidRPr="00655D76" w:rsidRDefault="00F575A6" w:rsidP="00304406">
      <w:pPr>
        <w:spacing w:before="120" w:after="120" w:line="240" w:lineRule="auto"/>
      </w:pPr>
      <w:r w:rsidRPr="00655D76">
        <w:t xml:space="preserve">Príloha </w:t>
      </w:r>
      <w:r w:rsidR="00223B61" w:rsidRPr="00655D76">
        <w:t xml:space="preserve">č. </w:t>
      </w:r>
      <w:r w:rsidRPr="00655D76">
        <w:t>1</w:t>
      </w:r>
      <w:r w:rsidR="00A6737C" w:rsidRPr="00655D76">
        <w:t>1</w:t>
      </w:r>
      <w:r w:rsidR="00ED5512" w:rsidRPr="00655D76">
        <w:t xml:space="preserve"> -</w:t>
      </w:r>
      <w:r w:rsidRPr="00655D76">
        <w:t xml:space="preserve"> Zjednodušené vykazovanie výdavkov a kategórie nepriamych výdavkov</w:t>
      </w:r>
    </w:p>
    <w:p w14:paraId="4EF75247" w14:textId="5FFFD76D" w:rsidR="00F575A6" w:rsidRDefault="00F575A6" w:rsidP="00304406">
      <w:pPr>
        <w:spacing w:before="120" w:after="120" w:line="240" w:lineRule="auto"/>
      </w:pPr>
      <w:r w:rsidRPr="00655D76">
        <w:t xml:space="preserve">Príloha </w:t>
      </w:r>
      <w:r w:rsidR="00223B61" w:rsidRPr="00655D76">
        <w:t xml:space="preserve">č. </w:t>
      </w:r>
      <w:r w:rsidRPr="00655D76">
        <w:t>1</w:t>
      </w:r>
      <w:r w:rsidR="005821BB" w:rsidRPr="00655D76">
        <w:t>2</w:t>
      </w:r>
      <w:r w:rsidR="00ED5512" w:rsidRPr="00655D76">
        <w:t xml:space="preserve"> - </w:t>
      </w:r>
      <w:r w:rsidRPr="00655D76">
        <w:t>Číselník skupín výdavkov</w:t>
      </w:r>
      <w:r>
        <w:t xml:space="preserve"> </w:t>
      </w:r>
    </w:p>
    <w:p w14:paraId="74F85D77" w14:textId="432CC6A0" w:rsidR="000D10D7" w:rsidRDefault="000D10D7" w:rsidP="00304406">
      <w:pPr>
        <w:spacing w:before="120" w:after="120" w:line="240" w:lineRule="auto"/>
      </w:pPr>
      <w:r>
        <w:t>Príloha č. 13</w:t>
      </w:r>
      <w:r w:rsidR="007905D2">
        <w:t xml:space="preserve">a </w:t>
      </w:r>
      <w:r>
        <w:t xml:space="preserve"> </w:t>
      </w:r>
      <w:r w:rsidR="00667FB9" w:rsidRPr="00655D76">
        <w:t xml:space="preserve">- </w:t>
      </w:r>
      <w:r w:rsidR="007905D2">
        <w:t>Test podniku v ťažkostiach (</w:t>
      </w:r>
      <w:r w:rsidR="007905D2" w:rsidRPr="00C83862">
        <w:rPr>
          <w:rFonts w:cstheme="minorHAnsi"/>
        </w:rPr>
        <w:t>verzia pre skupinu 5 podnikov</w:t>
      </w:r>
      <w:r w:rsidR="007905D2">
        <w:rPr>
          <w:rFonts w:cstheme="minorHAnsi"/>
        </w:rPr>
        <w:t>)</w:t>
      </w:r>
    </w:p>
    <w:p w14:paraId="750C5A22" w14:textId="27CCD17A" w:rsidR="007905D2" w:rsidRPr="007905D2" w:rsidRDefault="007905D2" w:rsidP="007905D2">
      <w:pPr>
        <w:spacing w:before="120" w:after="120" w:line="240" w:lineRule="auto"/>
      </w:pPr>
      <w:r>
        <w:t xml:space="preserve">Príloha č. 13b  </w:t>
      </w:r>
      <w:r w:rsidR="00667FB9" w:rsidRPr="00655D76">
        <w:t xml:space="preserve">- </w:t>
      </w:r>
      <w:r>
        <w:t xml:space="preserve">Test podniku v ťažkostiach </w:t>
      </w:r>
      <w:r w:rsidRPr="007905D2">
        <w:t>(</w:t>
      </w:r>
      <w:r w:rsidRPr="00C83862">
        <w:rPr>
          <w:rFonts w:cstheme="minorHAnsi"/>
        </w:rPr>
        <w:t>verzia pre skupinu viac podnikov)</w:t>
      </w:r>
    </w:p>
    <w:p w14:paraId="2B0EFE8F" w14:textId="778CF7A1" w:rsidR="000D10D7" w:rsidRDefault="000D10D7" w:rsidP="00304406">
      <w:pPr>
        <w:spacing w:before="120" w:after="120" w:line="240" w:lineRule="auto"/>
      </w:pPr>
      <w:r>
        <w:t xml:space="preserve">Príloha č. 14 </w:t>
      </w:r>
      <w:r w:rsidR="00667FB9" w:rsidRPr="00655D76">
        <w:t xml:space="preserve">- </w:t>
      </w:r>
      <w:r w:rsidR="00B00798">
        <w:t>Mesačný monitoring prostriedkov POO</w:t>
      </w:r>
    </w:p>
    <w:p w14:paraId="2C0D69EC" w14:textId="7604D22C" w:rsidR="00BB55D5" w:rsidRDefault="00BB55D5" w:rsidP="00304406">
      <w:pPr>
        <w:spacing w:before="120" w:after="120" w:line="240" w:lineRule="auto"/>
      </w:pPr>
      <w:r>
        <w:t xml:space="preserve">Príloha č. 15 </w:t>
      </w:r>
      <w:r w:rsidR="00667FB9" w:rsidRPr="00655D76">
        <w:t xml:space="preserve">- </w:t>
      </w:r>
      <w:r w:rsidR="001A1AD9">
        <w:t xml:space="preserve">Porovnávacia tabuľka </w:t>
      </w:r>
      <w:r w:rsidR="00A6744E">
        <w:t xml:space="preserve">realizácie </w:t>
      </w:r>
      <w:r w:rsidR="001A1AD9">
        <w:t>aktivít</w:t>
      </w:r>
      <w:r w:rsidR="00A6744E">
        <w:t xml:space="preserve"> projektu</w:t>
      </w:r>
    </w:p>
    <w:p w14:paraId="183FF8E0" w14:textId="744EF351" w:rsidR="00BA7569" w:rsidRDefault="00BA7569" w:rsidP="00304406">
      <w:pPr>
        <w:spacing w:before="120" w:after="120" w:line="240" w:lineRule="auto"/>
      </w:pPr>
      <w:r>
        <w:t>Príloha č. 1</w:t>
      </w:r>
      <w:r w:rsidR="00BF41CE">
        <w:t>6</w:t>
      </w:r>
      <w:r>
        <w:t xml:space="preserve"> </w:t>
      </w:r>
      <w:r w:rsidR="00667FB9" w:rsidRPr="00655D76">
        <w:t xml:space="preserve">- </w:t>
      </w:r>
      <w:r>
        <w:t xml:space="preserve"> Zoznam MU</w:t>
      </w:r>
      <w:r w:rsidR="00BA32A2">
        <w:t xml:space="preserve"> </w:t>
      </w:r>
    </w:p>
    <w:p w14:paraId="1D5C9E7D" w14:textId="2754C546" w:rsidR="00874ECB" w:rsidRDefault="00874ECB" w:rsidP="00304406">
      <w:pPr>
        <w:spacing w:before="120" w:after="120" w:line="240" w:lineRule="auto"/>
        <w:jc w:val="both"/>
        <w:rPr>
          <w:rFonts w:cstheme="minorHAnsi"/>
        </w:rPr>
      </w:pPr>
    </w:p>
    <w:p w14:paraId="752EC86F" w14:textId="77777777" w:rsidR="00874ECB" w:rsidRPr="00874ECB" w:rsidRDefault="00874ECB" w:rsidP="00C04B28">
      <w:pPr>
        <w:rPr>
          <w:rFonts w:cstheme="minorHAnsi"/>
        </w:rPr>
      </w:pPr>
    </w:p>
    <w:p w14:paraId="7A20CB45" w14:textId="5DF7ACDC" w:rsidR="00874ECB" w:rsidRDefault="00874ECB" w:rsidP="00874ECB">
      <w:pPr>
        <w:rPr>
          <w:rFonts w:cstheme="minorHAnsi"/>
        </w:rPr>
      </w:pPr>
    </w:p>
    <w:p w14:paraId="01AF6871" w14:textId="230EDD8F" w:rsidR="00F575A6" w:rsidRPr="00874ECB" w:rsidRDefault="00874ECB" w:rsidP="00C04B28">
      <w:pPr>
        <w:tabs>
          <w:tab w:val="left" w:pos="7490"/>
        </w:tabs>
        <w:rPr>
          <w:rFonts w:cstheme="minorHAnsi"/>
        </w:rPr>
      </w:pPr>
      <w:r>
        <w:rPr>
          <w:rFonts w:cstheme="minorHAnsi"/>
        </w:rPr>
        <w:tab/>
      </w:r>
    </w:p>
    <w:sectPr w:rsidR="00F575A6" w:rsidRPr="00874ECB" w:rsidSect="00EB541D">
      <w:footerReference w:type="first" r:id="rId4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03C77" w14:textId="77777777" w:rsidR="005B10A4" w:rsidRDefault="005B10A4" w:rsidP="00C52F65">
      <w:pPr>
        <w:spacing w:after="0" w:line="240" w:lineRule="auto"/>
      </w:pPr>
      <w:r>
        <w:separator/>
      </w:r>
    </w:p>
  </w:endnote>
  <w:endnote w:type="continuationSeparator" w:id="0">
    <w:p w14:paraId="7769FD4C" w14:textId="77777777" w:rsidR="005B10A4" w:rsidRDefault="005B10A4" w:rsidP="00C52F65">
      <w:pPr>
        <w:spacing w:after="0" w:line="240" w:lineRule="auto"/>
      </w:pPr>
      <w:r>
        <w:continuationSeparator/>
      </w:r>
    </w:p>
  </w:endnote>
  <w:endnote w:type="continuationNotice" w:id="1">
    <w:p w14:paraId="53174336" w14:textId="77777777" w:rsidR="005B10A4" w:rsidRDefault="005B10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yriad Pro" w:hAnsi="Myriad Pro"/>
        <w:color w:val="2A2768"/>
      </w:rPr>
      <w:id w:val="1964999411"/>
      <w:docPartObj>
        <w:docPartGallery w:val="Page Numbers (Bottom of Page)"/>
        <w:docPartUnique/>
      </w:docPartObj>
    </w:sdtPr>
    <w:sdtEndPr/>
    <w:sdtContent>
      <w:sdt>
        <w:sdtPr>
          <w:rPr>
            <w:rFonts w:ascii="Myriad Pro" w:hAnsi="Myriad Pro"/>
            <w:color w:val="2A2768"/>
          </w:rPr>
          <w:id w:val="-1769616900"/>
          <w:docPartObj>
            <w:docPartGallery w:val="Page Numbers (Top of Page)"/>
            <w:docPartUnique/>
          </w:docPartObj>
        </w:sdtPr>
        <w:sdtEndPr/>
        <w:sdtContent>
          <w:p w14:paraId="67530C68" w14:textId="77777777" w:rsidR="005B10A4" w:rsidRPr="00547FD8" w:rsidRDefault="005B10A4">
            <w:pPr>
              <w:pStyle w:val="Pta"/>
              <w:jc w:val="right"/>
              <w:rPr>
                <w:rFonts w:ascii="Myriad Pro" w:hAnsi="Myriad Pro"/>
                <w:color w:val="2A2768"/>
              </w:rPr>
            </w:pPr>
          </w:p>
          <w:p w14:paraId="780FEE75" w14:textId="18511631" w:rsidR="005B10A4" w:rsidRPr="00886E76" w:rsidRDefault="005B10A4">
            <w:pPr>
              <w:pStyle w:val="Pta"/>
              <w:jc w:val="right"/>
              <w:rPr>
                <w:rFonts w:cstheme="minorHAnsi"/>
                <w:color w:val="2A2768"/>
              </w:rPr>
            </w:pPr>
            <w:r w:rsidRPr="00886E76">
              <w:rPr>
                <w:rFonts w:cstheme="minorHAnsi"/>
                <w:color w:val="2A2768"/>
              </w:rPr>
              <w:t>Príručka pre prijímateľa k implementácii projektov financovaných z Plánu obnovy a odolnosti SR, verzia 1.</w:t>
            </w:r>
            <w:del w:id="14" w:author="Autor" w:date="2025-07-30T12:52:00Z" w16du:dateUtc="2025-07-30T10:52:00Z">
              <w:r w:rsidDel="00793ABF">
                <w:rPr>
                  <w:rFonts w:cstheme="minorHAnsi"/>
                  <w:color w:val="2A2768"/>
                </w:rPr>
                <w:delText>5</w:delText>
              </w:r>
            </w:del>
            <w:ins w:id="15" w:author="Autor" w:date="2025-07-30T12:52:00Z" w16du:dateUtc="2025-07-30T10:52:00Z">
              <w:r w:rsidR="00793ABF">
                <w:rPr>
                  <w:rFonts w:cstheme="minorHAnsi"/>
                  <w:color w:val="2A2768"/>
                </w:rPr>
                <w:t>6</w:t>
              </w:r>
            </w:ins>
            <w:r w:rsidRPr="00886E76">
              <w:rPr>
                <w:rFonts w:cstheme="minorHAnsi"/>
                <w:color w:val="2A2768"/>
              </w:rPr>
              <w:t xml:space="preserve">  </w:t>
            </w:r>
          </w:p>
          <w:p w14:paraId="163C084D" w14:textId="77777777" w:rsidR="005B10A4" w:rsidRPr="00886E76" w:rsidRDefault="005B10A4">
            <w:pPr>
              <w:pStyle w:val="Pta"/>
              <w:jc w:val="right"/>
              <w:rPr>
                <w:rFonts w:cstheme="minorHAnsi"/>
                <w:color w:val="2A2768"/>
              </w:rPr>
            </w:pPr>
          </w:p>
          <w:p w14:paraId="181726F3" w14:textId="2E2317D9" w:rsidR="005B10A4" w:rsidRPr="00547FD8" w:rsidRDefault="005B10A4">
            <w:pPr>
              <w:pStyle w:val="Pta"/>
              <w:jc w:val="right"/>
              <w:rPr>
                <w:rFonts w:ascii="Myriad Pro" w:hAnsi="Myriad Pro"/>
                <w:color w:val="2A2768"/>
              </w:rPr>
            </w:pPr>
            <w:r w:rsidRPr="00547FD8">
              <w:rPr>
                <w:rFonts w:ascii="Myriad Pro" w:hAnsi="Myriad Pro"/>
                <w:color w:val="2A2768"/>
              </w:rPr>
              <w:t xml:space="preserve">Strana </w:t>
            </w:r>
            <w:r w:rsidRPr="00547FD8">
              <w:rPr>
                <w:rFonts w:ascii="Myriad Pro" w:hAnsi="Myriad Pro"/>
                <w:b/>
                <w:bCs/>
                <w:color w:val="2A2768"/>
                <w:sz w:val="24"/>
                <w:szCs w:val="24"/>
              </w:rPr>
              <w:fldChar w:fldCharType="begin"/>
            </w:r>
            <w:r w:rsidRPr="00547FD8">
              <w:rPr>
                <w:rFonts w:ascii="Myriad Pro" w:hAnsi="Myriad Pro"/>
                <w:b/>
                <w:bCs/>
                <w:color w:val="2A2768"/>
              </w:rPr>
              <w:instrText>PAGE</w:instrText>
            </w:r>
            <w:r w:rsidRPr="00547FD8">
              <w:rPr>
                <w:rFonts w:ascii="Myriad Pro" w:hAnsi="Myriad Pro"/>
                <w:b/>
                <w:bCs/>
                <w:color w:val="2A2768"/>
                <w:sz w:val="24"/>
                <w:szCs w:val="24"/>
              </w:rPr>
              <w:fldChar w:fldCharType="separate"/>
            </w:r>
            <w:r w:rsidR="00AC0044">
              <w:rPr>
                <w:rFonts w:ascii="Myriad Pro" w:hAnsi="Myriad Pro"/>
                <w:b/>
                <w:bCs/>
                <w:noProof/>
                <w:color w:val="2A2768"/>
              </w:rPr>
              <w:t>35</w:t>
            </w:r>
            <w:r w:rsidRPr="00547FD8">
              <w:rPr>
                <w:rFonts w:ascii="Myriad Pro" w:hAnsi="Myriad Pro"/>
                <w:b/>
                <w:bCs/>
                <w:color w:val="2A2768"/>
                <w:sz w:val="24"/>
                <w:szCs w:val="24"/>
              </w:rPr>
              <w:fldChar w:fldCharType="end"/>
            </w:r>
            <w:r w:rsidRPr="00547FD8">
              <w:rPr>
                <w:rFonts w:ascii="Myriad Pro" w:hAnsi="Myriad Pro"/>
                <w:color w:val="2A2768"/>
              </w:rPr>
              <w:t xml:space="preserve"> z </w:t>
            </w:r>
            <w:r w:rsidRPr="00547FD8">
              <w:rPr>
                <w:rFonts w:ascii="Myriad Pro" w:hAnsi="Myriad Pro"/>
                <w:b/>
                <w:bCs/>
                <w:color w:val="2A2768"/>
                <w:sz w:val="24"/>
                <w:szCs w:val="24"/>
              </w:rPr>
              <w:fldChar w:fldCharType="begin"/>
            </w:r>
            <w:r w:rsidRPr="00547FD8">
              <w:rPr>
                <w:rFonts w:ascii="Myriad Pro" w:hAnsi="Myriad Pro"/>
                <w:b/>
                <w:bCs/>
                <w:color w:val="2A2768"/>
              </w:rPr>
              <w:instrText>NUMPAGES</w:instrText>
            </w:r>
            <w:r w:rsidRPr="00547FD8">
              <w:rPr>
                <w:rFonts w:ascii="Myriad Pro" w:hAnsi="Myriad Pro"/>
                <w:b/>
                <w:bCs/>
                <w:color w:val="2A2768"/>
                <w:sz w:val="24"/>
                <w:szCs w:val="24"/>
              </w:rPr>
              <w:fldChar w:fldCharType="separate"/>
            </w:r>
            <w:r w:rsidR="00AC0044">
              <w:rPr>
                <w:rFonts w:ascii="Myriad Pro" w:hAnsi="Myriad Pro"/>
                <w:b/>
                <w:bCs/>
                <w:noProof/>
                <w:color w:val="2A2768"/>
              </w:rPr>
              <w:t>75</w:t>
            </w:r>
            <w:r w:rsidRPr="00547FD8">
              <w:rPr>
                <w:rFonts w:ascii="Myriad Pro" w:hAnsi="Myriad Pro"/>
                <w:b/>
                <w:bCs/>
                <w:color w:val="2A2768"/>
                <w:sz w:val="24"/>
                <w:szCs w:val="24"/>
              </w:rPr>
              <w:fldChar w:fldCharType="end"/>
            </w:r>
          </w:p>
        </w:sdtContent>
      </w:sdt>
    </w:sdtContent>
  </w:sdt>
  <w:p w14:paraId="4B3DFBDD" w14:textId="77777777" w:rsidR="005B10A4" w:rsidRPr="00833771" w:rsidRDefault="005B10A4">
    <w:pPr>
      <w:pStyle w:val="Pta"/>
      <w:rPr>
        <w:rFonts w:ascii="Myriad Pro" w:hAnsi="Myriad Pro"/>
        <w:color w:val="2A2768"/>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5B10A4" w14:paraId="1D11D097" w14:textId="77777777" w:rsidTr="00682EA5">
      <w:trPr>
        <w:trHeight w:val="300"/>
      </w:trPr>
      <w:tc>
        <w:tcPr>
          <w:tcW w:w="3020" w:type="dxa"/>
        </w:tcPr>
        <w:p w14:paraId="71C0124A" w14:textId="7EE91624" w:rsidR="005B10A4" w:rsidRDefault="005B10A4" w:rsidP="00682EA5">
          <w:pPr>
            <w:pStyle w:val="Hlavika"/>
            <w:ind w:left="-115"/>
          </w:pPr>
        </w:p>
      </w:tc>
      <w:tc>
        <w:tcPr>
          <w:tcW w:w="3020" w:type="dxa"/>
        </w:tcPr>
        <w:p w14:paraId="62A65F30" w14:textId="280AB89E" w:rsidR="005B10A4" w:rsidRDefault="005B10A4" w:rsidP="00682EA5">
          <w:pPr>
            <w:pStyle w:val="Hlavika"/>
            <w:jc w:val="center"/>
          </w:pPr>
        </w:p>
      </w:tc>
      <w:tc>
        <w:tcPr>
          <w:tcW w:w="3020" w:type="dxa"/>
        </w:tcPr>
        <w:p w14:paraId="12F7E6ED" w14:textId="25BAA2F8" w:rsidR="005B10A4" w:rsidRDefault="005B10A4" w:rsidP="00682EA5">
          <w:pPr>
            <w:pStyle w:val="Hlavika"/>
            <w:ind w:right="-115"/>
            <w:jc w:val="right"/>
          </w:pPr>
        </w:p>
      </w:tc>
    </w:tr>
  </w:tbl>
  <w:p w14:paraId="428EFA61" w14:textId="10E6DE0C" w:rsidR="005B10A4" w:rsidRDefault="005B10A4" w:rsidP="00682EA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5B10A4" w14:paraId="6F0353A0" w14:textId="77777777" w:rsidTr="006E1B62">
      <w:trPr>
        <w:trHeight w:val="300"/>
      </w:trPr>
      <w:tc>
        <w:tcPr>
          <w:tcW w:w="3020" w:type="dxa"/>
        </w:tcPr>
        <w:p w14:paraId="3A6085AA" w14:textId="7A06125E" w:rsidR="005B10A4" w:rsidRDefault="005B10A4" w:rsidP="006E1B62">
          <w:pPr>
            <w:pStyle w:val="Hlavika"/>
            <w:ind w:left="-115"/>
          </w:pPr>
        </w:p>
      </w:tc>
      <w:tc>
        <w:tcPr>
          <w:tcW w:w="3020" w:type="dxa"/>
        </w:tcPr>
        <w:p w14:paraId="15A475B6" w14:textId="379ECC2F" w:rsidR="005B10A4" w:rsidRDefault="005B10A4" w:rsidP="006E1B62">
          <w:pPr>
            <w:pStyle w:val="Hlavika"/>
            <w:jc w:val="center"/>
          </w:pPr>
        </w:p>
      </w:tc>
      <w:tc>
        <w:tcPr>
          <w:tcW w:w="3020" w:type="dxa"/>
        </w:tcPr>
        <w:p w14:paraId="63CCD6AB" w14:textId="5E803679" w:rsidR="005B10A4" w:rsidRDefault="005B10A4" w:rsidP="006E1B62">
          <w:pPr>
            <w:pStyle w:val="Hlavika"/>
            <w:ind w:right="-115"/>
            <w:jc w:val="right"/>
          </w:pPr>
        </w:p>
      </w:tc>
    </w:tr>
  </w:tbl>
  <w:p w14:paraId="78176805" w14:textId="1B3E068F" w:rsidR="005B10A4" w:rsidRDefault="005B10A4" w:rsidP="006E1B6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E1D0E" w14:textId="77777777" w:rsidR="005B10A4" w:rsidRDefault="005B10A4" w:rsidP="00C52F65">
      <w:pPr>
        <w:spacing w:after="0" w:line="240" w:lineRule="auto"/>
      </w:pPr>
      <w:r>
        <w:separator/>
      </w:r>
    </w:p>
  </w:footnote>
  <w:footnote w:type="continuationSeparator" w:id="0">
    <w:p w14:paraId="5AC5B7FB" w14:textId="77777777" w:rsidR="005B10A4" w:rsidRDefault="005B10A4" w:rsidP="00C52F65">
      <w:pPr>
        <w:spacing w:after="0" w:line="240" w:lineRule="auto"/>
      </w:pPr>
      <w:r>
        <w:continuationSeparator/>
      </w:r>
    </w:p>
  </w:footnote>
  <w:footnote w:type="continuationNotice" w:id="1">
    <w:p w14:paraId="436CBEEF" w14:textId="77777777" w:rsidR="005B10A4" w:rsidRDefault="005B10A4">
      <w:pPr>
        <w:spacing w:after="0" w:line="240" w:lineRule="auto"/>
      </w:pPr>
    </w:p>
  </w:footnote>
  <w:footnote w:id="2">
    <w:p w14:paraId="62A8434A" w14:textId="647CAEF1" w:rsidR="005B10A4" w:rsidRPr="002641EB" w:rsidRDefault="005B10A4" w:rsidP="00262548">
      <w:pPr>
        <w:pStyle w:val="Textpoznmkypodiarou"/>
        <w:jc w:val="both"/>
        <w:rPr>
          <w:rFonts w:cstheme="minorHAnsi"/>
          <w:sz w:val="16"/>
          <w:szCs w:val="16"/>
        </w:rPr>
      </w:pPr>
      <w:r w:rsidRPr="00262548">
        <w:rPr>
          <w:rStyle w:val="Odkaznapoznmkupodiarou"/>
          <w:rFonts w:cstheme="minorHAnsi"/>
          <w:sz w:val="16"/>
          <w:szCs w:val="16"/>
        </w:rPr>
        <w:footnoteRef/>
      </w:r>
      <w:r w:rsidRPr="00262548">
        <w:rPr>
          <w:rFonts w:cstheme="minorHAnsi"/>
          <w:sz w:val="16"/>
          <w:szCs w:val="16"/>
        </w:rPr>
        <w:t xml:space="preserve"> </w:t>
      </w:r>
      <w:r w:rsidR="0043258C">
        <w:rPr>
          <w:rFonts w:cstheme="minorHAnsi"/>
          <w:sz w:val="16"/>
          <w:szCs w:val="16"/>
        </w:rPr>
        <w:t>P</w:t>
      </w:r>
      <w:r w:rsidRPr="00262548">
        <w:rPr>
          <w:rFonts w:cstheme="minorHAnsi"/>
          <w:sz w:val="16"/>
          <w:szCs w:val="16"/>
        </w:rPr>
        <w:t>ríručka je platná aj pre projekty realizované v gescii vykonávateľa MIRRI SR,</w:t>
      </w:r>
      <w:r w:rsidRPr="002641EB">
        <w:rPr>
          <w:rFonts w:cstheme="minorHAnsi"/>
          <w:sz w:val="16"/>
          <w:szCs w:val="16"/>
        </w:rPr>
        <w:t xml:space="preserve"> tzn. že v prípade, ak sa v texte príručky hovorí o prijímateľovi, tak postupy sa primerane aplikujú aj na projekty realizované v gescii vykonávateľa MIRRI SR pokiaľ nie je uvedené inak.</w:t>
      </w:r>
    </w:p>
  </w:footnote>
  <w:footnote w:id="3">
    <w:p w14:paraId="3B451468" w14:textId="77777777"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1"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w:t>
      </w:r>
    </w:p>
  </w:footnote>
  <w:footnote w:id="4">
    <w:p w14:paraId="780B4127" w14:textId="6A0A8544" w:rsidR="005B10A4" w:rsidRPr="00BB05BE" w:rsidRDefault="005B10A4" w:rsidP="00227264">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BB05BE">
        <w:rPr>
          <w:rFonts w:cstheme="minorHAnsi"/>
          <w:sz w:val="16"/>
          <w:szCs w:val="16"/>
        </w:rPr>
        <w:t xml:space="preserve">Informačný systém pre Plán obnovy a odolnosti </w:t>
      </w:r>
      <w:r w:rsidR="00C77E53">
        <w:rPr>
          <w:rFonts w:cstheme="minorHAnsi"/>
          <w:sz w:val="16"/>
          <w:szCs w:val="16"/>
        </w:rPr>
        <w:t xml:space="preserve">SR </w:t>
      </w:r>
      <w:r w:rsidRPr="00BB05BE">
        <w:rPr>
          <w:rFonts w:cstheme="minorHAnsi"/>
          <w:sz w:val="16"/>
          <w:szCs w:val="16"/>
        </w:rPr>
        <w:t>relevantný pre časti týkajúce sa implementácie projektov definovaných v jednotlivých kapitolách tejto Príručky aktuálne ešte nie je funkčný. Po uvedení týchto častí ISPO do prevádzky, vykoná vykonávateľ aktualizáciu Príručky pre prijímateľa.</w:t>
      </w:r>
    </w:p>
  </w:footnote>
  <w:footnote w:id="5">
    <w:p w14:paraId="29F0B8BF" w14:textId="402E42D7" w:rsidR="005B10A4" w:rsidRPr="00BB05BE" w:rsidRDefault="005B10A4" w:rsidP="006862B6">
      <w:pPr>
        <w:pStyle w:val="Textpoznmkypodiarou"/>
        <w:jc w:val="both"/>
        <w:rPr>
          <w:rFonts w:cstheme="minorHAnsi"/>
          <w:sz w:val="16"/>
          <w:szCs w:val="16"/>
        </w:rPr>
      </w:pPr>
      <w:r w:rsidRPr="00BB05BE">
        <w:rPr>
          <w:rStyle w:val="Odkaznapoznmkupodiarou"/>
          <w:rFonts w:cstheme="minorHAnsi"/>
          <w:sz w:val="16"/>
          <w:szCs w:val="16"/>
        </w:rPr>
        <w:footnoteRef/>
      </w:r>
      <w:r w:rsidRPr="00BB05BE">
        <w:rPr>
          <w:rFonts w:cstheme="minorHAnsi"/>
          <w:sz w:val="16"/>
          <w:szCs w:val="16"/>
        </w:rPr>
        <w:t xml:space="preserve"> Ak relevantné v zmysle výzvy/priameho vyzvania.</w:t>
      </w:r>
    </w:p>
  </w:footnote>
  <w:footnote w:id="6">
    <w:p w14:paraId="2519F9BB" w14:textId="78B1CD9D" w:rsidR="005B10A4" w:rsidRPr="00C83862" w:rsidRDefault="005B10A4">
      <w:pPr>
        <w:pStyle w:val="Textpoznmkypodiarou"/>
        <w:rPr>
          <w:rFonts w:cstheme="minorHAnsi"/>
          <w:sz w:val="16"/>
          <w:szCs w:val="16"/>
        </w:rPr>
      </w:pPr>
      <w:r w:rsidRPr="00C83862">
        <w:rPr>
          <w:rStyle w:val="Odkaznapoznmkupodiarou"/>
          <w:rFonts w:cstheme="minorHAnsi"/>
          <w:sz w:val="16"/>
          <w:szCs w:val="16"/>
        </w:rPr>
        <w:footnoteRef/>
      </w:r>
      <w:r w:rsidRPr="00C83862">
        <w:rPr>
          <w:rFonts w:cstheme="minorHAnsi"/>
          <w:sz w:val="16"/>
          <w:szCs w:val="16"/>
        </w:rPr>
        <w:t xml:space="preserve"> </w:t>
      </w:r>
      <w:hyperlink r:id="rId2" w:history="1">
        <w:r w:rsidRPr="00BB05BE">
          <w:rPr>
            <w:rStyle w:val="Hypertextovprepojenie"/>
            <w:rFonts w:cstheme="minorHAnsi"/>
            <w:sz w:val="16"/>
            <w:szCs w:val="16"/>
          </w:rPr>
          <w:t>https://www.antimon.gov.sk/data/files/2068_celex_02014r0651-20230701_sk_txt_konsolidovana_o_2023_1315.pdf?csrt=17716970431837906986</w:t>
        </w:r>
      </w:hyperlink>
      <w:r w:rsidRPr="00BB05BE">
        <w:rPr>
          <w:rFonts w:cstheme="minorHAnsi"/>
          <w:sz w:val="16"/>
          <w:szCs w:val="16"/>
        </w:rPr>
        <w:t xml:space="preserve"> </w:t>
      </w:r>
    </w:p>
  </w:footnote>
  <w:footnote w:id="7">
    <w:p w14:paraId="52C33627" w14:textId="099CABA1" w:rsidR="005B10A4" w:rsidRDefault="005B10A4">
      <w:pPr>
        <w:pStyle w:val="Textpoznmkypodiarou"/>
      </w:pPr>
      <w:r w:rsidRPr="00C83862">
        <w:rPr>
          <w:rStyle w:val="Odkaznapoznmkupodiarou"/>
          <w:rFonts w:cstheme="minorHAnsi"/>
          <w:sz w:val="16"/>
          <w:szCs w:val="16"/>
        </w:rPr>
        <w:footnoteRef/>
      </w:r>
      <w:r w:rsidRPr="00C83862">
        <w:rPr>
          <w:rFonts w:cstheme="minorHAnsi"/>
          <w:sz w:val="16"/>
          <w:szCs w:val="16"/>
        </w:rPr>
        <w:t xml:space="preserve"> </w:t>
      </w:r>
      <w:hyperlink r:id="rId3" w:history="1">
        <w:r w:rsidRPr="00C83862">
          <w:rPr>
            <w:rStyle w:val="Hypertextovprepojenie"/>
            <w:rFonts w:cstheme="minorHAnsi"/>
            <w:sz w:val="16"/>
            <w:szCs w:val="16"/>
          </w:rPr>
          <w:t>https://obchodnyvestnik.justice.gov.sk/Handlers/StiahnutPrilohu.ashx?IdPriloha=442800&amp;csrt=799310218991944032</w:t>
        </w:r>
      </w:hyperlink>
    </w:p>
  </w:footnote>
  <w:footnote w:id="8">
    <w:p w14:paraId="642CA78E" w14:textId="77777777" w:rsidR="005B10A4" w:rsidRPr="002641EB" w:rsidRDefault="005B10A4" w:rsidP="002523ED">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Konkrétny typ financovania je pre prijímateľa definovaný v zmysle podmienok konkrétneho/ej vyzvania/výzvy</w:t>
      </w:r>
    </w:p>
  </w:footnote>
  <w:footnote w:id="9">
    <w:p w14:paraId="2024E142" w14:textId="5F4D501E" w:rsidR="005B10A4" w:rsidRPr="002641EB" w:rsidRDefault="005B10A4" w:rsidP="0A88C608">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
          <w:sz w:val="16"/>
          <w:szCs w:val="16"/>
          <w:u w:val="single"/>
        </w:rPr>
        <w:t>Bezodkladne</w:t>
      </w:r>
      <w:r w:rsidRPr="002641EB">
        <w:rPr>
          <w:rFonts w:cstheme="minorHAnsi"/>
          <w:sz w:val="16"/>
          <w:szCs w:val="16"/>
        </w:rPr>
        <w:t xml:space="preserve"> – najneskôr do siedmich pracovných dní od vzniku skutočnosti rozhodnej pre počítanie lehoty; to neplatí, ak sa v konkrétnom ustanovení Zmluvy o</w:t>
      </w:r>
      <w:r>
        <w:rPr>
          <w:rFonts w:cstheme="minorHAnsi"/>
          <w:sz w:val="16"/>
          <w:szCs w:val="16"/>
        </w:rPr>
        <w:t> </w:t>
      </w:r>
      <w:r w:rsidRPr="002641EB">
        <w:rPr>
          <w:rFonts w:cstheme="minorHAnsi"/>
          <w:sz w:val="16"/>
          <w:szCs w:val="16"/>
        </w:rPr>
        <w:t>poskytnutí</w:t>
      </w:r>
      <w:r>
        <w:rPr>
          <w:rFonts w:cstheme="minorHAnsi"/>
          <w:sz w:val="16"/>
          <w:szCs w:val="16"/>
        </w:rPr>
        <w:t xml:space="preserve"> PPM</w:t>
      </w:r>
      <w:r w:rsidRPr="002641EB">
        <w:rPr>
          <w:rFonts w:cstheme="minorHAnsi"/>
          <w:sz w:val="16"/>
          <w:szCs w:val="16"/>
        </w:rPr>
        <w:t xml:space="preserve"> stanovuje odlišná lehota platná pre konkrétny prípad</w:t>
      </w:r>
      <w:r>
        <w:rPr>
          <w:rFonts w:cstheme="minorHAnsi"/>
          <w:sz w:val="16"/>
          <w:szCs w:val="16"/>
        </w:rPr>
        <w:t>.</w:t>
      </w:r>
    </w:p>
  </w:footnote>
  <w:footnote w:id="10">
    <w:p w14:paraId="41E25F51" w14:textId="4D1B0D14" w:rsidR="005B10A4" w:rsidRPr="002641EB" w:rsidRDefault="005B10A4" w:rsidP="002A635F">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povinnosti pre prijímateľov súvisiace s ukončovaním realizácie projektov stanoviť nad rámec ustanovení zmluvy o PPM vydaním Usmernení, ktoré majú pre prijímateľa záväzný charakter.</w:t>
      </w:r>
    </w:p>
  </w:footnote>
  <w:footnote w:id="11">
    <w:p w14:paraId="36A77F45" w14:textId="77763F8E" w:rsidR="005B10A4" w:rsidRPr="002641EB" w:rsidRDefault="005B10A4" w:rsidP="00561FA1">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Záverečnú ŽoP je prijímateľ povinný predložiť najneskôr do 3 mesiacov od ukončenia poslednej aktivity projektu.</w:t>
      </w:r>
    </w:p>
  </w:footnote>
  <w:footnote w:id="12">
    <w:p w14:paraId="246F8510" w14:textId="45AD4191"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Európska komisia je oprávnená vykonávať overenia, preskúmania, kontroly a audity implementácie POO, týkajúce sa aj informácií a odôvodnení v súvislosti s uspokojivým splnením míľnikov a cieľov v žiadosti o vyplatenie finančného príspevku. Tieto overenia, preskúmania, kontroly a audity sa môžu vykonávať počas implementácie POO, a do piatich rokov od dátumu konečnej platby.</w:t>
      </w:r>
    </w:p>
  </w:footnote>
  <w:footnote w:id="13">
    <w:p w14:paraId="715E1FD0" w14:textId="77777777" w:rsidR="005B10A4" w:rsidRPr="002641EB" w:rsidRDefault="005B10A4" w:rsidP="00CB633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Cs/>
          <w:sz w:val="16"/>
          <w:szCs w:val="16"/>
        </w:rPr>
        <w:t xml:space="preserve">V prípade zistenia formálnych alebo vecných nedostatkov v žiadosti o zmenu vykonávateľ vyzve prijímateľa </w:t>
      </w:r>
      <w:r w:rsidRPr="002641EB">
        <w:rPr>
          <w:rFonts w:cstheme="minorHAnsi"/>
          <w:sz w:val="16"/>
          <w:szCs w:val="16"/>
        </w:rPr>
        <w:t xml:space="preserve">(písomne listom alebo elektronicky e-mailom), aby v stanovenej lehote (ktorá </w:t>
      </w:r>
      <w:r w:rsidRPr="002641EB">
        <w:rPr>
          <w:rFonts w:cstheme="minorHAnsi"/>
          <w:bCs/>
          <w:sz w:val="16"/>
          <w:szCs w:val="16"/>
        </w:rPr>
        <w:t xml:space="preserve">nesmie byť kratšia ako 5 pracovných dní </w:t>
      </w:r>
      <w:r w:rsidRPr="002641EB">
        <w:rPr>
          <w:rFonts w:cstheme="minorHAnsi"/>
          <w:sz w:val="16"/>
          <w:szCs w:val="16"/>
        </w:rPr>
        <w:t xml:space="preserve">odo dňa doručenia tejto výzvy na doplnenie žiadosti o zmenu), </w:t>
      </w:r>
      <w:r w:rsidRPr="002641EB">
        <w:rPr>
          <w:rFonts w:cstheme="minorHAnsi"/>
          <w:bCs/>
          <w:sz w:val="16"/>
          <w:szCs w:val="16"/>
        </w:rPr>
        <w:t>predloženú žiadosť o zmenu doplnil alebo upravil</w:t>
      </w:r>
      <w:r w:rsidRPr="002641EB">
        <w:rPr>
          <w:rFonts w:cstheme="minorHAnsi"/>
          <w:sz w:val="16"/>
          <w:szCs w:val="16"/>
        </w:rPr>
        <w:t>.</w:t>
      </w:r>
    </w:p>
    <w:p w14:paraId="140EF518" w14:textId="72B61403" w:rsidR="005B10A4" w:rsidRPr="002641EB" w:rsidRDefault="005B10A4">
      <w:pPr>
        <w:pStyle w:val="Textpoznmkypodiarou"/>
        <w:rPr>
          <w:rFonts w:cstheme="minorHAnsi"/>
          <w:sz w:val="16"/>
          <w:szCs w:val="16"/>
        </w:rPr>
      </w:pPr>
    </w:p>
  </w:footnote>
  <w:footnote w:id="14">
    <w:p w14:paraId="65507A19" w14:textId="77777777"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využiť aj databázu odborných hodnotiteľov. Vykonávateľ prijme opatrenia na minimalizovanie rizika vzniku konfliktu záujmov odborníkov v zmenovej komisii.</w:t>
      </w:r>
    </w:p>
  </w:footnote>
  <w:footnote w:id="15">
    <w:p w14:paraId="5982FBA5" w14:textId="1E502EE4"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Stiahnuteľné logá Plánu obnovy </w:t>
      </w:r>
      <w:r w:rsidR="00DC2B97">
        <w:rPr>
          <w:rFonts w:cstheme="minorHAnsi"/>
          <w:sz w:val="16"/>
          <w:szCs w:val="16"/>
        </w:rPr>
        <w:t xml:space="preserve">a odolnosti SR </w:t>
      </w:r>
      <w:r w:rsidRPr="002641EB">
        <w:rPr>
          <w:rFonts w:cstheme="minorHAnsi"/>
          <w:sz w:val="16"/>
          <w:szCs w:val="16"/>
        </w:rPr>
        <w:t>a Next Generation EÚ, sú zverejnené na webovej stránke Plánu obnovy a</w:t>
      </w:r>
      <w:r w:rsidR="00432F14">
        <w:rPr>
          <w:rFonts w:cstheme="minorHAnsi"/>
          <w:sz w:val="16"/>
          <w:szCs w:val="16"/>
        </w:rPr>
        <w:t> </w:t>
      </w:r>
      <w:r w:rsidRPr="002641EB">
        <w:rPr>
          <w:rFonts w:cstheme="minorHAnsi"/>
          <w:sz w:val="16"/>
          <w:szCs w:val="16"/>
        </w:rPr>
        <w:t>odolnosti</w:t>
      </w:r>
      <w:r w:rsidR="00432F14">
        <w:rPr>
          <w:rFonts w:cstheme="minorHAnsi"/>
          <w:sz w:val="16"/>
          <w:szCs w:val="16"/>
        </w:rPr>
        <w:t xml:space="preserve"> SR</w:t>
      </w:r>
      <w:r w:rsidRPr="002641EB">
        <w:rPr>
          <w:rFonts w:cstheme="minorHAnsi"/>
          <w:sz w:val="16"/>
          <w:szCs w:val="16"/>
        </w:rPr>
        <w:t xml:space="preserve">, na linku </w:t>
      </w:r>
      <w:hyperlink r:id="rId4"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na konci podstránky v časti Vizibilita.</w:t>
      </w:r>
    </w:p>
  </w:footnote>
  <w:footnote w:id="16">
    <w:p w14:paraId="75C0E2E6" w14:textId="320443AF" w:rsidR="005B10A4" w:rsidRPr="002641EB" w:rsidRDefault="005B10A4">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Čl. 22 nariadenia Európskeho parlamentu a Rady (EÚ) č. 2021/241, ktorým sa zriaďuje Mechanizmus na podporu obnovy a odolnosti (ďalej len „nariadenie o mechanizme“)</w:t>
      </w:r>
    </w:p>
  </w:footnote>
  <w:footnote w:id="17">
    <w:p w14:paraId="2D7390A9" w14:textId="48BFAD3C" w:rsidR="005B10A4" w:rsidRPr="002641EB" w:rsidRDefault="005B10A4" w:rsidP="002641E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5" w:history="1">
        <w:r w:rsidRPr="002641EB">
          <w:rPr>
            <w:rStyle w:val="Hypertextovprepojenie"/>
            <w:rFonts w:cstheme="minorHAnsi"/>
            <w:sz w:val="16"/>
            <w:szCs w:val="16"/>
          </w:rPr>
          <w:t>https://mirri.gov.sk/plan-obnovy/metodicke-dokumenty/usmernenia/</w:t>
        </w:r>
      </w:hyperlink>
    </w:p>
    <w:p w14:paraId="398AE2C4" w14:textId="77777777" w:rsidR="005B10A4" w:rsidRPr="002641EB" w:rsidRDefault="005B10A4">
      <w:pPr>
        <w:pStyle w:val="Textpoznmkypodiarou"/>
        <w:rPr>
          <w:rFonts w:cstheme="minorHAnsi"/>
          <w:sz w:val="16"/>
          <w:szCs w:val="16"/>
        </w:rPr>
      </w:pPr>
    </w:p>
  </w:footnote>
  <w:footnote w:id="18">
    <w:p w14:paraId="59C3CB4D" w14:textId="51F803A4" w:rsidR="005B10A4" w:rsidRPr="002641EB" w:rsidRDefault="005B10A4" w:rsidP="00127AEC">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Analýza a dizajn, Implementácia a testovanie, Nasadenie. Samostatne bude uvedená suma za aktivitu Nákup HW a SW licencií.</w:t>
      </w:r>
    </w:p>
  </w:footnote>
  <w:footnote w:id="19">
    <w:p w14:paraId="6EAD39D4" w14:textId="7777777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Po zavedení funkcionality zasielanie ŽoP v ISPO sa budú ŽoP vypĺňať aj zasielať cez tento systém. Táto funkcionalita by mala spočívať v automatickom vygenerovaní elektronickej správy a formuláru ŽoP ako prílohy elektronickej správy pre realizáciu elektronického podania. V prípade, že je používateľ verejnej časti ISPO prihlásený prostredníctvom ÚPVS, môže vykonať elektronické podanie ŽoP. Pre vykonanie elektronického podania nemusí opustiť verejnú časť ISPO. Na verejnej časti ISPO elektronickým podpisom podpíše vygenerovanú elektronickú správu ako aj formulár ŽoP.</w:t>
      </w:r>
    </w:p>
  </w:footnote>
  <w:footnote w:id="20">
    <w:p w14:paraId="4290294D" w14:textId="116E24FD" w:rsidR="005B10A4" w:rsidRPr="009C4EC5" w:rsidRDefault="005B10A4">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Relevantné v zmysle </w:t>
      </w:r>
      <w:r>
        <w:rPr>
          <w:rFonts w:cstheme="minorHAnsi"/>
          <w:sz w:val="16"/>
          <w:szCs w:val="16"/>
        </w:rPr>
        <w:t>Zmluvy o PPM</w:t>
      </w:r>
      <w:r w:rsidRPr="009C4EC5">
        <w:rPr>
          <w:rFonts w:cstheme="minorHAnsi"/>
          <w:sz w:val="16"/>
          <w:szCs w:val="16"/>
        </w:rPr>
        <w:t>.</w:t>
      </w:r>
    </w:p>
  </w:footnote>
  <w:footnote w:id="21">
    <w:p w14:paraId="7CEC9B87" w14:textId="7777777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 3 ods. 1 písm. b) zákona o finančnej kontrole. Pre usmernenia viď </w:t>
      </w:r>
    </w:p>
    <w:p w14:paraId="06905DF9" w14:textId="7A5729D4" w:rsidR="005B10A4" w:rsidRPr="009C4EC5" w:rsidRDefault="005B10A4" w:rsidP="005C4199">
      <w:pPr>
        <w:pStyle w:val="Textpoznmkypodiarou"/>
        <w:jc w:val="both"/>
        <w:rPr>
          <w:rFonts w:cstheme="minorHAnsi"/>
          <w:sz w:val="16"/>
          <w:szCs w:val="16"/>
        </w:rPr>
      </w:pPr>
      <w:hyperlink r:id="rId6" w:history="1">
        <w:r w:rsidRPr="009C4EC5">
          <w:rPr>
            <w:rStyle w:val="Hypertextovprepojenie"/>
            <w:rFonts w:cstheme="minorHAnsi"/>
            <w:sz w:val="16"/>
            <w:szCs w:val="16"/>
          </w:rPr>
          <w:t>https://www.mfsr.sk/sk/financie/audit-kontrola/financne-riadenie-financnakontrola/financna-kontrola/</w:t>
        </w:r>
      </w:hyperlink>
    </w:p>
  </w:footnote>
  <w:footnote w:id="22">
    <w:p w14:paraId="6B71D8EB" w14:textId="0931B872" w:rsidR="005B10A4" w:rsidRPr="009C4EC5" w:rsidRDefault="005B10A4" w:rsidP="6A5C623F">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ak prijímateľ nepredloží ŽoP (poskytnutie predfinancovania) v lehote splatnosti záväzku (minimálne 30 pracovných dní pred termínom splatnosti), ale túto povinnosť poruší (ŽoP predloží neskôr, predloží po lehote splatnosti záväzku), resp. ŽoP predloží v neprimerane krátkej lehote pred uplynutím lehoty splatnosti záväzku, vykonávateľ môže pristúpiť k spracovaniu takejto ŽoP za podmienky, že penále za omeškanie platby voči dodávateľovi/zhotoviteľovi znáša samotný prijímateľ. Vykonávateľ je oprávnený prijímateľovi stanoviť termín (v nadväznosti na novelu Obchodného zákonníka, t. j. zákon č. 9/2013 Z. z., ktorým sa mení a dopĺňa </w:t>
      </w:r>
      <w:r w:rsidR="00BC0617">
        <w:rPr>
          <w:rFonts w:cstheme="minorHAnsi"/>
          <w:sz w:val="16"/>
          <w:szCs w:val="16"/>
        </w:rPr>
        <w:t>Z</w:t>
      </w:r>
      <w:r w:rsidRPr="009C4EC5">
        <w:rPr>
          <w:rFonts w:cstheme="minorHAnsi"/>
          <w:sz w:val="16"/>
          <w:szCs w:val="16"/>
        </w:rPr>
        <w:t>ákon č. 513/1991 Zb. Obchodný zákonník a ktorým sa menia a dopĺňajú niektoré zákony), do ktorého je prijímateľ povinný predložiť ŽoP (poskytnutie predfinancovania) s cieľom dodržania postupov určených pre systém predfinancovania.</w:t>
      </w:r>
    </w:p>
  </w:footnote>
  <w:footnote w:id="23">
    <w:p w14:paraId="7061AB5F" w14:textId="1725E545" w:rsidR="005B10A4" w:rsidRPr="009C4EC5" w:rsidRDefault="005B10A4">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vykonania aj </w:t>
      </w:r>
      <w:r w:rsidRPr="00CC4A05">
        <w:rPr>
          <w:rFonts w:cstheme="minorHAnsi"/>
          <w:sz w:val="16"/>
          <w:szCs w:val="16"/>
        </w:rPr>
        <w:t>FKnM do 60 kalendárnych dní.</w:t>
      </w:r>
    </w:p>
  </w:footnote>
  <w:footnote w:id="24">
    <w:p w14:paraId="099BA9CF" w14:textId="2EB9400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správy/návrhu čiastkovej správy z kontroly v prípade, ak boli počas kontroly zistené nedostatky.</w:t>
      </w:r>
    </w:p>
  </w:footnote>
  <w:footnote w:id="25">
    <w:p w14:paraId="75E8584B" w14:textId="5C5DF820" w:rsidR="005B10A4" w:rsidRPr="009C4EC5" w:rsidRDefault="005B10A4">
      <w:pPr>
        <w:pStyle w:val="Textpoznmkypodiarou"/>
        <w:rPr>
          <w:sz w:val="16"/>
          <w:szCs w:val="16"/>
        </w:rPr>
      </w:pPr>
      <w:r w:rsidRPr="009C4EC5">
        <w:rPr>
          <w:rStyle w:val="Odkaznapoznmkupodiarou"/>
          <w:sz w:val="16"/>
          <w:szCs w:val="16"/>
        </w:rPr>
        <w:footnoteRef/>
      </w:r>
      <w:r w:rsidRPr="009C4EC5">
        <w:rPr>
          <w:sz w:val="16"/>
          <w:szCs w:val="16"/>
        </w:rPr>
        <w:t xml:space="preserve">   V prípade vykonania aj FKnM do 60 kalendárnych dní.</w:t>
      </w:r>
      <w:r w:rsidR="00FC53B3">
        <w:rPr>
          <w:sz w:val="16"/>
          <w:szCs w:val="16"/>
        </w:rPr>
        <w:t xml:space="preserve">  </w:t>
      </w:r>
    </w:p>
  </w:footnote>
  <w:footnote w:id="26">
    <w:p w14:paraId="18ED5F4B" w14:textId="03AF9B16" w:rsidR="005B10A4" w:rsidRDefault="005B10A4">
      <w:pPr>
        <w:pStyle w:val="Textpoznmkypodiarou"/>
      </w:pPr>
      <w:r w:rsidRPr="009C4EC5">
        <w:rPr>
          <w:rStyle w:val="Odkaznapoznmkupodiarou"/>
          <w:sz w:val="16"/>
          <w:szCs w:val="16"/>
        </w:rPr>
        <w:footnoteRef/>
      </w:r>
      <w:r w:rsidRPr="009C4EC5">
        <w:rPr>
          <w:sz w:val="16"/>
          <w:szCs w:val="16"/>
        </w:rPr>
        <w:t xml:space="preserve"> </w:t>
      </w:r>
      <w:r w:rsidRPr="004C4DCD">
        <w:rPr>
          <w:sz w:val="16"/>
          <w:szCs w:val="16"/>
        </w:rPr>
        <w:t>V prípade vykonania aj FKnM do 60 kalendárnych dní.</w:t>
      </w:r>
    </w:p>
  </w:footnote>
  <w:footnote w:id="27">
    <w:p w14:paraId="33CE162F" w14:textId="77777777" w:rsidR="005B10A4" w:rsidRPr="009C4EC5" w:rsidRDefault="005B10A4" w:rsidP="002F3C02">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 / návrhu čiastkovej správy z kontroly v prípade, ak boli počas kontroly zistené nedostatky.</w:t>
      </w:r>
    </w:p>
  </w:footnote>
  <w:footnote w:id="28">
    <w:p w14:paraId="38514E1A" w14:textId="6C3F4E95" w:rsidR="005B10A4" w:rsidRDefault="005B10A4">
      <w:pPr>
        <w:pStyle w:val="Textpoznmkypodiarou"/>
      </w:pPr>
      <w:r w:rsidRPr="008A7416">
        <w:rPr>
          <w:rStyle w:val="Odkaznapoznmkupodiarou"/>
          <w:sz w:val="16"/>
          <w:szCs w:val="16"/>
        </w:rPr>
        <w:footnoteRef/>
      </w:r>
      <w:r>
        <w:t xml:space="preserve"> </w:t>
      </w:r>
      <w:r w:rsidRPr="004C4DCD">
        <w:rPr>
          <w:sz w:val="16"/>
          <w:szCs w:val="16"/>
        </w:rPr>
        <w:t>V prípade vykonania aj FKnM do 60 kalendárnych dní.</w:t>
      </w:r>
    </w:p>
  </w:footnote>
  <w:footnote w:id="29">
    <w:p w14:paraId="762FAB7A" w14:textId="7DD05B48" w:rsidR="005B10A4" w:rsidRPr="008A7416" w:rsidRDefault="005B10A4" w:rsidP="006B4952">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Za vyzvanie </w:t>
      </w:r>
      <w:r>
        <w:rPr>
          <w:rFonts w:cstheme="minorHAnsi"/>
          <w:sz w:val="16"/>
          <w:szCs w:val="16"/>
        </w:rPr>
        <w:t>vykonávateľa</w:t>
      </w:r>
      <w:r w:rsidRPr="008A7416">
        <w:rPr>
          <w:rFonts w:cstheme="minorHAnsi"/>
          <w:sz w:val="16"/>
          <w:szCs w:val="16"/>
        </w:rPr>
        <w:t xml:space="preserve"> je možné považovať aj doručenie návrhu správy/návrhu čiastkovej správy z kontroly v prípade, ak boli počas kontroly zistené nedostatky.</w:t>
      </w:r>
    </w:p>
  </w:footnote>
  <w:footnote w:id="30">
    <w:p w14:paraId="50FF7467" w14:textId="3B81E3DD" w:rsidR="005B10A4" w:rsidRPr="008A7416" w:rsidRDefault="005B10A4">
      <w:pPr>
        <w:pStyle w:val="Textpoznmkypodiarou"/>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Relevantné účtovné doklady prijímateľ uvádza v ŽoP v časti Zoznam dokladov odôvodňujúcich vykázané výdavky.</w:t>
      </w:r>
    </w:p>
  </w:footnote>
  <w:footnote w:id="31">
    <w:p w14:paraId="196E673D" w14:textId="71112E76" w:rsidR="005B10A4" w:rsidRPr="008A7416" w:rsidRDefault="005B10A4" w:rsidP="00380834">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Relevantnú podpornú dokumentáciu prijímateľ uvádza v ŽoP v časti Zoznam príloh.</w:t>
      </w:r>
      <w:r w:rsidRPr="00092EDE">
        <w:t xml:space="preserve"> </w:t>
      </w:r>
    </w:p>
  </w:footnote>
  <w:footnote w:id="32">
    <w:p w14:paraId="30270B83" w14:textId="43674A34" w:rsidR="005B10A4" w:rsidRPr="008A7416" w:rsidRDefault="005B10A4"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w:t>
      </w:r>
      <w:r w:rsidR="008914D1">
        <w:rPr>
          <w:rFonts w:cstheme="minorHAnsi"/>
          <w:sz w:val="16"/>
          <w:szCs w:val="16"/>
        </w:rPr>
        <w:t>S</w:t>
      </w:r>
      <w:r w:rsidRPr="008A7416">
        <w:rPr>
          <w:rFonts w:cstheme="minorHAnsi"/>
          <w:sz w:val="16"/>
          <w:szCs w:val="16"/>
        </w:rPr>
        <w:t xml:space="preserve">umarizačný hárok, prípadne </w:t>
      </w:r>
      <w:r w:rsidR="008914D1">
        <w:rPr>
          <w:rFonts w:cstheme="minorHAnsi"/>
          <w:sz w:val="16"/>
          <w:szCs w:val="16"/>
        </w:rPr>
        <w:t>S</w:t>
      </w:r>
      <w:r w:rsidRPr="008A7416">
        <w:rPr>
          <w:rFonts w:cstheme="minorHAnsi"/>
          <w:sz w:val="16"/>
          <w:szCs w:val="16"/>
        </w:rPr>
        <w:t>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3">
    <w:p w14:paraId="0435D475" w14:textId="77777777" w:rsidR="005B10A4" w:rsidRPr="008A7416" w:rsidRDefault="005B10A4"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34">
    <w:p w14:paraId="0FA2D8F7" w14:textId="651D6CB7" w:rsidR="005B10A4" w:rsidRPr="008A7416" w:rsidRDefault="005B10A4"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w:t>
      </w:r>
      <w:r w:rsidR="009029C4">
        <w:rPr>
          <w:rFonts w:cstheme="minorHAnsi"/>
          <w:sz w:val="16"/>
          <w:szCs w:val="16"/>
        </w:rPr>
        <w:t>S</w:t>
      </w:r>
      <w:r w:rsidRPr="008A7416">
        <w:rPr>
          <w:rFonts w:cstheme="minorHAnsi"/>
          <w:sz w:val="16"/>
          <w:szCs w:val="16"/>
        </w:rPr>
        <w:t xml:space="preserve">umarizačný hárok, prípadne </w:t>
      </w:r>
      <w:r w:rsidR="009029C4">
        <w:rPr>
          <w:rFonts w:cstheme="minorHAnsi"/>
          <w:sz w:val="16"/>
          <w:szCs w:val="16"/>
        </w:rPr>
        <w:t>S</w:t>
      </w:r>
      <w:r w:rsidRPr="008A7416">
        <w:rPr>
          <w:rFonts w:cstheme="minorHAnsi"/>
          <w:sz w:val="16"/>
          <w:szCs w:val="16"/>
        </w:rPr>
        <w:t>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5">
    <w:p w14:paraId="202435A4" w14:textId="77777777" w:rsidR="005B10A4" w:rsidRPr="008A7416" w:rsidRDefault="005B10A4"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36">
    <w:p w14:paraId="282AA3B4" w14:textId="77777777"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37">
    <w:p w14:paraId="271B73BA" w14:textId="0615171D"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zamestnancov so 100% pracovným úväzkom na projekte sa nepredkladajú zjednodušené mesačné pracovné výkazy ani pri prvej ŽoP.</w:t>
      </w:r>
    </w:p>
  </w:footnote>
  <w:footnote w:id="38">
    <w:p w14:paraId="167072AC" w14:textId="7588892C" w:rsidR="005B10A4" w:rsidRPr="002B2FBD" w:rsidRDefault="005B10A4" w:rsidP="00DD6840">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w:t>
      </w:r>
      <w:r w:rsidR="00D405E3" w:rsidRPr="00D405E3">
        <w:rPr>
          <w:rFonts w:cstheme="minorHAnsi"/>
          <w:sz w:val="16"/>
          <w:szCs w:val="16"/>
        </w:rPr>
        <w:t>V prípade potreby je možné doložiť aj iný relevantný výstup z účtovného systému (napr. SAP, CES</w:t>
      </w:r>
      <w:r w:rsidR="00D405E3">
        <w:rPr>
          <w:rFonts w:cstheme="minorHAnsi"/>
          <w:sz w:val="16"/>
          <w:szCs w:val="16"/>
        </w:rPr>
        <w:t>)</w:t>
      </w:r>
      <w:r w:rsidRPr="002B2FBD">
        <w:rPr>
          <w:rFonts w:cstheme="minorHAnsi"/>
          <w:sz w:val="16"/>
          <w:szCs w:val="16"/>
        </w:rPr>
        <w:t xml:space="preserve">. </w:t>
      </w:r>
    </w:p>
  </w:footnote>
  <w:footnote w:id="39">
    <w:p w14:paraId="63337E89" w14:textId="227F724A"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projektov v implementácií, kde boli účty zamestnancov uvedené v pracovnej zmluve/dohode sa príloha č. 4 Súhrnný zoznam bankových účtov zamestnancov už nepredkladá.</w:t>
      </w:r>
    </w:p>
  </w:footnote>
  <w:footnote w:id="40">
    <w:p w14:paraId="7C79C7DA" w14:textId="10B7651E" w:rsidR="005B10A4" w:rsidRPr="00677D94" w:rsidRDefault="005B10A4">
      <w:pPr>
        <w:pStyle w:val="Textpoznmkypodiarou"/>
        <w:rPr>
          <w:sz w:val="16"/>
          <w:szCs w:val="16"/>
        </w:rPr>
      </w:pPr>
      <w:r w:rsidRPr="00677D94">
        <w:rPr>
          <w:rStyle w:val="Odkaznapoznmkupodiarou"/>
          <w:sz w:val="16"/>
          <w:szCs w:val="16"/>
        </w:rPr>
        <w:footnoteRef/>
      </w:r>
      <w:r w:rsidRPr="00677D94">
        <w:rPr>
          <w:sz w:val="16"/>
          <w:szCs w:val="16"/>
        </w:rPr>
        <w:t xml:space="preserve"> Uvedené sa týka v prípade, ak ide o VO/O na pracovné pozície a ČD/ČH.</w:t>
      </w:r>
    </w:p>
  </w:footnote>
  <w:footnote w:id="41">
    <w:p w14:paraId="65D66EB1" w14:textId="77777777"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42">
    <w:p w14:paraId="372B78B1" w14:textId="7D3F96E2" w:rsidR="005B10A4" w:rsidRPr="00313C3E" w:rsidRDefault="005B10A4" w:rsidP="00C83862">
      <w:pPr>
        <w:pStyle w:val="Textpoznmkypodiarou"/>
        <w:jc w:val="both"/>
        <w:rPr>
          <w:sz w:val="16"/>
          <w:szCs w:val="16"/>
        </w:rPr>
      </w:pPr>
      <w:r w:rsidRPr="00313C3E">
        <w:rPr>
          <w:rStyle w:val="Odkaznapoznmkupodiarou"/>
          <w:sz w:val="16"/>
          <w:szCs w:val="16"/>
        </w:rPr>
        <w:footnoteRef/>
      </w:r>
      <w:r w:rsidRPr="00313C3E">
        <w:rPr>
          <w:sz w:val="16"/>
          <w:szCs w:val="16"/>
        </w:rPr>
        <w:t xml:space="preserve"> Sumarizačný hárok</w:t>
      </w:r>
      <w:r>
        <w:rPr>
          <w:sz w:val="16"/>
          <w:szCs w:val="16"/>
        </w:rPr>
        <w:t xml:space="preserve"> </w:t>
      </w:r>
      <w:r w:rsidRPr="00313C3E">
        <w:rPr>
          <w:sz w:val="16"/>
          <w:szCs w:val="16"/>
        </w:rPr>
        <w:t xml:space="preserve">- </w:t>
      </w:r>
      <w:r w:rsidR="00AC51F5">
        <w:rPr>
          <w:sz w:val="16"/>
          <w:szCs w:val="16"/>
        </w:rPr>
        <w:t>E</w:t>
      </w:r>
      <w:r w:rsidRPr="00313C3E">
        <w:rPr>
          <w:sz w:val="16"/>
          <w:szCs w:val="16"/>
        </w:rPr>
        <w:t>xterné kapacity</w:t>
      </w:r>
      <w:r>
        <w:rPr>
          <w:sz w:val="16"/>
          <w:szCs w:val="16"/>
        </w:rPr>
        <w:t xml:space="preserve">: </w:t>
      </w:r>
      <w:r w:rsidR="00AC51F5">
        <w:rPr>
          <w:sz w:val="16"/>
          <w:szCs w:val="16"/>
        </w:rPr>
        <w:t>M</w:t>
      </w:r>
      <w:r w:rsidRPr="00313C3E">
        <w:rPr>
          <w:sz w:val="16"/>
          <w:szCs w:val="16"/>
        </w:rPr>
        <w:t xml:space="preserve">esačný pracovný výkaz </w:t>
      </w:r>
      <w:r>
        <w:rPr>
          <w:sz w:val="16"/>
          <w:szCs w:val="16"/>
        </w:rPr>
        <w:t xml:space="preserve">je povinný </w:t>
      </w:r>
      <w:r w:rsidRPr="00313C3E">
        <w:rPr>
          <w:sz w:val="16"/>
          <w:szCs w:val="16"/>
        </w:rPr>
        <w:t>prijímateľ</w:t>
      </w:r>
      <w:r>
        <w:rPr>
          <w:sz w:val="16"/>
          <w:szCs w:val="16"/>
        </w:rPr>
        <w:t xml:space="preserve"> uchovávať.</w:t>
      </w:r>
      <w:r w:rsidRPr="00313C3E">
        <w:rPr>
          <w:sz w:val="16"/>
          <w:szCs w:val="16"/>
        </w:rPr>
        <w:t xml:space="preserve"> </w:t>
      </w:r>
      <w:r>
        <w:rPr>
          <w:sz w:val="16"/>
          <w:szCs w:val="16"/>
        </w:rPr>
        <w:t>P</w:t>
      </w:r>
      <w:r w:rsidRPr="00313C3E">
        <w:rPr>
          <w:sz w:val="16"/>
          <w:szCs w:val="16"/>
        </w:rPr>
        <w:t xml:space="preserve">redkladá </w:t>
      </w:r>
      <w:r>
        <w:rPr>
          <w:sz w:val="16"/>
          <w:szCs w:val="16"/>
        </w:rPr>
        <w:t xml:space="preserve">ho </w:t>
      </w:r>
      <w:r w:rsidRPr="00313C3E">
        <w:rPr>
          <w:sz w:val="16"/>
          <w:szCs w:val="16"/>
        </w:rPr>
        <w:t>v</w:t>
      </w:r>
      <w:r>
        <w:rPr>
          <w:sz w:val="16"/>
          <w:szCs w:val="16"/>
        </w:rPr>
        <w:t> </w:t>
      </w:r>
      <w:r w:rsidRPr="00313C3E">
        <w:rPr>
          <w:sz w:val="16"/>
          <w:szCs w:val="16"/>
        </w:rPr>
        <w:t>prípade</w:t>
      </w:r>
      <w:r>
        <w:rPr>
          <w:sz w:val="16"/>
          <w:szCs w:val="16"/>
        </w:rPr>
        <w:t xml:space="preserve"> kontroly na mieste, alebo na vyžiadanie vykonávateľa.</w:t>
      </w:r>
    </w:p>
  </w:footnote>
  <w:footnote w:id="43">
    <w:p w14:paraId="6E617349" w14:textId="77777777" w:rsidR="005B10A4" w:rsidRPr="00EB66F5" w:rsidRDefault="005B10A4"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Prijímateľ je povinný predložiť bankový výpis (v prípade použitia systému predfinancovania) až v etape zúčtovania poskytnutého predfinancovania.</w:t>
      </w:r>
    </w:p>
  </w:footnote>
  <w:footnote w:id="44">
    <w:p w14:paraId="716E65B9" w14:textId="4F7F32D2" w:rsidR="00D85310" w:rsidRDefault="00D85310">
      <w:pPr>
        <w:pStyle w:val="Textpoznmkypodiarou"/>
      </w:pPr>
      <w:r w:rsidRPr="008C1F29">
        <w:rPr>
          <w:rStyle w:val="Odkaznapoznmkupodiarou"/>
          <w:sz w:val="16"/>
          <w:szCs w:val="16"/>
        </w:rPr>
        <w:footnoteRef/>
      </w:r>
      <w:r>
        <w:t xml:space="preserve"> </w:t>
      </w:r>
      <w:r w:rsidRPr="008C1F29">
        <w:rPr>
          <w:sz w:val="16"/>
          <w:szCs w:val="16"/>
        </w:rPr>
        <w:t>https://mirri.gov.sk/plan-obnovy/dokumenty/usmernenia/</w:t>
      </w:r>
    </w:p>
  </w:footnote>
  <w:footnote w:id="45">
    <w:p w14:paraId="73C32797" w14:textId="7BD95509" w:rsidR="00D820DA" w:rsidRDefault="00D820DA" w:rsidP="00C04B28">
      <w:pPr>
        <w:pStyle w:val="Textpoznmkypodiarou"/>
        <w:jc w:val="both"/>
      </w:pPr>
      <w:r w:rsidRPr="00C04B28">
        <w:rPr>
          <w:rStyle w:val="Odkaznapoznmkupodiarou"/>
          <w:sz w:val="16"/>
          <w:szCs w:val="16"/>
        </w:rPr>
        <w:footnoteRef/>
      </w:r>
      <w:r>
        <w:t xml:space="preserve"> </w:t>
      </w:r>
      <w:r w:rsidRPr="00C04B28">
        <w:rPr>
          <w:rFonts w:cstheme="minorHAnsi"/>
          <w:sz w:val="16"/>
          <w:szCs w:val="16"/>
        </w:rPr>
        <w:t>Upozorňujeme, že kategórie „čas odpočinku“ a „pracovný čas“ sa navzájom vylučujú, teda to isté obdobie nemôže byť kvalifikované súčasne ako pracovný čas a čas odpočinku, nakoľko ide o dodržanie denného odpočinku pre zamestnanca.</w:t>
      </w:r>
    </w:p>
  </w:footnote>
  <w:footnote w:id="46">
    <w:p w14:paraId="25486C30" w14:textId="66C2193C" w:rsidR="005B10A4" w:rsidRPr="00EB66F5" w:rsidRDefault="005B10A4" w:rsidP="007735F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7" w:history="1">
        <w:r w:rsidRPr="00EB66F5">
          <w:rPr>
            <w:rStyle w:val="Hypertextovprepojenie"/>
            <w:rFonts w:cstheme="minorHAnsi"/>
            <w:sz w:val="16"/>
            <w:szCs w:val="16"/>
          </w:rPr>
          <w:t>https://www.slov-lex.sk/pravne-predpisy/SK/ZZ/2023/401/20231115</w:t>
        </w:r>
      </w:hyperlink>
    </w:p>
  </w:footnote>
  <w:footnote w:id="47">
    <w:p w14:paraId="686C76D2" w14:textId="77777777" w:rsidR="005B10A4" w:rsidRPr="00EB66F5" w:rsidRDefault="005B10A4"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8" w:history="1">
        <w:r w:rsidRPr="00EB66F5">
          <w:rPr>
            <w:rStyle w:val="Hypertextovprepojenie"/>
            <w:rFonts w:cstheme="minorHAnsi"/>
            <w:sz w:val="16"/>
            <w:szCs w:val="16"/>
          </w:rPr>
          <w:t>https://rokovania.gov.sk/RVL/Material/25375/1</w:t>
        </w:r>
      </w:hyperlink>
      <w:r w:rsidRPr="00EB66F5">
        <w:rPr>
          <w:rFonts w:cstheme="minorHAnsi"/>
          <w:sz w:val="16"/>
          <w:szCs w:val="16"/>
        </w:rPr>
        <w:t xml:space="preserve"> </w:t>
      </w:r>
    </w:p>
  </w:footnote>
  <w:footnote w:id="48">
    <w:p w14:paraId="07C34C4A" w14:textId="73C4D83C"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49">
    <w:p w14:paraId="3A715ABA" w14:textId="205A073B"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50">
    <w:p w14:paraId="56AD9EF9" w14:textId="5FB21C60"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V prípade plnení zmluvy, ktorá už bola vykonávateľovi predložená sa nepredkladá.</w:t>
      </w:r>
    </w:p>
  </w:footnote>
  <w:footnote w:id="51">
    <w:p w14:paraId="1D50885A" w14:textId="77777777"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Môže byť nahradené dokladom o úhrade, napr. faktúrou, výpisom z BÚ.</w:t>
      </w:r>
    </w:p>
  </w:footnote>
  <w:footnote w:id="52">
    <w:p w14:paraId="441CEC0E" w14:textId="17999A08"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Týka sa iba ŽoP, ktorou sú ukončené hlavné aktivity projektu, v rámci ktorého dodávateľská zmluva vyžaduje Protokolárne prevzatie diela.</w:t>
      </w:r>
    </w:p>
  </w:footnote>
  <w:footnote w:id="53">
    <w:p w14:paraId="08C7E9AF" w14:textId="53EAA0C2" w:rsidR="00E56E45" w:rsidRDefault="00E56E45" w:rsidP="00E56E45">
      <w:pPr>
        <w:pStyle w:val="Textpoznmkypodiarou"/>
      </w:pPr>
      <w:r w:rsidRPr="002E54C5">
        <w:rPr>
          <w:rStyle w:val="Odkaznapoznmkupodiarou"/>
          <w:sz w:val="16"/>
          <w:szCs w:val="16"/>
        </w:rPr>
        <w:footnoteRef/>
      </w:r>
      <w:r>
        <w:t xml:space="preserve"> </w:t>
      </w:r>
      <w:hyperlink r:id="rId9" w:history="1">
        <w:r w:rsidR="003332CC" w:rsidRPr="009A4CB0">
          <w:rPr>
            <w:rStyle w:val="Hypertextovprepojenie"/>
            <w:sz w:val="16"/>
            <w:szCs w:val="16"/>
          </w:rPr>
          <w:t>https://mirri.gov.sk/plan-obnovy/dokumenty/usmernenia/</w:t>
        </w:r>
      </w:hyperlink>
      <w:r w:rsidR="003332CC">
        <w:rPr>
          <w:sz w:val="16"/>
          <w:szCs w:val="16"/>
        </w:rPr>
        <w:t xml:space="preserve"> </w:t>
      </w:r>
    </w:p>
  </w:footnote>
  <w:footnote w:id="54">
    <w:p w14:paraId="21FB9480" w14:textId="7F192E84"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5">
    <w:p w14:paraId="77FC4E5D" w14:textId="77777777"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6">
    <w:p w14:paraId="2C141A63" w14:textId="701B7290" w:rsidR="005B10A4" w:rsidRPr="00E74657" w:rsidRDefault="005B10A4"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Týka sa iba ŽoP, ktorou sú ukončené hlavné aktivity projektu, v rámci ktorého dodávateľská zmluva vyžaduje Protokolárne prevzatie diela.</w:t>
      </w:r>
    </w:p>
  </w:footnote>
  <w:footnote w:id="57">
    <w:p w14:paraId="04C1E2E7" w14:textId="4B8A1FEA" w:rsidR="005B10A4" w:rsidRPr="00E74657" w:rsidRDefault="005B10A4"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8">
    <w:p w14:paraId="13E6BC58" w14:textId="0E0E3433"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9">
    <w:p w14:paraId="04058206" w14:textId="77777777"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60">
    <w:p w14:paraId="637B0023" w14:textId="53B037CC" w:rsidR="00F3261F" w:rsidRDefault="00F3261F" w:rsidP="00F3261F">
      <w:pPr>
        <w:pStyle w:val="Textpoznmkypodiarou"/>
      </w:pPr>
      <w:r w:rsidRPr="002E54C5">
        <w:rPr>
          <w:rStyle w:val="Odkaznapoznmkupodiarou"/>
          <w:sz w:val="16"/>
          <w:szCs w:val="16"/>
        </w:rPr>
        <w:footnoteRef/>
      </w:r>
      <w:r>
        <w:t xml:space="preserve"> </w:t>
      </w:r>
      <w:hyperlink r:id="rId10" w:history="1">
        <w:r w:rsidR="003332CC" w:rsidRPr="0052612E">
          <w:rPr>
            <w:rStyle w:val="Hypertextovprepojenie"/>
            <w:sz w:val="16"/>
            <w:szCs w:val="16"/>
          </w:rPr>
          <w:t>https://mirri.gov.sk/plan-obnovy/dokumenty/usmernenia/</w:t>
        </w:r>
      </w:hyperlink>
      <w:r w:rsidR="003332CC">
        <w:rPr>
          <w:sz w:val="16"/>
          <w:szCs w:val="16"/>
        </w:rPr>
        <w:t xml:space="preserve"> </w:t>
      </w:r>
    </w:p>
  </w:footnote>
  <w:footnote w:id="61">
    <w:p w14:paraId="11E68D11" w14:textId="40F3953A" w:rsidR="007817A6" w:rsidRPr="00C04B28" w:rsidRDefault="007817A6">
      <w:pPr>
        <w:pStyle w:val="Textpoznmkypodiarou"/>
        <w:rPr>
          <w:sz w:val="16"/>
          <w:szCs w:val="16"/>
        </w:rPr>
      </w:pPr>
      <w:r>
        <w:rPr>
          <w:rStyle w:val="Odkaznapoznmkupodiarou"/>
        </w:rPr>
        <w:footnoteRef/>
      </w:r>
      <w:r>
        <w:t xml:space="preserve"> </w:t>
      </w:r>
      <w:r w:rsidRPr="00C04B28">
        <w:rPr>
          <w:sz w:val="16"/>
          <w:szCs w:val="16"/>
        </w:rPr>
        <w:t xml:space="preserve">Výnimkou z uvedenej povinnosti sú PMS predložené k 30. júnu 2025, ktoré budú predložené do 5 pracovných dní od účinnosti tejto Príručky (verzia 1.5) .  </w:t>
      </w:r>
    </w:p>
  </w:footnote>
  <w:footnote w:id="62">
    <w:p w14:paraId="28F74FA7" w14:textId="1AD361BA"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Formulár PMS, ZMS a NMS je prílohou č. 7 PpP</w:t>
      </w:r>
      <w:r>
        <w:rPr>
          <w:rFonts w:cstheme="minorHAnsi"/>
          <w:sz w:val="16"/>
          <w:szCs w:val="16"/>
        </w:rPr>
        <w:t xml:space="preserve"> – Vzor monitorovacej správy</w:t>
      </w:r>
      <w:r w:rsidRPr="00E74657">
        <w:rPr>
          <w:rFonts w:cstheme="minorHAnsi"/>
          <w:sz w:val="16"/>
          <w:szCs w:val="16"/>
        </w:rPr>
        <w:t>.</w:t>
      </w:r>
    </w:p>
  </w:footnote>
  <w:footnote w:id="63">
    <w:p w14:paraId="54F294D0" w14:textId="44F5BFC0" w:rsidR="005B10A4" w:rsidRPr="00E74657" w:rsidRDefault="005B10A4">
      <w:pPr>
        <w:pStyle w:val="Textpoznmkypodiarou"/>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V prípade plnenia indikátora nad 100% prijímateľ musí uviesť hodnotu plnenia - 100%.</w:t>
      </w:r>
    </w:p>
  </w:footnote>
  <w:footnote w:id="64">
    <w:p w14:paraId="32B78665" w14:textId="22C9FB2C"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https://www.slov-lex.sk/pravne-predpisy/SK/ZZ/2015/357/20230701</w:t>
      </w:r>
    </w:p>
  </w:footnote>
  <w:footnote w:id="65">
    <w:p w14:paraId="45ABAA88" w14:textId="77777777"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11" w:history="1">
        <w:r w:rsidRPr="00E74657">
          <w:rPr>
            <w:rStyle w:val="Hypertextovprepojenie"/>
            <w:rFonts w:cstheme="minorHAnsi"/>
            <w:sz w:val="16"/>
            <w:szCs w:val="16"/>
          </w:rPr>
          <w:t>https://www.mfsr.sk/sk/financie/audit-kontrola/financne-riadenie-financna-kontrola/financna-kontrola/</w:t>
        </w:r>
      </w:hyperlink>
      <w:r w:rsidRPr="00E74657">
        <w:rPr>
          <w:rFonts w:cstheme="minorHAnsi"/>
          <w:sz w:val="16"/>
          <w:szCs w:val="16"/>
        </w:rPr>
        <w:t xml:space="preserve"> </w:t>
      </w:r>
    </w:p>
  </w:footnote>
  <w:footnote w:id="66">
    <w:p w14:paraId="65B9F513" w14:textId="77777777"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12" w:history="1">
        <w:r w:rsidRPr="00E74657">
          <w:rPr>
            <w:rStyle w:val="Hypertextovprepojenie"/>
            <w:rFonts w:cstheme="minorHAnsi"/>
            <w:sz w:val="16"/>
            <w:szCs w:val="16"/>
          </w:rPr>
          <w:t>https://www.planobnovy.sk/realizacia/dokumenty/</w:t>
        </w:r>
      </w:hyperlink>
      <w:r w:rsidRPr="00E74657">
        <w:rPr>
          <w:rFonts w:cstheme="minorHAnsi"/>
          <w:sz w:val="16"/>
          <w:szCs w:val="16"/>
        </w:rPr>
        <w:t xml:space="preserve"> </w:t>
      </w:r>
    </w:p>
  </w:footnote>
  <w:footnote w:id="67">
    <w:p w14:paraId="29FBD9A8"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Overenie skutočností sa spravidla vykonáva formou žiadosti o poskytnutie súčinnosti.</w:t>
      </w:r>
    </w:p>
  </w:footnote>
  <w:footnote w:id="68">
    <w:p w14:paraId="3DD9D042"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23 zákona o finančnej kontrole</w:t>
      </w:r>
    </w:p>
  </w:footnote>
  <w:footnote w:id="69">
    <w:p w14:paraId="68173FBA"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 písm. i) zákona o finančnej kontrole</w:t>
      </w:r>
    </w:p>
  </w:footnote>
  <w:footnote w:id="70">
    <w:p w14:paraId="5EF4B4E9" w14:textId="165576AE"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AFK sa začína vykonaním prvého úkonu povinnej osoby voči oprávnenej osobe.</w:t>
      </w:r>
    </w:p>
  </w:footnote>
  <w:footnote w:id="71">
    <w:p w14:paraId="6CCD2F8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22 ods. 6 zákona o finančnej kontrole</w:t>
      </w:r>
    </w:p>
  </w:footnote>
  <w:footnote w:id="72">
    <w:p w14:paraId="1E0F2AE2" w14:textId="60959EB1" w:rsidR="005B10A4" w:rsidRDefault="005B10A4">
      <w:pPr>
        <w:pStyle w:val="Textpoznmkypodiarou"/>
      </w:pPr>
      <w:r w:rsidRPr="00304406">
        <w:rPr>
          <w:rStyle w:val="Odkaznapoznmkupodiarou"/>
          <w:sz w:val="16"/>
          <w:szCs w:val="16"/>
        </w:rPr>
        <w:footnoteRef/>
      </w:r>
      <w:r>
        <w:t xml:space="preserve"> </w:t>
      </w:r>
      <w:r w:rsidRPr="00915C6F">
        <w:rPr>
          <w:sz w:val="16"/>
          <w:szCs w:val="16"/>
        </w:rPr>
        <w:t>Usmernen</w:t>
      </w:r>
      <w:r>
        <w:rPr>
          <w:sz w:val="16"/>
          <w:szCs w:val="16"/>
        </w:rPr>
        <w:t>ie č</w:t>
      </w:r>
      <w:r w:rsidRPr="00304406">
        <w:rPr>
          <w:sz w:val="16"/>
          <w:szCs w:val="16"/>
        </w:rPr>
        <w:t xml:space="preserve">. 2/2024 k procesu verejného obstarávania/obstarávania pre projekty financované z POO v gescii MIRRI SR </w:t>
      </w:r>
      <w:r>
        <w:rPr>
          <w:sz w:val="16"/>
          <w:szCs w:val="16"/>
        </w:rPr>
        <w:t xml:space="preserve">, dostupné na: </w:t>
      </w:r>
      <w:hyperlink r:id="rId13" w:history="1">
        <w:r w:rsidRPr="009B2E66">
          <w:rPr>
            <w:rStyle w:val="Hypertextovprepojenie"/>
            <w:rFonts w:cstheme="minorHAnsi"/>
            <w:sz w:val="16"/>
            <w:szCs w:val="16"/>
          </w:rPr>
          <w:t>https://mirri.gov.sk/plan-obnovy/metodicke-dokumenty/usmernenia/</w:t>
        </w:r>
      </w:hyperlink>
      <w:r w:rsidRPr="00915C6F">
        <w:t xml:space="preserve">  </w:t>
      </w:r>
    </w:p>
  </w:footnote>
  <w:footnote w:id="73">
    <w:p w14:paraId="7184CB6E" w14:textId="0E38E285" w:rsidR="005B10A4" w:rsidRPr="00304406" w:rsidRDefault="005B10A4" w:rsidP="00497B3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Pozri </w:t>
      </w:r>
      <w:hyperlink r:id="rId14" w:history="1">
        <w:r w:rsidRPr="00304406">
          <w:rPr>
            <w:rStyle w:val="Hypertextovprepojenie"/>
            <w:rFonts w:cstheme="minorHAnsi"/>
            <w:sz w:val="16"/>
            <w:szCs w:val="16"/>
          </w:rPr>
          <w:t>Usmernenie úradu k zákazkám financovaným z mechanizmu na podporu obnovy a odolnosti  – Úrad pre verejné obstarávanie (gov.sk)</w:t>
        </w:r>
      </w:hyperlink>
      <w:r w:rsidRPr="00304406">
        <w:rPr>
          <w:rFonts w:cstheme="minorHAnsi"/>
          <w:sz w:val="16"/>
          <w:szCs w:val="16"/>
        </w:rPr>
        <w:t xml:space="preserve"> </w:t>
      </w:r>
    </w:p>
  </w:footnote>
  <w:footnote w:id="74">
    <w:p w14:paraId="16A52291"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Vynaloženie verejných financií na vykonanie činnosti alebo obstaranie tovarov, prác a služieb v správnom čase, vo vhodnom množstve a kvalite za najlepšiu cenu</w:t>
      </w:r>
    </w:p>
  </w:footnote>
  <w:footnote w:id="75">
    <w:p w14:paraId="582BC3F4"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Najvýhodnejší vzájomný pomer medzi použitými verejnými financiami a dosiahnutými výsledkami</w:t>
      </w:r>
    </w:p>
  </w:footnote>
  <w:footnote w:id="76">
    <w:p w14:paraId="2209591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Plnenie určených cieľov a dosahovanie plánovaných výsledkov vzhľadom na použité verejné financie</w:t>
      </w:r>
    </w:p>
  </w:footnote>
  <w:footnote w:id="77">
    <w:p w14:paraId="5BAB549E"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Vzťah medzi určeným účelom použitia verejných financií a skutočným účelom ich použitia</w:t>
      </w:r>
    </w:p>
  </w:footnote>
  <w:footnote w:id="78">
    <w:p w14:paraId="56DA1102"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b) zákona o finančnej kontrole</w:t>
      </w:r>
    </w:p>
  </w:footnote>
  <w:footnote w:id="79">
    <w:p w14:paraId="06CB4AE1" w14:textId="2C56F7C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 zrejmej nesprávnosti možno hovoriť len vtedy, ak nesprávnosť je z obsahu celej dokumentácie a bez ďalšieho problému zistiteľná. Môže ísť len o zrejmé zmyslové rozpory a omyly, ktoré majú charakter skutkový a ich opravou nedôjde k zmene obsahu a zmyslu rozhodnutia.</w:t>
      </w:r>
    </w:p>
  </w:footnote>
  <w:footnote w:id="80">
    <w:p w14:paraId="4004425A" w14:textId="77777777" w:rsidR="005B10A4" w:rsidRPr="00304406" w:rsidRDefault="005B10A4"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nie je ŽoP</w:t>
      </w:r>
    </w:p>
  </w:footnote>
  <w:footnote w:id="81">
    <w:p w14:paraId="7E723B67" w14:textId="77777777" w:rsidR="005B10A4" w:rsidRPr="00304406" w:rsidRDefault="005B10A4"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je ŽoP</w:t>
      </w:r>
    </w:p>
  </w:footnote>
  <w:footnote w:id="82">
    <w:p w14:paraId="2DA2914B" w14:textId="5E8FA1C2" w:rsidR="005B10A4" w:rsidRPr="00304406" w:rsidRDefault="005B10A4" w:rsidP="00DE39C2">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187 § 9 zákona o finančnej kontrole.</w:t>
      </w:r>
    </w:p>
  </w:footnote>
  <w:footnote w:id="83">
    <w:p w14:paraId="7F5DCDE8"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7 zákona o finančnej kontrole</w:t>
      </w:r>
    </w:p>
  </w:footnote>
  <w:footnote w:id="84">
    <w:p w14:paraId="4CB1484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a) zákona o finančnej kontrole.</w:t>
      </w:r>
    </w:p>
  </w:footnote>
  <w:footnote w:id="85">
    <w:p w14:paraId="482E7D2C" w14:textId="1F24CE43"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Článok 10, odsek 2 VZP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A40FF" w14:textId="4EBE3E3B" w:rsidR="005B10A4" w:rsidRDefault="005B10A4">
    <w:pPr>
      <w:pStyle w:val="Hlavika"/>
    </w:pPr>
    <w:r>
      <w:rPr>
        <w:noProof/>
        <w:lang w:eastAsia="sk-SK"/>
      </w:rPr>
      <w:drawing>
        <wp:inline distT="0" distB="0" distL="0" distR="0" wp14:anchorId="7366479B" wp14:editId="1017EF86">
          <wp:extent cx="5994293" cy="803275"/>
          <wp:effectExtent l="0" t="0" r="698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7C1C50B2" w14:textId="77777777" w:rsidR="005B10A4" w:rsidRDefault="005B10A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8B024" w14:textId="77777777" w:rsidR="005B10A4" w:rsidRDefault="005B10A4" w:rsidP="005A475F">
    <w:pPr>
      <w:pStyle w:val="Hlavika"/>
    </w:pPr>
    <w:r>
      <w:rPr>
        <w:noProof/>
        <w:lang w:eastAsia="sk-SK"/>
      </w:rPr>
      <w:drawing>
        <wp:inline distT="0" distB="0" distL="0" distR="0" wp14:anchorId="6DDA3330" wp14:editId="66EA97AB">
          <wp:extent cx="5994293" cy="803275"/>
          <wp:effectExtent l="0" t="0" r="698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19C8B0EF" w14:textId="77777777" w:rsidR="005B10A4" w:rsidRDefault="005B10A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C74F5"/>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0D2617"/>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52A5075"/>
    <w:multiLevelType w:val="hybridMultilevel"/>
    <w:tmpl w:val="63505D2E"/>
    <w:lvl w:ilvl="0" w:tplc="00DA215E">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3D31E3"/>
    <w:multiLevelType w:val="hybridMultilevel"/>
    <w:tmpl w:val="6D90AEDA"/>
    <w:lvl w:ilvl="0" w:tplc="8A708A7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63E3473"/>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7643D04"/>
    <w:multiLevelType w:val="multilevel"/>
    <w:tmpl w:val="FD38FB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78D6E26"/>
    <w:multiLevelType w:val="hybridMultilevel"/>
    <w:tmpl w:val="C53AC686"/>
    <w:lvl w:ilvl="0" w:tplc="4F8E74C2">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7D702E4"/>
    <w:multiLevelType w:val="hybridMultilevel"/>
    <w:tmpl w:val="8E7A4AFA"/>
    <w:lvl w:ilvl="0" w:tplc="A1A4A2D2">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EAC04E28">
      <w:start w:val="1"/>
      <w:numFmt w:val="bullet"/>
      <w:lvlText w:val="-"/>
      <w:lvlJc w:val="left"/>
      <w:pPr>
        <w:ind w:left="2340" w:hanging="360"/>
      </w:pPr>
      <w:rPr>
        <w:rFonts w:ascii="Calibri" w:eastAsiaTheme="minorHAnsi"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862463F"/>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9" w15:restartNumberingAfterBreak="0">
    <w:nsid w:val="08FE3458"/>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0A190CFC"/>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0AB3298"/>
    <w:multiLevelType w:val="hybridMultilevel"/>
    <w:tmpl w:val="80F4A81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111E5D7C"/>
    <w:multiLevelType w:val="multilevel"/>
    <w:tmpl w:val="67B4C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0F0D2C"/>
    <w:multiLevelType w:val="hybridMultilevel"/>
    <w:tmpl w:val="2384F6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2E170E6"/>
    <w:multiLevelType w:val="hybridMultilevel"/>
    <w:tmpl w:val="CF8E2E9E"/>
    <w:lvl w:ilvl="0" w:tplc="EC121702">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60735D"/>
    <w:multiLevelType w:val="hybridMultilevel"/>
    <w:tmpl w:val="0F1E64C4"/>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15E07658"/>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189D79D1"/>
    <w:multiLevelType w:val="hybridMultilevel"/>
    <w:tmpl w:val="333A7F68"/>
    <w:lvl w:ilvl="0" w:tplc="041B0017">
      <w:start w:val="1"/>
      <w:numFmt w:val="lowerLetter"/>
      <w:lvlText w:val="%1)"/>
      <w:lvlJc w:val="left"/>
      <w:pPr>
        <w:ind w:left="1434" w:hanging="360"/>
      </w:pPr>
    </w:lvl>
    <w:lvl w:ilvl="1" w:tplc="041B0019" w:tentative="1">
      <w:start w:val="1"/>
      <w:numFmt w:val="lowerLetter"/>
      <w:lvlText w:val="%2."/>
      <w:lvlJc w:val="left"/>
      <w:pPr>
        <w:ind w:left="2154" w:hanging="360"/>
      </w:pPr>
    </w:lvl>
    <w:lvl w:ilvl="2" w:tplc="041B001B" w:tentative="1">
      <w:start w:val="1"/>
      <w:numFmt w:val="lowerRoman"/>
      <w:lvlText w:val="%3."/>
      <w:lvlJc w:val="right"/>
      <w:pPr>
        <w:ind w:left="2874" w:hanging="180"/>
      </w:pPr>
    </w:lvl>
    <w:lvl w:ilvl="3" w:tplc="041B000F" w:tentative="1">
      <w:start w:val="1"/>
      <w:numFmt w:val="decimal"/>
      <w:lvlText w:val="%4."/>
      <w:lvlJc w:val="left"/>
      <w:pPr>
        <w:ind w:left="3594" w:hanging="360"/>
      </w:pPr>
    </w:lvl>
    <w:lvl w:ilvl="4" w:tplc="041B0019" w:tentative="1">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8" w15:restartNumberingAfterBreak="0">
    <w:nsid w:val="19200AE4"/>
    <w:multiLevelType w:val="hybridMultilevel"/>
    <w:tmpl w:val="59E050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92428B0"/>
    <w:multiLevelType w:val="hybridMultilevel"/>
    <w:tmpl w:val="16D09030"/>
    <w:lvl w:ilvl="0" w:tplc="265CE772">
      <w:start w:val="1"/>
      <w:numFmt w:val="decimal"/>
      <w:lvlText w:val="%1."/>
      <w:lvlJc w:val="left"/>
      <w:pPr>
        <w:ind w:left="363" w:hanging="360"/>
      </w:pPr>
      <w:rPr>
        <w:rFonts w:ascii="Myriad Pro" w:eastAsiaTheme="minorHAnsi" w:hAnsi="Myriad Pro" w:cstheme="minorBidi"/>
      </w:rPr>
    </w:lvl>
    <w:lvl w:ilvl="1" w:tplc="041B0017">
      <w:start w:val="1"/>
      <w:numFmt w:val="lowerLetter"/>
      <w:lvlText w:val="%2)"/>
      <w:lvlJc w:val="left"/>
      <w:pPr>
        <w:ind w:left="1083" w:hanging="360"/>
      </w:pPr>
    </w:lvl>
    <w:lvl w:ilvl="2" w:tplc="041B001B">
      <w:start w:val="1"/>
      <w:numFmt w:val="lowerRoman"/>
      <w:lvlText w:val="%3."/>
      <w:lvlJc w:val="right"/>
      <w:pPr>
        <w:ind w:left="1803" w:hanging="180"/>
      </w:pPr>
    </w:lvl>
    <w:lvl w:ilvl="3" w:tplc="041B000F" w:tentative="1">
      <w:start w:val="1"/>
      <w:numFmt w:val="decimal"/>
      <w:lvlText w:val="%4."/>
      <w:lvlJc w:val="left"/>
      <w:pPr>
        <w:ind w:left="2523" w:hanging="360"/>
      </w:pPr>
    </w:lvl>
    <w:lvl w:ilvl="4" w:tplc="041B0019" w:tentative="1">
      <w:start w:val="1"/>
      <w:numFmt w:val="lowerLetter"/>
      <w:lvlText w:val="%5."/>
      <w:lvlJc w:val="left"/>
      <w:pPr>
        <w:ind w:left="3243" w:hanging="360"/>
      </w:pPr>
    </w:lvl>
    <w:lvl w:ilvl="5" w:tplc="041B001B" w:tentative="1">
      <w:start w:val="1"/>
      <w:numFmt w:val="lowerRoman"/>
      <w:lvlText w:val="%6."/>
      <w:lvlJc w:val="right"/>
      <w:pPr>
        <w:ind w:left="3963" w:hanging="180"/>
      </w:pPr>
    </w:lvl>
    <w:lvl w:ilvl="6" w:tplc="041B000F" w:tentative="1">
      <w:start w:val="1"/>
      <w:numFmt w:val="decimal"/>
      <w:lvlText w:val="%7."/>
      <w:lvlJc w:val="left"/>
      <w:pPr>
        <w:ind w:left="4683" w:hanging="360"/>
      </w:pPr>
    </w:lvl>
    <w:lvl w:ilvl="7" w:tplc="041B0019" w:tentative="1">
      <w:start w:val="1"/>
      <w:numFmt w:val="lowerLetter"/>
      <w:lvlText w:val="%8."/>
      <w:lvlJc w:val="left"/>
      <w:pPr>
        <w:ind w:left="5403" w:hanging="360"/>
      </w:pPr>
    </w:lvl>
    <w:lvl w:ilvl="8" w:tplc="041B001B" w:tentative="1">
      <w:start w:val="1"/>
      <w:numFmt w:val="lowerRoman"/>
      <w:lvlText w:val="%9."/>
      <w:lvlJc w:val="right"/>
      <w:pPr>
        <w:ind w:left="6123" w:hanging="180"/>
      </w:pPr>
    </w:lvl>
  </w:abstractNum>
  <w:abstractNum w:abstractNumId="20" w15:restartNumberingAfterBreak="0">
    <w:nsid w:val="1A526D0A"/>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BCF019E"/>
    <w:multiLevelType w:val="multilevel"/>
    <w:tmpl w:val="94BA18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DEF1541"/>
    <w:multiLevelType w:val="hybridMultilevel"/>
    <w:tmpl w:val="10FA9D30"/>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3" w15:restartNumberingAfterBreak="0">
    <w:nsid w:val="1E374C5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F0414C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F4E309B"/>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09E780D"/>
    <w:multiLevelType w:val="hybridMultilevel"/>
    <w:tmpl w:val="0A8E499A"/>
    <w:lvl w:ilvl="0" w:tplc="7472D9DA">
      <w:start w:val="1"/>
      <w:numFmt w:val="decimal"/>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041B0001">
      <w:start w:val="1"/>
      <w:numFmt w:val="bullet"/>
      <w:lvlText w:val=""/>
      <w:lvlJc w:val="left"/>
      <w:pPr>
        <w:ind w:left="2160" w:hanging="18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713C91B"/>
    <w:multiLevelType w:val="multilevel"/>
    <w:tmpl w:val="59F23344"/>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7C90D8A"/>
    <w:multiLevelType w:val="hybridMultilevel"/>
    <w:tmpl w:val="483477A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2B871F85"/>
    <w:multiLevelType w:val="hybridMultilevel"/>
    <w:tmpl w:val="1B40C19C"/>
    <w:lvl w:ilvl="0" w:tplc="8FCAA15E">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2D23550D"/>
    <w:multiLevelType w:val="hybridMultilevel"/>
    <w:tmpl w:val="5AA860E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D6A6AFA"/>
    <w:multiLevelType w:val="hybridMultilevel"/>
    <w:tmpl w:val="7CC0451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DD873D7"/>
    <w:multiLevelType w:val="hybridMultilevel"/>
    <w:tmpl w:val="B0E4B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09A420A"/>
    <w:multiLevelType w:val="hybridMultilevel"/>
    <w:tmpl w:val="5AAC0C8A"/>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30D22EC6"/>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35" w15:restartNumberingAfterBreak="0">
    <w:nsid w:val="30DD519D"/>
    <w:multiLevelType w:val="multilevel"/>
    <w:tmpl w:val="041B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0DE009F"/>
    <w:multiLevelType w:val="hybridMultilevel"/>
    <w:tmpl w:val="D7927C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0E4626A"/>
    <w:multiLevelType w:val="multilevel"/>
    <w:tmpl w:val="6A363324"/>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0FD1BDA"/>
    <w:multiLevelType w:val="hybridMultilevel"/>
    <w:tmpl w:val="7F404292"/>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342814D5"/>
    <w:multiLevelType w:val="hybridMultilevel"/>
    <w:tmpl w:val="A08EFF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58D28CC"/>
    <w:multiLevelType w:val="multilevel"/>
    <w:tmpl w:val="CB6690CA"/>
    <w:lvl w:ilvl="0">
      <w:start w:val="1"/>
      <w:numFmt w:val="decimal"/>
      <w:pStyle w:val="Nadpis1"/>
      <w:lvlText w:val="%1"/>
      <w:lvlJc w:val="left"/>
      <w:pPr>
        <w:ind w:left="2134" w:hanging="432"/>
      </w:pPr>
    </w:lvl>
    <w:lvl w:ilvl="1">
      <w:start w:val="1"/>
      <w:numFmt w:val="decimal"/>
      <w:pStyle w:val="Nadpis2"/>
      <w:lvlText w:val="%1.%2"/>
      <w:lvlJc w:val="left"/>
      <w:pPr>
        <w:ind w:left="717" w:hanging="576"/>
      </w:pPr>
    </w:lvl>
    <w:lvl w:ilvl="2">
      <w:start w:val="1"/>
      <w:numFmt w:val="decimal"/>
      <w:pStyle w:val="Nadpis3"/>
      <w:lvlText w:val="%1.%2.%3"/>
      <w:lvlJc w:val="left"/>
      <w:pPr>
        <w:ind w:left="2422" w:hanging="720"/>
      </w:pPr>
    </w:lvl>
    <w:lvl w:ilvl="3">
      <w:start w:val="1"/>
      <w:numFmt w:val="decimal"/>
      <w:pStyle w:val="Nadpis4"/>
      <w:lvlText w:val="%1.%2.%3.%4"/>
      <w:lvlJc w:val="left"/>
      <w:pPr>
        <w:ind w:left="2566" w:hanging="864"/>
      </w:pPr>
      <w:rPr>
        <w:sz w:val="24"/>
        <w:szCs w:val="24"/>
      </w:rPr>
    </w:lvl>
    <w:lvl w:ilvl="4">
      <w:start w:val="1"/>
      <w:numFmt w:val="decimal"/>
      <w:pStyle w:val="Nadpis5"/>
      <w:lvlText w:val="%1.%2.%3.%4.%5"/>
      <w:lvlJc w:val="left"/>
      <w:pPr>
        <w:ind w:left="2710" w:hanging="1008"/>
      </w:pPr>
    </w:lvl>
    <w:lvl w:ilvl="5">
      <w:start w:val="1"/>
      <w:numFmt w:val="decimal"/>
      <w:pStyle w:val="Nadpis6"/>
      <w:lvlText w:val="%1.%2.%3.%4.%5.%6"/>
      <w:lvlJc w:val="left"/>
      <w:pPr>
        <w:ind w:left="2854" w:hanging="1152"/>
      </w:pPr>
    </w:lvl>
    <w:lvl w:ilvl="6">
      <w:start w:val="1"/>
      <w:numFmt w:val="decimal"/>
      <w:pStyle w:val="Nadpis7"/>
      <w:lvlText w:val="%1.%2.%3.%4.%5.%6.%7"/>
      <w:lvlJc w:val="left"/>
      <w:pPr>
        <w:ind w:left="2998" w:hanging="1296"/>
      </w:pPr>
    </w:lvl>
    <w:lvl w:ilvl="7">
      <w:start w:val="1"/>
      <w:numFmt w:val="decimal"/>
      <w:pStyle w:val="Nadpis8"/>
      <w:lvlText w:val="%1.%2.%3.%4.%5.%6.%7.%8"/>
      <w:lvlJc w:val="left"/>
      <w:pPr>
        <w:ind w:left="3142" w:hanging="1440"/>
      </w:pPr>
    </w:lvl>
    <w:lvl w:ilvl="8">
      <w:start w:val="1"/>
      <w:numFmt w:val="decimal"/>
      <w:pStyle w:val="Nadpis9"/>
      <w:lvlText w:val="%1.%2.%3.%4.%5.%6.%7.%8.%9"/>
      <w:lvlJc w:val="left"/>
      <w:pPr>
        <w:ind w:left="3286" w:hanging="1584"/>
      </w:pPr>
    </w:lvl>
  </w:abstractNum>
  <w:abstractNum w:abstractNumId="41" w15:restartNumberingAfterBreak="0">
    <w:nsid w:val="37723E50"/>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15:restartNumberingAfterBreak="0">
    <w:nsid w:val="394F4286"/>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3" w15:restartNumberingAfterBreak="0">
    <w:nsid w:val="3ABA25DA"/>
    <w:multiLevelType w:val="hybridMultilevel"/>
    <w:tmpl w:val="3F0AEAE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15:restartNumberingAfterBreak="0">
    <w:nsid w:val="3DA40BC5"/>
    <w:multiLevelType w:val="hybridMultilevel"/>
    <w:tmpl w:val="5D1A1C9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E8D600C"/>
    <w:multiLevelType w:val="hybridMultilevel"/>
    <w:tmpl w:val="EA34814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3E992EAB"/>
    <w:multiLevelType w:val="hybridMultilevel"/>
    <w:tmpl w:val="294EF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101003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42AE4143"/>
    <w:multiLevelType w:val="hybridMultilevel"/>
    <w:tmpl w:val="E0B2B9A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433F15FC"/>
    <w:multiLevelType w:val="hybridMultilevel"/>
    <w:tmpl w:val="2F3C6B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47B937C9"/>
    <w:multiLevelType w:val="hybridMultilevel"/>
    <w:tmpl w:val="AF641E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95F04B2"/>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9C37515"/>
    <w:multiLevelType w:val="hybridMultilevel"/>
    <w:tmpl w:val="CAC69D72"/>
    <w:lvl w:ilvl="0" w:tplc="041B0017">
      <w:start w:val="1"/>
      <w:numFmt w:val="lowerLetter"/>
      <w:lvlText w:val="%1)"/>
      <w:lvlJc w:val="left"/>
      <w:pPr>
        <w:ind w:left="720" w:hanging="360"/>
      </w:pPr>
      <w:rPr>
        <w:rFonts w:hint="default"/>
      </w:rPr>
    </w:lvl>
    <w:lvl w:ilvl="1" w:tplc="041B001B">
      <w:start w:val="1"/>
      <w:numFmt w:val="lowerRoman"/>
      <w:lvlText w:val="%2."/>
      <w:lvlJc w:val="righ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A816CCA"/>
    <w:multiLevelType w:val="hybridMultilevel"/>
    <w:tmpl w:val="969A0D9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BB94568"/>
    <w:multiLevelType w:val="hybridMultilevel"/>
    <w:tmpl w:val="F37A26D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4CEC45B3"/>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4D701143"/>
    <w:multiLevelType w:val="hybridMultilevel"/>
    <w:tmpl w:val="3762F9A8"/>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7" w15:restartNumberingAfterBreak="0">
    <w:nsid w:val="4F6D50FB"/>
    <w:multiLevelType w:val="hybridMultilevel"/>
    <w:tmpl w:val="EE4EAEB4"/>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0522AB6"/>
    <w:multiLevelType w:val="hybridMultilevel"/>
    <w:tmpl w:val="A7588C22"/>
    <w:lvl w:ilvl="0" w:tplc="2140E25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1573F30"/>
    <w:multiLevelType w:val="hybridMultilevel"/>
    <w:tmpl w:val="C53AC686"/>
    <w:lvl w:ilvl="0" w:tplc="4F8E74C2">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0" w15:restartNumberingAfterBreak="0">
    <w:nsid w:val="534833CF"/>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537D2DF5"/>
    <w:multiLevelType w:val="hybridMultilevel"/>
    <w:tmpl w:val="45CAD1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7615EE0"/>
    <w:multiLevelType w:val="hybridMultilevel"/>
    <w:tmpl w:val="B16624D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3" w15:restartNumberingAfterBreak="0">
    <w:nsid w:val="58F325EB"/>
    <w:multiLevelType w:val="hybridMultilevel"/>
    <w:tmpl w:val="0C2AEBF4"/>
    <w:lvl w:ilvl="0" w:tplc="041B000F">
      <w:start w:val="1"/>
      <w:numFmt w:val="decimal"/>
      <w:lvlText w:val="%1."/>
      <w:lvlJc w:val="left"/>
      <w:pPr>
        <w:ind w:left="360" w:hanging="360"/>
      </w:pPr>
      <w:rPr>
        <w:rFonts w:hint="default"/>
      </w:rPr>
    </w:lvl>
    <w:lvl w:ilvl="1" w:tplc="041B0001">
      <w:start w:val="1"/>
      <w:numFmt w:val="bullet"/>
      <w:lvlText w:val=""/>
      <w:lvlJc w:val="left"/>
      <w:pPr>
        <w:ind w:left="1080" w:hanging="360"/>
      </w:pPr>
      <w:rPr>
        <w:rFonts w:ascii="Symbol" w:hAnsi="Symbol" w:hint="default"/>
      </w:r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4" w15:restartNumberingAfterBreak="0">
    <w:nsid w:val="599E5388"/>
    <w:multiLevelType w:val="hybridMultilevel"/>
    <w:tmpl w:val="BC14038E"/>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A135065"/>
    <w:multiLevelType w:val="hybridMultilevel"/>
    <w:tmpl w:val="0FDA6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B077615"/>
    <w:multiLevelType w:val="hybridMultilevel"/>
    <w:tmpl w:val="BECC2C2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7" w15:restartNumberingAfterBreak="0">
    <w:nsid w:val="5CC07AF2"/>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8" w15:restartNumberingAfterBreak="0">
    <w:nsid w:val="5D8E6315"/>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60B729FE"/>
    <w:multiLevelType w:val="hybridMultilevel"/>
    <w:tmpl w:val="DE8AD99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2C6150C"/>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71" w15:restartNumberingAfterBreak="0">
    <w:nsid w:val="63C96FCF"/>
    <w:multiLevelType w:val="hybridMultilevel"/>
    <w:tmpl w:val="6172CFEE"/>
    <w:lvl w:ilvl="0" w:tplc="5AEC83EC">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15:restartNumberingAfterBreak="0">
    <w:nsid w:val="66173D95"/>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3" w15:restartNumberingAfterBreak="0">
    <w:nsid w:val="665804FE"/>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4" w15:restartNumberingAfterBreak="0">
    <w:nsid w:val="66FD3383"/>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7EEFF02"/>
    <w:multiLevelType w:val="hybridMultilevel"/>
    <w:tmpl w:val="7CCC21CA"/>
    <w:lvl w:ilvl="0" w:tplc="ABCC29F0">
      <w:start w:val="1"/>
      <w:numFmt w:val="bullet"/>
      <w:lvlText w:val="·"/>
      <w:lvlJc w:val="left"/>
      <w:pPr>
        <w:ind w:left="720" w:hanging="360"/>
      </w:pPr>
      <w:rPr>
        <w:rFonts w:ascii="Symbol" w:hAnsi="Symbol" w:hint="default"/>
      </w:rPr>
    </w:lvl>
    <w:lvl w:ilvl="1" w:tplc="4DB482A6">
      <w:start w:val="1"/>
      <w:numFmt w:val="bullet"/>
      <w:lvlText w:val="o"/>
      <w:lvlJc w:val="left"/>
      <w:pPr>
        <w:ind w:left="1440" w:hanging="360"/>
      </w:pPr>
      <w:rPr>
        <w:rFonts w:ascii="Courier New" w:hAnsi="Courier New" w:hint="default"/>
      </w:rPr>
    </w:lvl>
    <w:lvl w:ilvl="2" w:tplc="A7E20E88">
      <w:start w:val="1"/>
      <w:numFmt w:val="bullet"/>
      <w:lvlText w:val=""/>
      <w:lvlJc w:val="left"/>
      <w:pPr>
        <w:ind w:left="2160" w:hanging="360"/>
      </w:pPr>
      <w:rPr>
        <w:rFonts w:ascii="Wingdings" w:hAnsi="Wingdings" w:hint="default"/>
      </w:rPr>
    </w:lvl>
    <w:lvl w:ilvl="3" w:tplc="C90689CC">
      <w:start w:val="1"/>
      <w:numFmt w:val="bullet"/>
      <w:lvlText w:val=""/>
      <w:lvlJc w:val="left"/>
      <w:pPr>
        <w:ind w:left="2880" w:hanging="360"/>
      </w:pPr>
      <w:rPr>
        <w:rFonts w:ascii="Symbol" w:hAnsi="Symbol" w:hint="default"/>
      </w:rPr>
    </w:lvl>
    <w:lvl w:ilvl="4" w:tplc="B7E09BAC">
      <w:start w:val="1"/>
      <w:numFmt w:val="bullet"/>
      <w:lvlText w:val="o"/>
      <w:lvlJc w:val="left"/>
      <w:pPr>
        <w:ind w:left="3600" w:hanging="360"/>
      </w:pPr>
      <w:rPr>
        <w:rFonts w:ascii="Courier New" w:hAnsi="Courier New" w:hint="default"/>
      </w:rPr>
    </w:lvl>
    <w:lvl w:ilvl="5" w:tplc="9426F23E">
      <w:start w:val="1"/>
      <w:numFmt w:val="bullet"/>
      <w:lvlText w:val=""/>
      <w:lvlJc w:val="left"/>
      <w:pPr>
        <w:ind w:left="4320" w:hanging="360"/>
      </w:pPr>
      <w:rPr>
        <w:rFonts w:ascii="Wingdings" w:hAnsi="Wingdings" w:hint="default"/>
      </w:rPr>
    </w:lvl>
    <w:lvl w:ilvl="6" w:tplc="EFCC299C">
      <w:start w:val="1"/>
      <w:numFmt w:val="bullet"/>
      <w:lvlText w:val=""/>
      <w:lvlJc w:val="left"/>
      <w:pPr>
        <w:ind w:left="5040" w:hanging="360"/>
      </w:pPr>
      <w:rPr>
        <w:rFonts w:ascii="Symbol" w:hAnsi="Symbol" w:hint="default"/>
      </w:rPr>
    </w:lvl>
    <w:lvl w:ilvl="7" w:tplc="A950DB0E">
      <w:start w:val="1"/>
      <w:numFmt w:val="bullet"/>
      <w:lvlText w:val="o"/>
      <w:lvlJc w:val="left"/>
      <w:pPr>
        <w:ind w:left="5760" w:hanging="360"/>
      </w:pPr>
      <w:rPr>
        <w:rFonts w:ascii="Courier New" w:hAnsi="Courier New" w:hint="default"/>
      </w:rPr>
    </w:lvl>
    <w:lvl w:ilvl="8" w:tplc="66D8D7A2">
      <w:start w:val="1"/>
      <w:numFmt w:val="bullet"/>
      <w:lvlText w:val=""/>
      <w:lvlJc w:val="left"/>
      <w:pPr>
        <w:ind w:left="6480" w:hanging="360"/>
      </w:pPr>
      <w:rPr>
        <w:rFonts w:ascii="Wingdings" w:hAnsi="Wingdings" w:hint="default"/>
      </w:rPr>
    </w:lvl>
  </w:abstractNum>
  <w:abstractNum w:abstractNumId="76" w15:restartNumberingAfterBreak="0">
    <w:nsid w:val="69052DA6"/>
    <w:multiLevelType w:val="hybridMultilevel"/>
    <w:tmpl w:val="37424160"/>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9D44A90"/>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8" w15:restartNumberingAfterBreak="0">
    <w:nsid w:val="6A8C3DDB"/>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9" w15:restartNumberingAfterBreak="0">
    <w:nsid w:val="6B7F3545"/>
    <w:multiLevelType w:val="hybridMultilevel"/>
    <w:tmpl w:val="BE86B3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6C401D30"/>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C9D12F2"/>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82" w15:restartNumberingAfterBreak="0">
    <w:nsid w:val="6D907ECE"/>
    <w:multiLevelType w:val="hybridMultilevel"/>
    <w:tmpl w:val="7414967E"/>
    <w:lvl w:ilvl="0" w:tplc="041B0017">
      <w:start w:val="1"/>
      <w:numFmt w:val="lowerLetter"/>
      <w:lvlText w:val="%1)"/>
      <w:lvlJc w:val="left"/>
      <w:pPr>
        <w:ind w:left="1440" w:hanging="360"/>
      </w:pPr>
    </w:lvl>
    <w:lvl w:ilvl="1" w:tplc="EBF497FA">
      <w:numFmt w:val="bullet"/>
      <w:lvlText w:val="-"/>
      <w:lvlJc w:val="left"/>
      <w:pPr>
        <w:ind w:left="2160" w:hanging="360"/>
      </w:pPr>
      <w:rPr>
        <w:rFonts w:ascii="Calibri" w:eastAsiaTheme="minorHAnsi" w:hAnsi="Calibri" w:cs="Calibri"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6E87A1F4"/>
    <w:multiLevelType w:val="hybridMultilevel"/>
    <w:tmpl w:val="2D546F68"/>
    <w:lvl w:ilvl="0" w:tplc="7F8A4D40">
      <w:start w:val="1"/>
      <w:numFmt w:val="lowerLetter"/>
      <w:lvlText w:val="%1)"/>
      <w:lvlJc w:val="left"/>
      <w:pPr>
        <w:ind w:left="720" w:hanging="360"/>
      </w:pPr>
    </w:lvl>
    <w:lvl w:ilvl="1" w:tplc="1E7A8B92">
      <w:start w:val="1"/>
      <w:numFmt w:val="lowerLetter"/>
      <w:lvlText w:val="%2."/>
      <w:lvlJc w:val="left"/>
      <w:pPr>
        <w:ind w:left="1440" w:hanging="360"/>
      </w:pPr>
    </w:lvl>
    <w:lvl w:ilvl="2" w:tplc="00029772">
      <w:start w:val="1"/>
      <w:numFmt w:val="lowerRoman"/>
      <w:lvlText w:val="%3."/>
      <w:lvlJc w:val="right"/>
      <w:pPr>
        <w:ind w:left="2160" w:hanging="180"/>
      </w:pPr>
    </w:lvl>
    <w:lvl w:ilvl="3" w:tplc="64C43AB0">
      <w:start w:val="1"/>
      <w:numFmt w:val="decimal"/>
      <w:lvlText w:val="%4."/>
      <w:lvlJc w:val="left"/>
      <w:pPr>
        <w:ind w:left="2880" w:hanging="360"/>
      </w:pPr>
    </w:lvl>
    <w:lvl w:ilvl="4" w:tplc="CCE63A14">
      <w:start w:val="1"/>
      <w:numFmt w:val="lowerLetter"/>
      <w:lvlText w:val="%5."/>
      <w:lvlJc w:val="left"/>
      <w:pPr>
        <w:ind w:left="3600" w:hanging="360"/>
      </w:pPr>
    </w:lvl>
    <w:lvl w:ilvl="5" w:tplc="614ADCFE">
      <w:start w:val="1"/>
      <w:numFmt w:val="lowerRoman"/>
      <w:lvlText w:val="%6."/>
      <w:lvlJc w:val="right"/>
      <w:pPr>
        <w:ind w:left="4320" w:hanging="180"/>
      </w:pPr>
    </w:lvl>
    <w:lvl w:ilvl="6" w:tplc="8A10FC6E">
      <w:start w:val="1"/>
      <w:numFmt w:val="decimal"/>
      <w:lvlText w:val="%7."/>
      <w:lvlJc w:val="left"/>
      <w:pPr>
        <w:ind w:left="5040" w:hanging="360"/>
      </w:pPr>
    </w:lvl>
    <w:lvl w:ilvl="7" w:tplc="BB843046">
      <w:start w:val="1"/>
      <w:numFmt w:val="lowerLetter"/>
      <w:lvlText w:val="%8."/>
      <w:lvlJc w:val="left"/>
      <w:pPr>
        <w:ind w:left="5760" w:hanging="360"/>
      </w:pPr>
    </w:lvl>
    <w:lvl w:ilvl="8" w:tplc="32600184">
      <w:start w:val="1"/>
      <w:numFmt w:val="lowerRoman"/>
      <w:lvlText w:val="%9."/>
      <w:lvlJc w:val="right"/>
      <w:pPr>
        <w:ind w:left="6480" w:hanging="180"/>
      </w:pPr>
    </w:lvl>
  </w:abstractNum>
  <w:abstractNum w:abstractNumId="84" w15:restartNumberingAfterBreak="0">
    <w:nsid w:val="6EB73D5C"/>
    <w:multiLevelType w:val="hybridMultilevel"/>
    <w:tmpl w:val="0450EEF4"/>
    <w:lvl w:ilvl="0" w:tplc="FFFFFFFF">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07C12C0"/>
    <w:multiLevelType w:val="hybridMultilevel"/>
    <w:tmpl w:val="A6F6B7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2CC5318"/>
    <w:multiLevelType w:val="hybridMultilevel"/>
    <w:tmpl w:val="285837A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3FB3510"/>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8" w15:restartNumberingAfterBreak="0">
    <w:nsid w:val="747F7D37"/>
    <w:multiLevelType w:val="hybridMultilevel"/>
    <w:tmpl w:val="D7D82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59B01C7"/>
    <w:multiLevelType w:val="hybridMultilevel"/>
    <w:tmpl w:val="BCA0D4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77A8284C"/>
    <w:multiLevelType w:val="hybridMultilevel"/>
    <w:tmpl w:val="3BD49134"/>
    <w:lvl w:ilvl="0" w:tplc="041B000F">
      <w:start w:val="1"/>
      <w:numFmt w:val="decimal"/>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9A03EC6"/>
    <w:multiLevelType w:val="hybridMultilevel"/>
    <w:tmpl w:val="CFACAA86"/>
    <w:lvl w:ilvl="0" w:tplc="699ABCB6">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7B33FA18"/>
    <w:multiLevelType w:val="hybridMultilevel"/>
    <w:tmpl w:val="0F940D76"/>
    <w:lvl w:ilvl="0" w:tplc="B678B3EA">
      <w:start w:val="1"/>
      <w:numFmt w:val="bullet"/>
      <w:lvlText w:val="·"/>
      <w:lvlJc w:val="left"/>
      <w:pPr>
        <w:ind w:left="720" w:hanging="360"/>
      </w:pPr>
      <w:rPr>
        <w:rFonts w:ascii="Symbol" w:hAnsi="Symbol" w:hint="default"/>
      </w:rPr>
    </w:lvl>
    <w:lvl w:ilvl="1" w:tplc="8890A3F2">
      <w:start w:val="1"/>
      <w:numFmt w:val="bullet"/>
      <w:lvlText w:val="o"/>
      <w:lvlJc w:val="left"/>
      <w:pPr>
        <w:ind w:left="1440" w:hanging="360"/>
      </w:pPr>
      <w:rPr>
        <w:rFonts w:ascii="Courier New" w:hAnsi="Courier New" w:hint="default"/>
      </w:rPr>
    </w:lvl>
    <w:lvl w:ilvl="2" w:tplc="0090FD00">
      <w:start w:val="1"/>
      <w:numFmt w:val="bullet"/>
      <w:lvlText w:val=""/>
      <w:lvlJc w:val="left"/>
      <w:pPr>
        <w:ind w:left="2160" w:hanging="360"/>
      </w:pPr>
      <w:rPr>
        <w:rFonts w:ascii="Wingdings" w:hAnsi="Wingdings" w:hint="default"/>
      </w:rPr>
    </w:lvl>
    <w:lvl w:ilvl="3" w:tplc="6D02587A">
      <w:start w:val="1"/>
      <w:numFmt w:val="bullet"/>
      <w:lvlText w:val=""/>
      <w:lvlJc w:val="left"/>
      <w:pPr>
        <w:ind w:left="2880" w:hanging="360"/>
      </w:pPr>
      <w:rPr>
        <w:rFonts w:ascii="Symbol" w:hAnsi="Symbol" w:hint="default"/>
      </w:rPr>
    </w:lvl>
    <w:lvl w:ilvl="4" w:tplc="C74E9C32">
      <w:start w:val="1"/>
      <w:numFmt w:val="bullet"/>
      <w:lvlText w:val="o"/>
      <w:lvlJc w:val="left"/>
      <w:pPr>
        <w:ind w:left="3600" w:hanging="360"/>
      </w:pPr>
      <w:rPr>
        <w:rFonts w:ascii="Courier New" w:hAnsi="Courier New" w:hint="default"/>
      </w:rPr>
    </w:lvl>
    <w:lvl w:ilvl="5" w:tplc="B52AA07C">
      <w:start w:val="1"/>
      <w:numFmt w:val="bullet"/>
      <w:lvlText w:val=""/>
      <w:lvlJc w:val="left"/>
      <w:pPr>
        <w:ind w:left="4320" w:hanging="360"/>
      </w:pPr>
      <w:rPr>
        <w:rFonts w:ascii="Wingdings" w:hAnsi="Wingdings" w:hint="default"/>
      </w:rPr>
    </w:lvl>
    <w:lvl w:ilvl="6" w:tplc="3646A850">
      <w:start w:val="1"/>
      <w:numFmt w:val="bullet"/>
      <w:lvlText w:val=""/>
      <w:lvlJc w:val="left"/>
      <w:pPr>
        <w:ind w:left="5040" w:hanging="360"/>
      </w:pPr>
      <w:rPr>
        <w:rFonts w:ascii="Symbol" w:hAnsi="Symbol" w:hint="default"/>
      </w:rPr>
    </w:lvl>
    <w:lvl w:ilvl="7" w:tplc="90AC9FB0">
      <w:start w:val="1"/>
      <w:numFmt w:val="bullet"/>
      <w:lvlText w:val="o"/>
      <w:lvlJc w:val="left"/>
      <w:pPr>
        <w:ind w:left="5760" w:hanging="360"/>
      </w:pPr>
      <w:rPr>
        <w:rFonts w:ascii="Courier New" w:hAnsi="Courier New" w:hint="default"/>
      </w:rPr>
    </w:lvl>
    <w:lvl w:ilvl="8" w:tplc="AD6695C0">
      <w:start w:val="1"/>
      <w:numFmt w:val="bullet"/>
      <w:lvlText w:val=""/>
      <w:lvlJc w:val="left"/>
      <w:pPr>
        <w:ind w:left="6480" w:hanging="360"/>
      </w:pPr>
      <w:rPr>
        <w:rFonts w:ascii="Wingdings" w:hAnsi="Wingdings" w:hint="default"/>
      </w:rPr>
    </w:lvl>
  </w:abstractNum>
  <w:abstractNum w:abstractNumId="93" w15:restartNumberingAfterBreak="0">
    <w:nsid w:val="7C2A1AFD"/>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4" w15:restartNumberingAfterBreak="0">
    <w:nsid w:val="7D4501AB"/>
    <w:multiLevelType w:val="hybridMultilevel"/>
    <w:tmpl w:val="5CEEAD6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DB963E2"/>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7DBE2719"/>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627009810">
    <w:abstractNumId w:val="37"/>
  </w:num>
  <w:num w:numId="2" w16cid:durableId="1763646723">
    <w:abstractNumId w:val="27"/>
  </w:num>
  <w:num w:numId="3" w16cid:durableId="82848064">
    <w:abstractNumId w:val="83"/>
  </w:num>
  <w:num w:numId="4" w16cid:durableId="30963971">
    <w:abstractNumId w:val="75"/>
  </w:num>
  <w:num w:numId="5" w16cid:durableId="1791243463">
    <w:abstractNumId w:val="92"/>
  </w:num>
  <w:num w:numId="6" w16cid:durableId="177617913">
    <w:abstractNumId w:val="17"/>
  </w:num>
  <w:num w:numId="7" w16cid:durableId="763499849">
    <w:abstractNumId w:val="19"/>
  </w:num>
  <w:num w:numId="8" w16cid:durableId="3944706">
    <w:abstractNumId w:val="26"/>
  </w:num>
  <w:num w:numId="9" w16cid:durableId="316111025">
    <w:abstractNumId w:val="7"/>
  </w:num>
  <w:num w:numId="10" w16cid:durableId="1481846311">
    <w:abstractNumId w:val="63"/>
  </w:num>
  <w:num w:numId="11" w16cid:durableId="1874003464">
    <w:abstractNumId w:val="44"/>
  </w:num>
  <w:num w:numId="12" w16cid:durableId="931359668">
    <w:abstractNumId w:val="34"/>
  </w:num>
  <w:num w:numId="13" w16cid:durableId="883717323">
    <w:abstractNumId w:val="70"/>
  </w:num>
  <w:num w:numId="14" w16cid:durableId="304549242">
    <w:abstractNumId w:val="8"/>
  </w:num>
  <w:num w:numId="15" w16cid:durableId="1229193308">
    <w:abstractNumId w:val="81"/>
  </w:num>
  <w:num w:numId="16" w16cid:durableId="546914949">
    <w:abstractNumId w:val="40"/>
  </w:num>
  <w:num w:numId="17" w16cid:durableId="471870881">
    <w:abstractNumId w:val="24"/>
  </w:num>
  <w:num w:numId="18" w16cid:durableId="1275747337">
    <w:abstractNumId w:val="23"/>
  </w:num>
  <w:num w:numId="19" w16cid:durableId="295647221">
    <w:abstractNumId w:val="47"/>
  </w:num>
  <w:num w:numId="20" w16cid:durableId="868683667">
    <w:abstractNumId w:val="15"/>
  </w:num>
  <w:num w:numId="21" w16cid:durableId="1524395210">
    <w:abstractNumId w:val="28"/>
  </w:num>
  <w:num w:numId="22" w16cid:durableId="359816827">
    <w:abstractNumId w:val="38"/>
  </w:num>
  <w:num w:numId="23" w16cid:durableId="1332295915">
    <w:abstractNumId w:val="33"/>
  </w:num>
  <w:num w:numId="24" w16cid:durableId="1354916575">
    <w:abstractNumId w:val="1"/>
  </w:num>
  <w:num w:numId="25" w16cid:durableId="2097901272">
    <w:abstractNumId w:val="4"/>
  </w:num>
  <w:num w:numId="26" w16cid:durableId="902981270">
    <w:abstractNumId w:val="78"/>
  </w:num>
  <w:num w:numId="27" w16cid:durableId="855071820">
    <w:abstractNumId w:val="10"/>
  </w:num>
  <w:num w:numId="28" w16cid:durableId="353767070">
    <w:abstractNumId w:val="30"/>
  </w:num>
  <w:num w:numId="29" w16cid:durableId="1371344732">
    <w:abstractNumId w:val="31"/>
  </w:num>
  <w:num w:numId="30" w16cid:durableId="1598366645">
    <w:abstractNumId w:val="93"/>
  </w:num>
  <w:num w:numId="31" w16cid:durableId="510293986">
    <w:abstractNumId w:val="41"/>
  </w:num>
  <w:num w:numId="32" w16cid:durableId="1156067544">
    <w:abstractNumId w:val="53"/>
  </w:num>
  <w:num w:numId="33" w16cid:durableId="2013099874">
    <w:abstractNumId w:val="52"/>
  </w:num>
  <w:num w:numId="34" w16cid:durableId="655111560">
    <w:abstractNumId w:val="68"/>
  </w:num>
  <w:num w:numId="35" w16cid:durableId="2028601828">
    <w:abstractNumId w:val="6"/>
  </w:num>
  <w:num w:numId="36" w16cid:durableId="125244196">
    <w:abstractNumId w:val="76"/>
  </w:num>
  <w:num w:numId="37" w16cid:durableId="2135099534">
    <w:abstractNumId w:val="94"/>
  </w:num>
  <w:num w:numId="38" w16cid:durableId="32972825">
    <w:abstractNumId w:val="64"/>
  </w:num>
  <w:num w:numId="39" w16cid:durableId="1422991058">
    <w:abstractNumId w:val="59"/>
  </w:num>
  <w:num w:numId="40" w16cid:durableId="1685865180">
    <w:abstractNumId w:val="57"/>
  </w:num>
  <w:num w:numId="41" w16cid:durableId="1180004492">
    <w:abstractNumId w:val="86"/>
  </w:num>
  <w:num w:numId="42" w16cid:durableId="1751270869">
    <w:abstractNumId w:val="96"/>
  </w:num>
  <w:num w:numId="43" w16cid:durableId="599483617">
    <w:abstractNumId w:val="74"/>
  </w:num>
  <w:num w:numId="44" w16cid:durableId="1615598286">
    <w:abstractNumId w:val="80"/>
  </w:num>
  <w:num w:numId="45" w16cid:durableId="1315839703">
    <w:abstractNumId w:val="72"/>
  </w:num>
  <w:num w:numId="46" w16cid:durableId="1656182476">
    <w:abstractNumId w:val="2"/>
  </w:num>
  <w:num w:numId="47" w16cid:durableId="955331932">
    <w:abstractNumId w:val="9"/>
  </w:num>
  <w:num w:numId="48" w16cid:durableId="2024940904">
    <w:abstractNumId w:val="55"/>
  </w:num>
  <w:num w:numId="49" w16cid:durableId="314842645">
    <w:abstractNumId w:val="95"/>
  </w:num>
  <w:num w:numId="50" w16cid:durableId="1607929319">
    <w:abstractNumId w:val="0"/>
  </w:num>
  <w:num w:numId="51" w16cid:durableId="359861967">
    <w:abstractNumId w:val="73"/>
  </w:num>
  <w:num w:numId="52" w16cid:durableId="150798911">
    <w:abstractNumId w:val="25"/>
  </w:num>
  <w:num w:numId="53" w16cid:durableId="2060469524">
    <w:abstractNumId w:val="42"/>
  </w:num>
  <w:num w:numId="54" w16cid:durableId="1614822004">
    <w:abstractNumId w:val="77"/>
  </w:num>
  <w:num w:numId="55" w16cid:durableId="1668174227">
    <w:abstractNumId w:val="20"/>
  </w:num>
  <w:num w:numId="56" w16cid:durableId="164631800">
    <w:abstractNumId w:val="60"/>
  </w:num>
  <w:num w:numId="57" w16cid:durableId="1968244642">
    <w:abstractNumId w:val="62"/>
  </w:num>
  <w:num w:numId="58" w16cid:durableId="2122725539">
    <w:abstractNumId w:val="48"/>
  </w:num>
  <w:num w:numId="59" w16cid:durableId="581527457">
    <w:abstractNumId w:val="43"/>
  </w:num>
  <w:num w:numId="60" w16cid:durableId="179662135">
    <w:abstractNumId w:val="56"/>
  </w:num>
  <w:num w:numId="61" w16cid:durableId="2076932753">
    <w:abstractNumId w:val="54"/>
  </w:num>
  <w:num w:numId="62" w16cid:durableId="858542782">
    <w:abstractNumId w:val="67"/>
  </w:num>
  <w:num w:numId="63" w16cid:durableId="1093934810">
    <w:abstractNumId w:val="66"/>
  </w:num>
  <w:num w:numId="64" w16cid:durableId="1195119134">
    <w:abstractNumId w:val="16"/>
  </w:num>
  <w:num w:numId="65" w16cid:durableId="938417572">
    <w:abstractNumId w:val="11"/>
  </w:num>
  <w:num w:numId="66" w16cid:durableId="191890394">
    <w:abstractNumId w:val="87"/>
  </w:num>
  <w:num w:numId="67" w16cid:durableId="1346665120">
    <w:abstractNumId w:val="51"/>
  </w:num>
  <w:num w:numId="68" w16cid:durableId="1093475452">
    <w:abstractNumId w:val="65"/>
  </w:num>
  <w:num w:numId="69" w16cid:durableId="1765567119">
    <w:abstractNumId w:val="82"/>
  </w:num>
  <w:num w:numId="70" w16cid:durableId="784542062">
    <w:abstractNumId w:val="36"/>
  </w:num>
  <w:num w:numId="71" w16cid:durableId="964893751">
    <w:abstractNumId w:val="71"/>
  </w:num>
  <w:num w:numId="72" w16cid:durableId="61409181">
    <w:abstractNumId w:val="3"/>
  </w:num>
  <w:num w:numId="73" w16cid:durableId="1276866342">
    <w:abstractNumId w:val="21"/>
  </w:num>
  <w:num w:numId="74" w16cid:durableId="1901162015">
    <w:abstractNumId w:val="5"/>
  </w:num>
  <w:num w:numId="75" w16cid:durableId="2070037375">
    <w:abstractNumId w:val="12"/>
  </w:num>
  <w:num w:numId="76" w16cid:durableId="1884171798">
    <w:abstractNumId w:val="13"/>
  </w:num>
  <w:num w:numId="77" w16cid:durableId="476384389">
    <w:abstractNumId w:val="50"/>
  </w:num>
  <w:num w:numId="78" w16cid:durableId="444227324">
    <w:abstractNumId w:val="46"/>
  </w:num>
  <w:num w:numId="79" w16cid:durableId="1232930149">
    <w:abstractNumId w:val="18"/>
  </w:num>
  <w:num w:numId="80" w16cid:durableId="607011820">
    <w:abstractNumId w:val="90"/>
  </w:num>
  <w:num w:numId="81" w16cid:durableId="661157363">
    <w:abstractNumId w:val="22"/>
  </w:num>
  <w:num w:numId="82" w16cid:durableId="894698679">
    <w:abstractNumId w:val="89"/>
  </w:num>
  <w:num w:numId="83" w16cid:durableId="287980668">
    <w:abstractNumId w:val="69"/>
  </w:num>
  <w:num w:numId="84" w16cid:durableId="1598363678">
    <w:abstractNumId w:val="45"/>
  </w:num>
  <w:num w:numId="85" w16cid:durableId="2047754534">
    <w:abstractNumId w:val="79"/>
  </w:num>
  <w:num w:numId="86" w16cid:durableId="1820687162">
    <w:abstractNumId w:val="84"/>
  </w:num>
  <w:num w:numId="87" w16cid:durableId="855771515">
    <w:abstractNumId w:val="88"/>
  </w:num>
  <w:num w:numId="88" w16cid:durableId="245849783">
    <w:abstractNumId w:val="29"/>
  </w:num>
  <w:num w:numId="89" w16cid:durableId="1911769951">
    <w:abstractNumId w:val="14"/>
  </w:num>
  <w:num w:numId="90" w16cid:durableId="1177619935">
    <w:abstractNumId w:val="35"/>
  </w:num>
  <w:num w:numId="91" w16cid:durableId="2072382772">
    <w:abstractNumId w:val="91"/>
  </w:num>
  <w:num w:numId="92" w16cid:durableId="353776064">
    <w:abstractNumId w:val="49"/>
  </w:num>
  <w:num w:numId="93" w16cid:durableId="1546410061">
    <w:abstractNumId w:val="58"/>
  </w:num>
  <w:num w:numId="94" w16cid:durableId="820737241">
    <w:abstractNumId w:val="39"/>
  </w:num>
  <w:num w:numId="95" w16cid:durableId="1214082776">
    <w:abstractNumId w:val="32"/>
  </w:num>
  <w:num w:numId="96" w16cid:durableId="1669870892">
    <w:abstractNumId w:val="40"/>
  </w:num>
  <w:num w:numId="97" w16cid:durableId="733814014">
    <w:abstractNumId w:val="40"/>
  </w:num>
  <w:num w:numId="98" w16cid:durableId="2052606637">
    <w:abstractNumId w:val="85"/>
  </w:num>
  <w:num w:numId="99" w16cid:durableId="2063096310">
    <w:abstractNumId w:val="61"/>
  </w:num>
  <w:numIdMacAtCleanup w:val="8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trackRevisions/>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3B"/>
    <w:rsid w:val="000008BE"/>
    <w:rsid w:val="000043A6"/>
    <w:rsid w:val="0000518A"/>
    <w:rsid w:val="000060C3"/>
    <w:rsid w:val="00006366"/>
    <w:rsid w:val="00006FA3"/>
    <w:rsid w:val="00006FD5"/>
    <w:rsid w:val="000107B4"/>
    <w:rsid w:val="00011137"/>
    <w:rsid w:val="000120AA"/>
    <w:rsid w:val="00012595"/>
    <w:rsid w:val="000126B5"/>
    <w:rsid w:val="0001384B"/>
    <w:rsid w:val="00014512"/>
    <w:rsid w:val="00014750"/>
    <w:rsid w:val="0001530D"/>
    <w:rsid w:val="00020701"/>
    <w:rsid w:val="00020CF0"/>
    <w:rsid w:val="000217D3"/>
    <w:rsid w:val="000217FA"/>
    <w:rsid w:val="00021CBE"/>
    <w:rsid w:val="0002208B"/>
    <w:rsid w:val="00023E52"/>
    <w:rsid w:val="000242D9"/>
    <w:rsid w:val="0002454B"/>
    <w:rsid w:val="00025AC9"/>
    <w:rsid w:val="00025CF4"/>
    <w:rsid w:val="00025D30"/>
    <w:rsid w:val="00025DA2"/>
    <w:rsid w:val="00026203"/>
    <w:rsid w:val="000279C4"/>
    <w:rsid w:val="000300BB"/>
    <w:rsid w:val="00030EE0"/>
    <w:rsid w:val="00030EF3"/>
    <w:rsid w:val="0003287A"/>
    <w:rsid w:val="00032D04"/>
    <w:rsid w:val="00032DF9"/>
    <w:rsid w:val="00032F33"/>
    <w:rsid w:val="0003310C"/>
    <w:rsid w:val="00033B07"/>
    <w:rsid w:val="00033E27"/>
    <w:rsid w:val="00034AC6"/>
    <w:rsid w:val="000350B4"/>
    <w:rsid w:val="00035D69"/>
    <w:rsid w:val="00036EAA"/>
    <w:rsid w:val="00036F3B"/>
    <w:rsid w:val="00037B3B"/>
    <w:rsid w:val="00041B26"/>
    <w:rsid w:val="00041CAF"/>
    <w:rsid w:val="00042E8C"/>
    <w:rsid w:val="00042F33"/>
    <w:rsid w:val="00044199"/>
    <w:rsid w:val="000451AF"/>
    <w:rsid w:val="0004597B"/>
    <w:rsid w:val="00046942"/>
    <w:rsid w:val="00047D1B"/>
    <w:rsid w:val="000502C4"/>
    <w:rsid w:val="000503DA"/>
    <w:rsid w:val="00050A3A"/>
    <w:rsid w:val="00050E47"/>
    <w:rsid w:val="00052D9C"/>
    <w:rsid w:val="00052FF4"/>
    <w:rsid w:val="00053B69"/>
    <w:rsid w:val="00053C0D"/>
    <w:rsid w:val="00054245"/>
    <w:rsid w:val="000545BB"/>
    <w:rsid w:val="00056010"/>
    <w:rsid w:val="000575D5"/>
    <w:rsid w:val="000608CA"/>
    <w:rsid w:val="0006146A"/>
    <w:rsid w:val="000614DF"/>
    <w:rsid w:val="00061502"/>
    <w:rsid w:val="00062789"/>
    <w:rsid w:val="00062B5E"/>
    <w:rsid w:val="00063E35"/>
    <w:rsid w:val="00065861"/>
    <w:rsid w:val="000661ED"/>
    <w:rsid w:val="0006733B"/>
    <w:rsid w:val="00067EC5"/>
    <w:rsid w:val="0007126A"/>
    <w:rsid w:val="00071B18"/>
    <w:rsid w:val="00071F9F"/>
    <w:rsid w:val="00072B9D"/>
    <w:rsid w:val="00073346"/>
    <w:rsid w:val="00073DA8"/>
    <w:rsid w:val="00073F06"/>
    <w:rsid w:val="00074294"/>
    <w:rsid w:val="00074DFD"/>
    <w:rsid w:val="00075AD8"/>
    <w:rsid w:val="00075F3A"/>
    <w:rsid w:val="00076203"/>
    <w:rsid w:val="0007625C"/>
    <w:rsid w:val="0007697A"/>
    <w:rsid w:val="0007727C"/>
    <w:rsid w:val="00077B4E"/>
    <w:rsid w:val="00077CAC"/>
    <w:rsid w:val="00077D5E"/>
    <w:rsid w:val="000804EB"/>
    <w:rsid w:val="000811A0"/>
    <w:rsid w:val="00082020"/>
    <w:rsid w:val="000827AD"/>
    <w:rsid w:val="00083858"/>
    <w:rsid w:val="00084533"/>
    <w:rsid w:val="00086346"/>
    <w:rsid w:val="0008688D"/>
    <w:rsid w:val="000875D7"/>
    <w:rsid w:val="00090ACD"/>
    <w:rsid w:val="00090E55"/>
    <w:rsid w:val="00091304"/>
    <w:rsid w:val="00091C00"/>
    <w:rsid w:val="00091DB2"/>
    <w:rsid w:val="0009273A"/>
    <w:rsid w:val="00092BD0"/>
    <w:rsid w:val="00092EDE"/>
    <w:rsid w:val="00093C15"/>
    <w:rsid w:val="00094380"/>
    <w:rsid w:val="000943B7"/>
    <w:rsid w:val="00094F56"/>
    <w:rsid w:val="00096790"/>
    <w:rsid w:val="0009766A"/>
    <w:rsid w:val="00097BFA"/>
    <w:rsid w:val="000A2D2A"/>
    <w:rsid w:val="000A3AE1"/>
    <w:rsid w:val="000A3B54"/>
    <w:rsid w:val="000A3DD8"/>
    <w:rsid w:val="000A3EF8"/>
    <w:rsid w:val="000A4760"/>
    <w:rsid w:val="000A499E"/>
    <w:rsid w:val="000A4C07"/>
    <w:rsid w:val="000A5898"/>
    <w:rsid w:val="000A5AFE"/>
    <w:rsid w:val="000A5B72"/>
    <w:rsid w:val="000A6621"/>
    <w:rsid w:val="000B08D9"/>
    <w:rsid w:val="000B110D"/>
    <w:rsid w:val="000B320A"/>
    <w:rsid w:val="000B365E"/>
    <w:rsid w:val="000B3669"/>
    <w:rsid w:val="000B376C"/>
    <w:rsid w:val="000B384D"/>
    <w:rsid w:val="000B3EF0"/>
    <w:rsid w:val="000B5329"/>
    <w:rsid w:val="000B5B17"/>
    <w:rsid w:val="000B6729"/>
    <w:rsid w:val="000C143E"/>
    <w:rsid w:val="000C1ED9"/>
    <w:rsid w:val="000C20D4"/>
    <w:rsid w:val="000C473B"/>
    <w:rsid w:val="000C6F76"/>
    <w:rsid w:val="000C73DE"/>
    <w:rsid w:val="000C75F0"/>
    <w:rsid w:val="000D04D3"/>
    <w:rsid w:val="000D08FE"/>
    <w:rsid w:val="000D10D7"/>
    <w:rsid w:val="000D1D79"/>
    <w:rsid w:val="000D2CEF"/>
    <w:rsid w:val="000D3022"/>
    <w:rsid w:val="000D316B"/>
    <w:rsid w:val="000D3B31"/>
    <w:rsid w:val="000D3B5B"/>
    <w:rsid w:val="000D4199"/>
    <w:rsid w:val="000D43A3"/>
    <w:rsid w:val="000D519D"/>
    <w:rsid w:val="000D533D"/>
    <w:rsid w:val="000D7618"/>
    <w:rsid w:val="000E1379"/>
    <w:rsid w:val="000E1E1A"/>
    <w:rsid w:val="000E21AB"/>
    <w:rsid w:val="000E2B2C"/>
    <w:rsid w:val="000E2F3B"/>
    <w:rsid w:val="000E3D17"/>
    <w:rsid w:val="000E558D"/>
    <w:rsid w:val="000E646D"/>
    <w:rsid w:val="000E6528"/>
    <w:rsid w:val="000E73E2"/>
    <w:rsid w:val="000F0762"/>
    <w:rsid w:val="000F102F"/>
    <w:rsid w:val="000F10FD"/>
    <w:rsid w:val="000F120C"/>
    <w:rsid w:val="000F16DD"/>
    <w:rsid w:val="000F19FD"/>
    <w:rsid w:val="000F56F8"/>
    <w:rsid w:val="000F6320"/>
    <w:rsid w:val="000F6DFB"/>
    <w:rsid w:val="000F77BE"/>
    <w:rsid w:val="000F7824"/>
    <w:rsid w:val="000F7A6E"/>
    <w:rsid w:val="00100196"/>
    <w:rsid w:val="0010043A"/>
    <w:rsid w:val="00100600"/>
    <w:rsid w:val="0010076D"/>
    <w:rsid w:val="00101594"/>
    <w:rsid w:val="00101643"/>
    <w:rsid w:val="00102EB6"/>
    <w:rsid w:val="001039CC"/>
    <w:rsid w:val="00104508"/>
    <w:rsid w:val="00104B5F"/>
    <w:rsid w:val="00104F67"/>
    <w:rsid w:val="0010574F"/>
    <w:rsid w:val="00106C55"/>
    <w:rsid w:val="001070C8"/>
    <w:rsid w:val="001077AC"/>
    <w:rsid w:val="00110788"/>
    <w:rsid w:val="0011289F"/>
    <w:rsid w:val="00112BA4"/>
    <w:rsid w:val="00113231"/>
    <w:rsid w:val="001147B7"/>
    <w:rsid w:val="00117354"/>
    <w:rsid w:val="001212ED"/>
    <w:rsid w:val="001226F5"/>
    <w:rsid w:val="00122F44"/>
    <w:rsid w:val="0012332A"/>
    <w:rsid w:val="00123ABE"/>
    <w:rsid w:val="00123E79"/>
    <w:rsid w:val="0012483E"/>
    <w:rsid w:val="00125568"/>
    <w:rsid w:val="00125937"/>
    <w:rsid w:val="0012595F"/>
    <w:rsid w:val="00126233"/>
    <w:rsid w:val="00126F3F"/>
    <w:rsid w:val="00126FE8"/>
    <w:rsid w:val="001275EB"/>
    <w:rsid w:val="00127AEC"/>
    <w:rsid w:val="00130BE1"/>
    <w:rsid w:val="00130BFF"/>
    <w:rsid w:val="00130F82"/>
    <w:rsid w:val="00131212"/>
    <w:rsid w:val="00131386"/>
    <w:rsid w:val="00131B9D"/>
    <w:rsid w:val="00131FB7"/>
    <w:rsid w:val="001337A7"/>
    <w:rsid w:val="001340A1"/>
    <w:rsid w:val="001343DC"/>
    <w:rsid w:val="0013486B"/>
    <w:rsid w:val="00135835"/>
    <w:rsid w:val="00135FC0"/>
    <w:rsid w:val="00136314"/>
    <w:rsid w:val="0013676A"/>
    <w:rsid w:val="001368E0"/>
    <w:rsid w:val="0014185B"/>
    <w:rsid w:val="00141CB1"/>
    <w:rsid w:val="0014284C"/>
    <w:rsid w:val="00143647"/>
    <w:rsid w:val="00145123"/>
    <w:rsid w:val="001455E3"/>
    <w:rsid w:val="001458C4"/>
    <w:rsid w:val="00146F40"/>
    <w:rsid w:val="0014740B"/>
    <w:rsid w:val="0015110F"/>
    <w:rsid w:val="001516EA"/>
    <w:rsid w:val="001519A7"/>
    <w:rsid w:val="00153FEF"/>
    <w:rsid w:val="00154F2B"/>
    <w:rsid w:val="001561AF"/>
    <w:rsid w:val="00156896"/>
    <w:rsid w:val="00156EB9"/>
    <w:rsid w:val="00156FAB"/>
    <w:rsid w:val="00160232"/>
    <w:rsid w:val="00161B8F"/>
    <w:rsid w:val="0016229E"/>
    <w:rsid w:val="00162A20"/>
    <w:rsid w:val="00162A36"/>
    <w:rsid w:val="00162F1C"/>
    <w:rsid w:val="00162F29"/>
    <w:rsid w:val="001652F0"/>
    <w:rsid w:val="00165833"/>
    <w:rsid w:val="001660E5"/>
    <w:rsid w:val="0016674D"/>
    <w:rsid w:val="00166C1E"/>
    <w:rsid w:val="00166D38"/>
    <w:rsid w:val="001676CD"/>
    <w:rsid w:val="00167C5F"/>
    <w:rsid w:val="00172F50"/>
    <w:rsid w:val="00173561"/>
    <w:rsid w:val="00173589"/>
    <w:rsid w:val="00173596"/>
    <w:rsid w:val="001741B8"/>
    <w:rsid w:val="0017478D"/>
    <w:rsid w:val="001756AB"/>
    <w:rsid w:val="001758A1"/>
    <w:rsid w:val="001768CA"/>
    <w:rsid w:val="001769E6"/>
    <w:rsid w:val="00176E59"/>
    <w:rsid w:val="001813C3"/>
    <w:rsid w:val="0018217E"/>
    <w:rsid w:val="00182B73"/>
    <w:rsid w:val="00183060"/>
    <w:rsid w:val="00183215"/>
    <w:rsid w:val="00183438"/>
    <w:rsid w:val="00183EAF"/>
    <w:rsid w:val="00184744"/>
    <w:rsid w:val="00185088"/>
    <w:rsid w:val="001906B6"/>
    <w:rsid w:val="00190ADC"/>
    <w:rsid w:val="00191703"/>
    <w:rsid w:val="001925A6"/>
    <w:rsid w:val="0019274A"/>
    <w:rsid w:val="0019437A"/>
    <w:rsid w:val="00194981"/>
    <w:rsid w:val="0019518E"/>
    <w:rsid w:val="0019518F"/>
    <w:rsid w:val="0019548E"/>
    <w:rsid w:val="001954B6"/>
    <w:rsid w:val="001960A4"/>
    <w:rsid w:val="00196C64"/>
    <w:rsid w:val="001974FA"/>
    <w:rsid w:val="001A08F6"/>
    <w:rsid w:val="001A1194"/>
    <w:rsid w:val="001A12A1"/>
    <w:rsid w:val="001A13D2"/>
    <w:rsid w:val="001A1A1B"/>
    <w:rsid w:val="001A1AD9"/>
    <w:rsid w:val="001A1E97"/>
    <w:rsid w:val="001A2F31"/>
    <w:rsid w:val="001A3324"/>
    <w:rsid w:val="001A3789"/>
    <w:rsid w:val="001A38AA"/>
    <w:rsid w:val="001A424D"/>
    <w:rsid w:val="001A4360"/>
    <w:rsid w:val="001A5FEB"/>
    <w:rsid w:val="001B0FF7"/>
    <w:rsid w:val="001B12C0"/>
    <w:rsid w:val="001B2027"/>
    <w:rsid w:val="001B28BA"/>
    <w:rsid w:val="001B2B88"/>
    <w:rsid w:val="001B2DC2"/>
    <w:rsid w:val="001B30B5"/>
    <w:rsid w:val="001B317E"/>
    <w:rsid w:val="001B48D0"/>
    <w:rsid w:val="001B5A6C"/>
    <w:rsid w:val="001B5D6E"/>
    <w:rsid w:val="001B63FB"/>
    <w:rsid w:val="001C0B7A"/>
    <w:rsid w:val="001C0F42"/>
    <w:rsid w:val="001C47EE"/>
    <w:rsid w:val="001C6202"/>
    <w:rsid w:val="001C63BD"/>
    <w:rsid w:val="001C6580"/>
    <w:rsid w:val="001C6662"/>
    <w:rsid w:val="001C7066"/>
    <w:rsid w:val="001D07DC"/>
    <w:rsid w:val="001D12C4"/>
    <w:rsid w:val="001D1734"/>
    <w:rsid w:val="001D1D2E"/>
    <w:rsid w:val="001D3513"/>
    <w:rsid w:val="001D394C"/>
    <w:rsid w:val="001D48B3"/>
    <w:rsid w:val="001D5684"/>
    <w:rsid w:val="001D5ECA"/>
    <w:rsid w:val="001D6B65"/>
    <w:rsid w:val="001E0A92"/>
    <w:rsid w:val="001E12DF"/>
    <w:rsid w:val="001E1822"/>
    <w:rsid w:val="001E1F34"/>
    <w:rsid w:val="001E2E4F"/>
    <w:rsid w:val="001E3FC0"/>
    <w:rsid w:val="001E4930"/>
    <w:rsid w:val="001E49A4"/>
    <w:rsid w:val="001E6AEF"/>
    <w:rsid w:val="001E7477"/>
    <w:rsid w:val="001E7A9F"/>
    <w:rsid w:val="001F0AE1"/>
    <w:rsid w:val="001F2A14"/>
    <w:rsid w:val="001F31B0"/>
    <w:rsid w:val="001F38E0"/>
    <w:rsid w:val="001F3A2F"/>
    <w:rsid w:val="001F3BA7"/>
    <w:rsid w:val="001F4379"/>
    <w:rsid w:val="001F5E7F"/>
    <w:rsid w:val="001F66EA"/>
    <w:rsid w:val="001F6EFF"/>
    <w:rsid w:val="001F7123"/>
    <w:rsid w:val="0020094B"/>
    <w:rsid w:val="00200A71"/>
    <w:rsid w:val="002017E6"/>
    <w:rsid w:val="0020239F"/>
    <w:rsid w:val="002029D5"/>
    <w:rsid w:val="00202A43"/>
    <w:rsid w:val="00203877"/>
    <w:rsid w:val="00206CE4"/>
    <w:rsid w:val="00207052"/>
    <w:rsid w:val="00207A07"/>
    <w:rsid w:val="0021014E"/>
    <w:rsid w:val="002107B8"/>
    <w:rsid w:val="0021132B"/>
    <w:rsid w:val="00211CD6"/>
    <w:rsid w:val="00211FA6"/>
    <w:rsid w:val="00212278"/>
    <w:rsid w:val="00212562"/>
    <w:rsid w:val="0021290E"/>
    <w:rsid w:val="00212F7B"/>
    <w:rsid w:val="00213955"/>
    <w:rsid w:val="00213AB0"/>
    <w:rsid w:val="00214E69"/>
    <w:rsid w:val="0021642C"/>
    <w:rsid w:val="0022082D"/>
    <w:rsid w:val="0022111B"/>
    <w:rsid w:val="002216D6"/>
    <w:rsid w:val="00223B61"/>
    <w:rsid w:val="00223E43"/>
    <w:rsid w:val="00225317"/>
    <w:rsid w:val="00226877"/>
    <w:rsid w:val="002270E7"/>
    <w:rsid w:val="00227133"/>
    <w:rsid w:val="00227251"/>
    <w:rsid w:val="00227264"/>
    <w:rsid w:val="00227B41"/>
    <w:rsid w:val="0023094D"/>
    <w:rsid w:val="002319F1"/>
    <w:rsid w:val="00231C7F"/>
    <w:rsid w:val="002327B2"/>
    <w:rsid w:val="00233011"/>
    <w:rsid w:val="0023387E"/>
    <w:rsid w:val="0023477F"/>
    <w:rsid w:val="00235312"/>
    <w:rsid w:val="00235573"/>
    <w:rsid w:val="00235D9C"/>
    <w:rsid w:val="00235E33"/>
    <w:rsid w:val="00236DFD"/>
    <w:rsid w:val="00236F45"/>
    <w:rsid w:val="00237109"/>
    <w:rsid w:val="002400A7"/>
    <w:rsid w:val="00240B09"/>
    <w:rsid w:val="00240EFF"/>
    <w:rsid w:val="00241ECE"/>
    <w:rsid w:val="0024273F"/>
    <w:rsid w:val="002432A8"/>
    <w:rsid w:val="002433CF"/>
    <w:rsid w:val="00243695"/>
    <w:rsid w:val="00244A32"/>
    <w:rsid w:val="002459F3"/>
    <w:rsid w:val="00246EB8"/>
    <w:rsid w:val="00247292"/>
    <w:rsid w:val="00251B69"/>
    <w:rsid w:val="002523ED"/>
    <w:rsid w:val="00252662"/>
    <w:rsid w:val="00253E86"/>
    <w:rsid w:val="00254F87"/>
    <w:rsid w:val="00255718"/>
    <w:rsid w:val="00255772"/>
    <w:rsid w:val="002566A2"/>
    <w:rsid w:val="00256A56"/>
    <w:rsid w:val="00260DE6"/>
    <w:rsid w:val="00262548"/>
    <w:rsid w:val="00262ED2"/>
    <w:rsid w:val="00263682"/>
    <w:rsid w:val="00263A7D"/>
    <w:rsid w:val="002641EB"/>
    <w:rsid w:val="002646FD"/>
    <w:rsid w:val="00264AE1"/>
    <w:rsid w:val="0026545A"/>
    <w:rsid w:val="00265684"/>
    <w:rsid w:val="00266CE9"/>
    <w:rsid w:val="002672A0"/>
    <w:rsid w:val="00270617"/>
    <w:rsid w:val="00271270"/>
    <w:rsid w:val="00271AA1"/>
    <w:rsid w:val="00271E08"/>
    <w:rsid w:val="00273C31"/>
    <w:rsid w:val="00273F98"/>
    <w:rsid w:val="0027604B"/>
    <w:rsid w:val="00276FA8"/>
    <w:rsid w:val="00277175"/>
    <w:rsid w:val="00277412"/>
    <w:rsid w:val="002809E7"/>
    <w:rsid w:val="00280DED"/>
    <w:rsid w:val="002824C8"/>
    <w:rsid w:val="002827B7"/>
    <w:rsid w:val="00283366"/>
    <w:rsid w:val="00284087"/>
    <w:rsid w:val="002842DD"/>
    <w:rsid w:val="002843AB"/>
    <w:rsid w:val="002852E3"/>
    <w:rsid w:val="00285F9A"/>
    <w:rsid w:val="00286EA6"/>
    <w:rsid w:val="00290C44"/>
    <w:rsid w:val="00291BA4"/>
    <w:rsid w:val="00292B40"/>
    <w:rsid w:val="00292D4D"/>
    <w:rsid w:val="002935DC"/>
    <w:rsid w:val="00293750"/>
    <w:rsid w:val="00294563"/>
    <w:rsid w:val="0029584C"/>
    <w:rsid w:val="00295C53"/>
    <w:rsid w:val="00295DAA"/>
    <w:rsid w:val="0029635D"/>
    <w:rsid w:val="002972DD"/>
    <w:rsid w:val="00297F85"/>
    <w:rsid w:val="002A0E77"/>
    <w:rsid w:val="002A1821"/>
    <w:rsid w:val="002A1A09"/>
    <w:rsid w:val="002A2885"/>
    <w:rsid w:val="002A3115"/>
    <w:rsid w:val="002A33BB"/>
    <w:rsid w:val="002A370E"/>
    <w:rsid w:val="002A3807"/>
    <w:rsid w:val="002A48D6"/>
    <w:rsid w:val="002A4FD3"/>
    <w:rsid w:val="002A5176"/>
    <w:rsid w:val="002A5A2D"/>
    <w:rsid w:val="002A5AEB"/>
    <w:rsid w:val="002A5C50"/>
    <w:rsid w:val="002A635F"/>
    <w:rsid w:val="002A6E1B"/>
    <w:rsid w:val="002A798E"/>
    <w:rsid w:val="002B025E"/>
    <w:rsid w:val="002B0A02"/>
    <w:rsid w:val="002B0C48"/>
    <w:rsid w:val="002B0CA2"/>
    <w:rsid w:val="002B1CDE"/>
    <w:rsid w:val="002B1D72"/>
    <w:rsid w:val="002B20F7"/>
    <w:rsid w:val="002B2810"/>
    <w:rsid w:val="002B2FBD"/>
    <w:rsid w:val="002B35F9"/>
    <w:rsid w:val="002B3B75"/>
    <w:rsid w:val="002B4D52"/>
    <w:rsid w:val="002B5F55"/>
    <w:rsid w:val="002B6946"/>
    <w:rsid w:val="002C0013"/>
    <w:rsid w:val="002C0151"/>
    <w:rsid w:val="002C077F"/>
    <w:rsid w:val="002C19D3"/>
    <w:rsid w:val="002C1AD9"/>
    <w:rsid w:val="002C2199"/>
    <w:rsid w:val="002C3095"/>
    <w:rsid w:val="002C38DA"/>
    <w:rsid w:val="002C3A9F"/>
    <w:rsid w:val="002C3EF7"/>
    <w:rsid w:val="002C5212"/>
    <w:rsid w:val="002C5645"/>
    <w:rsid w:val="002C5B35"/>
    <w:rsid w:val="002C6553"/>
    <w:rsid w:val="002C7500"/>
    <w:rsid w:val="002C7827"/>
    <w:rsid w:val="002D0991"/>
    <w:rsid w:val="002D172B"/>
    <w:rsid w:val="002D299C"/>
    <w:rsid w:val="002D3069"/>
    <w:rsid w:val="002D3CD7"/>
    <w:rsid w:val="002D5126"/>
    <w:rsid w:val="002D6771"/>
    <w:rsid w:val="002D6D95"/>
    <w:rsid w:val="002D7520"/>
    <w:rsid w:val="002D7D4C"/>
    <w:rsid w:val="002E0312"/>
    <w:rsid w:val="002E0432"/>
    <w:rsid w:val="002E0694"/>
    <w:rsid w:val="002E06FC"/>
    <w:rsid w:val="002E0956"/>
    <w:rsid w:val="002E105B"/>
    <w:rsid w:val="002E10EE"/>
    <w:rsid w:val="002E1AC1"/>
    <w:rsid w:val="002E1D89"/>
    <w:rsid w:val="002E1DDE"/>
    <w:rsid w:val="002E318D"/>
    <w:rsid w:val="002E40F5"/>
    <w:rsid w:val="002E5310"/>
    <w:rsid w:val="002E7232"/>
    <w:rsid w:val="002E7B82"/>
    <w:rsid w:val="002F0977"/>
    <w:rsid w:val="002F202F"/>
    <w:rsid w:val="002F2F14"/>
    <w:rsid w:val="002F3C02"/>
    <w:rsid w:val="002F42F7"/>
    <w:rsid w:val="002F4425"/>
    <w:rsid w:val="002F49EF"/>
    <w:rsid w:val="002F4C4F"/>
    <w:rsid w:val="002F5970"/>
    <w:rsid w:val="002F6495"/>
    <w:rsid w:val="00300590"/>
    <w:rsid w:val="003008F1"/>
    <w:rsid w:val="003009F1"/>
    <w:rsid w:val="00300ADE"/>
    <w:rsid w:val="003021FE"/>
    <w:rsid w:val="00302A01"/>
    <w:rsid w:val="00302E6E"/>
    <w:rsid w:val="00303EC5"/>
    <w:rsid w:val="00304196"/>
    <w:rsid w:val="003042F1"/>
    <w:rsid w:val="00304406"/>
    <w:rsid w:val="00304FF8"/>
    <w:rsid w:val="0030615C"/>
    <w:rsid w:val="00306832"/>
    <w:rsid w:val="00306E6D"/>
    <w:rsid w:val="0030796A"/>
    <w:rsid w:val="00310B93"/>
    <w:rsid w:val="00310E05"/>
    <w:rsid w:val="00310E70"/>
    <w:rsid w:val="003118AB"/>
    <w:rsid w:val="00311BC3"/>
    <w:rsid w:val="003124C7"/>
    <w:rsid w:val="00312EE9"/>
    <w:rsid w:val="00313846"/>
    <w:rsid w:val="00313C3E"/>
    <w:rsid w:val="003148D7"/>
    <w:rsid w:val="00316B15"/>
    <w:rsid w:val="00316BEF"/>
    <w:rsid w:val="00322435"/>
    <w:rsid w:val="0032292A"/>
    <w:rsid w:val="00322F74"/>
    <w:rsid w:val="00322F8D"/>
    <w:rsid w:val="00323FDE"/>
    <w:rsid w:val="003242EE"/>
    <w:rsid w:val="003244A5"/>
    <w:rsid w:val="003254D6"/>
    <w:rsid w:val="003256D5"/>
    <w:rsid w:val="00325710"/>
    <w:rsid w:val="00326272"/>
    <w:rsid w:val="00326277"/>
    <w:rsid w:val="0032687B"/>
    <w:rsid w:val="00326FB8"/>
    <w:rsid w:val="00327555"/>
    <w:rsid w:val="003303CB"/>
    <w:rsid w:val="0033086D"/>
    <w:rsid w:val="00330AB7"/>
    <w:rsid w:val="00330AEB"/>
    <w:rsid w:val="0033102B"/>
    <w:rsid w:val="00331225"/>
    <w:rsid w:val="00331CD3"/>
    <w:rsid w:val="00332E43"/>
    <w:rsid w:val="003332CC"/>
    <w:rsid w:val="003334CC"/>
    <w:rsid w:val="003342F9"/>
    <w:rsid w:val="0033455C"/>
    <w:rsid w:val="00334759"/>
    <w:rsid w:val="00334A09"/>
    <w:rsid w:val="00334AE5"/>
    <w:rsid w:val="003350C0"/>
    <w:rsid w:val="00335946"/>
    <w:rsid w:val="00335998"/>
    <w:rsid w:val="00335AE8"/>
    <w:rsid w:val="00336E46"/>
    <w:rsid w:val="00336F45"/>
    <w:rsid w:val="00336FC5"/>
    <w:rsid w:val="00337BF0"/>
    <w:rsid w:val="00337EBE"/>
    <w:rsid w:val="00341598"/>
    <w:rsid w:val="003415DC"/>
    <w:rsid w:val="00341FA7"/>
    <w:rsid w:val="0034207C"/>
    <w:rsid w:val="003421FA"/>
    <w:rsid w:val="00342209"/>
    <w:rsid w:val="00342D69"/>
    <w:rsid w:val="00343101"/>
    <w:rsid w:val="00345750"/>
    <w:rsid w:val="00346C02"/>
    <w:rsid w:val="0034753E"/>
    <w:rsid w:val="003478CC"/>
    <w:rsid w:val="00350E83"/>
    <w:rsid w:val="00352351"/>
    <w:rsid w:val="00353644"/>
    <w:rsid w:val="003538D5"/>
    <w:rsid w:val="00353C00"/>
    <w:rsid w:val="00355137"/>
    <w:rsid w:val="003553AA"/>
    <w:rsid w:val="00355730"/>
    <w:rsid w:val="00355E28"/>
    <w:rsid w:val="003565B1"/>
    <w:rsid w:val="00356ADF"/>
    <w:rsid w:val="00356DC4"/>
    <w:rsid w:val="00360326"/>
    <w:rsid w:val="0036141B"/>
    <w:rsid w:val="0036176A"/>
    <w:rsid w:val="00361D63"/>
    <w:rsid w:val="0036212D"/>
    <w:rsid w:val="0036272A"/>
    <w:rsid w:val="0036372D"/>
    <w:rsid w:val="00363790"/>
    <w:rsid w:val="00363C08"/>
    <w:rsid w:val="0036412A"/>
    <w:rsid w:val="00364ECA"/>
    <w:rsid w:val="00365737"/>
    <w:rsid w:val="0036591B"/>
    <w:rsid w:val="00365C55"/>
    <w:rsid w:val="00365C93"/>
    <w:rsid w:val="003660E1"/>
    <w:rsid w:val="0036725C"/>
    <w:rsid w:val="003701E9"/>
    <w:rsid w:val="003702CC"/>
    <w:rsid w:val="00371559"/>
    <w:rsid w:val="003731BD"/>
    <w:rsid w:val="00373964"/>
    <w:rsid w:val="00374CF8"/>
    <w:rsid w:val="00376507"/>
    <w:rsid w:val="003772B2"/>
    <w:rsid w:val="00377951"/>
    <w:rsid w:val="00377E0F"/>
    <w:rsid w:val="00380157"/>
    <w:rsid w:val="00380834"/>
    <w:rsid w:val="00381902"/>
    <w:rsid w:val="0038217D"/>
    <w:rsid w:val="00382AE6"/>
    <w:rsid w:val="00382BA9"/>
    <w:rsid w:val="00382E19"/>
    <w:rsid w:val="003836A2"/>
    <w:rsid w:val="00384DE0"/>
    <w:rsid w:val="003862BC"/>
    <w:rsid w:val="003862E9"/>
    <w:rsid w:val="00386B45"/>
    <w:rsid w:val="00387CDB"/>
    <w:rsid w:val="0039026B"/>
    <w:rsid w:val="0039127C"/>
    <w:rsid w:val="003918DF"/>
    <w:rsid w:val="00391CAF"/>
    <w:rsid w:val="00392A0A"/>
    <w:rsid w:val="00394833"/>
    <w:rsid w:val="00394ABC"/>
    <w:rsid w:val="00394BF2"/>
    <w:rsid w:val="00394DB8"/>
    <w:rsid w:val="00394E65"/>
    <w:rsid w:val="00394F77"/>
    <w:rsid w:val="003951DD"/>
    <w:rsid w:val="00395362"/>
    <w:rsid w:val="0039672D"/>
    <w:rsid w:val="003967EF"/>
    <w:rsid w:val="0039742B"/>
    <w:rsid w:val="00397A86"/>
    <w:rsid w:val="003A0F7A"/>
    <w:rsid w:val="003A2BF1"/>
    <w:rsid w:val="003A386C"/>
    <w:rsid w:val="003A38B2"/>
    <w:rsid w:val="003A45F0"/>
    <w:rsid w:val="003A4F1A"/>
    <w:rsid w:val="003A561D"/>
    <w:rsid w:val="003A5BBE"/>
    <w:rsid w:val="003A5E0F"/>
    <w:rsid w:val="003A6AE2"/>
    <w:rsid w:val="003A72E0"/>
    <w:rsid w:val="003A7958"/>
    <w:rsid w:val="003A7D75"/>
    <w:rsid w:val="003B019C"/>
    <w:rsid w:val="003B29D5"/>
    <w:rsid w:val="003B2AE9"/>
    <w:rsid w:val="003B2E92"/>
    <w:rsid w:val="003B3C12"/>
    <w:rsid w:val="003B422C"/>
    <w:rsid w:val="003B42EA"/>
    <w:rsid w:val="003B4917"/>
    <w:rsid w:val="003B4A58"/>
    <w:rsid w:val="003B7165"/>
    <w:rsid w:val="003C0BF5"/>
    <w:rsid w:val="003C0C77"/>
    <w:rsid w:val="003C1D3E"/>
    <w:rsid w:val="003C3DFD"/>
    <w:rsid w:val="003C42D3"/>
    <w:rsid w:val="003C4654"/>
    <w:rsid w:val="003C47AE"/>
    <w:rsid w:val="003C4D49"/>
    <w:rsid w:val="003C605D"/>
    <w:rsid w:val="003C6A28"/>
    <w:rsid w:val="003C6EB4"/>
    <w:rsid w:val="003C6EE4"/>
    <w:rsid w:val="003C7739"/>
    <w:rsid w:val="003D00D8"/>
    <w:rsid w:val="003D0612"/>
    <w:rsid w:val="003D07C8"/>
    <w:rsid w:val="003D1149"/>
    <w:rsid w:val="003D11FE"/>
    <w:rsid w:val="003D12C5"/>
    <w:rsid w:val="003D18D1"/>
    <w:rsid w:val="003D1C14"/>
    <w:rsid w:val="003D26F0"/>
    <w:rsid w:val="003D5C44"/>
    <w:rsid w:val="003D6220"/>
    <w:rsid w:val="003D66C3"/>
    <w:rsid w:val="003D7DD8"/>
    <w:rsid w:val="003E088D"/>
    <w:rsid w:val="003E110C"/>
    <w:rsid w:val="003E1DE2"/>
    <w:rsid w:val="003E1FA3"/>
    <w:rsid w:val="003E2C1C"/>
    <w:rsid w:val="003E38EC"/>
    <w:rsid w:val="003E3C63"/>
    <w:rsid w:val="003E4B49"/>
    <w:rsid w:val="003F0BB9"/>
    <w:rsid w:val="003F266F"/>
    <w:rsid w:val="003F3130"/>
    <w:rsid w:val="003F332B"/>
    <w:rsid w:val="003F3DDB"/>
    <w:rsid w:val="003F4176"/>
    <w:rsid w:val="003F417D"/>
    <w:rsid w:val="003F41A0"/>
    <w:rsid w:val="003F430D"/>
    <w:rsid w:val="003F5365"/>
    <w:rsid w:val="003F5D16"/>
    <w:rsid w:val="003F6878"/>
    <w:rsid w:val="003F6C11"/>
    <w:rsid w:val="003F7FE4"/>
    <w:rsid w:val="004009BA"/>
    <w:rsid w:val="00400BEA"/>
    <w:rsid w:val="00401379"/>
    <w:rsid w:val="00401E5F"/>
    <w:rsid w:val="00401F82"/>
    <w:rsid w:val="00402520"/>
    <w:rsid w:val="00402BDA"/>
    <w:rsid w:val="004035A3"/>
    <w:rsid w:val="004042B8"/>
    <w:rsid w:val="00404BCB"/>
    <w:rsid w:val="004052F5"/>
    <w:rsid w:val="004053A1"/>
    <w:rsid w:val="00405880"/>
    <w:rsid w:val="004102E5"/>
    <w:rsid w:val="00410BAA"/>
    <w:rsid w:val="00411E3F"/>
    <w:rsid w:val="00412317"/>
    <w:rsid w:val="00412E64"/>
    <w:rsid w:val="00413B19"/>
    <w:rsid w:val="00413D48"/>
    <w:rsid w:val="00415525"/>
    <w:rsid w:val="00415891"/>
    <w:rsid w:val="004160F1"/>
    <w:rsid w:val="004178BB"/>
    <w:rsid w:val="00420ACF"/>
    <w:rsid w:val="00421E0B"/>
    <w:rsid w:val="0042334A"/>
    <w:rsid w:val="00424273"/>
    <w:rsid w:val="004244E2"/>
    <w:rsid w:val="00424A44"/>
    <w:rsid w:val="00425069"/>
    <w:rsid w:val="004254CC"/>
    <w:rsid w:val="0042611F"/>
    <w:rsid w:val="004266D7"/>
    <w:rsid w:val="00426905"/>
    <w:rsid w:val="00426D9E"/>
    <w:rsid w:val="00427AE0"/>
    <w:rsid w:val="00430A8F"/>
    <w:rsid w:val="00430F99"/>
    <w:rsid w:val="00431106"/>
    <w:rsid w:val="004313CE"/>
    <w:rsid w:val="004319F6"/>
    <w:rsid w:val="0043258C"/>
    <w:rsid w:val="00432D18"/>
    <w:rsid w:val="00432F14"/>
    <w:rsid w:val="00434364"/>
    <w:rsid w:val="00435A21"/>
    <w:rsid w:val="00435CF9"/>
    <w:rsid w:val="004368AB"/>
    <w:rsid w:val="0043764B"/>
    <w:rsid w:val="00437737"/>
    <w:rsid w:val="00437C4F"/>
    <w:rsid w:val="00440912"/>
    <w:rsid w:val="00440CC2"/>
    <w:rsid w:val="0044184D"/>
    <w:rsid w:val="00441C0C"/>
    <w:rsid w:val="004422D4"/>
    <w:rsid w:val="004426BD"/>
    <w:rsid w:val="00442960"/>
    <w:rsid w:val="00442F96"/>
    <w:rsid w:val="004434C8"/>
    <w:rsid w:val="00443CD6"/>
    <w:rsid w:val="00446B1C"/>
    <w:rsid w:val="00446FE8"/>
    <w:rsid w:val="00447725"/>
    <w:rsid w:val="00450E13"/>
    <w:rsid w:val="0045203F"/>
    <w:rsid w:val="004528E4"/>
    <w:rsid w:val="00453846"/>
    <w:rsid w:val="00456258"/>
    <w:rsid w:val="00456347"/>
    <w:rsid w:val="00456A90"/>
    <w:rsid w:val="004571B6"/>
    <w:rsid w:val="004573C7"/>
    <w:rsid w:val="00457FAF"/>
    <w:rsid w:val="004614DF"/>
    <w:rsid w:val="004616B3"/>
    <w:rsid w:val="004620FF"/>
    <w:rsid w:val="0046282B"/>
    <w:rsid w:val="00464507"/>
    <w:rsid w:val="00464510"/>
    <w:rsid w:val="00464F39"/>
    <w:rsid w:val="004657C6"/>
    <w:rsid w:val="004664FF"/>
    <w:rsid w:val="00466959"/>
    <w:rsid w:val="00467B18"/>
    <w:rsid w:val="00470B74"/>
    <w:rsid w:val="0047145C"/>
    <w:rsid w:val="00471F71"/>
    <w:rsid w:val="00472740"/>
    <w:rsid w:val="00473433"/>
    <w:rsid w:val="00473AB1"/>
    <w:rsid w:val="00473E15"/>
    <w:rsid w:val="004746FA"/>
    <w:rsid w:val="00476722"/>
    <w:rsid w:val="00477A78"/>
    <w:rsid w:val="00480D0F"/>
    <w:rsid w:val="00480F4D"/>
    <w:rsid w:val="00482F78"/>
    <w:rsid w:val="00483918"/>
    <w:rsid w:val="004845D3"/>
    <w:rsid w:val="0048523D"/>
    <w:rsid w:val="00485305"/>
    <w:rsid w:val="004853EC"/>
    <w:rsid w:val="0048582F"/>
    <w:rsid w:val="00486750"/>
    <w:rsid w:val="00487378"/>
    <w:rsid w:val="004875AF"/>
    <w:rsid w:val="00490106"/>
    <w:rsid w:val="00490504"/>
    <w:rsid w:val="00490C72"/>
    <w:rsid w:val="00490EC6"/>
    <w:rsid w:val="004913A7"/>
    <w:rsid w:val="00491C24"/>
    <w:rsid w:val="004927A8"/>
    <w:rsid w:val="00492A03"/>
    <w:rsid w:val="00493483"/>
    <w:rsid w:val="00495549"/>
    <w:rsid w:val="00495DB3"/>
    <w:rsid w:val="00495F54"/>
    <w:rsid w:val="004962AC"/>
    <w:rsid w:val="00496DF9"/>
    <w:rsid w:val="00497885"/>
    <w:rsid w:val="0049793D"/>
    <w:rsid w:val="00497B39"/>
    <w:rsid w:val="004A00A8"/>
    <w:rsid w:val="004A092F"/>
    <w:rsid w:val="004A1974"/>
    <w:rsid w:val="004A27A5"/>
    <w:rsid w:val="004A360F"/>
    <w:rsid w:val="004A41BD"/>
    <w:rsid w:val="004A43F4"/>
    <w:rsid w:val="004A4453"/>
    <w:rsid w:val="004A6225"/>
    <w:rsid w:val="004A67AE"/>
    <w:rsid w:val="004A72F6"/>
    <w:rsid w:val="004A772D"/>
    <w:rsid w:val="004A7D1A"/>
    <w:rsid w:val="004B171A"/>
    <w:rsid w:val="004B2005"/>
    <w:rsid w:val="004B288A"/>
    <w:rsid w:val="004B35FB"/>
    <w:rsid w:val="004B406D"/>
    <w:rsid w:val="004B5AC8"/>
    <w:rsid w:val="004B5CD0"/>
    <w:rsid w:val="004B7B0A"/>
    <w:rsid w:val="004B7F46"/>
    <w:rsid w:val="004C177A"/>
    <w:rsid w:val="004C2407"/>
    <w:rsid w:val="004C2E54"/>
    <w:rsid w:val="004C4249"/>
    <w:rsid w:val="004C55A5"/>
    <w:rsid w:val="004D1A60"/>
    <w:rsid w:val="004D4C10"/>
    <w:rsid w:val="004D506B"/>
    <w:rsid w:val="004D571D"/>
    <w:rsid w:val="004D6666"/>
    <w:rsid w:val="004E0746"/>
    <w:rsid w:val="004E0A86"/>
    <w:rsid w:val="004E11E7"/>
    <w:rsid w:val="004E130C"/>
    <w:rsid w:val="004E15AC"/>
    <w:rsid w:val="004E19C4"/>
    <w:rsid w:val="004E3D03"/>
    <w:rsid w:val="004E4DF7"/>
    <w:rsid w:val="004E4FE9"/>
    <w:rsid w:val="004E6865"/>
    <w:rsid w:val="004E6D9C"/>
    <w:rsid w:val="004F09BF"/>
    <w:rsid w:val="004F1294"/>
    <w:rsid w:val="004F246C"/>
    <w:rsid w:val="004F2C77"/>
    <w:rsid w:val="004F39CD"/>
    <w:rsid w:val="004F3A45"/>
    <w:rsid w:val="004F44B3"/>
    <w:rsid w:val="004F682F"/>
    <w:rsid w:val="004F761D"/>
    <w:rsid w:val="004F7C31"/>
    <w:rsid w:val="0050254B"/>
    <w:rsid w:val="00502C3F"/>
    <w:rsid w:val="005035C1"/>
    <w:rsid w:val="00503726"/>
    <w:rsid w:val="00503A0C"/>
    <w:rsid w:val="00504C89"/>
    <w:rsid w:val="00510B39"/>
    <w:rsid w:val="00510D83"/>
    <w:rsid w:val="0051136A"/>
    <w:rsid w:val="00511CF0"/>
    <w:rsid w:val="00512D2D"/>
    <w:rsid w:val="00512E9E"/>
    <w:rsid w:val="0051332D"/>
    <w:rsid w:val="005144AA"/>
    <w:rsid w:val="00515333"/>
    <w:rsid w:val="005154F9"/>
    <w:rsid w:val="00516ABB"/>
    <w:rsid w:val="00516DE9"/>
    <w:rsid w:val="00517373"/>
    <w:rsid w:val="005209FB"/>
    <w:rsid w:val="00520C6E"/>
    <w:rsid w:val="00522BF4"/>
    <w:rsid w:val="00522C08"/>
    <w:rsid w:val="005249A4"/>
    <w:rsid w:val="00525B49"/>
    <w:rsid w:val="0052608E"/>
    <w:rsid w:val="0052611A"/>
    <w:rsid w:val="0052612E"/>
    <w:rsid w:val="00527901"/>
    <w:rsid w:val="005320D4"/>
    <w:rsid w:val="005325FB"/>
    <w:rsid w:val="00532CB1"/>
    <w:rsid w:val="0053337E"/>
    <w:rsid w:val="005333E5"/>
    <w:rsid w:val="005337E7"/>
    <w:rsid w:val="00534DF8"/>
    <w:rsid w:val="005350C9"/>
    <w:rsid w:val="00535466"/>
    <w:rsid w:val="005357FB"/>
    <w:rsid w:val="00535823"/>
    <w:rsid w:val="00535BE5"/>
    <w:rsid w:val="005369A6"/>
    <w:rsid w:val="00536EF6"/>
    <w:rsid w:val="005375AB"/>
    <w:rsid w:val="0053771E"/>
    <w:rsid w:val="00537BEA"/>
    <w:rsid w:val="0054025C"/>
    <w:rsid w:val="005404C2"/>
    <w:rsid w:val="005409C0"/>
    <w:rsid w:val="00541B24"/>
    <w:rsid w:val="00541C08"/>
    <w:rsid w:val="00542694"/>
    <w:rsid w:val="005430AA"/>
    <w:rsid w:val="005430EF"/>
    <w:rsid w:val="0054326E"/>
    <w:rsid w:val="00544560"/>
    <w:rsid w:val="00544990"/>
    <w:rsid w:val="00544B81"/>
    <w:rsid w:val="00544CCA"/>
    <w:rsid w:val="00545A9A"/>
    <w:rsid w:val="00545D2C"/>
    <w:rsid w:val="00546548"/>
    <w:rsid w:val="0054771B"/>
    <w:rsid w:val="00547DB1"/>
    <w:rsid w:val="00547FD8"/>
    <w:rsid w:val="0055001E"/>
    <w:rsid w:val="005509B6"/>
    <w:rsid w:val="00550BA5"/>
    <w:rsid w:val="00550DC0"/>
    <w:rsid w:val="00551F1F"/>
    <w:rsid w:val="00552217"/>
    <w:rsid w:val="005522F2"/>
    <w:rsid w:val="00552924"/>
    <w:rsid w:val="00552969"/>
    <w:rsid w:val="005532B0"/>
    <w:rsid w:val="005547BE"/>
    <w:rsid w:val="00555954"/>
    <w:rsid w:val="00555C1A"/>
    <w:rsid w:val="00561FA1"/>
    <w:rsid w:val="005620FC"/>
    <w:rsid w:val="00562A30"/>
    <w:rsid w:val="00562A46"/>
    <w:rsid w:val="00562B72"/>
    <w:rsid w:val="005643F7"/>
    <w:rsid w:val="00564693"/>
    <w:rsid w:val="0056484F"/>
    <w:rsid w:val="00564D83"/>
    <w:rsid w:val="00565F48"/>
    <w:rsid w:val="005674FE"/>
    <w:rsid w:val="0057007B"/>
    <w:rsid w:val="005711D6"/>
    <w:rsid w:val="0057175D"/>
    <w:rsid w:val="00571D35"/>
    <w:rsid w:val="005726FB"/>
    <w:rsid w:val="00573075"/>
    <w:rsid w:val="00573706"/>
    <w:rsid w:val="0057445E"/>
    <w:rsid w:val="00574F45"/>
    <w:rsid w:val="00575A1C"/>
    <w:rsid w:val="00576A1A"/>
    <w:rsid w:val="00576C2A"/>
    <w:rsid w:val="00576EC3"/>
    <w:rsid w:val="0057769D"/>
    <w:rsid w:val="00577FA6"/>
    <w:rsid w:val="00581AF2"/>
    <w:rsid w:val="0058202E"/>
    <w:rsid w:val="005821BB"/>
    <w:rsid w:val="00582862"/>
    <w:rsid w:val="00582B53"/>
    <w:rsid w:val="00584EF3"/>
    <w:rsid w:val="0058569F"/>
    <w:rsid w:val="00585D7E"/>
    <w:rsid w:val="0058684B"/>
    <w:rsid w:val="00586B57"/>
    <w:rsid w:val="00590AF8"/>
    <w:rsid w:val="00591E42"/>
    <w:rsid w:val="00592504"/>
    <w:rsid w:val="00592CC4"/>
    <w:rsid w:val="0059445F"/>
    <w:rsid w:val="00594634"/>
    <w:rsid w:val="00594CC9"/>
    <w:rsid w:val="00595F6B"/>
    <w:rsid w:val="00596097"/>
    <w:rsid w:val="005962D8"/>
    <w:rsid w:val="0059691A"/>
    <w:rsid w:val="00596B0D"/>
    <w:rsid w:val="005974A5"/>
    <w:rsid w:val="00597D2B"/>
    <w:rsid w:val="005A0055"/>
    <w:rsid w:val="005A1D21"/>
    <w:rsid w:val="005A1DED"/>
    <w:rsid w:val="005A2120"/>
    <w:rsid w:val="005A2BEB"/>
    <w:rsid w:val="005A2DBF"/>
    <w:rsid w:val="005A4463"/>
    <w:rsid w:val="005A46EB"/>
    <w:rsid w:val="005A475F"/>
    <w:rsid w:val="005A4CF9"/>
    <w:rsid w:val="005A75AD"/>
    <w:rsid w:val="005B10A4"/>
    <w:rsid w:val="005B2A6E"/>
    <w:rsid w:val="005B3218"/>
    <w:rsid w:val="005B387B"/>
    <w:rsid w:val="005B40D1"/>
    <w:rsid w:val="005B7BBA"/>
    <w:rsid w:val="005B7E8B"/>
    <w:rsid w:val="005B7F55"/>
    <w:rsid w:val="005C02DA"/>
    <w:rsid w:val="005C14BF"/>
    <w:rsid w:val="005C14C9"/>
    <w:rsid w:val="005C1720"/>
    <w:rsid w:val="005C2508"/>
    <w:rsid w:val="005C379D"/>
    <w:rsid w:val="005C4199"/>
    <w:rsid w:val="005C484A"/>
    <w:rsid w:val="005C5C71"/>
    <w:rsid w:val="005C65F5"/>
    <w:rsid w:val="005C6BA9"/>
    <w:rsid w:val="005C6BDC"/>
    <w:rsid w:val="005C6E37"/>
    <w:rsid w:val="005C7820"/>
    <w:rsid w:val="005C7AA2"/>
    <w:rsid w:val="005D0321"/>
    <w:rsid w:val="005D086A"/>
    <w:rsid w:val="005D088F"/>
    <w:rsid w:val="005D120F"/>
    <w:rsid w:val="005D1708"/>
    <w:rsid w:val="005D39E2"/>
    <w:rsid w:val="005D44EC"/>
    <w:rsid w:val="005D4BD2"/>
    <w:rsid w:val="005D5578"/>
    <w:rsid w:val="005D64A3"/>
    <w:rsid w:val="005E1E78"/>
    <w:rsid w:val="005E21BB"/>
    <w:rsid w:val="005E2838"/>
    <w:rsid w:val="005E458E"/>
    <w:rsid w:val="005E5000"/>
    <w:rsid w:val="005E5924"/>
    <w:rsid w:val="005E788A"/>
    <w:rsid w:val="005E7DEA"/>
    <w:rsid w:val="005F00C0"/>
    <w:rsid w:val="005F0335"/>
    <w:rsid w:val="005F04D1"/>
    <w:rsid w:val="005F095B"/>
    <w:rsid w:val="005F1702"/>
    <w:rsid w:val="005F268F"/>
    <w:rsid w:val="005F362E"/>
    <w:rsid w:val="005F41AA"/>
    <w:rsid w:val="005F49F8"/>
    <w:rsid w:val="005F4D60"/>
    <w:rsid w:val="005F582F"/>
    <w:rsid w:val="005F62B6"/>
    <w:rsid w:val="005F62BD"/>
    <w:rsid w:val="005F6425"/>
    <w:rsid w:val="005F715D"/>
    <w:rsid w:val="005F7994"/>
    <w:rsid w:val="005F7D71"/>
    <w:rsid w:val="005F7DDF"/>
    <w:rsid w:val="006003EB"/>
    <w:rsid w:val="00601E6B"/>
    <w:rsid w:val="00602039"/>
    <w:rsid w:val="006043D5"/>
    <w:rsid w:val="00605A92"/>
    <w:rsid w:val="00605A98"/>
    <w:rsid w:val="00605B8A"/>
    <w:rsid w:val="00606757"/>
    <w:rsid w:val="00611FDF"/>
    <w:rsid w:val="00613A8C"/>
    <w:rsid w:val="0061420A"/>
    <w:rsid w:val="006147AD"/>
    <w:rsid w:val="00614E0D"/>
    <w:rsid w:val="00615563"/>
    <w:rsid w:val="00617587"/>
    <w:rsid w:val="00620382"/>
    <w:rsid w:val="00620797"/>
    <w:rsid w:val="006209A3"/>
    <w:rsid w:val="0062168E"/>
    <w:rsid w:val="0062220F"/>
    <w:rsid w:val="00622B50"/>
    <w:rsid w:val="00623E3C"/>
    <w:rsid w:val="00623F2D"/>
    <w:rsid w:val="00624704"/>
    <w:rsid w:val="00624982"/>
    <w:rsid w:val="00624BF7"/>
    <w:rsid w:val="00625671"/>
    <w:rsid w:val="006259DE"/>
    <w:rsid w:val="00625D1D"/>
    <w:rsid w:val="006261EF"/>
    <w:rsid w:val="0062664F"/>
    <w:rsid w:val="00626B1F"/>
    <w:rsid w:val="006300DF"/>
    <w:rsid w:val="0063051A"/>
    <w:rsid w:val="0063142C"/>
    <w:rsid w:val="00631C1A"/>
    <w:rsid w:val="006320E7"/>
    <w:rsid w:val="0063276A"/>
    <w:rsid w:val="00632C80"/>
    <w:rsid w:val="00632E56"/>
    <w:rsid w:val="00632FE5"/>
    <w:rsid w:val="006334D7"/>
    <w:rsid w:val="00633E1B"/>
    <w:rsid w:val="00636054"/>
    <w:rsid w:val="00636815"/>
    <w:rsid w:val="00636C23"/>
    <w:rsid w:val="00636D49"/>
    <w:rsid w:val="0063775C"/>
    <w:rsid w:val="00637876"/>
    <w:rsid w:val="0064048D"/>
    <w:rsid w:val="00641359"/>
    <w:rsid w:val="0064151C"/>
    <w:rsid w:val="00642B78"/>
    <w:rsid w:val="006430CB"/>
    <w:rsid w:val="00643784"/>
    <w:rsid w:val="00643EF1"/>
    <w:rsid w:val="006464AF"/>
    <w:rsid w:val="006469E2"/>
    <w:rsid w:val="00647C09"/>
    <w:rsid w:val="006502E3"/>
    <w:rsid w:val="00650909"/>
    <w:rsid w:val="00651D9F"/>
    <w:rsid w:val="00651F02"/>
    <w:rsid w:val="00655D76"/>
    <w:rsid w:val="006562CD"/>
    <w:rsid w:val="00657711"/>
    <w:rsid w:val="00657969"/>
    <w:rsid w:val="006579E1"/>
    <w:rsid w:val="00657C55"/>
    <w:rsid w:val="00657CBF"/>
    <w:rsid w:val="006600DE"/>
    <w:rsid w:val="0066089E"/>
    <w:rsid w:val="006610DD"/>
    <w:rsid w:val="00663139"/>
    <w:rsid w:val="00665787"/>
    <w:rsid w:val="00665918"/>
    <w:rsid w:val="00665B11"/>
    <w:rsid w:val="00666282"/>
    <w:rsid w:val="00666AE9"/>
    <w:rsid w:val="00667FB9"/>
    <w:rsid w:val="006713DF"/>
    <w:rsid w:val="006713F6"/>
    <w:rsid w:val="00671BAE"/>
    <w:rsid w:val="006735E1"/>
    <w:rsid w:val="00674288"/>
    <w:rsid w:val="006747D3"/>
    <w:rsid w:val="006756AB"/>
    <w:rsid w:val="00675D1B"/>
    <w:rsid w:val="00677056"/>
    <w:rsid w:val="006770A5"/>
    <w:rsid w:val="00677210"/>
    <w:rsid w:val="00677D94"/>
    <w:rsid w:val="00677FB1"/>
    <w:rsid w:val="006807B5"/>
    <w:rsid w:val="00680D54"/>
    <w:rsid w:val="006817D8"/>
    <w:rsid w:val="006828AB"/>
    <w:rsid w:val="00682EA5"/>
    <w:rsid w:val="006831AC"/>
    <w:rsid w:val="006846A3"/>
    <w:rsid w:val="006847C2"/>
    <w:rsid w:val="006862B6"/>
    <w:rsid w:val="006865A8"/>
    <w:rsid w:val="00686926"/>
    <w:rsid w:val="00686A66"/>
    <w:rsid w:val="00691129"/>
    <w:rsid w:val="006912EA"/>
    <w:rsid w:val="00691A84"/>
    <w:rsid w:val="00691F05"/>
    <w:rsid w:val="006921C8"/>
    <w:rsid w:val="006925B5"/>
    <w:rsid w:val="00692861"/>
    <w:rsid w:val="0069415B"/>
    <w:rsid w:val="00694362"/>
    <w:rsid w:val="006949EC"/>
    <w:rsid w:val="00696247"/>
    <w:rsid w:val="00697BE1"/>
    <w:rsid w:val="006A0105"/>
    <w:rsid w:val="006A1B17"/>
    <w:rsid w:val="006A43C6"/>
    <w:rsid w:val="006A53C4"/>
    <w:rsid w:val="006A544A"/>
    <w:rsid w:val="006A6FA5"/>
    <w:rsid w:val="006A7110"/>
    <w:rsid w:val="006A78AE"/>
    <w:rsid w:val="006B00D0"/>
    <w:rsid w:val="006B24CC"/>
    <w:rsid w:val="006B2E82"/>
    <w:rsid w:val="006B48F4"/>
    <w:rsid w:val="006B4952"/>
    <w:rsid w:val="006B62F2"/>
    <w:rsid w:val="006B63F0"/>
    <w:rsid w:val="006B64A8"/>
    <w:rsid w:val="006C03A4"/>
    <w:rsid w:val="006C18E6"/>
    <w:rsid w:val="006C19AF"/>
    <w:rsid w:val="006C20E3"/>
    <w:rsid w:val="006C323E"/>
    <w:rsid w:val="006C4CC5"/>
    <w:rsid w:val="006C6443"/>
    <w:rsid w:val="006D0085"/>
    <w:rsid w:val="006D1F2D"/>
    <w:rsid w:val="006D212F"/>
    <w:rsid w:val="006D30FD"/>
    <w:rsid w:val="006D40E0"/>
    <w:rsid w:val="006D478C"/>
    <w:rsid w:val="006D61CF"/>
    <w:rsid w:val="006D6A08"/>
    <w:rsid w:val="006D7C66"/>
    <w:rsid w:val="006E16AB"/>
    <w:rsid w:val="006E1B62"/>
    <w:rsid w:val="006E2555"/>
    <w:rsid w:val="006E2912"/>
    <w:rsid w:val="006E2CAA"/>
    <w:rsid w:val="006E3039"/>
    <w:rsid w:val="006E3963"/>
    <w:rsid w:val="006E4ABD"/>
    <w:rsid w:val="006E5996"/>
    <w:rsid w:val="006E6B2D"/>
    <w:rsid w:val="006E6BF2"/>
    <w:rsid w:val="006E7AD9"/>
    <w:rsid w:val="006F0390"/>
    <w:rsid w:val="006F04A7"/>
    <w:rsid w:val="006F090D"/>
    <w:rsid w:val="006F1494"/>
    <w:rsid w:val="006F2D5E"/>
    <w:rsid w:val="006F39F1"/>
    <w:rsid w:val="006F3CE4"/>
    <w:rsid w:val="006F3E19"/>
    <w:rsid w:val="006F4DF2"/>
    <w:rsid w:val="006F502B"/>
    <w:rsid w:val="006F573A"/>
    <w:rsid w:val="006F5795"/>
    <w:rsid w:val="006F7744"/>
    <w:rsid w:val="006F7CAF"/>
    <w:rsid w:val="00700143"/>
    <w:rsid w:val="00700273"/>
    <w:rsid w:val="00700B6D"/>
    <w:rsid w:val="0070159F"/>
    <w:rsid w:val="00701861"/>
    <w:rsid w:val="00701B1C"/>
    <w:rsid w:val="00703120"/>
    <w:rsid w:val="007035FA"/>
    <w:rsid w:val="0070489F"/>
    <w:rsid w:val="007056FE"/>
    <w:rsid w:val="00707B21"/>
    <w:rsid w:val="00707B6D"/>
    <w:rsid w:val="00711453"/>
    <w:rsid w:val="0071215C"/>
    <w:rsid w:val="00712547"/>
    <w:rsid w:val="00712733"/>
    <w:rsid w:val="00712A8F"/>
    <w:rsid w:val="00712D2C"/>
    <w:rsid w:val="00714FB6"/>
    <w:rsid w:val="00715D4B"/>
    <w:rsid w:val="0071754D"/>
    <w:rsid w:val="0071777B"/>
    <w:rsid w:val="0071789C"/>
    <w:rsid w:val="00717DE8"/>
    <w:rsid w:val="00720AC1"/>
    <w:rsid w:val="00721B41"/>
    <w:rsid w:val="007250F8"/>
    <w:rsid w:val="0072681E"/>
    <w:rsid w:val="00727B97"/>
    <w:rsid w:val="007303DB"/>
    <w:rsid w:val="007304AD"/>
    <w:rsid w:val="00731F95"/>
    <w:rsid w:val="00732854"/>
    <w:rsid w:val="007332BB"/>
    <w:rsid w:val="00733978"/>
    <w:rsid w:val="00734171"/>
    <w:rsid w:val="00736685"/>
    <w:rsid w:val="00736780"/>
    <w:rsid w:val="00736D8D"/>
    <w:rsid w:val="00736FD0"/>
    <w:rsid w:val="00737CEC"/>
    <w:rsid w:val="00737DF3"/>
    <w:rsid w:val="00740931"/>
    <w:rsid w:val="00740E56"/>
    <w:rsid w:val="00741086"/>
    <w:rsid w:val="007413DE"/>
    <w:rsid w:val="007422DA"/>
    <w:rsid w:val="007462AE"/>
    <w:rsid w:val="00747B87"/>
    <w:rsid w:val="00750473"/>
    <w:rsid w:val="00750729"/>
    <w:rsid w:val="0075107E"/>
    <w:rsid w:val="0075108F"/>
    <w:rsid w:val="00751872"/>
    <w:rsid w:val="007526DC"/>
    <w:rsid w:val="00752AEF"/>
    <w:rsid w:val="00752B51"/>
    <w:rsid w:val="00753043"/>
    <w:rsid w:val="0075310A"/>
    <w:rsid w:val="007538F8"/>
    <w:rsid w:val="00756681"/>
    <w:rsid w:val="007577C6"/>
    <w:rsid w:val="00760488"/>
    <w:rsid w:val="00760EEC"/>
    <w:rsid w:val="00762D44"/>
    <w:rsid w:val="007632A1"/>
    <w:rsid w:val="007632B5"/>
    <w:rsid w:val="00763778"/>
    <w:rsid w:val="007647D1"/>
    <w:rsid w:val="00764BEA"/>
    <w:rsid w:val="007654EE"/>
    <w:rsid w:val="00766090"/>
    <w:rsid w:val="00766A73"/>
    <w:rsid w:val="00767753"/>
    <w:rsid w:val="00770D38"/>
    <w:rsid w:val="0077196E"/>
    <w:rsid w:val="007722BD"/>
    <w:rsid w:val="007735F9"/>
    <w:rsid w:val="00774A2D"/>
    <w:rsid w:val="00774DB9"/>
    <w:rsid w:val="0077516C"/>
    <w:rsid w:val="00776FD9"/>
    <w:rsid w:val="00777222"/>
    <w:rsid w:val="00777CC0"/>
    <w:rsid w:val="00780442"/>
    <w:rsid w:val="00780FDD"/>
    <w:rsid w:val="00781001"/>
    <w:rsid w:val="007817A6"/>
    <w:rsid w:val="00781922"/>
    <w:rsid w:val="00781ACB"/>
    <w:rsid w:val="007834BC"/>
    <w:rsid w:val="0078488C"/>
    <w:rsid w:val="007849CC"/>
    <w:rsid w:val="00784D00"/>
    <w:rsid w:val="0078745B"/>
    <w:rsid w:val="00787C9A"/>
    <w:rsid w:val="00787F20"/>
    <w:rsid w:val="00790095"/>
    <w:rsid w:val="0079047F"/>
    <w:rsid w:val="007905D2"/>
    <w:rsid w:val="00791215"/>
    <w:rsid w:val="00791A3D"/>
    <w:rsid w:val="00792ED4"/>
    <w:rsid w:val="00793278"/>
    <w:rsid w:val="00793ABF"/>
    <w:rsid w:val="0079419A"/>
    <w:rsid w:val="007965ED"/>
    <w:rsid w:val="00796850"/>
    <w:rsid w:val="00796CBD"/>
    <w:rsid w:val="00796CD6"/>
    <w:rsid w:val="00797B51"/>
    <w:rsid w:val="007A0482"/>
    <w:rsid w:val="007A0F11"/>
    <w:rsid w:val="007A13B9"/>
    <w:rsid w:val="007A3E9E"/>
    <w:rsid w:val="007A5CC8"/>
    <w:rsid w:val="007A65F1"/>
    <w:rsid w:val="007A6FAC"/>
    <w:rsid w:val="007A7802"/>
    <w:rsid w:val="007A7D5B"/>
    <w:rsid w:val="007B0D5B"/>
    <w:rsid w:val="007B170D"/>
    <w:rsid w:val="007B3E17"/>
    <w:rsid w:val="007B517B"/>
    <w:rsid w:val="007B6865"/>
    <w:rsid w:val="007B7F57"/>
    <w:rsid w:val="007C1499"/>
    <w:rsid w:val="007C1CFA"/>
    <w:rsid w:val="007C2F72"/>
    <w:rsid w:val="007C35B0"/>
    <w:rsid w:val="007C6902"/>
    <w:rsid w:val="007D121E"/>
    <w:rsid w:val="007D162A"/>
    <w:rsid w:val="007D206D"/>
    <w:rsid w:val="007D2DD6"/>
    <w:rsid w:val="007D3D63"/>
    <w:rsid w:val="007D3DF3"/>
    <w:rsid w:val="007D4B12"/>
    <w:rsid w:val="007D4B3E"/>
    <w:rsid w:val="007D50BA"/>
    <w:rsid w:val="007D5B5B"/>
    <w:rsid w:val="007D6830"/>
    <w:rsid w:val="007D72A7"/>
    <w:rsid w:val="007D743D"/>
    <w:rsid w:val="007D7B3E"/>
    <w:rsid w:val="007E0FDC"/>
    <w:rsid w:val="007E12E3"/>
    <w:rsid w:val="007E179F"/>
    <w:rsid w:val="007E18F0"/>
    <w:rsid w:val="007E1FF1"/>
    <w:rsid w:val="007E2A10"/>
    <w:rsid w:val="007E375A"/>
    <w:rsid w:val="007E433F"/>
    <w:rsid w:val="007E48A1"/>
    <w:rsid w:val="007E5758"/>
    <w:rsid w:val="007F0AE4"/>
    <w:rsid w:val="007F16BB"/>
    <w:rsid w:val="007F1E26"/>
    <w:rsid w:val="007F206B"/>
    <w:rsid w:val="007F2FA9"/>
    <w:rsid w:val="007F38AA"/>
    <w:rsid w:val="007F3ED1"/>
    <w:rsid w:val="007F42A4"/>
    <w:rsid w:val="007F457B"/>
    <w:rsid w:val="007F464D"/>
    <w:rsid w:val="007F4ACD"/>
    <w:rsid w:val="007F5234"/>
    <w:rsid w:val="007F53AF"/>
    <w:rsid w:val="007F558F"/>
    <w:rsid w:val="007F577F"/>
    <w:rsid w:val="007F5F5B"/>
    <w:rsid w:val="007F682E"/>
    <w:rsid w:val="008008F3"/>
    <w:rsid w:val="008017DA"/>
    <w:rsid w:val="00801B52"/>
    <w:rsid w:val="00801BD3"/>
    <w:rsid w:val="00802B37"/>
    <w:rsid w:val="00803B20"/>
    <w:rsid w:val="0080449C"/>
    <w:rsid w:val="0080483A"/>
    <w:rsid w:val="00805563"/>
    <w:rsid w:val="00810AF9"/>
    <w:rsid w:val="00810BF0"/>
    <w:rsid w:val="008110AE"/>
    <w:rsid w:val="00811E6D"/>
    <w:rsid w:val="008146CB"/>
    <w:rsid w:val="00816B8D"/>
    <w:rsid w:val="00816F9F"/>
    <w:rsid w:val="008173BC"/>
    <w:rsid w:val="008179DF"/>
    <w:rsid w:val="00820432"/>
    <w:rsid w:val="00820B6F"/>
    <w:rsid w:val="008214AF"/>
    <w:rsid w:val="00821979"/>
    <w:rsid w:val="00821C3A"/>
    <w:rsid w:val="00824DA3"/>
    <w:rsid w:val="0082685D"/>
    <w:rsid w:val="00826FB2"/>
    <w:rsid w:val="00830DFF"/>
    <w:rsid w:val="008322E2"/>
    <w:rsid w:val="00832643"/>
    <w:rsid w:val="00832CD9"/>
    <w:rsid w:val="00833771"/>
    <w:rsid w:val="00834196"/>
    <w:rsid w:val="008343C6"/>
    <w:rsid w:val="00834D40"/>
    <w:rsid w:val="0083522A"/>
    <w:rsid w:val="00836E1F"/>
    <w:rsid w:val="00837446"/>
    <w:rsid w:val="00837F8D"/>
    <w:rsid w:val="00840F75"/>
    <w:rsid w:val="008443D0"/>
    <w:rsid w:val="00844555"/>
    <w:rsid w:val="00845576"/>
    <w:rsid w:val="0084582D"/>
    <w:rsid w:val="00845C07"/>
    <w:rsid w:val="00845CC3"/>
    <w:rsid w:val="00847A13"/>
    <w:rsid w:val="00850522"/>
    <w:rsid w:val="00850753"/>
    <w:rsid w:val="008514FD"/>
    <w:rsid w:val="00851561"/>
    <w:rsid w:val="0085277B"/>
    <w:rsid w:val="00853526"/>
    <w:rsid w:val="008557D4"/>
    <w:rsid w:val="00855CC0"/>
    <w:rsid w:val="00855F4E"/>
    <w:rsid w:val="00857325"/>
    <w:rsid w:val="00857A56"/>
    <w:rsid w:val="00857C4C"/>
    <w:rsid w:val="008601EF"/>
    <w:rsid w:val="008608FB"/>
    <w:rsid w:val="00862A0E"/>
    <w:rsid w:val="00862CC8"/>
    <w:rsid w:val="00862FBD"/>
    <w:rsid w:val="0086316A"/>
    <w:rsid w:val="00863A52"/>
    <w:rsid w:val="00863A69"/>
    <w:rsid w:val="0086497F"/>
    <w:rsid w:val="008678D2"/>
    <w:rsid w:val="00872741"/>
    <w:rsid w:val="00872830"/>
    <w:rsid w:val="00872C1F"/>
    <w:rsid w:val="00872EE4"/>
    <w:rsid w:val="00874ECB"/>
    <w:rsid w:val="0087525F"/>
    <w:rsid w:val="00875AC0"/>
    <w:rsid w:val="00876A68"/>
    <w:rsid w:val="00876ACB"/>
    <w:rsid w:val="00876D16"/>
    <w:rsid w:val="00877A94"/>
    <w:rsid w:val="00877CB2"/>
    <w:rsid w:val="00880C9D"/>
    <w:rsid w:val="008817C6"/>
    <w:rsid w:val="0088222F"/>
    <w:rsid w:val="00883D8F"/>
    <w:rsid w:val="00885F17"/>
    <w:rsid w:val="00886E76"/>
    <w:rsid w:val="008902D4"/>
    <w:rsid w:val="00890D48"/>
    <w:rsid w:val="008914D1"/>
    <w:rsid w:val="00893124"/>
    <w:rsid w:val="00893B99"/>
    <w:rsid w:val="00894080"/>
    <w:rsid w:val="00894E25"/>
    <w:rsid w:val="00894FA3"/>
    <w:rsid w:val="00896A9D"/>
    <w:rsid w:val="0089708D"/>
    <w:rsid w:val="0089730F"/>
    <w:rsid w:val="00897364"/>
    <w:rsid w:val="0089751A"/>
    <w:rsid w:val="00897D59"/>
    <w:rsid w:val="00897E46"/>
    <w:rsid w:val="008A01B8"/>
    <w:rsid w:val="008A17A2"/>
    <w:rsid w:val="008A1A84"/>
    <w:rsid w:val="008A1E52"/>
    <w:rsid w:val="008A2AC0"/>
    <w:rsid w:val="008A7416"/>
    <w:rsid w:val="008A7595"/>
    <w:rsid w:val="008A7D33"/>
    <w:rsid w:val="008A7D83"/>
    <w:rsid w:val="008B0095"/>
    <w:rsid w:val="008B108D"/>
    <w:rsid w:val="008B10F6"/>
    <w:rsid w:val="008B2B43"/>
    <w:rsid w:val="008B2B4E"/>
    <w:rsid w:val="008B33B3"/>
    <w:rsid w:val="008B43EE"/>
    <w:rsid w:val="008B4B05"/>
    <w:rsid w:val="008B5228"/>
    <w:rsid w:val="008B5522"/>
    <w:rsid w:val="008B638D"/>
    <w:rsid w:val="008C02B5"/>
    <w:rsid w:val="008C0CA2"/>
    <w:rsid w:val="008C0CEB"/>
    <w:rsid w:val="008C1618"/>
    <w:rsid w:val="008C1F29"/>
    <w:rsid w:val="008C2F3B"/>
    <w:rsid w:val="008C3140"/>
    <w:rsid w:val="008C390E"/>
    <w:rsid w:val="008C51B4"/>
    <w:rsid w:val="008C5A50"/>
    <w:rsid w:val="008C71B4"/>
    <w:rsid w:val="008C7561"/>
    <w:rsid w:val="008D374A"/>
    <w:rsid w:val="008D5D46"/>
    <w:rsid w:val="008D78B7"/>
    <w:rsid w:val="008D7D8B"/>
    <w:rsid w:val="008E300D"/>
    <w:rsid w:val="008E3483"/>
    <w:rsid w:val="008E4D1D"/>
    <w:rsid w:val="008E55A3"/>
    <w:rsid w:val="008E5DAC"/>
    <w:rsid w:val="008E64E9"/>
    <w:rsid w:val="008E66AC"/>
    <w:rsid w:val="008F1687"/>
    <w:rsid w:val="008F16DB"/>
    <w:rsid w:val="008F1882"/>
    <w:rsid w:val="008F2B63"/>
    <w:rsid w:val="008F4A15"/>
    <w:rsid w:val="008F4AFA"/>
    <w:rsid w:val="008F5128"/>
    <w:rsid w:val="008F5F7B"/>
    <w:rsid w:val="008F662D"/>
    <w:rsid w:val="008F6E1F"/>
    <w:rsid w:val="008F7AAE"/>
    <w:rsid w:val="008F7CAC"/>
    <w:rsid w:val="009008F6"/>
    <w:rsid w:val="009010F8"/>
    <w:rsid w:val="00901CA4"/>
    <w:rsid w:val="009020E3"/>
    <w:rsid w:val="0090243A"/>
    <w:rsid w:val="00902465"/>
    <w:rsid w:val="009029C4"/>
    <w:rsid w:val="00903B81"/>
    <w:rsid w:val="00903E21"/>
    <w:rsid w:val="00904B89"/>
    <w:rsid w:val="00906897"/>
    <w:rsid w:val="00906A64"/>
    <w:rsid w:val="0091178C"/>
    <w:rsid w:val="00915C6F"/>
    <w:rsid w:val="0091722F"/>
    <w:rsid w:val="00917699"/>
    <w:rsid w:val="0091773D"/>
    <w:rsid w:val="00917ADB"/>
    <w:rsid w:val="00920705"/>
    <w:rsid w:val="00921264"/>
    <w:rsid w:val="00921294"/>
    <w:rsid w:val="009217AC"/>
    <w:rsid w:val="00922315"/>
    <w:rsid w:val="00922BD3"/>
    <w:rsid w:val="00922F6F"/>
    <w:rsid w:val="009245A1"/>
    <w:rsid w:val="00924D9C"/>
    <w:rsid w:val="00926DAC"/>
    <w:rsid w:val="0093061F"/>
    <w:rsid w:val="00931C2C"/>
    <w:rsid w:val="00931E31"/>
    <w:rsid w:val="00934242"/>
    <w:rsid w:val="00934498"/>
    <w:rsid w:val="0093665B"/>
    <w:rsid w:val="00936731"/>
    <w:rsid w:val="00936F13"/>
    <w:rsid w:val="00937958"/>
    <w:rsid w:val="00941131"/>
    <w:rsid w:val="00941205"/>
    <w:rsid w:val="00941AB2"/>
    <w:rsid w:val="00942605"/>
    <w:rsid w:val="00943CA3"/>
    <w:rsid w:val="009459E5"/>
    <w:rsid w:val="00946ADE"/>
    <w:rsid w:val="00947378"/>
    <w:rsid w:val="00947F49"/>
    <w:rsid w:val="00951246"/>
    <w:rsid w:val="00952224"/>
    <w:rsid w:val="009525C3"/>
    <w:rsid w:val="00952CA4"/>
    <w:rsid w:val="00953CB3"/>
    <w:rsid w:val="0095447C"/>
    <w:rsid w:val="00954C4E"/>
    <w:rsid w:val="009550F7"/>
    <w:rsid w:val="00956226"/>
    <w:rsid w:val="0095676F"/>
    <w:rsid w:val="0095744F"/>
    <w:rsid w:val="00961184"/>
    <w:rsid w:val="00962608"/>
    <w:rsid w:val="00962F5F"/>
    <w:rsid w:val="0096337D"/>
    <w:rsid w:val="00963CFE"/>
    <w:rsid w:val="0096414B"/>
    <w:rsid w:val="009641FA"/>
    <w:rsid w:val="00965B54"/>
    <w:rsid w:val="00965E3F"/>
    <w:rsid w:val="00965F92"/>
    <w:rsid w:val="00966067"/>
    <w:rsid w:val="00967068"/>
    <w:rsid w:val="0096734C"/>
    <w:rsid w:val="00970164"/>
    <w:rsid w:val="009704F9"/>
    <w:rsid w:val="00970DC6"/>
    <w:rsid w:val="00973ABF"/>
    <w:rsid w:val="009741E0"/>
    <w:rsid w:val="009742A5"/>
    <w:rsid w:val="00974451"/>
    <w:rsid w:val="00974679"/>
    <w:rsid w:val="009753D2"/>
    <w:rsid w:val="00975E9E"/>
    <w:rsid w:val="00977A77"/>
    <w:rsid w:val="00981C46"/>
    <w:rsid w:val="009821E1"/>
    <w:rsid w:val="00982283"/>
    <w:rsid w:val="00982584"/>
    <w:rsid w:val="00983D2B"/>
    <w:rsid w:val="00984287"/>
    <w:rsid w:val="00985275"/>
    <w:rsid w:val="00985E6A"/>
    <w:rsid w:val="00986DD6"/>
    <w:rsid w:val="009876F9"/>
    <w:rsid w:val="00987C3C"/>
    <w:rsid w:val="009909F4"/>
    <w:rsid w:val="0099225C"/>
    <w:rsid w:val="009932E5"/>
    <w:rsid w:val="00993E5B"/>
    <w:rsid w:val="00994D97"/>
    <w:rsid w:val="009958D8"/>
    <w:rsid w:val="009965B6"/>
    <w:rsid w:val="0099702C"/>
    <w:rsid w:val="009A0231"/>
    <w:rsid w:val="009A052F"/>
    <w:rsid w:val="009A0A02"/>
    <w:rsid w:val="009A0E37"/>
    <w:rsid w:val="009A0F74"/>
    <w:rsid w:val="009A22B8"/>
    <w:rsid w:val="009A23E9"/>
    <w:rsid w:val="009A2F4E"/>
    <w:rsid w:val="009A34B0"/>
    <w:rsid w:val="009A35DB"/>
    <w:rsid w:val="009A3C66"/>
    <w:rsid w:val="009A5480"/>
    <w:rsid w:val="009A632B"/>
    <w:rsid w:val="009A64B1"/>
    <w:rsid w:val="009B0BAC"/>
    <w:rsid w:val="009B16E4"/>
    <w:rsid w:val="009B1BC4"/>
    <w:rsid w:val="009B216A"/>
    <w:rsid w:val="009B29FF"/>
    <w:rsid w:val="009B42C4"/>
    <w:rsid w:val="009B4E0C"/>
    <w:rsid w:val="009B4F1F"/>
    <w:rsid w:val="009B5091"/>
    <w:rsid w:val="009B7FCF"/>
    <w:rsid w:val="009C0308"/>
    <w:rsid w:val="009C2772"/>
    <w:rsid w:val="009C2A12"/>
    <w:rsid w:val="009C4495"/>
    <w:rsid w:val="009C4928"/>
    <w:rsid w:val="009C4EC5"/>
    <w:rsid w:val="009C5009"/>
    <w:rsid w:val="009C59B6"/>
    <w:rsid w:val="009C6DE1"/>
    <w:rsid w:val="009C72DB"/>
    <w:rsid w:val="009C7909"/>
    <w:rsid w:val="009C7D1C"/>
    <w:rsid w:val="009D03DC"/>
    <w:rsid w:val="009D19CB"/>
    <w:rsid w:val="009D1F99"/>
    <w:rsid w:val="009D2433"/>
    <w:rsid w:val="009D38C7"/>
    <w:rsid w:val="009D473E"/>
    <w:rsid w:val="009D487E"/>
    <w:rsid w:val="009D4A53"/>
    <w:rsid w:val="009D4F0B"/>
    <w:rsid w:val="009D63B8"/>
    <w:rsid w:val="009D7293"/>
    <w:rsid w:val="009D744F"/>
    <w:rsid w:val="009D7650"/>
    <w:rsid w:val="009D765D"/>
    <w:rsid w:val="009D794C"/>
    <w:rsid w:val="009D7DC6"/>
    <w:rsid w:val="009E056E"/>
    <w:rsid w:val="009E0978"/>
    <w:rsid w:val="009E0A33"/>
    <w:rsid w:val="009E0BCF"/>
    <w:rsid w:val="009E11E7"/>
    <w:rsid w:val="009E18CF"/>
    <w:rsid w:val="009E1E65"/>
    <w:rsid w:val="009E2E10"/>
    <w:rsid w:val="009E37BD"/>
    <w:rsid w:val="009E3E8D"/>
    <w:rsid w:val="009E4B0D"/>
    <w:rsid w:val="009E4ED7"/>
    <w:rsid w:val="009E5B4C"/>
    <w:rsid w:val="009E61D8"/>
    <w:rsid w:val="009E63C5"/>
    <w:rsid w:val="009E7938"/>
    <w:rsid w:val="009F00E9"/>
    <w:rsid w:val="009F0ED9"/>
    <w:rsid w:val="009F0FDC"/>
    <w:rsid w:val="009F1149"/>
    <w:rsid w:val="009F179E"/>
    <w:rsid w:val="009F1A18"/>
    <w:rsid w:val="009F298F"/>
    <w:rsid w:val="009F35A8"/>
    <w:rsid w:val="009F3644"/>
    <w:rsid w:val="009F3F31"/>
    <w:rsid w:val="009F44A5"/>
    <w:rsid w:val="009F49C0"/>
    <w:rsid w:val="009F54B8"/>
    <w:rsid w:val="009F59FA"/>
    <w:rsid w:val="00A00C62"/>
    <w:rsid w:val="00A00C81"/>
    <w:rsid w:val="00A01237"/>
    <w:rsid w:val="00A01BD5"/>
    <w:rsid w:val="00A032A2"/>
    <w:rsid w:val="00A04957"/>
    <w:rsid w:val="00A04B58"/>
    <w:rsid w:val="00A05612"/>
    <w:rsid w:val="00A059C0"/>
    <w:rsid w:val="00A05ADB"/>
    <w:rsid w:val="00A05B48"/>
    <w:rsid w:val="00A06016"/>
    <w:rsid w:val="00A06313"/>
    <w:rsid w:val="00A101F5"/>
    <w:rsid w:val="00A102FA"/>
    <w:rsid w:val="00A1042B"/>
    <w:rsid w:val="00A11012"/>
    <w:rsid w:val="00A1151B"/>
    <w:rsid w:val="00A11778"/>
    <w:rsid w:val="00A12428"/>
    <w:rsid w:val="00A12DBE"/>
    <w:rsid w:val="00A134AB"/>
    <w:rsid w:val="00A13FC1"/>
    <w:rsid w:val="00A148A9"/>
    <w:rsid w:val="00A160D0"/>
    <w:rsid w:val="00A16328"/>
    <w:rsid w:val="00A16671"/>
    <w:rsid w:val="00A16D50"/>
    <w:rsid w:val="00A212A1"/>
    <w:rsid w:val="00A21FA7"/>
    <w:rsid w:val="00A235D6"/>
    <w:rsid w:val="00A23EA7"/>
    <w:rsid w:val="00A2429B"/>
    <w:rsid w:val="00A24A20"/>
    <w:rsid w:val="00A272A5"/>
    <w:rsid w:val="00A2772D"/>
    <w:rsid w:val="00A30B77"/>
    <w:rsid w:val="00A31984"/>
    <w:rsid w:val="00A32B25"/>
    <w:rsid w:val="00A33B7E"/>
    <w:rsid w:val="00A342DB"/>
    <w:rsid w:val="00A3449A"/>
    <w:rsid w:val="00A359F8"/>
    <w:rsid w:val="00A35D9E"/>
    <w:rsid w:val="00A36596"/>
    <w:rsid w:val="00A36958"/>
    <w:rsid w:val="00A4039C"/>
    <w:rsid w:val="00A40C78"/>
    <w:rsid w:val="00A41A48"/>
    <w:rsid w:val="00A41D76"/>
    <w:rsid w:val="00A43B16"/>
    <w:rsid w:val="00A43C44"/>
    <w:rsid w:val="00A44599"/>
    <w:rsid w:val="00A45357"/>
    <w:rsid w:val="00A45587"/>
    <w:rsid w:val="00A45866"/>
    <w:rsid w:val="00A46CB7"/>
    <w:rsid w:val="00A47853"/>
    <w:rsid w:val="00A47A7D"/>
    <w:rsid w:val="00A50682"/>
    <w:rsid w:val="00A51050"/>
    <w:rsid w:val="00A51CB8"/>
    <w:rsid w:val="00A52408"/>
    <w:rsid w:val="00A52D09"/>
    <w:rsid w:val="00A53E15"/>
    <w:rsid w:val="00A5591C"/>
    <w:rsid w:val="00A55C98"/>
    <w:rsid w:val="00A56121"/>
    <w:rsid w:val="00A5658E"/>
    <w:rsid w:val="00A57CAA"/>
    <w:rsid w:val="00A57E4C"/>
    <w:rsid w:val="00A60E83"/>
    <w:rsid w:val="00A6118A"/>
    <w:rsid w:val="00A6292B"/>
    <w:rsid w:val="00A641FF"/>
    <w:rsid w:val="00A6424D"/>
    <w:rsid w:val="00A64584"/>
    <w:rsid w:val="00A64669"/>
    <w:rsid w:val="00A65509"/>
    <w:rsid w:val="00A659F1"/>
    <w:rsid w:val="00A65B27"/>
    <w:rsid w:val="00A6623E"/>
    <w:rsid w:val="00A6627C"/>
    <w:rsid w:val="00A6737C"/>
    <w:rsid w:val="00A6744E"/>
    <w:rsid w:val="00A67CAC"/>
    <w:rsid w:val="00A70425"/>
    <w:rsid w:val="00A72172"/>
    <w:rsid w:val="00A722F0"/>
    <w:rsid w:val="00A73292"/>
    <w:rsid w:val="00A7473E"/>
    <w:rsid w:val="00A75659"/>
    <w:rsid w:val="00A76430"/>
    <w:rsid w:val="00A76EEC"/>
    <w:rsid w:val="00A76F9B"/>
    <w:rsid w:val="00A77186"/>
    <w:rsid w:val="00A772EF"/>
    <w:rsid w:val="00A77355"/>
    <w:rsid w:val="00A77870"/>
    <w:rsid w:val="00A77D22"/>
    <w:rsid w:val="00A82B77"/>
    <w:rsid w:val="00A82B98"/>
    <w:rsid w:val="00A84371"/>
    <w:rsid w:val="00A84500"/>
    <w:rsid w:val="00A84BD1"/>
    <w:rsid w:val="00A851F5"/>
    <w:rsid w:val="00A85A7A"/>
    <w:rsid w:val="00A9042C"/>
    <w:rsid w:val="00A90643"/>
    <w:rsid w:val="00A91D9B"/>
    <w:rsid w:val="00A92DB1"/>
    <w:rsid w:val="00A932E0"/>
    <w:rsid w:val="00A93F5A"/>
    <w:rsid w:val="00A94D65"/>
    <w:rsid w:val="00A94D9A"/>
    <w:rsid w:val="00A95334"/>
    <w:rsid w:val="00A95919"/>
    <w:rsid w:val="00A9595A"/>
    <w:rsid w:val="00A96319"/>
    <w:rsid w:val="00A963FB"/>
    <w:rsid w:val="00A964C8"/>
    <w:rsid w:val="00A96748"/>
    <w:rsid w:val="00A96827"/>
    <w:rsid w:val="00A96853"/>
    <w:rsid w:val="00A97DF9"/>
    <w:rsid w:val="00A97F0A"/>
    <w:rsid w:val="00AA03DA"/>
    <w:rsid w:val="00AA0B7D"/>
    <w:rsid w:val="00AA1235"/>
    <w:rsid w:val="00AA3E55"/>
    <w:rsid w:val="00AA451E"/>
    <w:rsid w:val="00AA4FB9"/>
    <w:rsid w:val="00AA53CA"/>
    <w:rsid w:val="00AA6254"/>
    <w:rsid w:val="00AA62F6"/>
    <w:rsid w:val="00AA74E1"/>
    <w:rsid w:val="00AA7540"/>
    <w:rsid w:val="00AB0BA3"/>
    <w:rsid w:val="00AB108B"/>
    <w:rsid w:val="00AB1172"/>
    <w:rsid w:val="00AB2047"/>
    <w:rsid w:val="00AB26F6"/>
    <w:rsid w:val="00AB4BAE"/>
    <w:rsid w:val="00AB5A4D"/>
    <w:rsid w:val="00AB6457"/>
    <w:rsid w:val="00AB66D4"/>
    <w:rsid w:val="00AB752A"/>
    <w:rsid w:val="00AC0044"/>
    <w:rsid w:val="00AC04BB"/>
    <w:rsid w:val="00AC1E06"/>
    <w:rsid w:val="00AC4D22"/>
    <w:rsid w:val="00AC4DA8"/>
    <w:rsid w:val="00AC51F5"/>
    <w:rsid w:val="00AC543A"/>
    <w:rsid w:val="00AC5ACF"/>
    <w:rsid w:val="00AC641B"/>
    <w:rsid w:val="00AC7111"/>
    <w:rsid w:val="00AC78AA"/>
    <w:rsid w:val="00AC7E7D"/>
    <w:rsid w:val="00AC7E84"/>
    <w:rsid w:val="00AD0099"/>
    <w:rsid w:val="00AD0D04"/>
    <w:rsid w:val="00AD15D1"/>
    <w:rsid w:val="00AD17D9"/>
    <w:rsid w:val="00AD206C"/>
    <w:rsid w:val="00AD22D1"/>
    <w:rsid w:val="00AD2577"/>
    <w:rsid w:val="00AD29FD"/>
    <w:rsid w:val="00AD3904"/>
    <w:rsid w:val="00AD3B01"/>
    <w:rsid w:val="00AD451E"/>
    <w:rsid w:val="00AD4C38"/>
    <w:rsid w:val="00AD4DEE"/>
    <w:rsid w:val="00AD6874"/>
    <w:rsid w:val="00AD6EC0"/>
    <w:rsid w:val="00AD6F0D"/>
    <w:rsid w:val="00AD6FB6"/>
    <w:rsid w:val="00AD7038"/>
    <w:rsid w:val="00AE071E"/>
    <w:rsid w:val="00AE2935"/>
    <w:rsid w:val="00AE2F09"/>
    <w:rsid w:val="00AE31CA"/>
    <w:rsid w:val="00AE3445"/>
    <w:rsid w:val="00AE3812"/>
    <w:rsid w:val="00AE4011"/>
    <w:rsid w:val="00AE434E"/>
    <w:rsid w:val="00AE44D0"/>
    <w:rsid w:val="00AE522C"/>
    <w:rsid w:val="00AE6108"/>
    <w:rsid w:val="00AE63AA"/>
    <w:rsid w:val="00AE6557"/>
    <w:rsid w:val="00AE6983"/>
    <w:rsid w:val="00AE783B"/>
    <w:rsid w:val="00AF0A23"/>
    <w:rsid w:val="00AF167A"/>
    <w:rsid w:val="00AF1B9B"/>
    <w:rsid w:val="00AF1DE0"/>
    <w:rsid w:val="00AF1E0C"/>
    <w:rsid w:val="00AF1FAC"/>
    <w:rsid w:val="00AF2758"/>
    <w:rsid w:val="00AF29B7"/>
    <w:rsid w:val="00AF3FDE"/>
    <w:rsid w:val="00AF4617"/>
    <w:rsid w:val="00AF50B4"/>
    <w:rsid w:val="00AF5C41"/>
    <w:rsid w:val="00AF5CAF"/>
    <w:rsid w:val="00AF610E"/>
    <w:rsid w:val="00AF72AF"/>
    <w:rsid w:val="00AF7599"/>
    <w:rsid w:val="00B00641"/>
    <w:rsid w:val="00B00798"/>
    <w:rsid w:val="00B00FF9"/>
    <w:rsid w:val="00B01700"/>
    <w:rsid w:val="00B02094"/>
    <w:rsid w:val="00B02DB7"/>
    <w:rsid w:val="00B03A17"/>
    <w:rsid w:val="00B04360"/>
    <w:rsid w:val="00B04B76"/>
    <w:rsid w:val="00B05CCB"/>
    <w:rsid w:val="00B06688"/>
    <w:rsid w:val="00B06E5A"/>
    <w:rsid w:val="00B07A44"/>
    <w:rsid w:val="00B100D1"/>
    <w:rsid w:val="00B10576"/>
    <w:rsid w:val="00B10B84"/>
    <w:rsid w:val="00B10DCA"/>
    <w:rsid w:val="00B12DB6"/>
    <w:rsid w:val="00B1399C"/>
    <w:rsid w:val="00B144C0"/>
    <w:rsid w:val="00B14AFA"/>
    <w:rsid w:val="00B14CFB"/>
    <w:rsid w:val="00B14E71"/>
    <w:rsid w:val="00B20335"/>
    <w:rsid w:val="00B234AD"/>
    <w:rsid w:val="00B24934"/>
    <w:rsid w:val="00B25DC0"/>
    <w:rsid w:val="00B2651E"/>
    <w:rsid w:val="00B27FAA"/>
    <w:rsid w:val="00B3021C"/>
    <w:rsid w:val="00B3059A"/>
    <w:rsid w:val="00B307B3"/>
    <w:rsid w:val="00B30B97"/>
    <w:rsid w:val="00B31C07"/>
    <w:rsid w:val="00B3208A"/>
    <w:rsid w:val="00B33567"/>
    <w:rsid w:val="00B3403A"/>
    <w:rsid w:val="00B35643"/>
    <w:rsid w:val="00B36725"/>
    <w:rsid w:val="00B36B7C"/>
    <w:rsid w:val="00B37AD9"/>
    <w:rsid w:val="00B37BF3"/>
    <w:rsid w:val="00B4040F"/>
    <w:rsid w:val="00B4083A"/>
    <w:rsid w:val="00B414C3"/>
    <w:rsid w:val="00B41CD4"/>
    <w:rsid w:val="00B421AE"/>
    <w:rsid w:val="00B42CF4"/>
    <w:rsid w:val="00B43416"/>
    <w:rsid w:val="00B43961"/>
    <w:rsid w:val="00B43B4B"/>
    <w:rsid w:val="00B456EF"/>
    <w:rsid w:val="00B46772"/>
    <w:rsid w:val="00B468E9"/>
    <w:rsid w:val="00B47908"/>
    <w:rsid w:val="00B47B97"/>
    <w:rsid w:val="00B50A3D"/>
    <w:rsid w:val="00B5110A"/>
    <w:rsid w:val="00B515D7"/>
    <w:rsid w:val="00B52A50"/>
    <w:rsid w:val="00B53263"/>
    <w:rsid w:val="00B53EAE"/>
    <w:rsid w:val="00B54F84"/>
    <w:rsid w:val="00B55268"/>
    <w:rsid w:val="00B553EE"/>
    <w:rsid w:val="00B55E02"/>
    <w:rsid w:val="00B56080"/>
    <w:rsid w:val="00B56A5F"/>
    <w:rsid w:val="00B572D8"/>
    <w:rsid w:val="00B57CBD"/>
    <w:rsid w:val="00B6048F"/>
    <w:rsid w:val="00B609BB"/>
    <w:rsid w:val="00B60C83"/>
    <w:rsid w:val="00B60EA8"/>
    <w:rsid w:val="00B60F28"/>
    <w:rsid w:val="00B60FFB"/>
    <w:rsid w:val="00B6135E"/>
    <w:rsid w:val="00B62A61"/>
    <w:rsid w:val="00B63411"/>
    <w:rsid w:val="00B63D21"/>
    <w:rsid w:val="00B6406E"/>
    <w:rsid w:val="00B66C12"/>
    <w:rsid w:val="00B67498"/>
    <w:rsid w:val="00B70084"/>
    <w:rsid w:val="00B70673"/>
    <w:rsid w:val="00B70B23"/>
    <w:rsid w:val="00B70B45"/>
    <w:rsid w:val="00B72F38"/>
    <w:rsid w:val="00B73799"/>
    <w:rsid w:val="00B73EFB"/>
    <w:rsid w:val="00B743B8"/>
    <w:rsid w:val="00B74FEB"/>
    <w:rsid w:val="00B76A7A"/>
    <w:rsid w:val="00B774CD"/>
    <w:rsid w:val="00B775C1"/>
    <w:rsid w:val="00B77C69"/>
    <w:rsid w:val="00B810EC"/>
    <w:rsid w:val="00B811E1"/>
    <w:rsid w:val="00B81B52"/>
    <w:rsid w:val="00B81D10"/>
    <w:rsid w:val="00B82797"/>
    <w:rsid w:val="00B837A7"/>
    <w:rsid w:val="00B83D45"/>
    <w:rsid w:val="00B83D50"/>
    <w:rsid w:val="00B849F4"/>
    <w:rsid w:val="00B852FE"/>
    <w:rsid w:val="00B85C20"/>
    <w:rsid w:val="00B86DE2"/>
    <w:rsid w:val="00B86FAB"/>
    <w:rsid w:val="00B87176"/>
    <w:rsid w:val="00B873B0"/>
    <w:rsid w:val="00B8746C"/>
    <w:rsid w:val="00B87EFB"/>
    <w:rsid w:val="00B90CC9"/>
    <w:rsid w:val="00B90DF3"/>
    <w:rsid w:val="00B91682"/>
    <w:rsid w:val="00B9194D"/>
    <w:rsid w:val="00B9220A"/>
    <w:rsid w:val="00B932EE"/>
    <w:rsid w:val="00B93B0A"/>
    <w:rsid w:val="00B93E3B"/>
    <w:rsid w:val="00B945EF"/>
    <w:rsid w:val="00B9586E"/>
    <w:rsid w:val="00B95BC2"/>
    <w:rsid w:val="00B9628D"/>
    <w:rsid w:val="00B96F03"/>
    <w:rsid w:val="00B9756C"/>
    <w:rsid w:val="00BA025D"/>
    <w:rsid w:val="00BA0AE5"/>
    <w:rsid w:val="00BA142F"/>
    <w:rsid w:val="00BA318C"/>
    <w:rsid w:val="00BA32A2"/>
    <w:rsid w:val="00BA3997"/>
    <w:rsid w:val="00BA41F0"/>
    <w:rsid w:val="00BA4BF8"/>
    <w:rsid w:val="00BA5A0F"/>
    <w:rsid w:val="00BA6096"/>
    <w:rsid w:val="00BA614C"/>
    <w:rsid w:val="00BA62B6"/>
    <w:rsid w:val="00BA652B"/>
    <w:rsid w:val="00BA7569"/>
    <w:rsid w:val="00BB034B"/>
    <w:rsid w:val="00BB05BE"/>
    <w:rsid w:val="00BB0E27"/>
    <w:rsid w:val="00BB130A"/>
    <w:rsid w:val="00BB1548"/>
    <w:rsid w:val="00BB1DB3"/>
    <w:rsid w:val="00BB1EEC"/>
    <w:rsid w:val="00BB2640"/>
    <w:rsid w:val="00BB35CE"/>
    <w:rsid w:val="00BB3680"/>
    <w:rsid w:val="00BB55D5"/>
    <w:rsid w:val="00BB5F78"/>
    <w:rsid w:val="00BB62B6"/>
    <w:rsid w:val="00BC0617"/>
    <w:rsid w:val="00BC06D5"/>
    <w:rsid w:val="00BC194E"/>
    <w:rsid w:val="00BC23AD"/>
    <w:rsid w:val="00BC23D1"/>
    <w:rsid w:val="00BC258A"/>
    <w:rsid w:val="00BC425F"/>
    <w:rsid w:val="00BC4BE7"/>
    <w:rsid w:val="00BC71AE"/>
    <w:rsid w:val="00BC76EC"/>
    <w:rsid w:val="00BC7EA9"/>
    <w:rsid w:val="00BD041D"/>
    <w:rsid w:val="00BD1508"/>
    <w:rsid w:val="00BD162A"/>
    <w:rsid w:val="00BD1AF3"/>
    <w:rsid w:val="00BD2222"/>
    <w:rsid w:val="00BD2A6F"/>
    <w:rsid w:val="00BD2CA1"/>
    <w:rsid w:val="00BD2DDB"/>
    <w:rsid w:val="00BD2FA3"/>
    <w:rsid w:val="00BD46D9"/>
    <w:rsid w:val="00BD492B"/>
    <w:rsid w:val="00BD49F6"/>
    <w:rsid w:val="00BD5342"/>
    <w:rsid w:val="00BD5E4D"/>
    <w:rsid w:val="00BD69F6"/>
    <w:rsid w:val="00BD6E59"/>
    <w:rsid w:val="00BE27D9"/>
    <w:rsid w:val="00BE51ED"/>
    <w:rsid w:val="00BE5BF1"/>
    <w:rsid w:val="00BE6C84"/>
    <w:rsid w:val="00BE792C"/>
    <w:rsid w:val="00BE7A3D"/>
    <w:rsid w:val="00BF1207"/>
    <w:rsid w:val="00BF14CE"/>
    <w:rsid w:val="00BF41CE"/>
    <w:rsid w:val="00BF4FD8"/>
    <w:rsid w:val="00BF54B8"/>
    <w:rsid w:val="00BF57FD"/>
    <w:rsid w:val="00BF5883"/>
    <w:rsid w:val="00BF688D"/>
    <w:rsid w:val="00C001D7"/>
    <w:rsid w:val="00C002B9"/>
    <w:rsid w:val="00C00546"/>
    <w:rsid w:val="00C008D4"/>
    <w:rsid w:val="00C010A5"/>
    <w:rsid w:val="00C011C4"/>
    <w:rsid w:val="00C01CD6"/>
    <w:rsid w:val="00C032EC"/>
    <w:rsid w:val="00C03415"/>
    <w:rsid w:val="00C04AB4"/>
    <w:rsid w:val="00C04B28"/>
    <w:rsid w:val="00C05E4B"/>
    <w:rsid w:val="00C10BB4"/>
    <w:rsid w:val="00C10C6E"/>
    <w:rsid w:val="00C111B4"/>
    <w:rsid w:val="00C12FC2"/>
    <w:rsid w:val="00C13415"/>
    <w:rsid w:val="00C142A4"/>
    <w:rsid w:val="00C15D91"/>
    <w:rsid w:val="00C206CA"/>
    <w:rsid w:val="00C20952"/>
    <w:rsid w:val="00C21274"/>
    <w:rsid w:val="00C22403"/>
    <w:rsid w:val="00C22D9E"/>
    <w:rsid w:val="00C23C48"/>
    <w:rsid w:val="00C24025"/>
    <w:rsid w:val="00C2498A"/>
    <w:rsid w:val="00C24A9E"/>
    <w:rsid w:val="00C256DF"/>
    <w:rsid w:val="00C25888"/>
    <w:rsid w:val="00C262AA"/>
    <w:rsid w:val="00C268EE"/>
    <w:rsid w:val="00C26C1E"/>
    <w:rsid w:val="00C26CDE"/>
    <w:rsid w:val="00C3075B"/>
    <w:rsid w:val="00C3137B"/>
    <w:rsid w:val="00C318C1"/>
    <w:rsid w:val="00C31C3E"/>
    <w:rsid w:val="00C32601"/>
    <w:rsid w:val="00C33893"/>
    <w:rsid w:val="00C34951"/>
    <w:rsid w:val="00C36B77"/>
    <w:rsid w:val="00C36C24"/>
    <w:rsid w:val="00C3743C"/>
    <w:rsid w:val="00C4029C"/>
    <w:rsid w:val="00C40728"/>
    <w:rsid w:val="00C41364"/>
    <w:rsid w:val="00C41B60"/>
    <w:rsid w:val="00C42217"/>
    <w:rsid w:val="00C44435"/>
    <w:rsid w:val="00C4473C"/>
    <w:rsid w:val="00C44836"/>
    <w:rsid w:val="00C451D2"/>
    <w:rsid w:val="00C45A61"/>
    <w:rsid w:val="00C47936"/>
    <w:rsid w:val="00C51CA5"/>
    <w:rsid w:val="00C52D06"/>
    <w:rsid w:val="00C52EB4"/>
    <w:rsid w:val="00C52F65"/>
    <w:rsid w:val="00C5395F"/>
    <w:rsid w:val="00C544FF"/>
    <w:rsid w:val="00C54AE1"/>
    <w:rsid w:val="00C550C1"/>
    <w:rsid w:val="00C550E6"/>
    <w:rsid w:val="00C555A1"/>
    <w:rsid w:val="00C56588"/>
    <w:rsid w:val="00C57E8C"/>
    <w:rsid w:val="00C630AC"/>
    <w:rsid w:val="00C6310F"/>
    <w:rsid w:val="00C63F05"/>
    <w:rsid w:val="00C6428C"/>
    <w:rsid w:val="00C642B0"/>
    <w:rsid w:val="00C64428"/>
    <w:rsid w:val="00C65F19"/>
    <w:rsid w:val="00C66209"/>
    <w:rsid w:val="00C6711E"/>
    <w:rsid w:val="00C677B7"/>
    <w:rsid w:val="00C70158"/>
    <w:rsid w:val="00C70336"/>
    <w:rsid w:val="00C710A7"/>
    <w:rsid w:val="00C7132B"/>
    <w:rsid w:val="00C73974"/>
    <w:rsid w:val="00C73C1F"/>
    <w:rsid w:val="00C73EC1"/>
    <w:rsid w:val="00C73FA8"/>
    <w:rsid w:val="00C741BD"/>
    <w:rsid w:val="00C743C3"/>
    <w:rsid w:val="00C74487"/>
    <w:rsid w:val="00C77B86"/>
    <w:rsid w:val="00C77B98"/>
    <w:rsid w:val="00C77DD8"/>
    <w:rsid w:val="00C77E53"/>
    <w:rsid w:val="00C811B4"/>
    <w:rsid w:val="00C811BD"/>
    <w:rsid w:val="00C813E6"/>
    <w:rsid w:val="00C81708"/>
    <w:rsid w:val="00C81726"/>
    <w:rsid w:val="00C8222D"/>
    <w:rsid w:val="00C82556"/>
    <w:rsid w:val="00C8305E"/>
    <w:rsid w:val="00C83862"/>
    <w:rsid w:val="00C83E14"/>
    <w:rsid w:val="00C84164"/>
    <w:rsid w:val="00C84EFB"/>
    <w:rsid w:val="00C8534D"/>
    <w:rsid w:val="00C85D27"/>
    <w:rsid w:val="00C86345"/>
    <w:rsid w:val="00C87AEB"/>
    <w:rsid w:val="00C90D1E"/>
    <w:rsid w:val="00C90EFA"/>
    <w:rsid w:val="00C91ACC"/>
    <w:rsid w:val="00C93C1B"/>
    <w:rsid w:val="00C9519B"/>
    <w:rsid w:val="00C951CE"/>
    <w:rsid w:val="00C952CA"/>
    <w:rsid w:val="00C96B6B"/>
    <w:rsid w:val="00C9704D"/>
    <w:rsid w:val="00C9756F"/>
    <w:rsid w:val="00C97DFB"/>
    <w:rsid w:val="00CA0086"/>
    <w:rsid w:val="00CA0FB3"/>
    <w:rsid w:val="00CA1DD4"/>
    <w:rsid w:val="00CA20C9"/>
    <w:rsid w:val="00CA4125"/>
    <w:rsid w:val="00CA4342"/>
    <w:rsid w:val="00CA4597"/>
    <w:rsid w:val="00CA45E8"/>
    <w:rsid w:val="00CA69D4"/>
    <w:rsid w:val="00CA7E08"/>
    <w:rsid w:val="00CB16E4"/>
    <w:rsid w:val="00CB1FDD"/>
    <w:rsid w:val="00CB2868"/>
    <w:rsid w:val="00CB482B"/>
    <w:rsid w:val="00CB5B8F"/>
    <w:rsid w:val="00CB6174"/>
    <w:rsid w:val="00CB633B"/>
    <w:rsid w:val="00CB7CD1"/>
    <w:rsid w:val="00CC0BB1"/>
    <w:rsid w:val="00CC1809"/>
    <w:rsid w:val="00CC1F16"/>
    <w:rsid w:val="00CC3CED"/>
    <w:rsid w:val="00CC47DD"/>
    <w:rsid w:val="00CC47FC"/>
    <w:rsid w:val="00CC4A05"/>
    <w:rsid w:val="00CC4AE0"/>
    <w:rsid w:val="00CC4D3F"/>
    <w:rsid w:val="00CC57AB"/>
    <w:rsid w:val="00CC57FA"/>
    <w:rsid w:val="00CC5A3F"/>
    <w:rsid w:val="00CC5AD3"/>
    <w:rsid w:val="00CC65D4"/>
    <w:rsid w:val="00CC6AD3"/>
    <w:rsid w:val="00CC779D"/>
    <w:rsid w:val="00CC77F3"/>
    <w:rsid w:val="00CC7F0C"/>
    <w:rsid w:val="00CC7FA1"/>
    <w:rsid w:val="00CD0D12"/>
    <w:rsid w:val="00CD125A"/>
    <w:rsid w:val="00CD1629"/>
    <w:rsid w:val="00CD268A"/>
    <w:rsid w:val="00CD31C4"/>
    <w:rsid w:val="00CD3E52"/>
    <w:rsid w:val="00CD4A9F"/>
    <w:rsid w:val="00CD502C"/>
    <w:rsid w:val="00CD5438"/>
    <w:rsid w:val="00CD5B16"/>
    <w:rsid w:val="00CD5B19"/>
    <w:rsid w:val="00CD6781"/>
    <w:rsid w:val="00CD7BD1"/>
    <w:rsid w:val="00CD7DA8"/>
    <w:rsid w:val="00CE0064"/>
    <w:rsid w:val="00CE01EE"/>
    <w:rsid w:val="00CE029D"/>
    <w:rsid w:val="00CE03F3"/>
    <w:rsid w:val="00CE088C"/>
    <w:rsid w:val="00CE09DB"/>
    <w:rsid w:val="00CE0B9A"/>
    <w:rsid w:val="00CE1435"/>
    <w:rsid w:val="00CE16D2"/>
    <w:rsid w:val="00CE2E4B"/>
    <w:rsid w:val="00CE3A16"/>
    <w:rsid w:val="00CE44D4"/>
    <w:rsid w:val="00CE571E"/>
    <w:rsid w:val="00CE61B2"/>
    <w:rsid w:val="00CE78A5"/>
    <w:rsid w:val="00CF007C"/>
    <w:rsid w:val="00CF0444"/>
    <w:rsid w:val="00CF0F83"/>
    <w:rsid w:val="00CF369B"/>
    <w:rsid w:val="00CF4C37"/>
    <w:rsid w:val="00CF4C7F"/>
    <w:rsid w:val="00CF7ECD"/>
    <w:rsid w:val="00D00030"/>
    <w:rsid w:val="00D02434"/>
    <w:rsid w:val="00D02855"/>
    <w:rsid w:val="00D028FD"/>
    <w:rsid w:val="00D02D62"/>
    <w:rsid w:val="00D034BA"/>
    <w:rsid w:val="00D0373D"/>
    <w:rsid w:val="00D0448A"/>
    <w:rsid w:val="00D04A73"/>
    <w:rsid w:val="00D05032"/>
    <w:rsid w:val="00D055E7"/>
    <w:rsid w:val="00D05744"/>
    <w:rsid w:val="00D06252"/>
    <w:rsid w:val="00D0674A"/>
    <w:rsid w:val="00D0693F"/>
    <w:rsid w:val="00D073D4"/>
    <w:rsid w:val="00D105C4"/>
    <w:rsid w:val="00D109AD"/>
    <w:rsid w:val="00D10C27"/>
    <w:rsid w:val="00D110E2"/>
    <w:rsid w:val="00D1204B"/>
    <w:rsid w:val="00D12B60"/>
    <w:rsid w:val="00D12FE6"/>
    <w:rsid w:val="00D13DB0"/>
    <w:rsid w:val="00D1455B"/>
    <w:rsid w:val="00D14577"/>
    <w:rsid w:val="00D15BEF"/>
    <w:rsid w:val="00D165A8"/>
    <w:rsid w:val="00D169C8"/>
    <w:rsid w:val="00D16B2E"/>
    <w:rsid w:val="00D17939"/>
    <w:rsid w:val="00D20616"/>
    <w:rsid w:val="00D21D7B"/>
    <w:rsid w:val="00D21E08"/>
    <w:rsid w:val="00D231C3"/>
    <w:rsid w:val="00D23C2C"/>
    <w:rsid w:val="00D241CD"/>
    <w:rsid w:val="00D26F00"/>
    <w:rsid w:val="00D26F66"/>
    <w:rsid w:val="00D27974"/>
    <w:rsid w:val="00D306D7"/>
    <w:rsid w:val="00D316F9"/>
    <w:rsid w:val="00D319AC"/>
    <w:rsid w:val="00D319FE"/>
    <w:rsid w:val="00D32353"/>
    <w:rsid w:val="00D32E21"/>
    <w:rsid w:val="00D33F96"/>
    <w:rsid w:val="00D34164"/>
    <w:rsid w:val="00D347E0"/>
    <w:rsid w:val="00D35036"/>
    <w:rsid w:val="00D35B51"/>
    <w:rsid w:val="00D35E90"/>
    <w:rsid w:val="00D36804"/>
    <w:rsid w:val="00D405E3"/>
    <w:rsid w:val="00D407BE"/>
    <w:rsid w:val="00D413AA"/>
    <w:rsid w:val="00D41DF7"/>
    <w:rsid w:val="00D41E4A"/>
    <w:rsid w:val="00D42491"/>
    <w:rsid w:val="00D43A85"/>
    <w:rsid w:val="00D442AA"/>
    <w:rsid w:val="00D4780B"/>
    <w:rsid w:val="00D5026A"/>
    <w:rsid w:val="00D50621"/>
    <w:rsid w:val="00D51BD0"/>
    <w:rsid w:val="00D53CFF"/>
    <w:rsid w:val="00D5425A"/>
    <w:rsid w:val="00D57F25"/>
    <w:rsid w:val="00D6016E"/>
    <w:rsid w:val="00D604B2"/>
    <w:rsid w:val="00D610E0"/>
    <w:rsid w:val="00D616B7"/>
    <w:rsid w:val="00D61829"/>
    <w:rsid w:val="00D62217"/>
    <w:rsid w:val="00D634EC"/>
    <w:rsid w:val="00D64415"/>
    <w:rsid w:val="00D65C32"/>
    <w:rsid w:val="00D66B0B"/>
    <w:rsid w:val="00D67120"/>
    <w:rsid w:val="00D70360"/>
    <w:rsid w:val="00D703CE"/>
    <w:rsid w:val="00D71CD2"/>
    <w:rsid w:val="00D73419"/>
    <w:rsid w:val="00D76A65"/>
    <w:rsid w:val="00D76FDA"/>
    <w:rsid w:val="00D80473"/>
    <w:rsid w:val="00D80874"/>
    <w:rsid w:val="00D80FC7"/>
    <w:rsid w:val="00D820DA"/>
    <w:rsid w:val="00D83CCC"/>
    <w:rsid w:val="00D84D39"/>
    <w:rsid w:val="00D85310"/>
    <w:rsid w:val="00D86464"/>
    <w:rsid w:val="00D87A19"/>
    <w:rsid w:val="00D90555"/>
    <w:rsid w:val="00D90566"/>
    <w:rsid w:val="00D90D38"/>
    <w:rsid w:val="00D91094"/>
    <w:rsid w:val="00D9121C"/>
    <w:rsid w:val="00D91F56"/>
    <w:rsid w:val="00D9283C"/>
    <w:rsid w:val="00D94AAD"/>
    <w:rsid w:val="00D953EB"/>
    <w:rsid w:val="00D960F3"/>
    <w:rsid w:val="00D97DC4"/>
    <w:rsid w:val="00DA01AD"/>
    <w:rsid w:val="00DA07FD"/>
    <w:rsid w:val="00DA08CC"/>
    <w:rsid w:val="00DA13C7"/>
    <w:rsid w:val="00DA16E7"/>
    <w:rsid w:val="00DA2076"/>
    <w:rsid w:val="00DA2845"/>
    <w:rsid w:val="00DA285F"/>
    <w:rsid w:val="00DA28EE"/>
    <w:rsid w:val="00DA33D0"/>
    <w:rsid w:val="00DA3859"/>
    <w:rsid w:val="00DA3BE9"/>
    <w:rsid w:val="00DA4692"/>
    <w:rsid w:val="00DA653B"/>
    <w:rsid w:val="00DA686F"/>
    <w:rsid w:val="00DA723C"/>
    <w:rsid w:val="00DA75A6"/>
    <w:rsid w:val="00DA7CBB"/>
    <w:rsid w:val="00DA7DD5"/>
    <w:rsid w:val="00DB0E56"/>
    <w:rsid w:val="00DB0FA4"/>
    <w:rsid w:val="00DB1A5E"/>
    <w:rsid w:val="00DB2857"/>
    <w:rsid w:val="00DB3041"/>
    <w:rsid w:val="00DB4238"/>
    <w:rsid w:val="00DB5756"/>
    <w:rsid w:val="00DB581E"/>
    <w:rsid w:val="00DB6093"/>
    <w:rsid w:val="00DB6D0C"/>
    <w:rsid w:val="00DB6F66"/>
    <w:rsid w:val="00DB7BC2"/>
    <w:rsid w:val="00DC0981"/>
    <w:rsid w:val="00DC2072"/>
    <w:rsid w:val="00DC2176"/>
    <w:rsid w:val="00DC2216"/>
    <w:rsid w:val="00DC264D"/>
    <w:rsid w:val="00DC2B97"/>
    <w:rsid w:val="00DC3632"/>
    <w:rsid w:val="00DC3C60"/>
    <w:rsid w:val="00DC3E35"/>
    <w:rsid w:val="00DC4DF9"/>
    <w:rsid w:val="00DC5C42"/>
    <w:rsid w:val="00DC73FE"/>
    <w:rsid w:val="00DCAC9B"/>
    <w:rsid w:val="00DD06F0"/>
    <w:rsid w:val="00DD0730"/>
    <w:rsid w:val="00DD0CC2"/>
    <w:rsid w:val="00DD108B"/>
    <w:rsid w:val="00DD11B2"/>
    <w:rsid w:val="00DD1389"/>
    <w:rsid w:val="00DD1C35"/>
    <w:rsid w:val="00DD20A5"/>
    <w:rsid w:val="00DD25BB"/>
    <w:rsid w:val="00DD2DD7"/>
    <w:rsid w:val="00DD318A"/>
    <w:rsid w:val="00DD38E5"/>
    <w:rsid w:val="00DD5DBB"/>
    <w:rsid w:val="00DD5F6F"/>
    <w:rsid w:val="00DD6840"/>
    <w:rsid w:val="00DD722E"/>
    <w:rsid w:val="00DD788E"/>
    <w:rsid w:val="00DD7E57"/>
    <w:rsid w:val="00DE0445"/>
    <w:rsid w:val="00DE09FE"/>
    <w:rsid w:val="00DE0B83"/>
    <w:rsid w:val="00DE0CCB"/>
    <w:rsid w:val="00DE0F1D"/>
    <w:rsid w:val="00DE1706"/>
    <w:rsid w:val="00DE1A49"/>
    <w:rsid w:val="00DE1B92"/>
    <w:rsid w:val="00DE1EC0"/>
    <w:rsid w:val="00DE2B56"/>
    <w:rsid w:val="00DE39C2"/>
    <w:rsid w:val="00DE412A"/>
    <w:rsid w:val="00DE517D"/>
    <w:rsid w:val="00DE5A93"/>
    <w:rsid w:val="00DE700E"/>
    <w:rsid w:val="00DE7D37"/>
    <w:rsid w:val="00DF009C"/>
    <w:rsid w:val="00DF0E82"/>
    <w:rsid w:val="00DF27DA"/>
    <w:rsid w:val="00DF349E"/>
    <w:rsid w:val="00DF3A44"/>
    <w:rsid w:val="00DF45F1"/>
    <w:rsid w:val="00DF6B06"/>
    <w:rsid w:val="00DF7395"/>
    <w:rsid w:val="00DF74E4"/>
    <w:rsid w:val="00DF7879"/>
    <w:rsid w:val="00DF79E6"/>
    <w:rsid w:val="00E0030F"/>
    <w:rsid w:val="00E02171"/>
    <w:rsid w:val="00E02782"/>
    <w:rsid w:val="00E02C5A"/>
    <w:rsid w:val="00E03D80"/>
    <w:rsid w:val="00E03FE9"/>
    <w:rsid w:val="00E0426E"/>
    <w:rsid w:val="00E04404"/>
    <w:rsid w:val="00E0443F"/>
    <w:rsid w:val="00E04F7B"/>
    <w:rsid w:val="00E05841"/>
    <w:rsid w:val="00E1020D"/>
    <w:rsid w:val="00E10AA3"/>
    <w:rsid w:val="00E112C4"/>
    <w:rsid w:val="00E1198A"/>
    <w:rsid w:val="00E12D65"/>
    <w:rsid w:val="00E135E3"/>
    <w:rsid w:val="00E1421A"/>
    <w:rsid w:val="00E1424D"/>
    <w:rsid w:val="00E143B2"/>
    <w:rsid w:val="00E2142D"/>
    <w:rsid w:val="00E21C6D"/>
    <w:rsid w:val="00E221B5"/>
    <w:rsid w:val="00E238D7"/>
    <w:rsid w:val="00E24859"/>
    <w:rsid w:val="00E248E5"/>
    <w:rsid w:val="00E24901"/>
    <w:rsid w:val="00E25B3E"/>
    <w:rsid w:val="00E25DF1"/>
    <w:rsid w:val="00E266E0"/>
    <w:rsid w:val="00E272DF"/>
    <w:rsid w:val="00E27966"/>
    <w:rsid w:val="00E27B53"/>
    <w:rsid w:val="00E30246"/>
    <w:rsid w:val="00E304D6"/>
    <w:rsid w:val="00E30634"/>
    <w:rsid w:val="00E31246"/>
    <w:rsid w:val="00E31ECE"/>
    <w:rsid w:val="00E31F46"/>
    <w:rsid w:val="00E31F6B"/>
    <w:rsid w:val="00E32601"/>
    <w:rsid w:val="00E33265"/>
    <w:rsid w:val="00E337F3"/>
    <w:rsid w:val="00E358E5"/>
    <w:rsid w:val="00E35CE9"/>
    <w:rsid w:val="00E36C03"/>
    <w:rsid w:val="00E371EA"/>
    <w:rsid w:val="00E37777"/>
    <w:rsid w:val="00E379F1"/>
    <w:rsid w:val="00E37B63"/>
    <w:rsid w:val="00E37CA2"/>
    <w:rsid w:val="00E37E07"/>
    <w:rsid w:val="00E37FED"/>
    <w:rsid w:val="00E412C4"/>
    <w:rsid w:val="00E422DB"/>
    <w:rsid w:val="00E42AD8"/>
    <w:rsid w:val="00E450A5"/>
    <w:rsid w:val="00E4515B"/>
    <w:rsid w:val="00E460E6"/>
    <w:rsid w:val="00E467D3"/>
    <w:rsid w:val="00E468C6"/>
    <w:rsid w:val="00E4747E"/>
    <w:rsid w:val="00E520B3"/>
    <w:rsid w:val="00E526EE"/>
    <w:rsid w:val="00E53596"/>
    <w:rsid w:val="00E539FC"/>
    <w:rsid w:val="00E5556B"/>
    <w:rsid w:val="00E5578D"/>
    <w:rsid w:val="00E55AD1"/>
    <w:rsid w:val="00E56E45"/>
    <w:rsid w:val="00E5790C"/>
    <w:rsid w:val="00E57A3C"/>
    <w:rsid w:val="00E57EEF"/>
    <w:rsid w:val="00E608DB"/>
    <w:rsid w:val="00E60CB6"/>
    <w:rsid w:val="00E61B62"/>
    <w:rsid w:val="00E6351C"/>
    <w:rsid w:val="00E642D6"/>
    <w:rsid w:val="00E64AC7"/>
    <w:rsid w:val="00E65679"/>
    <w:rsid w:val="00E66211"/>
    <w:rsid w:val="00E70CED"/>
    <w:rsid w:val="00E7236D"/>
    <w:rsid w:val="00E7392E"/>
    <w:rsid w:val="00E73C45"/>
    <w:rsid w:val="00E73F2C"/>
    <w:rsid w:val="00E74657"/>
    <w:rsid w:val="00E74F43"/>
    <w:rsid w:val="00E77049"/>
    <w:rsid w:val="00E778E3"/>
    <w:rsid w:val="00E81611"/>
    <w:rsid w:val="00E81EB4"/>
    <w:rsid w:val="00E8268E"/>
    <w:rsid w:val="00E82844"/>
    <w:rsid w:val="00E82D62"/>
    <w:rsid w:val="00E84303"/>
    <w:rsid w:val="00E84C10"/>
    <w:rsid w:val="00E84C26"/>
    <w:rsid w:val="00E84EDF"/>
    <w:rsid w:val="00E85970"/>
    <w:rsid w:val="00E85D82"/>
    <w:rsid w:val="00E866E7"/>
    <w:rsid w:val="00E86A42"/>
    <w:rsid w:val="00E900FE"/>
    <w:rsid w:val="00E9066E"/>
    <w:rsid w:val="00E90C49"/>
    <w:rsid w:val="00E91502"/>
    <w:rsid w:val="00E91715"/>
    <w:rsid w:val="00E918CA"/>
    <w:rsid w:val="00E91943"/>
    <w:rsid w:val="00E937CE"/>
    <w:rsid w:val="00E93ED4"/>
    <w:rsid w:val="00E94CB1"/>
    <w:rsid w:val="00E95825"/>
    <w:rsid w:val="00E96BB9"/>
    <w:rsid w:val="00E97D6E"/>
    <w:rsid w:val="00EA088F"/>
    <w:rsid w:val="00EA0CFF"/>
    <w:rsid w:val="00EA14F1"/>
    <w:rsid w:val="00EA29F6"/>
    <w:rsid w:val="00EA3D1C"/>
    <w:rsid w:val="00EA410E"/>
    <w:rsid w:val="00EA6B43"/>
    <w:rsid w:val="00EA6B64"/>
    <w:rsid w:val="00EB1ACC"/>
    <w:rsid w:val="00EB2220"/>
    <w:rsid w:val="00EB3071"/>
    <w:rsid w:val="00EB4D54"/>
    <w:rsid w:val="00EB541D"/>
    <w:rsid w:val="00EB55CC"/>
    <w:rsid w:val="00EB55E6"/>
    <w:rsid w:val="00EB560C"/>
    <w:rsid w:val="00EB585F"/>
    <w:rsid w:val="00EB5920"/>
    <w:rsid w:val="00EB66F5"/>
    <w:rsid w:val="00EB6885"/>
    <w:rsid w:val="00EB7300"/>
    <w:rsid w:val="00EB7941"/>
    <w:rsid w:val="00EC0764"/>
    <w:rsid w:val="00EC08FD"/>
    <w:rsid w:val="00EC0F5F"/>
    <w:rsid w:val="00EC4106"/>
    <w:rsid w:val="00EC462F"/>
    <w:rsid w:val="00EC594C"/>
    <w:rsid w:val="00EC5A16"/>
    <w:rsid w:val="00EC5E39"/>
    <w:rsid w:val="00EC614F"/>
    <w:rsid w:val="00EC6BB5"/>
    <w:rsid w:val="00EC727C"/>
    <w:rsid w:val="00EC729F"/>
    <w:rsid w:val="00EC73BB"/>
    <w:rsid w:val="00ED0C9B"/>
    <w:rsid w:val="00ED2838"/>
    <w:rsid w:val="00ED5512"/>
    <w:rsid w:val="00ED61BF"/>
    <w:rsid w:val="00ED62A5"/>
    <w:rsid w:val="00ED74BA"/>
    <w:rsid w:val="00ED7A6B"/>
    <w:rsid w:val="00EE0680"/>
    <w:rsid w:val="00EE0737"/>
    <w:rsid w:val="00EE076D"/>
    <w:rsid w:val="00EE08EC"/>
    <w:rsid w:val="00EE2046"/>
    <w:rsid w:val="00EE28F7"/>
    <w:rsid w:val="00EE3DCB"/>
    <w:rsid w:val="00EE4B9C"/>
    <w:rsid w:val="00EE511A"/>
    <w:rsid w:val="00EE5D56"/>
    <w:rsid w:val="00EE66CF"/>
    <w:rsid w:val="00EE6806"/>
    <w:rsid w:val="00EE687D"/>
    <w:rsid w:val="00EE6D66"/>
    <w:rsid w:val="00EE7160"/>
    <w:rsid w:val="00EE74F2"/>
    <w:rsid w:val="00EE7710"/>
    <w:rsid w:val="00EF0752"/>
    <w:rsid w:val="00EF0FFD"/>
    <w:rsid w:val="00EF143A"/>
    <w:rsid w:val="00EF1AC4"/>
    <w:rsid w:val="00EF1F6F"/>
    <w:rsid w:val="00EF210C"/>
    <w:rsid w:val="00EF2A55"/>
    <w:rsid w:val="00EF2D97"/>
    <w:rsid w:val="00EF3322"/>
    <w:rsid w:val="00EF68F1"/>
    <w:rsid w:val="00EF6C07"/>
    <w:rsid w:val="00EF73D0"/>
    <w:rsid w:val="00F00E31"/>
    <w:rsid w:val="00F01F19"/>
    <w:rsid w:val="00F01FE8"/>
    <w:rsid w:val="00F033CB"/>
    <w:rsid w:val="00F054FB"/>
    <w:rsid w:val="00F05698"/>
    <w:rsid w:val="00F06979"/>
    <w:rsid w:val="00F06F87"/>
    <w:rsid w:val="00F07179"/>
    <w:rsid w:val="00F10339"/>
    <w:rsid w:val="00F103BD"/>
    <w:rsid w:val="00F116C7"/>
    <w:rsid w:val="00F122E1"/>
    <w:rsid w:val="00F1269C"/>
    <w:rsid w:val="00F14780"/>
    <w:rsid w:val="00F14F6D"/>
    <w:rsid w:val="00F150E6"/>
    <w:rsid w:val="00F15AB3"/>
    <w:rsid w:val="00F15C0D"/>
    <w:rsid w:val="00F1628C"/>
    <w:rsid w:val="00F1691D"/>
    <w:rsid w:val="00F16F80"/>
    <w:rsid w:val="00F209ED"/>
    <w:rsid w:val="00F210BF"/>
    <w:rsid w:val="00F22F69"/>
    <w:rsid w:val="00F23043"/>
    <w:rsid w:val="00F236B7"/>
    <w:rsid w:val="00F23FCC"/>
    <w:rsid w:val="00F2457D"/>
    <w:rsid w:val="00F24D09"/>
    <w:rsid w:val="00F25F14"/>
    <w:rsid w:val="00F26AC8"/>
    <w:rsid w:val="00F306A5"/>
    <w:rsid w:val="00F308EC"/>
    <w:rsid w:val="00F31840"/>
    <w:rsid w:val="00F32598"/>
    <w:rsid w:val="00F3261F"/>
    <w:rsid w:val="00F3346E"/>
    <w:rsid w:val="00F3358B"/>
    <w:rsid w:val="00F33694"/>
    <w:rsid w:val="00F342E8"/>
    <w:rsid w:val="00F3451E"/>
    <w:rsid w:val="00F34670"/>
    <w:rsid w:val="00F34E06"/>
    <w:rsid w:val="00F35D49"/>
    <w:rsid w:val="00F3610A"/>
    <w:rsid w:val="00F36F93"/>
    <w:rsid w:val="00F37426"/>
    <w:rsid w:val="00F374E2"/>
    <w:rsid w:val="00F423F7"/>
    <w:rsid w:val="00F4333A"/>
    <w:rsid w:val="00F436D3"/>
    <w:rsid w:val="00F43B24"/>
    <w:rsid w:val="00F43DE9"/>
    <w:rsid w:val="00F4414D"/>
    <w:rsid w:val="00F448C5"/>
    <w:rsid w:val="00F44986"/>
    <w:rsid w:val="00F449B5"/>
    <w:rsid w:val="00F45C1A"/>
    <w:rsid w:val="00F45F08"/>
    <w:rsid w:val="00F46041"/>
    <w:rsid w:val="00F50177"/>
    <w:rsid w:val="00F51BFC"/>
    <w:rsid w:val="00F526DA"/>
    <w:rsid w:val="00F5270C"/>
    <w:rsid w:val="00F53143"/>
    <w:rsid w:val="00F53205"/>
    <w:rsid w:val="00F54860"/>
    <w:rsid w:val="00F55550"/>
    <w:rsid w:val="00F558E6"/>
    <w:rsid w:val="00F55F29"/>
    <w:rsid w:val="00F565BD"/>
    <w:rsid w:val="00F57535"/>
    <w:rsid w:val="00F575A6"/>
    <w:rsid w:val="00F60ED6"/>
    <w:rsid w:val="00F61EE7"/>
    <w:rsid w:val="00F6356B"/>
    <w:rsid w:val="00F63FF7"/>
    <w:rsid w:val="00F651FA"/>
    <w:rsid w:val="00F654E1"/>
    <w:rsid w:val="00F65837"/>
    <w:rsid w:val="00F65B64"/>
    <w:rsid w:val="00F65DEA"/>
    <w:rsid w:val="00F65E1D"/>
    <w:rsid w:val="00F702C9"/>
    <w:rsid w:val="00F70E3D"/>
    <w:rsid w:val="00F71B67"/>
    <w:rsid w:val="00F7229E"/>
    <w:rsid w:val="00F72C47"/>
    <w:rsid w:val="00F72E9E"/>
    <w:rsid w:val="00F72EA1"/>
    <w:rsid w:val="00F732BC"/>
    <w:rsid w:val="00F73AAE"/>
    <w:rsid w:val="00F73C46"/>
    <w:rsid w:val="00F759DE"/>
    <w:rsid w:val="00F75A6B"/>
    <w:rsid w:val="00F765E6"/>
    <w:rsid w:val="00F768B5"/>
    <w:rsid w:val="00F77B64"/>
    <w:rsid w:val="00F805F3"/>
    <w:rsid w:val="00F815B8"/>
    <w:rsid w:val="00F83712"/>
    <w:rsid w:val="00F8372D"/>
    <w:rsid w:val="00F83F31"/>
    <w:rsid w:val="00F841C7"/>
    <w:rsid w:val="00F84B60"/>
    <w:rsid w:val="00F84E61"/>
    <w:rsid w:val="00F853EE"/>
    <w:rsid w:val="00F868BD"/>
    <w:rsid w:val="00F87416"/>
    <w:rsid w:val="00F9001E"/>
    <w:rsid w:val="00F90937"/>
    <w:rsid w:val="00F91204"/>
    <w:rsid w:val="00F91250"/>
    <w:rsid w:val="00F92F56"/>
    <w:rsid w:val="00F93776"/>
    <w:rsid w:val="00F941F3"/>
    <w:rsid w:val="00F94685"/>
    <w:rsid w:val="00F94F7B"/>
    <w:rsid w:val="00F95D0B"/>
    <w:rsid w:val="00F97A72"/>
    <w:rsid w:val="00FA0CEB"/>
    <w:rsid w:val="00FA163A"/>
    <w:rsid w:val="00FA1832"/>
    <w:rsid w:val="00FA1AEF"/>
    <w:rsid w:val="00FA2581"/>
    <w:rsid w:val="00FA3352"/>
    <w:rsid w:val="00FA6439"/>
    <w:rsid w:val="00FA6898"/>
    <w:rsid w:val="00FA6E1B"/>
    <w:rsid w:val="00FA7513"/>
    <w:rsid w:val="00FA7BE5"/>
    <w:rsid w:val="00FA7D48"/>
    <w:rsid w:val="00FB0448"/>
    <w:rsid w:val="00FB12EB"/>
    <w:rsid w:val="00FB1A62"/>
    <w:rsid w:val="00FB1AFE"/>
    <w:rsid w:val="00FB24D6"/>
    <w:rsid w:val="00FB2EDB"/>
    <w:rsid w:val="00FB3C2F"/>
    <w:rsid w:val="00FB4B7A"/>
    <w:rsid w:val="00FB5878"/>
    <w:rsid w:val="00FB6C31"/>
    <w:rsid w:val="00FB7B78"/>
    <w:rsid w:val="00FB7C6C"/>
    <w:rsid w:val="00FBA6BC"/>
    <w:rsid w:val="00FC01D3"/>
    <w:rsid w:val="00FC0502"/>
    <w:rsid w:val="00FC35A7"/>
    <w:rsid w:val="00FC3DA8"/>
    <w:rsid w:val="00FC3E8F"/>
    <w:rsid w:val="00FC4B3F"/>
    <w:rsid w:val="00FC4ED1"/>
    <w:rsid w:val="00FC5081"/>
    <w:rsid w:val="00FC53B3"/>
    <w:rsid w:val="00FC57C1"/>
    <w:rsid w:val="00FC5A1C"/>
    <w:rsid w:val="00FC63C3"/>
    <w:rsid w:val="00FC66CB"/>
    <w:rsid w:val="00FC702A"/>
    <w:rsid w:val="00FD0398"/>
    <w:rsid w:val="00FD0785"/>
    <w:rsid w:val="00FD079F"/>
    <w:rsid w:val="00FD12EF"/>
    <w:rsid w:val="00FD1B91"/>
    <w:rsid w:val="00FD1C08"/>
    <w:rsid w:val="00FD240E"/>
    <w:rsid w:val="00FD27B5"/>
    <w:rsid w:val="00FD3326"/>
    <w:rsid w:val="00FD427F"/>
    <w:rsid w:val="00FD6791"/>
    <w:rsid w:val="00FE02EC"/>
    <w:rsid w:val="00FE2061"/>
    <w:rsid w:val="00FE36E8"/>
    <w:rsid w:val="00FE3AC9"/>
    <w:rsid w:val="00FE3C01"/>
    <w:rsid w:val="00FE3FA2"/>
    <w:rsid w:val="00FE4D2F"/>
    <w:rsid w:val="00FE50AD"/>
    <w:rsid w:val="00FE6968"/>
    <w:rsid w:val="00FE7395"/>
    <w:rsid w:val="00FF0773"/>
    <w:rsid w:val="00FF19CC"/>
    <w:rsid w:val="00FF1BC8"/>
    <w:rsid w:val="00FF1C4E"/>
    <w:rsid w:val="00FF20A9"/>
    <w:rsid w:val="00FF2AED"/>
    <w:rsid w:val="00FF4A24"/>
    <w:rsid w:val="00FF4BE6"/>
    <w:rsid w:val="00FF4BF5"/>
    <w:rsid w:val="00FF4CA9"/>
    <w:rsid w:val="00FF5EF8"/>
    <w:rsid w:val="00FF702D"/>
    <w:rsid w:val="00FF7703"/>
    <w:rsid w:val="013A5EB9"/>
    <w:rsid w:val="0194515A"/>
    <w:rsid w:val="021D4E58"/>
    <w:rsid w:val="0272DADE"/>
    <w:rsid w:val="036820EC"/>
    <w:rsid w:val="03A734E1"/>
    <w:rsid w:val="03BFF247"/>
    <w:rsid w:val="03FB0372"/>
    <w:rsid w:val="046F3AC7"/>
    <w:rsid w:val="05599373"/>
    <w:rsid w:val="05948934"/>
    <w:rsid w:val="059C3400"/>
    <w:rsid w:val="05A97316"/>
    <w:rsid w:val="06320CFA"/>
    <w:rsid w:val="06569CA2"/>
    <w:rsid w:val="066974D0"/>
    <w:rsid w:val="066BF92F"/>
    <w:rsid w:val="0693B4D7"/>
    <w:rsid w:val="06BF10DD"/>
    <w:rsid w:val="08ABD382"/>
    <w:rsid w:val="0906B8A1"/>
    <w:rsid w:val="090BCDE4"/>
    <w:rsid w:val="095271FC"/>
    <w:rsid w:val="0A2BAE68"/>
    <w:rsid w:val="0A5711E1"/>
    <w:rsid w:val="0A7E3F8F"/>
    <w:rsid w:val="0A88C608"/>
    <w:rsid w:val="0AA80227"/>
    <w:rsid w:val="0B8F1E58"/>
    <w:rsid w:val="0B9BD0CA"/>
    <w:rsid w:val="0C393B2A"/>
    <w:rsid w:val="0C8C96BB"/>
    <w:rsid w:val="0CADFEF4"/>
    <w:rsid w:val="0CB39DEF"/>
    <w:rsid w:val="0CBAEFC3"/>
    <w:rsid w:val="0CBEB9B7"/>
    <w:rsid w:val="0CE5EC6E"/>
    <w:rsid w:val="0CEBB08E"/>
    <w:rsid w:val="0CEF54C9"/>
    <w:rsid w:val="0E212484"/>
    <w:rsid w:val="0E257470"/>
    <w:rsid w:val="0E62C174"/>
    <w:rsid w:val="0EDDDF9F"/>
    <w:rsid w:val="0FDA029A"/>
    <w:rsid w:val="0FDB0BAF"/>
    <w:rsid w:val="1094E99A"/>
    <w:rsid w:val="10A4A95B"/>
    <w:rsid w:val="1241FEA1"/>
    <w:rsid w:val="126277B3"/>
    <w:rsid w:val="1322EB79"/>
    <w:rsid w:val="13CA13BC"/>
    <w:rsid w:val="13CA7490"/>
    <w:rsid w:val="13DF32BF"/>
    <w:rsid w:val="14BB90DD"/>
    <w:rsid w:val="15B0A3AD"/>
    <w:rsid w:val="15F9AE20"/>
    <w:rsid w:val="160B3E27"/>
    <w:rsid w:val="164B4780"/>
    <w:rsid w:val="16659E1C"/>
    <w:rsid w:val="170303A1"/>
    <w:rsid w:val="17102BA4"/>
    <w:rsid w:val="174ED579"/>
    <w:rsid w:val="17591187"/>
    <w:rsid w:val="179A228E"/>
    <w:rsid w:val="185D6BE2"/>
    <w:rsid w:val="18F6926C"/>
    <w:rsid w:val="1929868B"/>
    <w:rsid w:val="197DAC68"/>
    <w:rsid w:val="1AE1105D"/>
    <w:rsid w:val="1AFDA74C"/>
    <w:rsid w:val="1BCFAFB6"/>
    <w:rsid w:val="1D239503"/>
    <w:rsid w:val="1D6737E2"/>
    <w:rsid w:val="1DE4DBE1"/>
    <w:rsid w:val="1E21D3FF"/>
    <w:rsid w:val="1EDA47D2"/>
    <w:rsid w:val="1EE36015"/>
    <w:rsid w:val="1F030843"/>
    <w:rsid w:val="1F36ED85"/>
    <w:rsid w:val="1F5A4610"/>
    <w:rsid w:val="204795E3"/>
    <w:rsid w:val="2063A771"/>
    <w:rsid w:val="206B7EDD"/>
    <w:rsid w:val="208CEFA9"/>
    <w:rsid w:val="20ADDBB6"/>
    <w:rsid w:val="20C8BBD2"/>
    <w:rsid w:val="20F4A18A"/>
    <w:rsid w:val="22074F3E"/>
    <w:rsid w:val="22B7991D"/>
    <w:rsid w:val="22E84D2D"/>
    <w:rsid w:val="2401F525"/>
    <w:rsid w:val="2453697E"/>
    <w:rsid w:val="24B3591C"/>
    <w:rsid w:val="24F6BE88"/>
    <w:rsid w:val="25083F8B"/>
    <w:rsid w:val="25324508"/>
    <w:rsid w:val="25BB2BED"/>
    <w:rsid w:val="25FB322B"/>
    <w:rsid w:val="2605BC54"/>
    <w:rsid w:val="260681FF"/>
    <w:rsid w:val="26AAA869"/>
    <w:rsid w:val="26DD4CF2"/>
    <w:rsid w:val="270B16E7"/>
    <w:rsid w:val="2712BD27"/>
    <w:rsid w:val="27D8E2C5"/>
    <w:rsid w:val="28289778"/>
    <w:rsid w:val="285FA583"/>
    <w:rsid w:val="2919AE11"/>
    <w:rsid w:val="292F65C8"/>
    <w:rsid w:val="2A5E40E1"/>
    <w:rsid w:val="2A6E1823"/>
    <w:rsid w:val="2AA40635"/>
    <w:rsid w:val="2AEAA12A"/>
    <w:rsid w:val="2B229C93"/>
    <w:rsid w:val="2C08AE44"/>
    <w:rsid w:val="2C8E57DB"/>
    <w:rsid w:val="2DDC8766"/>
    <w:rsid w:val="2DDDFD4D"/>
    <w:rsid w:val="2E7C741E"/>
    <w:rsid w:val="2EF54619"/>
    <w:rsid w:val="2F27A207"/>
    <w:rsid w:val="2F33AB2A"/>
    <w:rsid w:val="2F871686"/>
    <w:rsid w:val="2FAD6105"/>
    <w:rsid w:val="2FDFA9E3"/>
    <w:rsid w:val="304C8214"/>
    <w:rsid w:val="3084C9D5"/>
    <w:rsid w:val="30B5BD8E"/>
    <w:rsid w:val="3103D927"/>
    <w:rsid w:val="3105B3E9"/>
    <w:rsid w:val="318F4E87"/>
    <w:rsid w:val="3209BFB0"/>
    <w:rsid w:val="321F30F3"/>
    <w:rsid w:val="33A2A79D"/>
    <w:rsid w:val="33BC6A97"/>
    <w:rsid w:val="3403B544"/>
    <w:rsid w:val="35269FC6"/>
    <w:rsid w:val="3549330E"/>
    <w:rsid w:val="35583AF8"/>
    <w:rsid w:val="3574A0A3"/>
    <w:rsid w:val="3581D3E3"/>
    <w:rsid w:val="3582E17C"/>
    <w:rsid w:val="35A5A147"/>
    <w:rsid w:val="35C70753"/>
    <w:rsid w:val="36197AB2"/>
    <w:rsid w:val="368BE102"/>
    <w:rsid w:val="368E6AFA"/>
    <w:rsid w:val="36B6809F"/>
    <w:rsid w:val="36D4A420"/>
    <w:rsid w:val="36DD15E9"/>
    <w:rsid w:val="374518EC"/>
    <w:rsid w:val="378A1D71"/>
    <w:rsid w:val="37A28E40"/>
    <w:rsid w:val="37F7464C"/>
    <w:rsid w:val="380C2058"/>
    <w:rsid w:val="38239E2D"/>
    <w:rsid w:val="388FDBBA"/>
    <w:rsid w:val="38A3E08B"/>
    <w:rsid w:val="38BACEF0"/>
    <w:rsid w:val="38BDD176"/>
    <w:rsid w:val="38F24841"/>
    <w:rsid w:val="391938BE"/>
    <w:rsid w:val="391BA448"/>
    <w:rsid w:val="39C03277"/>
    <w:rsid w:val="3B44944D"/>
    <w:rsid w:val="3BA76235"/>
    <w:rsid w:val="3BCC6917"/>
    <w:rsid w:val="3C8F7A7A"/>
    <w:rsid w:val="3CD3BBA9"/>
    <w:rsid w:val="3DEA82CC"/>
    <w:rsid w:val="3E54F1AF"/>
    <w:rsid w:val="3EDFFB9B"/>
    <w:rsid w:val="3EEB0A24"/>
    <w:rsid w:val="3F03101B"/>
    <w:rsid w:val="3F9BB8FF"/>
    <w:rsid w:val="3FC7E3D1"/>
    <w:rsid w:val="3FF0C210"/>
    <w:rsid w:val="4081AD31"/>
    <w:rsid w:val="4092C053"/>
    <w:rsid w:val="40CEE976"/>
    <w:rsid w:val="40ED4AFA"/>
    <w:rsid w:val="41973601"/>
    <w:rsid w:val="41F8903F"/>
    <w:rsid w:val="42F5090B"/>
    <w:rsid w:val="4378B0B1"/>
    <w:rsid w:val="438BB37C"/>
    <w:rsid w:val="44E92111"/>
    <w:rsid w:val="44F1732C"/>
    <w:rsid w:val="451505CE"/>
    <w:rsid w:val="454163C3"/>
    <w:rsid w:val="45646451"/>
    <w:rsid w:val="45CCFD22"/>
    <w:rsid w:val="4648F958"/>
    <w:rsid w:val="46CC0162"/>
    <w:rsid w:val="46E335AA"/>
    <w:rsid w:val="46E7166A"/>
    <w:rsid w:val="475049DE"/>
    <w:rsid w:val="47B862B5"/>
    <w:rsid w:val="47E87C79"/>
    <w:rsid w:val="48EC1A3F"/>
    <w:rsid w:val="494562F7"/>
    <w:rsid w:val="4A6308AD"/>
    <w:rsid w:val="4AFE571F"/>
    <w:rsid w:val="4B1C6A7B"/>
    <w:rsid w:val="4BA7E174"/>
    <w:rsid w:val="4BDAE707"/>
    <w:rsid w:val="4BFF246D"/>
    <w:rsid w:val="4CC57D26"/>
    <w:rsid w:val="4D59C635"/>
    <w:rsid w:val="4D864AC8"/>
    <w:rsid w:val="4D8F8321"/>
    <w:rsid w:val="4D9AF4CE"/>
    <w:rsid w:val="4DAFB998"/>
    <w:rsid w:val="4E3228F8"/>
    <w:rsid w:val="4EE4C1C0"/>
    <w:rsid w:val="4F2C9545"/>
    <w:rsid w:val="4F3BD586"/>
    <w:rsid w:val="50DA21B6"/>
    <w:rsid w:val="50FF01FD"/>
    <w:rsid w:val="512E5351"/>
    <w:rsid w:val="51F41DAA"/>
    <w:rsid w:val="520E2BFB"/>
    <w:rsid w:val="521BAB3A"/>
    <w:rsid w:val="52360D94"/>
    <w:rsid w:val="5260B6EF"/>
    <w:rsid w:val="526E65F1"/>
    <w:rsid w:val="527ED455"/>
    <w:rsid w:val="52888A6D"/>
    <w:rsid w:val="52991FCC"/>
    <w:rsid w:val="532A0266"/>
    <w:rsid w:val="537B6F9E"/>
    <w:rsid w:val="5399228D"/>
    <w:rsid w:val="53B01410"/>
    <w:rsid w:val="53D3B949"/>
    <w:rsid w:val="5436CF2D"/>
    <w:rsid w:val="544A4BA5"/>
    <w:rsid w:val="545B75E3"/>
    <w:rsid w:val="5471E058"/>
    <w:rsid w:val="54788932"/>
    <w:rsid w:val="547A19CF"/>
    <w:rsid w:val="54D536E3"/>
    <w:rsid w:val="554B5824"/>
    <w:rsid w:val="55785CF8"/>
    <w:rsid w:val="5714CB74"/>
    <w:rsid w:val="575F7112"/>
    <w:rsid w:val="575F99E1"/>
    <w:rsid w:val="58DFDA32"/>
    <w:rsid w:val="59F9EBFD"/>
    <w:rsid w:val="5A376466"/>
    <w:rsid w:val="5A5A373F"/>
    <w:rsid w:val="5A5C16A1"/>
    <w:rsid w:val="5B23865B"/>
    <w:rsid w:val="5B501052"/>
    <w:rsid w:val="5B9BE5E4"/>
    <w:rsid w:val="5BA3C0C8"/>
    <w:rsid w:val="5BEBCE26"/>
    <w:rsid w:val="5C4691AE"/>
    <w:rsid w:val="5C9030E5"/>
    <w:rsid w:val="5C9AAC66"/>
    <w:rsid w:val="5C9E3BB4"/>
    <w:rsid w:val="5D1CAF9C"/>
    <w:rsid w:val="5D3DCDF9"/>
    <w:rsid w:val="5D73602B"/>
    <w:rsid w:val="5E16A792"/>
    <w:rsid w:val="5E2C0146"/>
    <w:rsid w:val="5E650B7B"/>
    <w:rsid w:val="5EA4DB8B"/>
    <w:rsid w:val="5F38C05A"/>
    <w:rsid w:val="5FAA1BE2"/>
    <w:rsid w:val="5FEFCC63"/>
    <w:rsid w:val="60C7ECFE"/>
    <w:rsid w:val="620B582A"/>
    <w:rsid w:val="629F45AF"/>
    <w:rsid w:val="62D37106"/>
    <w:rsid w:val="632BCAB6"/>
    <w:rsid w:val="632DBD48"/>
    <w:rsid w:val="6338A2DA"/>
    <w:rsid w:val="63CD6D23"/>
    <w:rsid w:val="63F9FDF2"/>
    <w:rsid w:val="6412510B"/>
    <w:rsid w:val="64295069"/>
    <w:rsid w:val="649A9FD2"/>
    <w:rsid w:val="64A59AA0"/>
    <w:rsid w:val="64C82B54"/>
    <w:rsid w:val="650081FE"/>
    <w:rsid w:val="6568662E"/>
    <w:rsid w:val="657F6FFF"/>
    <w:rsid w:val="659A0649"/>
    <w:rsid w:val="65E1E374"/>
    <w:rsid w:val="6632398F"/>
    <w:rsid w:val="667AC8B3"/>
    <w:rsid w:val="66EC22F3"/>
    <w:rsid w:val="67090EF2"/>
    <w:rsid w:val="67239523"/>
    <w:rsid w:val="6725266D"/>
    <w:rsid w:val="6776C3D5"/>
    <w:rsid w:val="68326016"/>
    <w:rsid w:val="694BEB34"/>
    <w:rsid w:val="695B4CFF"/>
    <w:rsid w:val="697A5CFC"/>
    <w:rsid w:val="6980011B"/>
    <w:rsid w:val="6984B167"/>
    <w:rsid w:val="6992B7C3"/>
    <w:rsid w:val="69DD9D55"/>
    <w:rsid w:val="6A098FA6"/>
    <w:rsid w:val="6A109B43"/>
    <w:rsid w:val="6A4B15EB"/>
    <w:rsid w:val="6A5C623F"/>
    <w:rsid w:val="6A9EA405"/>
    <w:rsid w:val="6ACB7C92"/>
    <w:rsid w:val="6AD15223"/>
    <w:rsid w:val="6AD1E8F1"/>
    <w:rsid w:val="6B05DC06"/>
    <w:rsid w:val="6B1ADFAC"/>
    <w:rsid w:val="6B26FC95"/>
    <w:rsid w:val="6B2B9ADA"/>
    <w:rsid w:val="6B8B35BD"/>
    <w:rsid w:val="6BB1DAB4"/>
    <w:rsid w:val="6BD2C73E"/>
    <w:rsid w:val="6BE4DF49"/>
    <w:rsid w:val="6BF8544F"/>
    <w:rsid w:val="6C11CBE4"/>
    <w:rsid w:val="6C870F6E"/>
    <w:rsid w:val="6CA1AC67"/>
    <w:rsid w:val="6CA41A36"/>
    <w:rsid w:val="6D35EDD9"/>
    <w:rsid w:val="6D6173D2"/>
    <w:rsid w:val="6DBD2E78"/>
    <w:rsid w:val="6DD321D7"/>
    <w:rsid w:val="6E1B1F2C"/>
    <w:rsid w:val="6E20E8D0"/>
    <w:rsid w:val="6E4D475E"/>
    <w:rsid w:val="6E8A8312"/>
    <w:rsid w:val="6E95171B"/>
    <w:rsid w:val="6E961B96"/>
    <w:rsid w:val="6EBA111F"/>
    <w:rsid w:val="6F30105C"/>
    <w:rsid w:val="6F6EF8EE"/>
    <w:rsid w:val="6F7E2D5E"/>
    <w:rsid w:val="6FB6EF8D"/>
    <w:rsid w:val="6FF62862"/>
    <w:rsid w:val="701EED2C"/>
    <w:rsid w:val="70311F7F"/>
    <w:rsid w:val="70411A14"/>
    <w:rsid w:val="704132CB"/>
    <w:rsid w:val="70B44D33"/>
    <w:rsid w:val="7170B8B3"/>
    <w:rsid w:val="7186AC12"/>
    <w:rsid w:val="72339C3E"/>
    <w:rsid w:val="723DF5E9"/>
    <w:rsid w:val="725660B8"/>
    <w:rsid w:val="727AA182"/>
    <w:rsid w:val="728F2851"/>
    <w:rsid w:val="72E72DC3"/>
    <w:rsid w:val="73277639"/>
    <w:rsid w:val="733A9A00"/>
    <w:rsid w:val="7368BCF4"/>
    <w:rsid w:val="73A69192"/>
    <w:rsid w:val="73ACCB44"/>
    <w:rsid w:val="7428FD05"/>
    <w:rsid w:val="745AD027"/>
    <w:rsid w:val="745CC681"/>
    <w:rsid w:val="74BA6BE4"/>
    <w:rsid w:val="74F5492F"/>
    <w:rsid w:val="751670EC"/>
    <w:rsid w:val="754983E2"/>
    <w:rsid w:val="754C20B8"/>
    <w:rsid w:val="7604DB6F"/>
    <w:rsid w:val="7686963B"/>
    <w:rsid w:val="76B0AF36"/>
    <w:rsid w:val="772806B1"/>
    <w:rsid w:val="77CB0A72"/>
    <w:rsid w:val="7850A6C4"/>
    <w:rsid w:val="78753D58"/>
    <w:rsid w:val="78C9ED13"/>
    <w:rsid w:val="7943A26A"/>
    <w:rsid w:val="79A658F4"/>
    <w:rsid w:val="79FEE124"/>
    <w:rsid w:val="7A9FA3DF"/>
    <w:rsid w:val="7ACF267F"/>
    <w:rsid w:val="7B04E67F"/>
    <w:rsid w:val="7B376F98"/>
    <w:rsid w:val="7B557E28"/>
    <w:rsid w:val="7BACDE1A"/>
    <w:rsid w:val="7C4C83D8"/>
    <w:rsid w:val="7CB311C9"/>
    <w:rsid w:val="7CD55849"/>
    <w:rsid w:val="7D3504C4"/>
    <w:rsid w:val="7D43C076"/>
    <w:rsid w:val="7D9C0901"/>
    <w:rsid w:val="7DA0BEFB"/>
    <w:rsid w:val="7DB39801"/>
    <w:rsid w:val="7E991ED2"/>
    <w:rsid w:val="7F61B9A0"/>
    <w:rsid w:val="7F9E7EED"/>
    <w:rsid w:val="7FD36072"/>
    <w:rsid w:val="7FD474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A02458B"/>
  <w15:chartTrackingRefBased/>
  <w15:docId w15:val="{2475CFA4-99BD-4501-9D17-06E4FD4E5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73FA8"/>
  </w:style>
  <w:style w:type="paragraph" w:styleId="Nadpis1">
    <w:name w:val="heading 1"/>
    <w:basedOn w:val="Normlny"/>
    <w:next w:val="Normlny"/>
    <w:link w:val="Nadpis1Char"/>
    <w:uiPriority w:val="9"/>
    <w:qFormat/>
    <w:rsid w:val="00A05B48"/>
    <w:pPr>
      <w:keepNext/>
      <w:keepLines/>
      <w:numPr>
        <w:numId w:val="16"/>
      </w:numPr>
      <w:shd w:val="clear" w:color="auto" w:fill="2A2768"/>
      <w:spacing w:before="240" w:after="360"/>
      <w:ind w:left="431" w:hanging="431"/>
      <w:outlineLvl w:val="0"/>
    </w:pPr>
    <w:rPr>
      <w:rFonts w:ascii="Myriad Pro" w:eastAsiaTheme="majorEastAsia" w:hAnsi="Myriad Pro" w:cstheme="majorBidi"/>
      <w:b/>
      <w:color w:val="DEEBF6" w:themeColor="background1"/>
      <w:sz w:val="32"/>
      <w:szCs w:val="32"/>
    </w:rPr>
  </w:style>
  <w:style w:type="paragraph" w:styleId="Nadpis2">
    <w:name w:val="heading 2"/>
    <w:basedOn w:val="Normlny"/>
    <w:next w:val="Normlny"/>
    <w:link w:val="Nadpis2Char"/>
    <w:uiPriority w:val="9"/>
    <w:unhideWhenUsed/>
    <w:qFormat/>
    <w:rsid w:val="00586B57"/>
    <w:pPr>
      <w:keepNext/>
      <w:keepLines/>
      <w:numPr>
        <w:ilvl w:val="1"/>
        <w:numId w:val="16"/>
      </w:numPr>
      <w:spacing w:before="160" w:after="120"/>
      <w:outlineLvl w:val="1"/>
    </w:pPr>
    <w:rPr>
      <w:rFonts w:ascii="Myriad Pro" w:eastAsiaTheme="majorEastAsia" w:hAnsi="Myriad Pro" w:cstheme="majorBidi"/>
      <w:b/>
      <w:color w:val="2A2768"/>
      <w:sz w:val="28"/>
      <w:szCs w:val="26"/>
    </w:rPr>
  </w:style>
  <w:style w:type="paragraph" w:styleId="Nadpis3">
    <w:name w:val="heading 3"/>
    <w:basedOn w:val="Normlny"/>
    <w:next w:val="Normlny"/>
    <w:link w:val="Nadpis3Char"/>
    <w:uiPriority w:val="9"/>
    <w:unhideWhenUsed/>
    <w:qFormat/>
    <w:rsid w:val="00586B57"/>
    <w:pPr>
      <w:keepNext/>
      <w:keepLines/>
      <w:numPr>
        <w:ilvl w:val="2"/>
        <w:numId w:val="16"/>
      </w:numPr>
      <w:spacing w:before="160" w:after="120"/>
      <w:outlineLvl w:val="2"/>
    </w:pPr>
    <w:rPr>
      <w:rFonts w:ascii="Myriad Pro" w:eastAsiaTheme="majorEastAsia" w:hAnsi="Myriad Pro" w:cstheme="majorBidi"/>
      <w:color w:val="2A2768"/>
      <w:sz w:val="24"/>
      <w:szCs w:val="24"/>
    </w:rPr>
  </w:style>
  <w:style w:type="paragraph" w:styleId="Nadpis4">
    <w:name w:val="heading 4"/>
    <w:basedOn w:val="Normlny"/>
    <w:next w:val="Normlny"/>
    <w:link w:val="Nadpis4Char"/>
    <w:uiPriority w:val="9"/>
    <w:unhideWhenUsed/>
    <w:qFormat/>
    <w:rsid w:val="00CE61B2"/>
    <w:pPr>
      <w:keepNext/>
      <w:keepLines/>
      <w:numPr>
        <w:ilvl w:val="3"/>
        <w:numId w:val="16"/>
      </w:numPr>
      <w:spacing w:before="120" w:after="120"/>
      <w:ind w:left="862" w:hanging="862"/>
      <w:outlineLvl w:val="3"/>
    </w:pPr>
    <w:rPr>
      <w:rFonts w:ascii="Myriad Pro" w:eastAsiaTheme="majorEastAsia" w:hAnsi="Myriad Pro" w:cstheme="majorBidi"/>
      <w:i/>
      <w:iCs/>
      <w:color w:val="2A2768"/>
    </w:rPr>
  </w:style>
  <w:style w:type="paragraph" w:styleId="Nadpis5">
    <w:name w:val="heading 5"/>
    <w:basedOn w:val="Normlny"/>
    <w:next w:val="Normlny"/>
    <w:link w:val="Nadpis5Char"/>
    <w:uiPriority w:val="9"/>
    <w:semiHidden/>
    <w:unhideWhenUsed/>
    <w:qFormat/>
    <w:rsid w:val="00F8372D"/>
    <w:pPr>
      <w:keepNext/>
      <w:keepLines/>
      <w:numPr>
        <w:ilvl w:val="4"/>
        <w:numId w:val="16"/>
      </w:numPr>
      <w:spacing w:before="40" w:after="0"/>
      <w:outlineLvl w:val="4"/>
    </w:pPr>
    <w:rPr>
      <w:rFonts w:asciiTheme="majorHAnsi" w:eastAsiaTheme="majorEastAsia" w:hAnsiTheme="majorHAnsi" w:cstheme="majorBidi"/>
      <w:color w:val="81B2DC" w:themeColor="accent1" w:themeShade="BF"/>
    </w:rPr>
  </w:style>
  <w:style w:type="paragraph" w:styleId="Nadpis6">
    <w:name w:val="heading 6"/>
    <w:basedOn w:val="Normlny"/>
    <w:next w:val="Normlny"/>
    <w:link w:val="Nadpis6Char"/>
    <w:uiPriority w:val="9"/>
    <w:semiHidden/>
    <w:unhideWhenUsed/>
    <w:qFormat/>
    <w:rsid w:val="00F8372D"/>
    <w:pPr>
      <w:keepNext/>
      <w:keepLines/>
      <w:numPr>
        <w:ilvl w:val="5"/>
        <w:numId w:val="16"/>
      </w:numPr>
      <w:spacing w:before="40" w:after="0"/>
      <w:outlineLvl w:val="5"/>
    </w:pPr>
    <w:rPr>
      <w:rFonts w:asciiTheme="majorHAnsi" w:eastAsiaTheme="majorEastAsia" w:hAnsiTheme="majorHAnsi" w:cstheme="majorBidi"/>
      <w:color w:val="3279B7" w:themeColor="accent1" w:themeShade="7F"/>
    </w:rPr>
  </w:style>
  <w:style w:type="paragraph" w:styleId="Nadpis7">
    <w:name w:val="heading 7"/>
    <w:basedOn w:val="Normlny"/>
    <w:next w:val="Normlny"/>
    <w:link w:val="Nadpis7Char"/>
    <w:uiPriority w:val="9"/>
    <w:semiHidden/>
    <w:unhideWhenUsed/>
    <w:qFormat/>
    <w:rsid w:val="00F8372D"/>
    <w:pPr>
      <w:keepNext/>
      <w:keepLines/>
      <w:numPr>
        <w:ilvl w:val="6"/>
        <w:numId w:val="16"/>
      </w:numPr>
      <w:spacing w:before="40" w:after="0"/>
      <w:outlineLvl w:val="6"/>
    </w:pPr>
    <w:rPr>
      <w:rFonts w:asciiTheme="majorHAnsi" w:eastAsiaTheme="majorEastAsia" w:hAnsiTheme="majorHAnsi" w:cstheme="majorBidi"/>
      <w:i/>
      <w:iCs/>
      <w:color w:val="3279B7" w:themeColor="accent1" w:themeShade="7F"/>
    </w:rPr>
  </w:style>
  <w:style w:type="paragraph" w:styleId="Nadpis8">
    <w:name w:val="heading 8"/>
    <w:basedOn w:val="Normlny"/>
    <w:next w:val="Normlny"/>
    <w:link w:val="Nadpis8Char"/>
    <w:uiPriority w:val="9"/>
    <w:semiHidden/>
    <w:unhideWhenUsed/>
    <w:qFormat/>
    <w:rsid w:val="00F8372D"/>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F8372D"/>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05B48"/>
    <w:rPr>
      <w:rFonts w:ascii="Myriad Pro" w:eastAsiaTheme="majorEastAsia" w:hAnsi="Myriad Pro" w:cstheme="majorBidi"/>
      <w:b/>
      <w:color w:val="DEEBF6" w:themeColor="background1"/>
      <w:sz w:val="32"/>
      <w:szCs w:val="32"/>
      <w:shd w:val="clear" w:color="auto" w:fill="2A2768"/>
    </w:rPr>
  </w:style>
  <w:style w:type="paragraph" w:styleId="Odsekzoznamu">
    <w:name w:val="List Paragraph"/>
    <w:aliases w:val="body,Odsek zoznamu2,List Paragraph,Colorful List - Accent 11,Lettre d'introduction,Paragrafo elenco,1st level - Bullet List Paragraph,Odsek,List Paragraph (numbered (a)),List Paragraph1,List Paragraph11,Medium Grid 1 - Accent 21,Odsek 1."/>
    <w:basedOn w:val="Normlny"/>
    <w:link w:val="OdsekzoznamuChar"/>
    <w:uiPriority w:val="34"/>
    <w:qFormat/>
    <w:rsid w:val="00934498"/>
    <w:pPr>
      <w:ind w:left="720"/>
      <w:contextualSpacing/>
    </w:pPr>
  </w:style>
  <w:style w:type="character" w:customStyle="1" w:styleId="Nadpis2Char">
    <w:name w:val="Nadpis 2 Char"/>
    <w:basedOn w:val="Predvolenpsmoodseku"/>
    <w:link w:val="Nadpis2"/>
    <w:uiPriority w:val="9"/>
    <w:rsid w:val="00586B57"/>
    <w:rPr>
      <w:rFonts w:ascii="Myriad Pro" w:eastAsiaTheme="majorEastAsia" w:hAnsi="Myriad Pro" w:cstheme="majorBidi"/>
      <w:b/>
      <w:color w:val="2A2768"/>
      <w:sz w:val="28"/>
      <w:szCs w:val="26"/>
    </w:rPr>
  </w:style>
  <w:style w:type="character" w:styleId="Hypertextovprepojenie">
    <w:name w:val="Hyperlink"/>
    <w:basedOn w:val="Predvolenpsmoodseku"/>
    <w:uiPriority w:val="99"/>
    <w:unhideWhenUsed/>
    <w:rsid w:val="008B5522"/>
    <w:rPr>
      <w:color w:val="0563C1" w:themeColor="hyperlink"/>
      <w:u w:val="single"/>
    </w:rPr>
  </w:style>
  <w:style w:type="paragraph" w:styleId="Textpoznmkypodiarou">
    <w:name w:val="footnote text"/>
    <w:aliases w:val="Text poznámky pod čiarou 007,_Poznámka pod čiarou,Stinking Styles2,Tekst przypisu- dokt,Char Char Char Char Char Char Char Char Char,Char Char Char Char Char Char Char Char Char Char Char,Char Char Ch,o,Car, Char4,Char4"/>
    <w:basedOn w:val="Normlny"/>
    <w:link w:val="TextpoznmkypodiarouChar"/>
    <w:uiPriority w:val="99"/>
    <w:unhideWhenUsed/>
    <w:qFormat/>
    <w:rsid w:val="00C52F65"/>
    <w:pPr>
      <w:spacing w:after="0" w:line="240" w:lineRule="auto"/>
    </w:pPr>
    <w:rPr>
      <w:sz w:val="20"/>
      <w:szCs w:val="20"/>
    </w:rPr>
  </w:style>
  <w:style w:type="character" w:customStyle="1" w:styleId="TextpoznmkypodiarouChar">
    <w:name w:val="Text poznámky pod čiarou Char"/>
    <w:aliases w:val="Text poznámky pod čiarou 007 Char,_Poznámka pod čiarou Char,Stinking Styles2 Char,Tekst przypisu- dokt Char,Char Char Char Char Char Char Char Char Char Char,Char Char Char Char Char Char Char Char Char Char Char Char"/>
    <w:basedOn w:val="Predvolenpsmoodseku"/>
    <w:link w:val="Textpoznmkypodiarou"/>
    <w:uiPriority w:val="99"/>
    <w:qFormat/>
    <w:rsid w:val="00C52F65"/>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C52F65"/>
    <w:rPr>
      <w:vertAlign w:val="superscript"/>
    </w:rPr>
  </w:style>
  <w:style w:type="character" w:styleId="Odkaznakomentr">
    <w:name w:val="annotation reference"/>
    <w:basedOn w:val="Predvolenpsmoodseku"/>
    <w:uiPriority w:val="99"/>
    <w:unhideWhenUsed/>
    <w:rsid w:val="0027604B"/>
    <w:rPr>
      <w:sz w:val="16"/>
      <w:szCs w:val="16"/>
    </w:rPr>
  </w:style>
  <w:style w:type="paragraph" w:styleId="Textkomentra">
    <w:name w:val="annotation text"/>
    <w:basedOn w:val="Normlny"/>
    <w:link w:val="TextkomentraChar"/>
    <w:uiPriority w:val="99"/>
    <w:unhideWhenUsed/>
    <w:rsid w:val="0027604B"/>
    <w:pPr>
      <w:spacing w:line="240" w:lineRule="auto"/>
    </w:pPr>
    <w:rPr>
      <w:sz w:val="20"/>
      <w:szCs w:val="20"/>
    </w:rPr>
  </w:style>
  <w:style w:type="character" w:customStyle="1" w:styleId="TextkomentraChar">
    <w:name w:val="Text komentára Char"/>
    <w:basedOn w:val="Predvolenpsmoodseku"/>
    <w:link w:val="Textkomentra"/>
    <w:uiPriority w:val="99"/>
    <w:rsid w:val="0027604B"/>
    <w:rPr>
      <w:sz w:val="20"/>
      <w:szCs w:val="20"/>
    </w:rPr>
  </w:style>
  <w:style w:type="paragraph" w:styleId="Predmetkomentra">
    <w:name w:val="annotation subject"/>
    <w:basedOn w:val="Textkomentra"/>
    <w:next w:val="Textkomentra"/>
    <w:link w:val="PredmetkomentraChar"/>
    <w:uiPriority w:val="99"/>
    <w:semiHidden/>
    <w:unhideWhenUsed/>
    <w:rsid w:val="0027604B"/>
    <w:rPr>
      <w:b/>
      <w:bCs/>
    </w:rPr>
  </w:style>
  <w:style w:type="character" w:customStyle="1" w:styleId="PredmetkomentraChar">
    <w:name w:val="Predmet komentára Char"/>
    <w:basedOn w:val="TextkomentraChar"/>
    <w:link w:val="Predmetkomentra"/>
    <w:uiPriority w:val="99"/>
    <w:semiHidden/>
    <w:rsid w:val="0027604B"/>
    <w:rPr>
      <w:b/>
      <w:bCs/>
      <w:sz w:val="20"/>
      <w:szCs w:val="20"/>
    </w:rPr>
  </w:style>
  <w:style w:type="paragraph" w:styleId="Textbubliny">
    <w:name w:val="Balloon Text"/>
    <w:basedOn w:val="Normlny"/>
    <w:link w:val="TextbublinyChar"/>
    <w:uiPriority w:val="99"/>
    <w:semiHidden/>
    <w:unhideWhenUsed/>
    <w:rsid w:val="0027604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7604B"/>
    <w:rPr>
      <w:rFonts w:ascii="Segoe UI" w:hAnsi="Segoe UI" w:cs="Segoe UI"/>
      <w:sz w:val="18"/>
      <w:szCs w:val="18"/>
    </w:rPr>
  </w:style>
  <w:style w:type="table" w:styleId="Mriekatabuky">
    <w:name w:val="Table Grid"/>
    <w:basedOn w:val="Normlnatabuka"/>
    <w:uiPriority w:val="39"/>
    <w:rsid w:val="00191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586B57"/>
    <w:rPr>
      <w:rFonts w:ascii="Myriad Pro" w:eastAsiaTheme="majorEastAsia" w:hAnsi="Myriad Pro" w:cstheme="majorBidi"/>
      <w:color w:val="2A2768"/>
      <w:sz w:val="24"/>
      <w:szCs w:val="24"/>
    </w:rPr>
  </w:style>
  <w:style w:type="paragraph" w:customStyle="1" w:styleId="Default">
    <w:name w:val="Default"/>
    <w:rsid w:val="001455E3"/>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F8372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8372D"/>
  </w:style>
  <w:style w:type="paragraph" w:styleId="Pta">
    <w:name w:val="footer"/>
    <w:basedOn w:val="Normlny"/>
    <w:link w:val="PtaChar"/>
    <w:uiPriority w:val="99"/>
    <w:unhideWhenUsed/>
    <w:rsid w:val="00F8372D"/>
    <w:pPr>
      <w:tabs>
        <w:tab w:val="center" w:pos="4536"/>
        <w:tab w:val="right" w:pos="9072"/>
      </w:tabs>
      <w:spacing w:after="0" w:line="240" w:lineRule="auto"/>
    </w:pPr>
  </w:style>
  <w:style w:type="character" w:customStyle="1" w:styleId="PtaChar">
    <w:name w:val="Päta Char"/>
    <w:basedOn w:val="Predvolenpsmoodseku"/>
    <w:link w:val="Pta"/>
    <w:uiPriority w:val="99"/>
    <w:rsid w:val="00F8372D"/>
  </w:style>
  <w:style w:type="character" w:customStyle="1" w:styleId="Nadpis4Char">
    <w:name w:val="Nadpis 4 Char"/>
    <w:basedOn w:val="Predvolenpsmoodseku"/>
    <w:link w:val="Nadpis4"/>
    <w:uiPriority w:val="9"/>
    <w:rsid w:val="00CE61B2"/>
    <w:rPr>
      <w:rFonts w:ascii="Myriad Pro" w:eastAsiaTheme="majorEastAsia" w:hAnsi="Myriad Pro" w:cstheme="majorBidi"/>
      <w:i/>
      <w:iCs/>
      <w:color w:val="2A2768"/>
    </w:rPr>
  </w:style>
  <w:style w:type="character" w:customStyle="1" w:styleId="Nadpis5Char">
    <w:name w:val="Nadpis 5 Char"/>
    <w:basedOn w:val="Predvolenpsmoodseku"/>
    <w:link w:val="Nadpis5"/>
    <w:uiPriority w:val="9"/>
    <w:semiHidden/>
    <w:rsid w:val="00F8372D"/>
    <w:rPr>
      <w:rFonts w:asciiTheme="majorHAnsi" w:eastAsiaTheme="majorEastAsia" w:hAnsiTheme="majorHAnsi" w:cstheme="majorBidi"/>
      <w:color w:val="81B2DC" w:themeColor="accent1" w:themeShade="BF"/>
    </w:rPr>
  </w:style>
  <w:style w:type="character" w:customStyle="1" w:styleId="Nadpis6Char">
    <w:name w:val="Nadpis 6 Char"/>
    <w:basedOn w:val="Predvolenpsmoodseku"/>
    <w:link w:val="Nadpis6"/>
    <w:uiPriority w:val="9"/>
    <w:semiHidden/>
    <w:rsid w:val="00F8372D"/>
    <w:rPr>
      <w:rFonts w:asciiTheme="majorHAnsi" w:eastAsiaTheme="majorEastAsia" w:hAnsiTheme="majorHAnsi" w:cstheme="majorBidi"/>
      <w:color w:val="3279B7" w:themeColor="accent1" w:themeShade="7F"/>
    </w:rPr>
  </w:style>
  <w:style w:type="character" w:customStyle="1" w:styleId="Nadpis7Char">
    <w:name w:val="Nadpis 7 Char"/>
    <w:basedOn w:val="Predvolenpsmoodseku"/>
    <w:link w:val="Nadpis7"/>
    <w:uiPriority w:val="9"/>
    <w:semiHidden/>
    <w:rsid w:val="00F8372D"/>
    <w:rPr>
      <w:rFonts w:asciiTheme="majorHAnsi" w:eastAsiaTheme="majorEastAsia" w:hAnsiTheme="majorHAnsi" w:cstheme="majorBidi"/>
      <w:i/>
      <w:iCs/>
      <w:color w:val="3279B7" w:themeColor="accent1" w:themeShade="7F"/>
    </w:rPr>
  </w:style>
  <w:style w:type="character" w:customStyle="1" w:styleId="Nadpis8Char">
    <w:name w:val="Nadpis 8 Char"/>
    <w:basedOn w:val="Predvolenpsmoodseku"/>
    <w:link w:val="Nadpis8"/>
    <w:uiPriority w:val="9"/>
    <w:semiHidden/>
    <w:rsid w:val="00F8372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F8372D"/>
    <w:rPr>
      <w:rFonts w:asciiTheme="majorHAnsi" w:eastAsiaTheme="majorEastAsia" w:hAnsiTheme="majorHAnsi" w:cstheme="majorBidi"/>
      <w:i/>
      <w:iCs/>
      <w:color w:val="272727" w:themeColor="text1" w:themeTint="D8"/>
      <w:sz w:val="21"/>
      <w:szCs w:val="21"/>
    </w:rPr>
  </w:style>
  <w:style w:type="paragraph" w:styleId="Obsah1">
    <w:name w:val="toc 1"/>
    <w:basedOn w:val="Normlny"/>
    <w:next w:val="Normlny"/>
    <w:autoRedefine/>
    <w:uiPriority w:val="39"/>
    <w:unhideWhenUsed/>
    <w:rsid w:val="00E82844"/>
    <w:pPr>
      <w:tabs>
        <w:tab w:val="left" w:pos="332"/>
        <w:tab w:val="right" w:pos="9060"/>
      </w:tabs>
      <w:spacing w:before="360" w:after="360"/>
    </w:pPr>
    <w:rPr>
      <w:rFonts w:cstheme="minorHAnsi"/>
      <w:b/>
      <w:bCs/>
      <w:caps/>
      <w:u w:val="single"/>
    </w:rPr>
  </w:style>
  <w:style w:type="paragraph" w:styleId="Obsah2">
    <w:name w:val="toc 2"/>
    <w:basedOn w:val="Normlny"/>
    <w:next w:val="Normlny"/>
    <w:autoRedefine/>
    <w:uiPriority w:val="39"/>
    <w:unhideWhenUsed/>
    <w:rsid w:val="00BF1207"/>
    <w:pPr>
      <w:tabs>
        <w:tab w:val="left" w:pos="502"/>
        <w:tab w:val="right" w:pos="9060"/>
      </w:tabs>
      <w:spacing w:after="0"/>
    </w:pPr>
    <w:rPr>
      <w:rFonts w:cstheme="minorHAnsi"/>
      <w:b/>
      <w:bCs/>
      <w:smallCaps/>
    </w:rPr>
  </w:style>
  <w:style w:type="paragraph" w:styleId="Obsah3">
    <w:name w:val="toc 3"/>
    <w:basedOn w:val="Normlny"/>
    <w:next w:val="Normlny"/>
    <w:autoRedefine/>
    <w:uiPriority w:val="39"/>
    <w:unhideWhenUsed/>
    <w:rsid w:val="00E82844"/>
    <w:pPr>
      <w:tabs>
        <w:tab w:val="left" w:pos="666"/>
        <w:tab w:val="right" w:pos="9060"/>
      </w:tabs>
      <w:spacing w:after="0"/>
    </w:pPr>
    <w:rPr>
      <w:rFonts w:cstheme="minorHAnsi"/>
      <w:smallCaps/>
    </w:rPr>
  </w:style>
  <w:style w:type="paragraph" w:styleId="Obsah4">
    <w:name w:val="toc 4"/>
    <w:basedOn w:val="Normlny"/>
    <w:next w:val="Normlny"/>
    <w:autoRedefine/>
    <w:uiPriority w:val="39"/>
    <w:unhideWhenUsed/>
    <w:rsid w:val="002A798E"/>
    <w:pPr>
      <w:spacing w:after="0"/>
    </w:pPr>
    <w:rPr>
      <w:rFonts w:cstheme="minorHAnsi"/>
    </w:rPr>
  </w:style>
  <w:style w:type="paragraph" w:styleId="Obsah5">
    <w:name w:val="toc 5"/>
    <w:basedOn w:val="Normlny"/>
    <w:next w:val="Normlny"/>
    <w:autoRedefine/>
    <w:uiPriority w:val="39"/>
    <w:unhideWhenUsed/>
    <w:rsid w:val="002A798E"/>
    <w:pPr>
      <w:spacing w:after="0"/>
    </w:pPr>
    <w:rPr>
      <w:rFonts w:cstheme="minorHAnsi"/>
    </w:rPr>
  </w:style>
  <w:style w:type="paragraph" w:styleId="Obsah6">
    <w:name w:val="toc 6"/>
    <w:basedOn w:val="Normlny"/>
    <w:next w:val="Normlny"/>
    <w:autoRedefine/>
    <w:uiPriority w:val="39"/>
    <w:unhideWhenUsed/>
    <w:rsid w:val="002A798E"/>
    <w:pPr>
      <w:spacing w:after="0"/>
    </w:pPr>
    <w:rPr>
      <w:rFonts w:cstheme="minorHAnsi"/>
    </w:rPr>
  </w:style>
  <w:style w:type="paragraph" w:styleId="Obsah7">
    <w:name w:val="toc 7"/>
    <w:basedOn w:val="Normlny"/>
    <w:next w:val="Normlny"/>
    <w:autoRedefine/>
    <w:uiPriority w:val="39"/>
    <w:unhideWhenUsed/>
    <w:rsid w:val="002A798E"/>
    <w:pPr>
      <w:spacing w:after="0"/>
    </w:pPr>
    <w:rPr>
      <w:rFonts w:cstheme="minorHAnsi"/>
    </w:rPr>
  </w:style>
  <w:style w:type="paragraph" w:styleId="Obsah8">
    <w:name w:val="toc 8"/>
    <w:basedOn w:val="Normlny"/>
    <w:next w:val="Normlny"/>
    <w:autoRedefine/>
    <w:uiPriority w:val="39"/>
    <w:unhideWhenUsed/>
    <w:rsid w:val="002A798E"/>
    <w:pPr>
      <w:spacing w:after="0"/>
    </w:pPr>
    <w:rPr>
      <w:rFonts w:cstheme="minorHAnsi"/>
    </w:rPr>
  </w:style>
  <w:style w:type="paragraph" w:styleId="Obsah9">
    <w:name w:val="toc 9"/>
    <w:basedOn w:val="Normlny"/>
    <w:next w:val="Normlny"/>
    <w:autoRedefine/>
    <w:uiPriority w:val="39"/>
    <w:unhideWhenUsed/>
    <w:rsid w:val="002A798E"/>
    <w:pPr>
      <w:spacing w:after="0"/>
    </w:pPr>
    <w:rPr>
      <w:rFonts w:cstheme="minorHAnsi"/>
    </w:rPr>
  </w:style>
  <w:style w:type="character" w:styleId="PouitHypertextovPrepojenie">
    <w:name w:val="FollowedHyperlink"/>
    <w:basedOn w:val="Predvolenpsmoodseku"/>
    <w:uiPriority w:val="99"/>
    <w:semiHidden/>
    <w:unhideWhenUsed/>
    <w:rsid w:val="009F298F"/>
    <w:rPr>
      <w:color w:val="954F72" w:themeColor="followedHyperlink"/>
      <w:u w:val="single"/>
    </w:rPr>
  </w:style>
  <w:style w:type="character" w:customStyle="1" w:styleId="OdsekzoznamuChar">
    <w:name w:val="Odsek zoznamu Char"/>
    <w:aliases w:val="body Char,Odsek zoznamu2 Char,List Paragraph Char,Colorful List - Accent 11 Char,Lettre d'introduction Char,Paragrafo elenco Char,1st level - Bullet List Paragraph Char,Odsek Char,List Paragraph (numbered (a)) Char,Odsek 1. Char"/>
    <w:basedOn w:val="Predvolenpsmoodseku"/>
    <w:link w:val="Odsekzoznamu"/>
    <w:uiPriority w:val="34"/>
    <w:qFormat/>
    <w:rsid w:val="00497B39"/>
  </w:style>
  <w:style w:type="paragraph" w:customStyle="1" w:styleId="Char2">
    <w:name w:val="Char2"/>
    <w:basedOn w:val="Normlny"/>
    <w:link w:val="Odkaznapoznmkupodiarou"/>
    <w:uiPriority w:val="99"/>
    <w:rsid w:val="00497B39"/>
    <w:pPr>
      <w:spacing w:line="240" w:lineRule="exact"/>
    </w:pPr>
    <w:rPr>
      <w:vertAlign w:val="superscript"/>
    </w:rPr>
  </w:style>
  <w:style w:type="paragraph" w:styleId="Revzia">
    <w:name w:val="Revision"/>
    <w:hidden/>
    <w:uiPriority w:val="99"/>
    <w:semiHidden/>
    <w:rsid w:val="009C2772"/>
    <w:pPr>
      <w:spacing w:after="0" w:line="240" w:lineRule="auto"/>
    </w:pPr>
  </w:style>
  <w:style w:type="paragraph" w:customStyle="1" w:styleId="xmsonormal">
    <w:name w:val="x_msonormal"/>
    <w:basedOn w:val="Normlny"/>
    <w:rsid w:val="0078488C"/>
    <w:pPr>
      <w:spacing w:after="0" w:line="240" w:lineRule="auto"/>
    </w:pPr>
    <w:rPr>
      <w:rFonts w:ascii="Calibri" w:hAnsi="Calibri" w:cs="Calibri"/>
      <w:lang w:eastAsia="sk-SK"/>
    </w:rPr>
  </w:style>
  <w:style w:type="paragraph" w:customStyle="1" w:styleId="xmsolistparagraph">
    <w:name w:val="x_msolistparagraph"/>
    <w:basedOn w:val="Normlny"/>
    <w:rsid w:val="0078488C"/>
    <w:pPr>
      <w:spacing w:after="0" w:line="240" w:lineRule="auto"/>
      <w:ind w:left="720"/>
    </w:pPr>
    <w:rPr>
      <w:rFonts w:ascii="Calibri" w:hAnsi="Calibri" w:cs="Calibri"/>
      <w:lang w:eastAsia="sk-SK"/>
    </w:rPr>
  </w:style>
  <w:style w:type="paragraph" w:styleId="Normlnywebov">
    <w:name w:val="Normal (Web)"/>
    <w:basedOn w:val="Normlny"/>
    <w:uiPriority w:val="99"/>
    <w:semiHidden/>
    <w:unhideWhenUsed/>
    <w:rsid w:val="006F4DF2"/>
    <w:rPr>
      <w:rFonts w:ascii="Times New Roman" w:hAnsi="Times New Roman" w:cs="Times New Roman"/>
      <w:sz w:val="24"/>
      <w:szCs w:val="24"/>
    </w:rPr>
  </w:style>
  <w:style w:type="paragraph" w:styleId="Bezriadkovania">
    <w:name w:val="No Spacing"/>
    <w:uiPriority w:val="1"/>
    <w:qFormat/>
    <w:rsid w:val="00C26C1E"/>
    <w:pPr>
      <w:spacing w:after="0" w:line="240" w:lineRule="auto"/>
    </w:pPr>
  </w:style>
  <w:style w:type="character" w:styleId="Nevyrieenzmienka">
    <w:name w:val="Unresolved Mention"/>
    <w:basedOn w:val="Predvolenpsmoodseku"/>
    <w:uiPriority w:val="99"/>
    <w:semiHidden/>
    <w:unhideWhenUsed/>
    <w:rsid w:val="00333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79864">
      <w:bodyDiv w:val="1"/>
      <w:marLeft w:val="0"/>
      <w:marRight w:val="0"/>
      <w:marTop w:val="0"/>
      <w:marBottom w:val="0"/>
      <w:divBdr>
        <w:top w:val="none" w:sz="0" w:space="0" w:color="auto"/>
        <w:left w:val="none" w:sz="0" w:space="0" w:color="auto"/>
        <w:bottom w:val="none" w:sz="0" w:space="0" w:color="auto"/>
        <w:right w:val="none" w:sz="0" w:space="0" w:color="auto"/>
      </w:divBdr>
    </w:div>
    <w:div w:id="115301287">
      <w:bodyDiv w:val="1"/>
      <w:marLeft w:val="0"/>
      <w:marRight w:val="0"/>
      <w:marTop w:val="0"/>
      <w:marBottom w:val="0"/>
      <w:divBdr>
        <w:top w:val="none" w:sz="0" w:space="0" w:color="auto"/>
        <w:left w:val="none" w:sz="0" w:space="0" w:color="auto"/>
        <w:bottom w:val="none" w:sz="0" w:space="0" w:color="auto"/>
        <w:right w:val="none" w:sz="0" w:space="0" w:color="auto"/>
      </w:divBdr>
    </w:div>
    <w:div w:id="158738919">
      <w:bodyDiv w:val="1"/>
      <w:marLeft w:val="0"/>
      <w:marRight w:val="0"/>
      <w:marTop w:val="0"/>
      <w:marBottom w:val="0"/>
      <w:divBdr>
        <w:top w:val="none" w:sz="0" w:space="0" w:color="auto"/>
        <w:left w:val="none" w:sz="0" w:space="0" w:color="auto"/>
        <w:bottom w:val="none" w:sz="0" w:space="0" w:color="auto"/>
        <w:right w:val="none" w:sz="0" w:space="0" w:color="auto"/>
      </w:divBdr>
    </w:div>
    <w:div w:id="310060591">
      <w:bodyDiv w:val="1"/>
      <w:marLeft w:val="0"/>
      <w:marRight w:val="0"/>
      <w:marTop w:val="0"/>
      <w:marBottom w:val="0"/>
      <w:divBdr>
        <w:top w:val="none" w:sz="0" w:space="0" w:color="auto"/>
        <w:left w:val="none" w:sz="0" w:space="0" w:color="auto"/>
        <w:bottom w:val="none" w:sz="0" w:space="0" w:color="auto"/>
        <w:right w:val="none" w:sz="0" w:space="0" w:color="auto"/>
      </w:divBdr>
      <w:divsChild>
        <w:div w:id="1111511404">
          <w:marLeft w:val="0"/>
          <w:marRight w:val="0"/>
          <w:marTop w:val="0"/>
          <w:marBottom w:val="0"/>
          <w:divBdr>
            <w:top w:val="none" w:sz="0" w:space="0" w:color="auto"/>
            <w:left w:val="none" w:sz="0" w:space="0" w:color="auto"/>
            <w:bottom w:val="none" w:sz="0" w:space="0" w:color="auto"/>
            <w:right w:val="none" w:sz="0" w:space="0" w:color="auto"/>
          </w:divBdr>
        </w:div>
        <w:div w:id="908416776">
          <w:marLeft w:val="0"/>
          <w:marRight w:val="0"/>
          <w:marTop w:val="0"/>
          <w:marBottom w:val="0"/>
          <w:divBdr>
            <w:top w:val="none" w:sz="0" w:space="0" w:color="auto"/>
            <w:left w:val="none" w:sz="0" w:space="0" w:color="auto"/>
            <w:bottom w:val="none" w:sz="0" w:space="0" w:color="auto"/>
            <w:right w:val="none" w:sz="0" w:space="0" w:color="auto"/>
          </w:divBdr>
        </w:div>
        <w:div w:id="106120457">
          <w:marLeft w:val="0"/>
          <w:marRight w:val="0"/>
          <w:marTop w:val="0"/>
          <w:marBottom w:val="0"/>
          <w:divBdr>
            <w:top w:val="none" w:sz="0" w:space="0" w:color="auto"/>
            <w:left w:val="none" w:sz="0" w:space="0" w:color="auto"/>
            <w:bottom w:val="none" w:sz="0" w:space="0" w:color="auto"/>
            <w:right w:val="none" w:sz="0" w:space="0" w:color="auto"/>
          </w:divBdr>
        </w:div>
      </w:divsChild>
    </w:div>
    <w:div w:id="403796946">
      <w:bodyDiv w:val="1"/>
      <w:marLeft w:val="0"/>
      <w:marRight w:val="0"/>
      <w:marTop w:val="0"/>
      <w:marBottom w:val="0"/>
      <w:divBdr>
        <w:top w:val="none" w:sz="0" w:space="0" w:color="auto"/>
        <w:left w:val="none" w:sz="0" w:space="0" w:color="auto"/>
        <w:bottom w:val="none" w:sz="0" w:space="0" w:color="auto"/>
        <w:right w:val="none" w:sz="0" w:space="0" w:color="auto"/>
      </w:divBdr>
    </w:div>
    <w:div w:id="415320559">
      <w:bodyDiv w:val="1"/>
      <w:marLeft w:val="0"/>
      <w:marRight w:val="0"/>
      <w:marTop w:val="0"/>
      <w:marBottom w:val="0"/>
      <w:divBdr>
        <w:top w:val="none" w:sz="0" w:space="0" w:color="auto"/>
        <w:left w:val="none" w:sz="0" w:space="0" w:color="auto"/>
        <w:bottom w:val="none" w:sz="0" w:space="0" w:color="auto"/>
        <w:right w:val="none" w:sz="0" w:space="0" w:color="auto"/>
      </w:divBdr>
    </w:div>
    <w:div w:id="547108975">
      <w:bodyDiv w:val="1"/>
      <w:marLeft w:val="0"/>
      <w:marRight w:val="0"/>
      <w:marTop w:val="0"/>
      <w:marBottom w:val="0"/>
      <w:divBdr>
        <w:top w:val="none" w:sz="0" w:space="0" w:color="auto"/>
        <w:left w:val="none" w:sz="0" w:space="0" w:color="auto"/>
        <w:bottom w:val="none" w:sz="0" w:space="0" w:color="auto"/>
        <w:right w:val="none" w:sz="0" w:space="0" w:color="auto"/>
      </w:divBdr>
      <w:divsChild>
        <w:div w:id="113986923">
          <w:marLeft w:val="0"/>
          <w:marRight w:val="0"/>
          <w:marTop w:val="0"/>
          <w:marBottom w:val="0"/>
          <w:divBdr>
            <w:top w:val="none" w:sz="0" w:space="0" w:color="auto"/>
            <w:left w:val="none" w:sz="0" w:space="0" w:color="auto"/>
            <w:bottom w:val="none" w:sz="0" w:space="0" w:color="auto"/>
            <w:right w:val="none" w:sz="0" w:space="0" w:color="auto"/>
          </w:divBdr>
        </w:div>
      </w:divsChild>
    </w:div>
    <w:div w:id="558171230">
      <w:bodyDiv w:val="1"/>
      <w:marLeft w:val="0"/>
      <w:marRight w:val="0"/>
      <w:marTop w:val="0"/>
      <w:marBottom w:val="0"/>
      <w:divBdr>
        <w:top w:val="none" w:sz="0" w:space="0" w:color="auto"/>
        <w:left w:val="none" w:sz="0" w:space="0" w:color="auto"/>
        <w:bottom w:val="none" w:sz="0" w:space="0" w:color="auto"/>
        <w:right w:val="none" w:sz="0" w:space="0" w:color="auto"/>
      </w:divBdr>
    </w:div>
    <w:div w:id="565259557">
      <w:bodyDiv w:val="1"/>
      <w:marLeft w:val="0"/>
      <w:marRight w:val="0"/>
      <w:marTop w:val="0"/>
      <w:marBottom w:val="0"/>
      <w:divBdr>
        <w:top w:val="none" w:sz="0" w:space="0" w:color="auto"/>
        <w:left w:val="none" w:sz="0" w:space="0" w:color="auto"/>
        <w:bottom w:val="none" w:sz="0" w:space="0" w:color="auto"/>
        <w:right w:val="none" w:sz="0" w:space="0" w:color="auto"/>
      </w:divBdr>
    </w:div>
    <w:div w:id="636567722">
      <w:bodyDiv w:val="1"/>
      <w:marLeft w:val="0"/>
      <w:marRight w:val="0"/>
      <w:marTop w:val="0"/>
      <w:marBottom w:val="0"/>
      <w:divBdr>
        <w:top w:val="none" w:sz="0" w:space="0" w:color="auto"/>
        <w:left w:val="none" w:sz="0" w:space="0" w:color="auto"/>
        <w:bottom w:val="none" w:sz="0" w:space="0" w:color="auto"/>
        <w:right w:val="none" w:sz="0" w:space="0" w:color="auto"/>
      </w:divBdr>
    </w:div>
    <w:div w:id="687562470">
      <w:bodyDiv w:val="1"/>
      <w:marLeft w:val="0"/>
      <w:marRight w:val="0"/>
      <w:marTop w:val="0"/>
      <w:marBottom w:val="0"/>
      <w:divBdr>
        <w:top w:val="none" w:sz="0" w:space="0" w:color="auto"/>
        <w:left w:val="none" w:sz="0" w:space="0" w:color="auto"/>
        <w:bottom w:val="none" w:sz="0" w:space="0" w:color="auto"/>
        <w:right w:val="none" w:sz="0" w:space="0" w:color="auto"/>
      </w:divBdr>
      <w:divsChild>
        <w:div w:id="2048872402">
          <w:marLeft w:val="0"/>
          <w:marRight w:val="0"/>
          <w:marTop w:val="0"/>
          <w:marBottom w:val="0"/>
          <w:divBdr>
            <w:top w:val="none" w:sz="0" w:space="0" w:color="auto"/>
            <w:left w:val="none" w:sz="0" w:space="0" w:color="auto"/>
            <w:bottom w:val="none" w:sz="0" w:space="0" w:color="auto"/>
            <w:right w:val="none" w:sz="0" w:space="0" w:color="auto"/>
          </w:divBdr>
        </w:div>
        <w:div w:id="1955864432">
          <w:marLeft w:val="0"/>
          <w:marRight w:val="0"/>
          <w:marTop w:val="0"/>
          <w:marBottom w:val="0"/>
          <w:divBdr>
            <w:top w:val="none" w:sz="0" w:space="0" w:color="auto"/>
            <w:left w:val="none" w:sz="0" w:space="0" w:color="auto"/>
            <w:bottom w:val="none" w:sz="0" w:space="0" w:color="auto"/>
            <w:right w:val="none" w:sz="0" w:space="0" w:color="auto"/>
          </w:divBdr>
        </w:div>
        <w:div w:id="310134516">
          <w:marLeft w:val="0"/>
          <w:marRight w:val="0"/>
          <w:marTop w:val="0"/>
          <w:marBottom w:val="0"/>
          <w:divBdr>
            <w:top w:val="none" w:sz="0" w:space="0" w:color="auto"/>
            <w:left w:val="none" w:sz="0" w:space="0" w:color="auto"/>
            <w:bottom w:val="none" w:sz="0" w:space="0" w:color="auto"/>
            <w:right w:val="none" w:sz="0" w:space="0" w:color="auto"/>
          </w:divBdr>
        </w:div>
      </w:divsChild>
    </w:div>
    <w:div w:id="726028720">
      <w:bodyDiv w:val="1"/>
      <w:marLeft w:val="0"/>
      <w:marRight w:val="0"/>
      <w:marTop w:val="0"/>
      <w:marBottom w:val="0"/>
      <w:divBdr>
        <w:top w:val="none" w:sz="0" w:space="0" w:color="auto"/>
        <w:left w:val="none" w:sz="0" w:space="0" w:color="auto"/>
        <w:bottom w:val="none" w:sz="0" w:space="0" w:color="auto"/>
        <w:right w:val="none" w:sz="0" w:space="0" w:color="auto"/>
      </w:divBdr>
    </w:div>
    <w:div w:id="731536567">
      <w:bodyDiv w:val="1"/>
      <w:marLeft w:val="0"/>
      <w:marRight w:val="0"/>
      <w:marTop w:val="0"/>
      <w:marBottom w:val="0"/>
      <w:divBdr>
        <w:top w:val="none" w:sz="0" w:space="0" w:color="auto"/>
        <w:left w:val="none" w:sz="0" w:space="0" w:color="auto"/>
        <w:bottom w:val="none" w:sz="0" w:space="0" w:color="auto"/>
        <w:right w:val="none" w:sz="0" w:space="0" w:color="auto"/>
      </w:divBdr>
    </w:div>
    <w:div w:id="932855022">
      <w:bodyDiv w:val="1"/>
      <w:marLeft w:val="0"/>
      <w:marRight w:val="0"/>
      <w:marTop w:val="0"/>
      <w:marBottom w:val="0"/>
      <w:divBdr>
        <w:top w:val="none" w:sz="0" w:space="0" w:color="auto"/>
        <w:left w:val="none" w:sz="0" w:space="0" w:color="auto"/>
        <w:bottom w:val="none" w:sz="0" w:space="0" w:color="auto"/>
        <w:right w:val="none" w:sz="0" w:space="0" w:color="auto"/>
      </w:divBdr>
    </w:div>
    <w:div w:id="1141967525">
      <w:bodyDiv w:val="1"/>
      <w:marLeft w:val="0"/>
      <w:marRight w:val="0"/>
      <w:marTop w:val="0"/>
      <w:marBottom w:val="0"/>
      <w:divBdr>
        <w:top w:val="none" w:sz="0" w:space="0" w:color="auto"/>
        <w:left w:val="none" w:sz="0" w:space="0" w:color="auto"/>
        <w:bottom w:val="none" w:sz="0" w:space="0" w:color="auto"/>
        <w:right w:val="none" w:sz="0" w:space="0" w:color="auto"/>
      </w:divBdr>
      <w:divsChild>
        <w:div w:id="2060469244">
          <w:marLeft w:val="0"/>
          <w:marRight w:val="0"/>
          <w:marTop w:val="0"/>
          <w:marBottom w:val="0"/>
          <w:divBdr>
            <w:top w:val="none" w:sz="0" w:space="0" w:color="auto"/>
            <w:left w:val="none" w:sz="0" w:space="0" w:color="auto"/>
            <w:bottom w:val="none" w:sz="0" w:space="0" w:color="auto"/>
            <w:right w:val="none" w:sz="0" w:space="0" w:color="auto"/>
          </w:divBdr>
        </w:div>
      </w:divsChild>
    </w:div>
    <w:div w:id="1336803920">
      <w:bodyDiv w:val="1"/>
      <w:marLeft w:val="0"/>
      <w:marRight w:val="0"/>
      <w:marTop w:val="0"/>
      <w:marBottom w:val="0"/>
      <w:divBdr>
        <w:top w:val="none" w:sz="0" w:space="0" w:color="auto"/>
        <w:left w:val="none" w:sz="0" w:space="0" w:color="auto"/>
        <w:bottom w:val="none" w:sz="0" w:space="0" w:color="auto"/>
        <w:right w:val="none" w:sz="0" w:space="0" w:color="auto"/>
      </w:divBdr>
    </w:div>
    <w:div w:id="1532961729">
      <w:bodyDiv w:val="1"/>
      <w:marLeft w:val="0"/>
      <w:marRight w:val="0"/>
      <w:marTop w:val="0"/>
      <w:marBottom w:val="0"/>
      <w:divBdr>
        <w:top w:val="none" w:sz="0" w:space="0" w:color="auto"/>
        <w:left w:val="none" w:sz="0" w:space="0" w:color="auto"/>
        <w:bottom w:val="none" w:sz="0" w:space="0" w:color="auto"/>
        <w:right w:val="none" w:sz="0" w:space="0" w:color="auto"/>
      </w:divBdr>
    </w:div>
    <w:div w:id="1695224531">
      <w:bodyDiv w:val="1"/>
      <w:marLeft w:val="0"/>
      <w:marRight w:val="0"/>
      <w:marTop w:val="0"/>
      <w:marBottom w:val="0"/>
      <w:divBdr>
        <w:top w:val="none" w:sz="0" w:space="0" w:color="auto"/>
        <w:left w:val="none" w:sz="0" w:space="0" w:color="auto"/>
        <w:bottom w:val="none" w:sz="0" w:space="0" w:color="auto"/>
        <w:right w:val="none" w:sz="0" w:space="0" w:color="auto"/>
      </w:divBdr>
    </w:div>
    <w:div w:id="1730883197">
      <w:bodyDiv w:val="1"/>
      <w:marLeft w:val="0"/>
      <w:marRight w:val="0"/>
      <w:marTop w:val="0"/>
      <w:marBottom w:val="0"/>
      <w:divBdr>
        <w:top w:val="none" w:sz="0" w:space="0" w:color="auto"/>
        <w:left w:val="none" w:sz="0" w:space="0" w:color="auto"/>
        <w:bottom w:val="none" w:sz="0" w:space="0" w:color="auto"/>
        <w:right w:val="none" w:sz="0" w:space="0" w:color="auto"/>
      </w:divBdr>
    </w:div>
    <w:div w:id="1775519199">
      <w:bodyDiv w:val="1"/>
      <w:marLeft w:val="0"/>
      <w:marRight w:val="0"/>
      <w:marTop w:val="0"/>
      <w:marBottom w:val="0"/>
      <w:divBdr>
        <w:top w:val="none" w:sz="0" w:space="0" w:color="auto"/>
        <w:left w:val="none" w:sz="0" w:space="0" w:color="auto"/>
        <w:bottom w:val="none" w:sz="0" w:space="0" w:color="auto"/>
        <w:right w:val="none" w:sz="0" w:space="0" w:color="auto"/>
      </w:divBdr>
    </w:div>
    <w:div w:id="1834636280">
      <w:bodyDiv w:val="1"/>
      <w:marLeft w:val="0"/>
      <w:marRight w:val="0"/>
      <w:marTop w:val="0"/>
      <w:marBottom w:val="0"/>
      <w:divBdr>
        <w:top w:val="none" w:sz="0" w:space="0" w:color="auto"/>
        <w:left w:val="none" w:sz="0" w:space="0" w:color="auto"/>
        <w:bottom w:val="none" w:sz="0" w:space="0" w:color="auto"/>
        <w:right w:val="none" w:sz="0" w:space="0" w:color="auto"/>
      </w:divBdr>
    </w:div>
    <w:div w:id="1871916740">
      <w:bodyDiv w:val="1"/>
      <w:marLeft w:val="0"/>
      <w:marRight w:val="0"/>
      <w:marTop w:val="0"/>
      <w:marBottom w:val="0"/>
      <w:divBdr>
        <w:top w:val="none" w:sz="0" w:space="0" w:color="auto"/>
        <w:left w:val="none" w:sz="0" w:space="0" w:color="auto"/>
        <w:bottom w:val="none" w:sz="0" w:space="0" w:color="auto"/>
        <w:right w:val="none" w:sz="0" w:space="0" w:color="auto"/>
      </w:divBdr>
    </w:div>
    <w:div w:id="1899199942">
      <w:bodyDiv w:val="1"/>
      <w:marLeft w:val="0"/>
      <w:marRight w:val="0"/>
      <w:marTop w:val="0"/>
      <w:marBottom w:val="0"/>
      <w:divBdr>
        <w:top w:val="none" w:sz="0" w:space="0" w:color="auto"/>
        <w:left w:val="none" w:sz="0" w:space="0" w:color="auto"/>
        <w:bottom w:val="none" w:sz="0" w:space="0" w:color="auto"/>
        <w:right w:val="none" w:sz="0" w:space="0" w:color="auto"/>
      </w:divBdr>
    </w:div>
    <w:div w:id="1978367039">
      <w:bodyDiv w:val="1"/>
      <w:marLeft w:val="0"/>
      <w:marRight w:val="0"/>
      <w:marTop w:val="0"/>
      <w:marBottom w:val="0"/>
      <w:divBdr>
        <w:top w:val="none" w:sz="0" w:space="0" w:color="auto"/>
        <w:left w:val="none" w:sz="0" w:space="0" w:color="auto"/>
        <w:bottom w:val="none" w:sz="0" w:space="0" w:color="auto"/>
        <w:right w:val="none" w:sz="0" w:space="0" w:color="auto"/>
      </w:divBdr>
    </w:div>
    <w:div w:id="1996952495">
      <w:bodyDiv w:val="1"/>
      <w:marLeft w:val="0"/>
      <w:marRight w:val="0"/>
      <w:marTop w:val="0"/>
      <w:marBottom w:val="0"/>
      <w:divBdr>
        <w:top w:val="none" w:sz="0" w:space="0" w:color="auto"/>
        <w:left w:val="none" w:sz="0" w:space="0" w:color="auto"/>
        <w:bottom w:val="none" w:sz="0" w:space="0" w:color="auto"/>
        <w:right w:val="none" w:sz="0" w:space="0" w:color="auto"/>
      </w:divBdr>
    </w:div>
    <w:div w:id="2063481766">
      <w:bodyDiv w:val="1"/>
      <w:marLeft w:val="0"/>
      <w:marRight w:val="0"/>
      <w:marTop w:val="0"/>
      <w:marBottom w:val="0"/>
      <w:divBdr>
        <w:top w:val="none" w:sz="0" w:space="0" w:color="auto"/>
        <w:left w:val="none" w:sz="0" w:space="0" w:color="auto"/>
        <w:bottom w:val="none" w:sz="0" w:space="0" w:color="auto"/>
        <w:right w:val="none" w:sz="0" w:space="0" w:color="auto"/>
      </w:divBdr>
    </w:div>
    <w:div w:id="2108839706">
      <w:bodyDiv w:val="1"/>
      <w:marLeft w:val="0"/>
      <w:marRight w:val="0"/>
      <w:marTop w:val="0"/>
      <w:marBottom w:val="0"/>
      <w:divBdr>
        <w:top w:val="none" w:sz="0" w:space="0" w:color="auto"/>
        <w:left w:val="none" w:sz="0" w:space="0" w:color="auto"/>
        <w:bottom w:val="none" w:sz="0" w:space="0" w:color="auto"/>
        <w:right w:val="none" w:sz="0" w:space="0" w:color="auto"/>
      </w:divBdr>
    </w:div>
    <w:div w:id="212175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fsr.sk" TargetMode="External"/><Relationship Id="rId26" Type="http://schemas.openxmlformats.org/officeDocument/2006/relationships/hyperlink" Target="mailto:plan.obnovy@mirri.gov.sk" TargetMode="External"/><Relationship Id="rId39" Type="http://schemas.openxmlformats.org/officeDocument/2006/relationships/hyperlink" Target="mailto:plan.obnovy@mirri.gov.sk" TargetMode="External"/><Relationship Id="rId21" Type="http://schemas.openxmlformats.org/officeDocument/2006/relationships/hyperlink" Target="http://www.mirri.gov.sk" TargetMode="External"/><Relationship Id="rId34" Type="http://schemas.openxmlformats.org/officeDocument/2006/relationships/hyperlink" Target="https://www.planobnovy.sk/site/assets/files/1234/manual_odporucani_k_povinnej_publicite_pre_hmotne_zachytitelne_vystupy_financovane_z_planu_obnovy_a_odolnosti_sr-1.pdf"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rokovania.gov.sk/RVL/Resolution/19193/1" TargetMode="External"/><Relationship Id="rId20" Type="http://schemas.openxmlformats.org/officeDocument/2006/relationships/hyperlink" Target="http://www.mirri.gov.sk" TargetMode="External"/><Relationship Id="rId29" Type="http://schemas.openxmlformats.org/officeDocument/2006/relationships/hyperlink" Target="https://www.mirri.gov.sk/plan-obnovy/plan-obnovy-a-odolnosti/"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mirri.gov.sk" TargetMode="External"/><Relationship Id="rId32" Type="http://schemas.openxmlformats.org/officeDocument/2006/relationships/hyperlink" Target="https://www.planobnovy.sk/site/assets/files/1236/sipoo_verzia_1_2.pdf" TargetMode="External"/><Relationship Id="rId37" Type="http://schemas.openxmlformats.org/officeDocument/2006/relationships/hyperlink" Target="http://www.mirri.gov.sk/staznosti-a-peticie/index.html" TargetMode="External"/><Relationship Id="rId40" Type="http://schemas.openxmlformats.org/officeDocument/2006/relationships/hyperlink" Target="https://www.mirri.gov.sk/sekcie/informatizacia/riadenie-kvality-qa/riadenie-kvality-qa/"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mirri.gov.sk" TargetMode="External"/><Relationship Id="rId28" Type="http://schemas.openxmlformats.org/officeDocument/2006/relationships/hyperlink" Target="http://www.planobnovy.sk" TargetMode="External"/><Relationship Id="rId36" Type="http://schemas.openxmlformats.org/officeDocument/2006/relationships/hyperlink" Target="https://ispo.planobnovy.sk/" TargetMode="External"/><Relationship Id="rId10" Type="http://schemas.openxmlformats.org/officeDocument/2006/relationships/footnotes" Target="footnotes.xml"/><Relationship Id="rId19" Type="http://schemas.openxmlformats.org/officeDocument/2006/relationships/hyperlink" Target="http://www.mirri.gov.sk" TargetMode="External"/><Relationship Id="rId31" Type="http://schemas.openxmlformats.org/officeDocument/2006/relationships/hyperlink" Target="https://www.planobnovy.sk/realizacia/dokumenty/"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mirri.gov.sk" TargetMode="External"/><Relationship Id="rId27" Type="http://schemas.openxmlformats.org/officeDocument/2006/relationships/hyperlink" Target="http://www.mirri.gov.sk" TargetMode="External"/><Relationship Id="rId30" Type="http://schemas.openxmlformats.org/officeDocument/2006/relationships/hyperlink" Target="http://www.mirri.gov.sk" TargetMode="External"/><Relationship Id="rId35" Type="http://schemas.openxmlformats.org/officeDocument/2006/relationships/hyperlink" Target="mailto:publicita.poo@mirri.gov.sk" TargetMode="External"/><Relationship Id="rId43" Type="http://schemas.microsoft.com/office/2011/relationships/people" Target="peop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planobnovy.sk" TargetMode="External"/><Relationship Id="rId25" Type="http://schemas.openxmlformats.org/officeDocument/2006/relationships/hyperlink" Target="http://www.mirri.gov.sk" TargetMode="External"/><Relationship Id="rId33" Type="http://schemas.openxmlformats.org/officeDocument/2006/relationships/hyperlink" Target="https://www.planobnovy.sk/site/assets/files/1234/vizualna_identita_poo.pdf" TargetMode="External"/><Relationship Id="rId38" Type="http://schemas.openxmlformats.org/officeDocument/2006/relationships/hyperlink" Target="https://mirri.gov.sk/plan-obnovy/dokumenty/usmernenia/"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okovania.gov.sk/RVL/Material/25375/1" TargetMode="External"/><Relationship Id="rId13" Type="http://schemas.openxmlformats.org/officeDocument/2006/relationships/hyperlink" Target="https://mirri.gov.sk/plan-obnovy/metodicke-dokumenty/usmernenia/" TargetMode="External"/><Relationship Id="rId3" Type="http://schemas.openxmlformats.org/officeDocument/2006/relationships/hyperlink" Target="https://obchodnyvestnik.justice.gov.sk/Handlers/StiahnutPrilohu.ashx?IdPriloha=442800&amp;csrt=799310218991944032" TargetMode="External"/><Relationship Id="rId7" Type="http://schemas.openxmlformats.org/officeDocument/2006/relationships/hyperlink" Target="https://www.slov-lex.sk/pravne-predpisy/SK/ZZ/2023/401/20231115" TargetMode="External"/><Relationship Id="rId12" Type="http://schemas.openxmlformats.org/officeDocument/2006/relationships/hyperlink" Target="https://www.planobnovy.sk/realizacia/dokumenty/" TargetMode="External"/><Relationship Id="rId2" Type="http://schemas.openxmlformats.org/officeDocument/2006/relationships/hyperlink" Target="https://www.antimon.gov.sk/data/files/2068_celex_02014r0651-20230701_sk_txt_konsolidovana_o_2023_1315.pdf?csrt=17716970431837906986" TargetMode="External"/><Relationship Id="rId1" Type="http://schemas.openxmlformats.org/officeDocument/2006/relationships/hyperlink" Target="https://www.planobnovy.sk/realizacia/dokumenty/" TargetMode="External"/><Relationship Id="rId6" Type="http://schemas.openxmlformats.org/officeDocument/2006/relationships/hyperlink" Target="https://www.mfsr.sk/sk/financie/audit-kontrola/financne-riadenie-financnakontrola/financna-kontrola/" TargetMode="External"/><Relationship Id="rId11" Type="http://schemas.openxmlformats.org/officeDocument/2006/relationships/hyperlink" Target="https://www.mfsr.sk/sk/financie/audit-kontrola/financne-riadenie-financna-kontrola/financna-kontrola/" TargetMode="External"/><Relationship Id="rId5" Type="http://schemas.openxmlformats.org/officeDocument/2006/relationships/hyperlink" Target="https://mirri.gov.sk/plan-obnovy/metodicke-dokumenty/usmernenia/" TargetMode="External"/><Relationship Id="rId10" Type="http://schemas.openxmlformats.org/officeDocument/2006/relationships/hyperlink" Target="https://mirri.gov.sk/plan-obnovy/dokumenty/usmernenia/" TargetMode="External"/><Relationship Id="rId4" Type="http://schemas.openxmlformats.org/officeDocument/2006/relationships/hyperlink" Target="https://www.planobnovy.sk/realizacia/dokumenty/" TargetMode="External"/><Relationship Id="rId9" Type="http://schemas.openxmlformats.org/officeDocument/2006/relationships/hyperlink" Target="https://mirri.gov.sk/plan-obnovy/dokumenty/usmernenia/" TargetMode="External"/><Relationship Id="rId14" Type="http://schemas.openxmlformats.org/officeDocument/2006/relationships/hyperlink" Target="file:///C:\Users\miskovic\AppData\Local\Microsoft\Windows\INetCache\Content.Outlook\Usmernenie%20&#250;radu%20k%20z&#225;kazk&#225;m%20financovan&#253;m%20z%20mechanizmu%20na%20podporu%20obnovy%20a%20odolnosti%20%20&#8211;%20&#218;rad%20pre%20verejn&#233;%20obstar&#225;vanie%20(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Vlastné 4">
      <a:dk1>
        <a:sysClr val="windowText" lastClr="000000"/>
      </a:dk1>
      <a:lt1>
        <a:srgbClr val="DEEBF6"/>
      </a:lt1>
      <a:dk2>
        <a:srgbClr val="DEEBF6"/>
      </a:dk2>
      <a:lt2>
        <a:srgbClr val="DEEBF6"/>
      </a:lt2>
      <a:accent1>
        <a:srgbClr val="DEEBF6"/>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Prirucka_pre_prijimatela_POO_verzia1_1" edit="true"/>
    <f:field ref="objsubject" par="" text="" edit="true"/>
    <f:field ref="objcreatedby" par="" text="Čupková, Zuzana, Mgr."/>
    <f:field ref="objcreatedat" par="" date="2023-08-09T16:23:43" text="9.8.2023 16:23:43"/>
    <f:field ref="objchangedby" par="" text="Kováčiková, Miriam, PhDr. "/>
    <f:field ref="objmodifiedat" par="" date="2023-08-16T13:17:33" text="16.8.2023 13:17:33"/>
    <f:field ref="doc_FSCFOLIO_1_1001_FieldDocumentNumber" par="" text=""/>
    <f:field ref="doc_FSCFOLIO_1_1001_FieldSubject" par="" text=""/>
    <f:field ref="FSCFOLIO_1_1001_FieldCurrentUser" par="" text="Annamária Suba"/>
    <f:field ref="CCAPRECONFIG_15_1001_Objektname" par="" text="Prirucka_pre_prijimatela_POO_verzia1_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984D15D34FB084EB7872F227469AF10" ma:contentTypeVersion="6" ma:contentTypeDescription="Create a new document." ma:contentTypeScope="" ma:versionID="c2d4a801ec9c92fc4d23537f65e86029">
  <xsd:schema xmlns:xsd="http://www.w3.org/2001/XMLSchema" xmlns:xs="http://www.w3.org/2001/XMLSchema" xmlns:p="http://schemas.microsoft.com/office/2006/metadata/properties" xmlns:ns2="4f6166f8-cd18-4ba0-8ac6-8d7e00a4a3d2" xmlns:ns3="81cce32a-3ffc-41ca-a84f-2a57b792f08a" targetNamespace="http://schemas.microsoft.com/office/2006/metadata/properties" ma:root="true" ma:fieldsID="819a9629da9a080241da79c1d26fd378" ns2:_="" ns3:_="">
    <xsd:import namespace="4f6166f8-cd18-4ba0-8ac6-8d7e00a4a3d2"/>
    <xsd:import namespace="81cce32a-3ffc-41ca-a84f-2a57b792f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166f8-cd18-4ba0-8ac6-8d7e00a4a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ce32a-3ffc-41ca-a84f-2a57b792f08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A9D6AD63-5102-49DE-9190-30035416EDE3}">
  <ds:schemaRefs>
    <ds:schemaRef ds:uri="http://schemas.openxmlformats.org/officeDocument/2006/bibliography"/>
  </ds:schemaRefs>
</ds:datastoreItem>
</file>

<file path=customXml/itemProps3.xml><?xml version="1.0" encoding="utf-8"?>
<ds:datastoreItem xmlns:ds="http://schemas.openxmlformats.org/officeDocument/2006/customXml" ds:itemID="{E599C5EC-E32E-46D5-95CB-923722CF4F97}">
  <ds:schemaRefs>
    <ds:schemaRef ds:uri="http://schemas.microsoft.com/sharepoint/v3/contenttype/forms"/>
  </ds:schemaRefs>
</ds:datastoreItem>
</file>

<file path=customXml/itemProps4.xml><?xml version="1.0" encoding="utf-8"?>
<ds:datastoreItem xmlns:ds="http://schemas.openxmlformats.org/officeDocument/2006/customXml" ds:itemID="{E2404AB3-2558-4D54-A4A1-D4AA58699E4D}">
  <ds:schemaRefs>
    <ds:schemaRef ds:uri="http://purl.org/dc/dcmitype/"/>
    <ds:schemaRef ds:uri="http://purl.org/dc/terms/"/>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81cce32a-3ffc-41ca-a84f-2a57b792f08a"/>
    <ds:schemaRef ds:uri="http://purl.org/dc/elements/1.1/"/>
    <ds:schemaRef ds:uri="http://schemas.microsoft.com/office/infopath/2007/PartnerControls"/>
    <ds:schemaRef ds:uri="4f6166f8-cd18-4ba0-8ac6-8d7e00a4a3d2"/>
  </ds:schemaRefs>
</ds:datastoreItem>
</file>

<file path=customXml/itemProps5.xml><?xml version="1.0" encoding="utf-8"?>
<ds:datastoreItem xmlns:ds="http://schemas.openxmlformats.org/officeDocument/2006/customXml" ds:itemID="{77B0E708-9C0B-45A3-A679-A228A04F8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166f8-cd18-4ba0-8ac6-8d7e00a4a3d2"/>
    <ds:schemaRef ds:uri="81cce32a-3ffc-41ca-a84f-2a57b792f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71</Pages>
  <Words>28019</Words>
  <Characters>159710</Characters>
  <Application>Microsoft Office Word</Application>
  <DocSecurity>0</DocSecurity>
  <Lines>1330</Lines>
  <Paragraphs>374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Autor</cp:lastModifiedBy>
  <cp:revision>8</cp:revision>
  <dcterms:created xsi:type="dcterms:W3CDTF">2025-07-09T13:07:00Z</dcterms:created>
  <dcterms:modified xsi:type="dcterms:W3CDTF">2025-08-04T09:11:00Z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0x0101006984D15D34FB084EB7872F227469AF10</vt:lpwstr>
  </property>
  <property fmtid="{D5CDD505-2E9C-101B-9397-08002B2CF9AE}" pid="3" name="FSC#SKMF@103.510:mf_zaznam_jeden_adresat">
    <vt:lpwstr/>
  </property>
  <property fmtid="{D5CDD505-2E9C-101B-9397-08002B2CF9AE}" pid="4" name="FSC#SKMF@103.510:mf_zaznam_vnut_adresati_01">
    <vt:lpwstr/>
  </property>
  <property fmtid="{D5CDD505-2E9C-101B-9397-08002B2CF9AE}" pid="5" name="FSC#SKMF@103.510:mf_zaznam_vnut_adresati_02">
    <vt:lpwstr/>
  </property>
  <property fmtid="{D5CDD505-2E9C-101B-9397-08002B2CF9AE}" pid="6" name="FSC#SKMF@103.510:mf_zaznam_vnut_adresati_03">
    <vt:lpwstr/>
  </property>
  <property fmtid="{D5CDD505-2E9C-101B-9397-08002B2CF9AE}" pid="7" name="FSC#SKMF@103.510:mf_zaznam_vnut_adresati_04">
    <vt:lpwstr/>
  </property>
  <property fmtid="{D5CDD505-2E9C-101B-9397-08002B2CF9AE}" pid="8" name="FSC#SKMF@103.510:mf_zaznam_vnut_adresati_05">
    <vt:lpwstr/>
  </property>
  <property fmtid="{D5CDD505-2E9C-101B-9397-08002B2CF9AE}" pid="9" name="FSC#SKMF@103.510:mf_zaznam_vnut_adresati_06">
    <vt:lpwstr/>
  </property>
  <property fmtid="{D5CDD505-2E9C-101B-9397-08002B2CF9AE}" pid="10" name="FSC#SKMF@103.510:mf_zaznam_vnut_adresati_07">
    <vt:lpwstr/>
  </property>
  <property fmtid="{D5CDD505-2E9C-101B-9397-08002B2CF9AE}" pid="11" name="FSC#SKMF@103.510:mf_zaznam_vnut_adresati_08">
    <vt:lpwstr/>
  </property>
  <property fmtid="{D5CDD505-2E9C-101B-9397-08002B2CF9AE}" pid="12" name="FSC#SKMF@103.510:mf_zaznam_vnut_adresati_09">
    <vt:lpwstr/>
  </property>
  <property fmtid="{D5CDD505-2E9C-101B-9397-08002B2CF9AE}" pid="13" name="FSC#SKMF@103.510:mf_zaznam_vnut_adresati_10">
    <vt:lpwstr/>
  </property>
  <property fmtid="{D5CDD505-2E9C-101B-9397-08002B2CF9AE}" pid="14" name="FSC#SKMF@103.510:mf_zaznam_vnut_adresati_11">
    <vt:lpwstr/>
  </property>
  <property fmtid="{D5CDD505-2E9C-101B-9397-08002B2CF9AE}" pid="15" name="FSC#SKMF@103.510:mf_zaznam_vnut_adresati_12">
    <vt:lpwstr/>
  </property>
  <property fmtid="{D5CDD505-2E9C-101B-9397-08002B2CF9AE}" pid="16" name="FSC#SKMF@103.510:mf_zaznam_vnut_adresati_13">
    <vt:lpwstr/>
  </property>
  <property fmtid="{D5CDD505-2E9C-101B-9397-08002B2CF9AE}" pid="17" name="FSC#SKMF@103.510:mf_zaznam_vnut_adresati_14">
    <vt:lpwstr/>
  </property>
  <property fmtid="{D5CDD505-2E9C-101B-9397-08002B2CF9AE}" pid="18" name="FSC#SKMF@103.510:mf_zaznam_vnut_adresati_15">
    <vt:lpwstr/>
  </property>
  <property fmtid="{D5CDD505-2E9C-101B-9397-08002B2CF9AE}" pid="19" name="FSC#SKMF@103.510:mf_zaznam_vnut_adresati_16">
    <vt:lpwstr/>
  </property>
  <property fmtid="{D5CDD505-2E9C-101B-9397-08002B2CF9AE}" pid="20" name="FSC#SKMF@103.510:mf_zaznam_vnut_adresati_17">
    <vt:lpwstr/>
  </property>
  <property fmtid="{D5CDD505-2E9C-101B-9397-08002B2CF9AE}" pid="21" name="FSC#SKMF@103.510:mf_zaznam_vnut_adresati_18">
    <vt:lpwstr/>
  </property>
  <property fmtid="{D5CDD505-2E9C-101B-9397-08002B2CF9AE}" pid="22" name="FSC#SKMF@103.510:mf_zaznam_vnut_adresati_19">
    <vt:lpwstr/>
  </property>
  <property fmtid="{D5CDD505-2E9C-101B-9397-08002B2CF9AE}" pid="23" name="FSC#SKMF@103.510:mf_zaznam_vnut_adresati_20">
    <vt:lpwstr/>
  </property>
  <property fmtid="{D5CDD505-2E9C-101B-9397-08002B2CF9AE}" pid="24" name="FSC#SKMF@103.510:mf_zaznam_vnut_adresati_21">
    <vt:lpwstr/>
  </property>
  <property fmtid="{D5CDD505-2E9C-101B-9397-08002B2CF9AE}" pid="25" name="FSC#SKMF@103.510:mf_zaznam_vnut_adresati_22">
    <vt:lpwstr/>
  </property>
  <property fmtid="{D5CDD505-2E9C-101B-9397-08002B2CF9AE}" pid="26" name="FSC#SKMF@103.510:mf_zaznam_vnut_adresati_23">
    <vt:lpwstr/>
  </property>
  <property fmtid="{D5CDD505-2E9C-101B-9397-08002B2CF9AE}" pid="27" name="FSC#SKMF@103.510:mf_zaznam_vnut_adresati_24">
    <vt:lpwstr/>
  </property>
  <property fmtid="{D5CDD505-2E9C-101B-9397-08002B2CF9AE}" pid="28" name="FSC#SKMF@103.510:mf_zaznam_vnut_adresati_25">
    <vt:lpwstr/>
  </property>
  <property fmtid="{D5CDD505-2E9C-101B-9397-08002B2CF9AE}" pid="29" name="FSC#SKMF@103.510:mf_zaznam_vnut_adresati_26">
    <vt:lpwstr/>
  </property>
  <property fmtid="{D5CDD505-2E9C-101B-9397-08002B2CF9AE}" pid="30" name="FSC#SKMF@103.510:mf_zaznam_vnut_adresati_27">
    <vt:lpwstr/>
  </property>
  <property fmtid="{D5CDD505-2E9C-101B-9397-08002B2CF9AE}" pid="31" name="FSC#SKMF@103.510:mf_zaznam_vnut_adresati_28">
    <vt:lpwstr/>
  </property>
  <property fmtid="{D5CDD505-2E9C-101B-9397-08002B2CF9AE}" pid="32" name="FSC#SKMF@103.510:mf_zaznam_vnut_adresati_29">
    <vt:lpwstr/>
  </property>
  <property fmtid="{D5CDD505-2E9C-101B-9397-08002B2CF9AE}" pid="33" name="FSC#SKMF@103.510:mf_zaznam_vnut_adresati_30">
    <vt:lpwstr/>
  </property>
  <property fmtid="{D5CDD505-2E9C-101B-9397-08002B2CF9AE}" pid="34" name="FSC#SKMF@103.510:mf_zaznam_vnut_adresati_31">
    <vt:lpwstr/>
  </property>
  <property fmtid="{D5CDD505-2E9C-101B-9397-08002B2CF9AE}" pid="35" name="FSC#SKMF@103.510:mf_zaznam_vnut_adresati_32">
    <vt:lpwstr/>
  </property>
  <property fmtid="{D5CDD505-2E9C-101B-9397-08002B2CF9AE}" pid="36" name="FSC#SKMF@103.510:mf_zaznam_vnut_adresati_33">
    <vt:lpwstr/>
  </property>
  <property fmtid="{D5CDD505-2E9C-101B-9397-08002B2CF9AE}" pid="37" name="FSC#SKMF@103.510:mf_zaznam_vnut_adresati_34">
    <vt:lpwstr/>
  </property>
  <property fmtid="{D5CDD505-2E9C-101B-9397-08002B2CF9AE}" pid="38" name="FSC#SKMF@103.510:mf_zaznam_vnut_adresati_35">
    <vt:lpwstr/>
  </property>
  <property fmtid="{D5CDD505-2E9C-101B-9397-08002B2CF9AE}" pid="39" name="FSC#SKMF@103.510:mf_zaznam_vnut_adresati_36">
    <vt:lpwstr/>
  </property>
  <property fmtid="{D5CDD505-2E9C-101B-9397-08002B2CF9AE}" pid="40" name="FSC#SKMF@103.510:mf_zaznam_vnut_adresati_37">
    <vt:lpwstr/>
  </property>
  <property fmtid="{D5CDD505-2E9C-101B-9397-08002B2CF9AE}" pid="41" name="FSC#SKMF@103.510:mf_zaznam_vnut_adresati_38">
    <vt:lpwstr/>
  </property>
  <property fmtid="{D5CDD505-2E9C-101B-9397-08002B2CF9AE}" pid="42" name="FSC#SKMF@103.510:mf_zaznam_vnut_adresati_39">
    <vt:lpwstr/>
  </property>
  <property fmtid="{D5CDD505-2E9C-101B-9397-08002B2CF9AE}" pid="43" name="FSC#SKMF@103.510:mf_zaznam_vnut_adresati_40">
    <vt:lpwstr/>
  </property>
  <property fmtid="{D5CDD505-2E9C-101B-9397-08002B2CF9AE}" pid="44" name="FSC#SKMF@103.510:mf_zaznam_vnut_adresati_41">
    <vt:lpwstr/>
  </property>
  <property fmtid="{D5CDD505-2E9C-101B-9397-08002B2CF9AE}" pid="45" name="FSC#SKMF@103.510:mf_zaznam_vnut_adresati_42">
    <vt:lpwstr/>
  </property>
  <property fmtid="{D5CDD505-2E9C-101B-9397-08002B2CF9AE}" pid="46" name="FSC#SKMF@103.510:mf_zaznam_vnut_adresati_43">
    <vt:lpwstr/>
  </property>
  <property fmtid="{D5CDD505-2E9C-101B-9397-08002B2CF9AE}" pid="47" name="FSC#SKMF@103.510:mf_zaznam_vnut_adresati_44">
    <vt:lpwstr/>
  </property>
  <property fmtid="{D5CDD505-2E9C-101B-9397-08002B2CF9AE}" pid="48" name="FSC#SKMF@103.510:mf_zaznam_vnut_adresati_45">
    <vt:lpwstr/>
  </property>
  <property fmtid="{D5CDD505-2E9C-101B-9397-08002B2CF9AE}" pid="49" name="FSC#SKMF@103.510:mf_zaznam_vnut_adresati_46">
    <vt:lpwstr/>
  </property>
  <property fmtid="{D5CDD505-2E9C-101B-9397-08002B2CF9AE}" pid="50" name="FSC#SKMF@103.510:mf_zaznam_vnut_adresati_47">
    <vt:lpwstr/>
  </property>
  <property fmtid="{D5CDD505-2E9C-101B-9397-08002B2CF9AE}" pid="51" name="FSC#SKMF@103.510:mf_zaznam_vnut_adresati_48">
    <vt:lpwstr/>
  </property>
  <property fmtid="{D5CDD505-2E9C-101B-9397-08002B2CF9AE}" pid="52" name="FSC#SKMF@103.510:mf_zaznam_vnut_adresati_49">
    <vt:lpwstr/>
  </property>
  <property fmtid="{D5CDD505-2E9C-101B-9397-08002B2CF9AE}" pid="53" name="FSC#SKMF@103.510:mf_zaznam_vnut_adresati_50">
    <vt:lpwstr/>
  </property>
  <property fmtid="{D5CDD505-2E9C-101B-9397-08002B2CF9AE}" pid="54" name="FSC#SKMF@103.510:mf_zaznam_vnut_adresati_51">
    <vt:lpwstr/>
  </property>
  <property fmtid="{D5CDD505-2E9C-101B-9397-08002B2CF9AE}" pid="55" name="FSC#SKMF@103.510:mf_EnumStupenKlasifikacie">
    <vt:lpwstr/>
  </property>
  <property fmtid="{D5CDD505-2E9C-101B-9397-08002B2CF9AE}" pid="56" name="FSC#SKMF@103.510:mf_OpravneneOsoby">
    <vt:lpwstr/>
  </property>
  <property fmtid="{D5CDD505-2E9C-101B-9397-08002B2CF9AE}" pid="57" name="FSC#SKMF@103.510:mf_OpravneneOsoby_en">
    <vt:lpwstr/>
  </property>
  <property fmtid="{D5CDD505-2E9C-101B-9397-08002B2CF9AE}" pid="58" name="FSC#SKMF@103.510:mf_Vlastnik">
    <vt:lpwstr/>
  </property>
  <property fmtid="{D5CDD505-2E9C-101B-9397-08002B2CF9AE}" pid="59" name="FSC#SKMF@103.510:mf_Vlastnik_en">
    <vt:lpwstr/>
  </property>
  <property fmtid="{D5CDD505-2E9C-101B-9397-08002B2CF9AE}" pid="60" name="FSC#SKMF@103.510:mf_SpracEmail">
    <vt:lpwstr/>
  </property>
  <property fmtid="{D5CDD505-2E9C-101B-9397-08002B2CF9AE}" pid="61" name="FSC#SKMF@103.510:mf_skratkaou">
    <vt:lpwstr>ORPM</vt:lpwstr>
  </property>
  <property fmtid="{D5CDD505-2E9C-101B-9397-08002B2CF9AE}" pid="62" name="FSC#SKMF@103.510:mf_aktuc_funkcia">
    <vt:lpwstr>riaditeľka odboru</vt:lpwstr>
  </property>
  <property fmtid="{D5CDD505-2E9C-101B-9397-08002B2CF9AE}" pid="63" name="FSC#SKMF@103.510:mf_aktuc_nadrutvar">
    <vt:lpwstr>SIPI (sekcia implementácie projektov informatizácie)</vt:lpwstr>
  </property>
  <property fmtid="{D5CDD505-2E9C-101B-9397-08002B2CF9AE}" pid="64" name="FSC#SKMF@103.510:mf_aktuc_klapka">
    <vt:lpwstr/>
  </property>
  <property fmtid="{D5CDD505-2E9C-101B-9397-08002B2CF9AE}" pid="65" name="FSC#SKMF@103.510:mf_aktuc_email">
    <vt:lpwstr>Barbora.Sedalova@mirri.gov.sk</vt:lpwstr>
  </property>
  <property fmtid="{D5CDD505-2E9C-101B-9397-08002B2CF9AE}" pid="66" name="FSC#SKMF@103.510:mf_aktuc">
    <vt:lpwstr>Annamária Suba</vt:lpwstr>
  </property>
  <property fmtid="{D5CDD505-2E9C-101B-9397-08002B2CF9AE}" pid="67" name="FSC#SKMF@103.510:mf_aktuc_zast">
    <vt:lpwstr>PhDr. Barbora Sedálová</vt:lpwstr>
  </property>
  <property fmtid="{D5CDD505-2E9C-101B-9397-08002B2CF9AE}" pid="68" name="FSC#SKEDITIONREG@103.510:a_acceptor">
    <vt:lpwstr/>
  </property>
  <property fmtid="{D5CDD505-2E9C-101B-9397-08002B2CF9AE}" pid="69" name="FSC#SKEDITIONREG@103.510:a_clearedat">
    <vt:lpwstr/>
  </property>
  <property fmtid="{D5CDD505-2E9C-101B-9397-08002B2CF9AE}" pid="70" name="FSC#SKEDITIONREG@103.510:a_clearedby">
    <vt:lpwstr/>
  </property>
  <property fmtid="{D5CDD505-2E9C-101B-9397-08002B2CF9AE}" pid="71" name="FSC#SKEDITIONREG@103.510:a_comm">
    <vt:lpwstr/>
  </property>
  <property fmtid="{D5CDD505-2E9C-101B-9397-08002B2CF9AE}" pid="72" name="FSC#SKEDITIONREG@103.510:a_decisionattachments">
    <vt:lpwstr/>
  </property>
  <property fmtid="{D5CDD505-2E9C-101B-9397-08002B2CF9AE}" pid="73" name="FSC#SKEDITIONREG@103.510:a_deliveredat">
    <vt:lpwstr/>
  </property>
  <property fmtid="{D5CDD505-2E9C-101B-9397-08002B2CF9AE}" pid="74" name="FSC#SKEDITIONREG@103.510:a_delivery">
    <vt:lpwstr/>
  </property>
  <property fmtid="{D5CDD505-2E9C-101B-9397-08002B2CF9AE}" pid="75" name="FSC#SKEDITIONREG@103.510:a_extension">
    <vt:lpwstr/>
  </property>
  <property fmtid="{D5CDD505-2E9C-101B-9397-08002B2CF9AE}" pid="76" name="FSC#SKEDITIONREG@103.510:a_filenumber">
    <vt:lpwstr/>
  </property>
  <property fmtid="{D5CDD505-2E9C-101B-9397-08002B2CF9AE}" pid="77" name="FSC#SKEDITIONREG@103.510:a_fileresponsible">
    <vt:lpwstr/>
  </property>
  <property fmtid="{D5CDD505-2E9C-101B-9397-08002B2CF9AE}" pid="78" name="FSC#SKEDITIONREG@103.510:a_fileresporg">
    <vt:lpwstr/>
  </property>
  <property fmtid="{D5CDD505-2E9C-101B-9397-08002B2CF9AE}" pid="79" name="FSC#SKEDITIONREG@103.510:a_fileresporg_email_OU">
    <vt:lpwstr/>
  </property>
  <property fmtid="{D5CDD505-2E9C-101B-9397-08002B2CF9AE}" pid="80" name="FSC#SKEDITIONREG@103.510:a_fileresporg_emailaddress">
    <vt:lpwstr/>
  </property>
  <property fmtid="{D5CDD505-2E9C-101B-9397-08002B2CF9AE}" pid="81" name="FSC#SKEDITIONREG@103.510:a_fileresporg_fax">
    <vt:lpwstr/>
  </property>
  <property fmtid="{D5CDD505-2E9C-101B-9397-08002B2CF9AE}" pid="82" name="FSC#SKEDITIONREG@103.510:a_fileresporg_fax_OU">
    <vt:lpwstr/>
  </property>
  <property fmtid="{D5CDD505-2E9C-101B-9397-08002B2CF9AE}" pid="83" name="FSC#SKEDITIONREG@103.510:a_fileresporg_function">
    <vt:lpwstr/>
  </property>
  <property fmtid="{D5CDD505-2E9C-101B-9397-08002B2CF9AE}" pid="84" name="FSC#SKEDITIONREG@103.510:a_fileresporg_function_OU">
    <vt:lpwstr/>
  </property>
  <property fmtid="{D5CDD505-2E9C-101B-9397-08002B2CF9AE}" pid="85" name="FSC#SKEDITIONREG@103.510:a_fileresporg_head">
    <vt:lpwstr/>
  </property>
  <property fmtid="{D5CDD505-2E9C-101B-9397-08002B2CF9AE}" pid="86" name="FSC#SKEDITIONREG@103.510:a_fileresporg_head_OU">
    <vt:lpwstr/>
  </property>
  <property fmtid="{D5CDD505-2E9C-101B-9397-08002B2CF9AE}" pid="87" name="FSC#SKEDITIONREG@103.510:a_fileresporg_OU">
    <vt:lpwstr/>
  </property>
  <property fmtid="{D5CDD505-2E9C-101B-9397-08002B2CF9AE}" pid="88" name="FSC#SKEDITIONREG@103.510:a_fileresporg_phone">
    <vt:lpwstr/>
  </property>
  <property fmtid="{D5CDD505-2E9C-101B-9397-08002B2CF9AE}" pid="89" name="FSC#SKEDITIONREG@103.510:a_fileresporg_phone_OU">
    <vt:lpwstr/>
  </property>
  <property fmtid="{D5CDD505-2E9C-101B-9397-08002B2CF9AE}" pid="90" name="FSC#SKEDITIONREG@103.510:a_incattachments">
    <vt:lpwstr/>
  </property>
  <property fmtid="{D5CDD505-2E9C-101B-9397-08002B2CF9AE}" pid="91" name="FSC#SKEDITIONREG@103.510:a_incnr">
    <vt:lpwstr/>
  </property>
  <property fmtid="{D5CDD505-2E9C-101B-9397-08002B2CF9AE}" pid="92" name="FSC#SKEDITIONREG@103.510:a_objcreatedstr">
    <vt:lpwstr/>
  </property>
  <property fmtid="{D5CDD505-2E9C-101B-9397-08002B2CF9AE}" pid="93" name="FSC#SKEDITIONREG@103.510:a_ordernumber">
    <vt:lpwstr/>
  </property>
  <property fmtid="{D5CDD505-2E9C-101B-9397-08002B2CF9AE}" pid="94" name="FSC#SKEDITIONREG@103.510:a_oursign">
    <vt:lpwstr/>
  </property>
  <property fmtid="{D5CDD505-2E9C-101B-9397-08002B2CF9AE}" pid="95" name="FSC#SKEDITIONREG@103.510:a_sendersign">
    <vt:lpwstr/>
  </property>
  <property fmtid="{D5CDD505-2E9C-101B-9397-08002B2CF9AE}" pid="96" name="FSC#SKEDITIONREG@103.510:a_shortou">
    <vt:lpwstr/>
  </property>
  <property fmtid="{D5CDD505-2E9C-101B-9397-08002B2CF9AE}" pid="97" name="FSC#SKEDITIONREG@103.510:a_testsalutation">
    <vt:lpwstr/>
  </property>
  <property fmtid="{D5CDD505-2E9C-101B-9397-08002B2CF9AE}" pid="98" name="FSC#SKEDITIONREG@103.510:a_validfrom">
    <vt:lpwstr/>
  </property>
  <property fmtid="{D5CDD505-2E9C-101B-9397-08002B2CF9AE}" pid="99" name="FSC#SKEDITIONREG@103.510:as_activity">
    <vt:lpwstr/>
  </property>
  <property fmtid="{D5CDD505-2E9C-101B-9397-08002B2CF9AE}" pid="100" name="FSC#SKEDITIONREG@103.510:as_docdate">
    <vt:lpwstr/>
  </property>
  <property fmtid="{D5CDD505-2E9C-101B-9397-08002B2CF9AE}" pid="101" name="FSC#SKEDITIONREG@103.510:as_establishdate">
    <vt:lpwstr/>
  </property>
  <property fmtid="{D5CDD505-2E9C-101B-9397-08002B2CF9AE}" pid="102" name="FSC#SKEDITIONREG@103.510:as_fileresphead">
    <vt:lpwstr/>
  </property>
  <property fmtid="{D5CDD505-2E9C-101B-9397-08002B2CF9AE}" pid="103" name="FSC#SKEDITIONREG@103.510:as_filerespheadfnct">
    <vt:lpwstr/>
  </property>
  <property fmtid="{D5CDD505-2E9C-101B-9397-08002B2CF9AE}" pid="104" name="FSC#SKEDITIONREG@103.510:as_fileresponsible">
    <vt:lpwstr/>
  </property>
  <property fmtid="{D5CDD505-2E9C-101B-9397-08002B2CF9AE}" pid="105" name="FSC#SKEDITIONREG@103.510:as_filesubj">
    <vt:lpwstr/>
  </property>
  <property fmtid="{D5CDD505-2E9C-101B-9397-08002B2CF9AE}" pid="106" name="FSC#SKEDITIONREG@103.510:as_objname">
    <vt:lpwstr/>
  </property>
  <property fmtid="{D5CDD505-2E9C-101B-9397-08002B2CF9AE}" pid="107" name="FSC#SKEDITIONREG@103.510:as_ou">
    <vt:lpwstr/>
  </property>
  <property fmtid="{D5CDD505-2E9C-101B-9397-08002B2CF9AE}" pid="108" name="FSC#SKEDITIONREG@103.510:as_owner">
    <vt:lpwstr>Mgr. Zuzana Čupková</vt:lpwstr>
  </property>
  <property fmtid="{D5CDD505-2E9C-101B-9397-08002B2CF9AE}" pid="109" name="FSC#SKEDITIONREG@103.510:as_phonelink">
    <vt:lpwstr/>
  </property>
  <property fmtid="{D5CDD505-2E9C-101B-9397-08002B2CF9AE}" pid="110" name="FSC#SKEDITIONREG@103.510:oz_externAdr">
    <vt:lpwstr/>
  </property>
  <property fmtid="{D5CDD505-2E9C-101B-9397-08002B2CF9AE}" pid="111" name="FSC#SKEDITIONREG@103.510:a_depositperiod">
    <vt:lpwstr/>
  </property>
  <property fmtid="{D5CDD505-2E9C-101B-9397-08002B2CF9AE}" pid="112" name="FSC#SKEDITIONREG@103.510:a_disposestate">
    <vt:lpwstr/>
  </property>
  <property fmtid="{D5CDD505-2E9C-101B-9397-08002B2CF9AE}" pid="113" name="FSC#SKEDITIONREG@103.510:a_fileresponsiblefnct">
    <vt:lpwstr/>
  </property>
  <property fmtid="{D5CDD505-2E9C-101B-9397-08002B2CF9AE}" pid="114" name="FSC#SKEDITIONREG@103.510:a_fileresporg_position">
    <vt:lpwstr/>
  </property>
  <property fmtid="{D5CDD505-2E9C-101B-9397-08002B2CF9AE}" pid="115" name="FSC#SKEDITIONREG@103.510:a_fileresporg_position_OU">
    <vt:lpwstr/>
  </property>
  <property fmtid="{D5CDD505-2E9C-101B-9397-08002B2CF9AE}" pid="116" name="FSC#SKEDITIONREG@103.510:a_osobnecislosprac">
    <vt:lpwstr/>
  </property>
  <property fmtid="{D5CDD505-2E9C-101B-9397-08002B2CF9AE}" pid="117" name="FSC#SKEDITIONREG@103.510:a_registrysign">
    <vt:lpwstr/>
  </property>
  <property fmtid="{D5CDD505-2E9C-101B-9397-08002B2CF9AE}" pid="118" name="FSC#SKEDITIONREG@103.510:a_subfileatt">
    <vt:lpwstr/>
  </property>
  <property fmtid="{D5CDD505-2E9C-101B-9397-08002B2CF9AE}" pid="119" name="FSC#SKEDITIONREG@103.510:as_filesubjall">
    <vt:lpwstr/>
  </property>
  <property fmtid="{D5CDD505-2E9C-101B-9397-08002B2CF9AE}" pid="120" name="FSC#SKEDITIONREG@103.510:CreatedAt">
    <vt:lpwstr>9. 8. 2023, 16:23</vt:lpwstr>
  </property>
  <property fmtid="{D5CDD505-2E9C-101B-9397-08002B2CF9AE}" pid="121" name="FSC#SKEDITIONREG@103.510:curruserrolegroup">
    <vt:lpwstr>odbor programovania a metodiky</vt:lpwstr>
  </property>
  <property fmtid="{D5CDD505-2E9C-101B-9397-08002B2CF9AE}" pid="122" name="FSC#SKEDITIONREG@103.510:currusersubst">
    <vt:lpwstr>v z. Annamária Suba</vt:lpwstr>
  </property>
  <property fmtid="{D5CDD505-2E9C-101B-9397-08002B2CF9AE}" pid="123" name="FSC#SKEDITIONREG@103.510:emailsprac">
    <vt:lpwstr/>
  </property>
  <property fmtid="{D5CDD505-2E9C-101B-9397-08002B2CF9AE}" pid="124" name="FSC#SKEDITIONREG@103.510:ms_VyskladaniePoznamok">
    <vt:lpwstr/>
  </property>
  <property fmtid="{D5CDD505-2E9C-101B-9397-08002B2CF9AE}" pid="125" name="FSC#SKEDITIONREG@103.510:oumlname_fnct">
    <vt:lpwstr/>
  </property>
  <property fmtid="{D5CDD505-2E9C-101B-9397-08002B2CF9AE}" pid="126" name="FSC#SKEDITIONREG@103.510:sk_org_city">
    <vt:lpwstr>Bratislava-Staré Mesto</vt:lpwstr>
  </property>
  <property fmtid="{D5CDD505-2E9C-101B-9397-08002B2CF9AE}" pid="127" name="FSC#SKEDITIONREG@103.510:sk_org_dic">
    <vt:lpwstr>2120287004</vt:lpwstr>
  </property>
  <property fmtid="{D5CDD505-2E9C-101B-9397-08002B2CF9AE}" pid="128" name="FSC#SKEDITIONREG@103.510:sk_org_email">
    <vt:lpwstr>podatelna@mirri.gov.sk</vt:lpwstr>
  </property>
  <property fmtid="{D5CDD505-2E9C-101B-9397-08002B2CF9AE}" pid="129" name="FSC#SKEDITIONREG@103.510:sk_org_fax">
    <vt:lpwstr/>
  </property>
  <property fmtid="{D5CDD505-2E9C-101B-9397-08002B2CF9AE}" pid="130" name="FSC#SKEDITIONREG@103.510:sk_org_fullname">
    <vt:lpwstr>Ministerstvo investícií, regionálneho rozvoja a informatizácie Slovenskej republiky</vt:lpwstr>
  </property>
  <property fmtid="{D5CDD505-2E9C-101B-9397-08002B2CF9AE}" pid="131" name="FSC#SKEDITIONREG@103.510:sk_org_ico">
    <vt:lpwstr>50349287</vt:lpwstr>
  </property>
  <property fmtid="{D5CDD505-2E9C-101B-9397-08002B2CF9AE}" pid="132" name="FSC#SKEDITIONREG@103.510:sk_org_phone">
    <vt:lpwstr>+421905724420</vt:lpwstr>
  </property>
  <property fmtid="{D5CDD505-2E9C-101B-9397-08002B2CF9AE}" pid="133" name="FSC#SKEDITIONREG@103.510:sk_org_shortname">
    <vt:lpwstr/>
  </property>
  <property fmtid="{D5CDD505-2E9C-101B-9397-08002B2CF9AE}" pid="134" name="FSC#SKEDITIONREG@103.510:sk_org_state">
    <vt:lpwstr>Bratislava I</vt:lpwstr>
  </property>
  <property fmtid="{D5CDD505-2E9C-101B-9397-08002B2CF9AE}" pid="135" name="FSC#SKEDITIONREG@103.510:sk_org_street">
    <vt:lpwstr>Pribinova 4195/25</vt:lpwstr>
  </property>
  <property fmtid="{D5CDD505-2E9C-101B-9397-08002B2CF9AE}" pid="136" name="FSC#SKEDITIONREG@103.510:sk_org_zip">
    <vt:lpwstr>811 09</vt:lpwstr>
  </property>
  <property fmtid="{D5CDD505-2E9C-101B-9397-08002B2CF9AE}" pid="137" name="FSC#SKEDITIONREG@103.510:viz_clearedat">
    <vt:lpwstr/>
  </property>
  <property fmtid="{D5CDD505-2E9C-101B-9397-08002B2CF9AE}" pid="138" name="FSC#SKEDITIONREG@103.510:viz_clearedby">
    <vt:lpwstr/>
  </property>
  <property fmtid="{D5CDD505-2E9C-101B-9397-08002B2CF9AE}" pid="139" name="FSC#SKEDITIONREG@103.510:viz_comm">
    <vt:lpwstr/>
  </property>
  <property fmtid="{D5CDD505-2E9C-101B-9397-08002B2CF9AE}" pid="140" name="FSC#SKEDITIONREG@103.510:viz_decisionattachments">
    <vt:lpwstr/>
  </property>
  <property fmtid="{D5CDD505-2E9C-101B-9397-08002B2CF9AE}" pid="141" name="FSC#SKEDITIONREG@103.510:viz_deliveredat">
    <vt:lpwstr/>
  </property>
  <property fmtid="{D5CDD505-2E9C-101B-9397-08002B2CF9AE}" pid="142" name="FSC#SKEDITIONREG@103.510:viz_delivery">
    <vt:lpwstr/>
  </property>
  <property fmtid="{D5CDD505-2E9C-101B-9397-08002B2CF9AE}" pid="143" name="FSC#SKEDITIONREG@103.510:viz_extension">
    <vt:lpwstr/>
  </property>
  <property fmtid="{D5CDD505-2E9C-101B-9397-08002B2CF9AE}" pid="144" name="FSC#SKEDITIONREG@103.510:viz_filenumber">
    <vt:lpwstr/>
  </property>
  <property fmtid="{D5CDD505-2E9C-101B-9397-08002B2CF9AE}" pid="145" name="FSC#SKEDITIONREG@103.510:viz_fileresponsible">
    <vt:lpwstr/>
  </property>
  <property fmtid="{D5CDD505-2E9C-101B-9397-08002B2CF9AE}" pid="146" name="FSC#SKEDITIONREG@103.510:viz_fileresporg">
    <vt:lpwstr/>
  </property>
  <property fmtid="{D5CDD505-2E9C-101B-9397-08002B2CF9AE}" pid="147" name="FSC#SKEDITIONREG@103.510:viz_fileresporg_email_OU">
    <vt:lpwstr/>
  </property>
  <property fmtid="{D5CDD505-2E9C-101B-9397-08002B2CF9AE}" pid="148" name="FSC#SKEDITIONREG@103.510:viz_fileresporg_emailaddress">
    <vt:lpwstr/>
  </property>
  <property fmtid="{D5CDD505-2E9C-101B-9397-08002B2CF9AE}" pid="149" name="FSC#SKEDITIONREG@103.510:viz_fileresporg_fax">
    <vt:lpwstr/>
  </property>
  <property fmtid="{D5CDD505-2E9C-101B-9397-08002B2CF9AE}" pid="150" name="FSC#SKEDITIONREG@103.510:viz_fileresporg_fax_OU">
    <vt:lpwstr/>
  </property>
  <property fmtid="{D5CDD505-2E9C-101B-9397-08002B2CF9AE}" pid="151" name="FSC#SKEDITIONREG@103.510:viz_fileresporg_function">
    <vt:lpwstr/>
  </property>
  <property fmtid="{D5CDD505-2E9C-101B-9397-08002B2CF9AE}" pid="152" name="FSC#SKEDITIONREG@103.510:viz_fileresporg_function_OU">
    <vt:lpwstr/>
  </property>
  <property fmtid="{D5CDD505-2E9C-101B-9397-08002B2CF9AE}" pid="153" name="FSC#SKEDITIONREG@103.510:viz_fileresporg_head">
    <vt:lpwstr/>
  </property>
  <property fmtid="{D5CDD505-2E9C-101B-9397-08002B2CF9AE}" pid="154" name="FSC#SKEDITIONREG@103.510:viz_fileresporg_head_OU">
    <vt:lpwstr/>
  </property>
  <property fmtid="{D5CDD505-2E9C-101B-9397-08002B2CF9AE}" pid="155" name="FSC#SKEDITIONREG@103.510:viz_fileresporg_longname">
    <vt:lpwstr/>
  </property>
  <property fmtid="{D5CDD505-2E9C-101B-9397-08002B2CF9AE}" pid="156" name="FSC#SKEDITIONREG@103.510:viz_fileresporg_mesto">
    <vt:lpwstr/>
  </property>
  <property fmtid="{D5CDD505-2E9C-101B-9397-08002B2CF9AE}" pid="157" name="FSC#SKEDITIONREG@103.510:viz_fileresporg_odbor">
    <vt:lpwstr/>
  </property>
  <property fmtid="{D5CDD505-2E9C-101B-9397-08002B2CF9AE}" pid="158" name="FSC#SKEDITIONREG@103.510:viz_fileresporg_odbor_function">
    <vt:lpwstr/>
  </property>
  <property fmtid="{D5CDD505-2E9C-101B-9397-08002B2CF9AE}" pid="159" name="FSC#SKEDITIONREG@103.510:viz_fileresporg_odbor_head">
    <vt:lpwstr/>
  </property>
  <property fmtid="{D5CDD505-2E9C-101B-9397-08002B2CF9AE}" pid="160" name="FSC#SKEDITIONREG@103.510:viz_fileresporg_OU">
    <vt:lpwstr/>
  </property>
  <property fmtid="{D5CDD505-2E9C-101B-9397-08002B2CF9AE}" pid="161" name="FSC#SKEDITIONREG@103.510:viz_fileresporg_phone">
    <vt:lpwstr/>
  </property>
  <property fmtid="{D5CDD505-2E9C-101B-9397-08002B2CF9AE}" pid="162" name="FSC#SKEDITIONREG@103.510:viz_fileresporg_phone_OU">
    <vt:lpwstr/>
  </property>
  <property fmtid="{D5CDD505-2E9C-101B-9397-08002B2CF9AE}" pid="163" name="FSC#SKEDITIONREG@103.510:viz_fileresporg_position">
    <vt:lpwstr/>
  </property>
  <property fmtid="{D5CDD505-2E9C-101B-9397-08002B2CF9AE}" pid="164" name="FSC#SKEDITIONREG@103.510:viz_fileresporg_position_OU">
    <vt:lpwstr/>
  </property>
  <property fmtid="{D5CDD505-2E9C-101B-9397-08002B2CF9AE}" pid="165" name="FSC#SKEDITIONREG@103.510:viz_fileresporg_psc">
    <vt:lpwstr/>
  </property>
  <property fmtid="{D5CDD505-2E9C-101B-9397-08002B2CF9AE}" pid="166" name="FSC#SKEDITIONREG@103.510:viz_fileresporg_sekcia">
    <vt:lpwstr/>
  </property>
  <property fmtid="{D5CDD505-2E9C-101B-9397-08002B2CF9AE}" pid="167" name="FSC#SKEDITIONREG@103.510:viz_fileresporg_sekcia_function">
    <vt:lpwstr/>
  </property>
  <property fmtid="{D5CDD505-2E9C-101B-9397-08002B2CF9AE}" pid="168" name="FSC#SKEDITIONREG@103.510:viz_fileresporg_sekcia_head">
    <vt:lpwstr/>
  </property>
  <property fmtid="{D5CDD505-2E9C-101B-9397-08002B2CF9AE}" pid="169" name="FSC#SKEDITIONREG@103.510:viz_fileresporg_stat">
    <vt:lpwstr/>
  </property>
  <property fmtid="{D5CDD505-2E9C-101B-9397-08002B2CF9AE}" pid="170" name="FSC#SKEDITIONREG@103.510:viz_fileresporg_ulica">
    <vt:lpwstr/>
  </property>
  <property fmtid="{D5CDD505-2E9C-101B-9397-08002B2CF9AE}" pid="171" name="FSC#SKEDITIONREG@103.510:viz_fileresporgknazov">
    <vt:lpwstr/>
  </property>
  <property fmtid="{D5CDD505-2E9C-101B-9397-08002B2CF9AE}" pid="172" name="FSC#SKEDITIONREG@103.510:viz_filesubj">
    <vt:lpwstr/>
  </property>
  <property fmtid="{D5CDD505-2E9C-101B-9397-08002B2CF9AE}" pid="173" name="FSC#SKEDITIONREG@103.510:viz_incattachments">
    <vt:lpwstr/>
  </property>
  <property fmtid="{D5CDD505-2E9C-101B-9397-08002B2CF9AE}" pid="174" name="FSC#SKEDITIONREG@103.510:viz_incnr">
    <vt:lpwstr/>
  </property>
  <property fmtid="{D5CDD505-2E9C-101B-9397-08002B2CF9AE}" pid="175" name="FSC#SKEDITIONREG@103.510:viz_intletterrecivers">
    <vt:lpwstr/>
  </property>
  <property fmtid="{D5CDD505-2E9C-101B-9397-08002B2CF9AE}" pid="176" name="FSC#SKEDITIONREG@103.510:viz_objcreatedstr">
    <vt:lpwstr/>
  </property>
  <property fmtid="{D5CDD505-2E9C-101B-9397-08002B2CF9AE}" pid="177" name="FSC#SKEDITIONREG@103.510:viz_ordernumber">
    <vt:lpwstr/>
  </property>
  <property fmtid="{D5CDD505-2E9C-101B-9397-08002B2CF9AE}" pid="178" name="FSC#SKEDITIONREG@103.510:viz_oursign">
    <vt:lpwstr/>
  </property>
  <property fmtid="{D5CDD505-2E9C-101B-9397-08002B2CF9AE}" pid="179" name="FSC#SKEDITIONREG@103.510:viz_responseto_createdby">
    <vt:lpwstr/>
  </property>
  <property fmtid="{D5CDD505-2E9C-101B-9397-08002B2CF9AE}" pid="180" name="FSC#SKEDITIONREG@103.510:viz_sendersign">
    <vt:lpwstr/>
  </property>
  <property fmtid="{D5CDD505-2E9C-101B-9397-08002B2CF9AE}" pid="181" name="FSC#SKEDITIONREG@103.510:viz_shortfileresporg">
    <vt:lpwstr/>
  </property>
  <property fmtid="{D5CDD505-2E9C-101B-9397-08002B2CF9AE}" pid="182" name="FSC#SKEDITIONREG@103.510:viz_tel_number">
    <vt:lpwstr/>
  </property>
  <property fmtid="{D5CDD505-2E9C-101B-9397-08002B2CF9AE}" pid="183" name="FSC#SKEDITIONREG@103.510:viz_tel_number2">
    <vt:lpwstr/>
  </property>
  <property fmtid="{D5CDD505-2E9C-101B-9397-08002B2CF9AE}" pid="184" name="FSC#SKEDITIONREG@103.510:viz_testsalutation">
    <vt:lpwstr/>
  </property>
  <property fmtid="{D5CDD505-2E9C-101B-9397-08002B2CF9AE}" pid="185" name="FSC#SKEDITIONREG@103.510:viz_validfrom">
    <vt:lpwstr/>
  </property>
  <property fmtid="{D5CDD505-2E9C-101B-9397-08002B2CF9AE}" pid="186" name="FSC#SKEDITIONREG@103.510:zaznam_jeden_adresat">
    <vt:lpwstr/>
  </property>
  <property fmtid="{D5CDD505-2E9C-101B-9397-08002B2CF9AE}" pid="187" name="FSC#SKEDITIONREG@103.510:zaznam_vnut_adresati_1">
    <vt:lpwstr/>
  </property>
  <property fmtid="{D5CDD505-2E9C-101B-9397-08002B2CF9AE}" pid="188" name="FSC#SKEDITIONREG@103.510:zaznam_vnut_adresati_2">
    <vt:lpwstr/>
  </property>
  <property fmtid="{D5CDD505-2E9C-101B-9397-08002B2CF9AE}" pid="189" name="FSC#SKEDITIONREG@103.510:zaznam_vnut_adresati_3">
    <vt:lpwstr/>
  </property>
  <property fmtid="{D5CDD505-2E9C-101B-9397-08002B2CF9AE}" pid="190" name="FSC#SKEDITIONREG@103.510:zaznam_vnut_adresati_4">
    <vt:lpwstr/>
  </property>
  <property fmtid="{D5CDD505-2E9C-101B-9397-08002B2CF9AE}" pid="191" name="FSC#SKEDITIONREG@103.510:zaznam_vnut_adresati_5">
    <vt:lpwstr/>
  </property>
  <property fmtid="{D5CDD505-2E9C-101B-9397-08002B2CF9AE}" pid="192" name="FSC#SKEDITIONREG@103.510:zaznam_vnut_adresati_6">
    <vt:lpwstr/>
  </property>
  <property fmtid="{D5CDD505-2E9C-101B-9397-08002B2CF9AE}" pid="193" name="FSC#SKEDITIONREG@103.510:zaznam_vnut_adresati_7">
    <vt:lpwstr/>
  </property>
  <property fmtid="{D5CDD505-2E9C-101B-9397-08002B2CF9AE}" pid="194" name="FSC#SKEDITIONREG@103.510:zaznam_vnut_adresati_8">
    <vt:lpwstr/>
  </property>
  <property fmtid="{D5CDD505-2E9C-101B-9397-08002B2CF9AE}" pid="195" name="FSC#SKEDITIONREG@103.510:zaznam_vnut_adresati_9">
    <vt:lpwstr/>
  </property>
  <property fmtid="{D5CDD505-2E9C-101B-9397-08002B2CF9AE}" pid="196" name="FSC#SKEDITIONREG@103.510:zaznam_vnut_adresati_10">
    <vt:lpwstr/>
  </property>
  <property fmtid="{D5CDD505-2E9C-101B-9397-08002B2CF9AE}" pid="197" name="FSC#SKEDITIONREG@103.510:zaznam_vnut_adresati_11">
    <vt:lpwstr/>
  </property>
  <property fmtid="{D5CDD505-2E9C-101B-9397-08002B2CF9AE}" pid="198" name="FSC#SKEDITIONREG@103.510:zaznam_vnut_adresati_12">
    <vt:lpwstr/>
  </property>
  <property fmtid="{D5CDD505-2E9C-101B-9397-08002B2CF9AE}" pid="199" name="FSC#SKEDITIONREG@103.510:zaznam_vnut_adresati_13">
    <vt:lpwstr/>
  </property>
  <property fmtid="{D5CDD505-2E9C-101B-9397-08002B2CF9AE}" pid="200" name="FSC#SKEDITIONREG@103.510:zaznam_vnut_adresati_14">
    <vt:lpwstr/>
  </property>
  <property fmtid="{D5CDD505-2E9C-101B-9397-08002B2CF9AE}" pid="201" name="FSC#SKEDITIONREG@103.510:zaznam_vnut_adresati_15">
    <vt:lpwstr/>
  </property>
  <property fmtid="{D5CDD505-2E9C-101B-9397-08002B2CF9AE}" pid="202" name="FSC#SKEDITIONREG@103.510:zaznam_vnut_adresati_16">
    <vt:lpwstr/>
  </property>
  <property fmtid="{D5CDD505-2E9C-101B-9397-08002B2CF9AE}" pid="203" name="FSC#SKEDITIONREG@103.510:zaznam_vnut_adresati_17">
    <vt:lpwstr/>
  </property>
  <property fmtid="{D5CDD505-2E9C-101B-9397-08002B2CF9AE}" pid="204" name="FSC#SKEDITIONREG@103.510:zaznam_vnut_adresati_18">
    <vt:lpwstr/>
  </property>
  <property fmtid="{D5CDD505-2E9C-101B-9397-08002B2CF9AE}" pid="205" name="FSC#SKEDITIONREG@103.510:zaznam_vnut_adresati_19">
    <vt:lpwstr/>
  </property>
  <property fmtid="{D5CDD505-2E9C-101B-9397-08002B2CF9AE}" pid="206" name="FSC#SKEDITIONREG@103.510:zaznam_vnut_adresati_20">
    <vt:lpwstr/>
  </property>
  <property fmtid="{D5CDD505-2E9C-101B-9397-08002B2CF9AE}" pid="207" name="FSC#SKEDITIONREG@103.510:zaznam_vnut_adresati_21">
    <vt:lpwstr/>
  </property>
  <property fmtid="{D5CDD505-2E9C-101B-9397-08002B2CF9AE}" pid="208" name="FSC#SKEDITIONREG@103.510:zaznam_vnut_adresati_22">
    <vt:lpwstr/>
  </property>
  <property fmtid="{D5CDD505-2E9C-101B-9397-08002B2CF9AE}" pid="209" name="FSC#SKEDITIONREG@103.510:zaznam_vnut_adresati_23">
    <vt:lpwstr/>
  </property>
  <property fmtid="{D5CDD505-2E9C-101B-9397-08002B2CF9AE}" pid="210" name="FSC#SKEDITIONREG@103.510:zaznam_vnut_adresati_24">
    <vt:lpwstr/>
  </property>
  <property fmtid="{D5CDD505-2E9C-101B-9397-08002B2CF9AE}" pid="211" name="FSC#SKEDITIONREG@103.510:zaznam_vnut_adresati_25">
    <vt:lpwstr/>
  </property>
  <property fmtid="{D5CDD505-2E9C-101B-9397-08002B2CF9AE}" pid="212" name="FSC#SKEDITIONREG@103.510:zaznam_vnut_adresati_26">
    <vt:lpwstr/>
  </property>
  <property fmtid="{D5CDD505-2E9C-101B-9397-08002B2CF9AE}" pid="213" name="FSC#SKEDITIONREG@103.510:zaznam_vnut_adresati_27">
    <vt:lpwstr/>
  </property>
  <property fmtid="{D5CDD505-2E9C-101B-9397-08002B2CF9AE}" pid="214" name="FSC#SKEDITIONREG@103.510:zaznam_vnut_adresati_28">
    <vt:lpwstr/>
  </property>
  <property fmtid="{D5CDD505-2E9C-101B-9397-08002B2CF9AE}" pid="215" name="FSC#SKEDITIONREG@103.510:zaznam_vnut_adresati_29">
    <vt:lpwstr/>
  </property>
  <property fmtid="{D5CDD505-2E9C-101B-9397-08002B2CF9AE}" pid="216" name="FSC#SKEDITIONREG@103.510:zaznam_vnut_adresati_30">
    <vt:lpwstr/>
  </property>
  <property fmtid="{D5CDD505-2E9C-101B-9397-08002B2CF9AE}" pid="217" name="FSC#SKEDITIONREG@103.510:zaznam_vnut_adresati_31">
    <vt:lpwstr/>
  </property>
  <property fmtid="{D5CDD505-2E9C-101B-9397-08002B2CF9AE}" pid="218" name="FSC#SKEDITIONREG@103.510:zaznam_vnut_adresati_32">
    <vt:lpwstr/>
  </property>
  <property fmtid="{D5CDD505-2E9C-101B-9397-08002B2CF9AE}" pid="219" name="FSC#SKEDITIONREG@103.510:zaznam_vnut_adresati_33">
    <vt:lpwstr/>
  </property>
  <property fmtid="{D5CDD505-2E9C-101B-9397-08002B2CF9AE}" pid="220" name="FSC#SKEDITIONREG@103.510:zaznam_vnut_adresati_34">
    <vt:lpwstr/>
  </property>
  <property fmtid="{D5CDD505-2E9C-101B-9397-08002B2CF9AE}" pid="221" name="FSC#SKEDITIONREG@103.510:zaznam_vnut_adresati_35">
    <vt:lpwstr/>
  </property>
  <property fmtid="{D5CDD505-2E9C-101B-9397-08002B2CF9AE}" pid="222" name="FSC#SKEDITIONREG@103.510:zaznam_vnut_adresati_36">
    <vt:lpwstr/>
  </property>
  <property fmtid="{D5CDD505-2E9C-101B-9397-08002B2CF9AE}" pid="223" name="FSC#SKEDITIONREG@103.510:zaznam_vnut_adresati_37">
    <vt:lpwstr/>
  </property>
  <property fmtid="{D5CDD505-2E9C-101B-9397-08002B2CF9AE}" pid="224" name="FSC#SKEDITIONREG@103.510:zaznam_vnut_adresati_38">
    <vt:lpwstr/>
  </property>
  <property fmtid="{D5CDD505-2E9C-101B-9397-08002B2CF9AE}" pid="225" name="FSC#SKEDITIONREG@103.510:zaznam_vnut_adresati_39">
    <vt:lpwstr/>
  </property>
  <property fmtid="{D5CDD505-2E9C-101B-9397-08002B2CF9AE}" pid="226" name="FSC#SKEDITIONREG@103.510:zaznam_vnut_adresati_40">
    <vt:lpwstr/>
  </property>
  <property fmtid="{D5CDD505-2E9C-101B-9397-08002B2CF9AE}" pid="227" name="FSC#SKEDITIONREG@103.510:zaznam_vnut_adresati_41">
    <vt:lpwstr/>
  </property>
  <property fmtid="{D5CDD505-2E9C-101B-9397-08002B2CF9AE}" pid="228" name="FSC#SKEDITIONREG@103.510:zaznam_vnut_adresati_42">
    <vt:lpwstr/>
  </property>
  <property fmtid="{D5CDD505-2E9C-101B-9397-08002B2CF9AE}" pid="229" name="FSC#SKEDITIONREG@103.510:zaznam_vnut_adresati_43">
    <vt:lpwstr/>
  </property>
  <property fmtid="{D5CDD505-2E9C-101B-9397-08002B2CF9AE}" pid="230" name="FSC#SKEDITIONREG@103.510:zaznam_vnut_adresati_44">
    <vt:lpwstr/>
  </property>
  <property fmtid="{D5CDD505-2E9C-101B-9397-08002B2CF9AE}" pid="231" name="FSC#SKEDITIONREG@103.510:zaznam_vnut_adresati_45">
    <vt:lpwstr/>
  </property>
  <property fmtid="{D5CDD505-2E9C-101B-9397-08002B2CF9AE}" pid="232" name="FSC#SKEDITIONREG@103.510:zaznam_vnut_adresati_46">
    <vt:lpwstr/>
  </property>
  <property fmtid="{D5CDD505-2E9C-101B-9397-08002B2CF9AE}" pid="233" name="FSC#SKEDITIONREG@103.510:zaznam_vnut_adresati_47">
    <vt:lpwstr/>
  </property>
  <property fmtid="{D5CDD505-2E9C-101B-9397-08002B2CF9AE}" pid="234" name="FSC#SKEDITIONREG@103.510:zaznam_vnut_adresati_48">
    <vt:lpwstr/>
  </property>
  <property fmtid="{D5CDD505-2E9C-101B-9397-08002B2CF9AE}" pid="235" name="FSC#SKEDITIONREG@103.510:zaznam_vnut_adresati_49">
    <vt:lpwstr/>
  </property>
  <property fmtid="{D5CDD505-2E9C-101B-9397-08002B2CF9AE}" pid="236" name="FSC#SKEDITIONREG@103.510:zaznam_vnut_adresati_50">
    <vt:lpwstr/>
  </property>
  <property fmtid="{D5CDD505-2E9C-101B-9397-08002B2CF9AE}" pid="237" name="FSC#SKEDITIONREG@103.510:zaznam_vnut_adresati_51">
    <vt:lpwstr/>
  </property>
  <property fmtid="{D5CDD505-2E9C-101B-9397-08002B2CF9AE}" pid="238" name="FSC#SKEDITIONREG@103.510:zaznam_vnut_adresati_52">
    <vt:lpwstr/>
  </property>
  <property fmtid="{D5CDD505-2E9C-101B-9397-08002B2CF9AE}" pid="239" name="FSC#SKEDITIONREG@103.510:zaznam_vnut_adresati_53">
    <vt:lpwstr/>
  </property>
  <property fmtid="{D5CDD505-2E9C-101B-9397-08002B2CF9AE}" pid="240" name="FSC#SKEDITIONREG@103.510:zaznam_vnut_adresati_54">
    <vt:lpwstr/>
  </property>
  <property fmtid="{D5CDD505-2E9C-101B-9397-08002B2CF9AE}" pid="241" name="FSC#SKEDITIONREG@103.510:zaznam_vnut_adresati_55">
    <vt:lpwstr/>
  </property>
  <property fmtid="{D5CDD505-2E9C-101B-9397-08002B2CF9AE}" pid="242" name="FSC#SKEDITIONREG@103.510:zaznam_vnut_adresati_56">
    <vt:lpwstr/>
  </property>
  <property fmtid="{D5CDD505-2E9C-101B-9397-08002B2CF9AE}" pid="243" name="FSC#SKEDITIONREG@103.510:zaznam_vnut_adresati_57">
    <vt:lpwstr/>
  </property>
  <property fmtid="{D5CDD505-2E9C-101B-9397-08002B2CF9AE}" pid="244" name="FSC#SKEDITIONREG@103.510:zaznam_vnut_adresati_58">
    <vt:lpwstr/>
  </property>
  <property fmtid="{D5CDD505-2E9C-101B-9397-08002B2CF9AE}" pid="245" name="FSC#SKEDITIONREG@103.510:zaznam_vnut_adresati_59">
    <vt:lpwstr/>
  </property>
  <property fmtid="{D5CDD505-2E9C-101B-9397-08002B2CF9AE}" pid="246" name="FSC#SKEDITIONREG@103.510:zaznam_vnut_adresati_60">
    <vt:lpwstr/>
  </property>
  <property fmtid="{D5CDD505-2E9C-101B-9397-08002B2CF9AE}" pid="247" name="FSC#SKEDITIONREG@103.510:zaznam_vnut_adresati_61">
    <vt:lpwstr/>
  </property>
  <property fmtid="{D5CDD505-2E9C-101B-9397-08002B2CF9AE}" pid="248" name="FSC#SKEDITIONREG@103.510:zaznam_vnut_adresati_62">
    <vt:lpwstr/>
  </property>
  <property fmtid="{D5CDD505-2E9C-101B-9397-08002B2CF9AE}" pid="249" name="FSC#SKEDITIONREG@103.510:zaznam_vnut_adresati_63">
    <vt:lpwstr/>
  </property>
  <property fmtid="{D5CDD505-2E9C-101B-9397-08002B2CF9AE}" pid="250" name="FSC#SKEDITIONREG@103.510:zaznam_vnut_adresati_64">
    <vt:lpwstr/>
  </property>
  <property fmtid="{D5CDD505-2E9C-101B-9397-08002B2CF9AE}" pid="251" name="FSC#SKEDITIONREG@103.510:zaznam_vnut_adresati_65">
    <vt:lpwstr/>
  </property>
  <property fmtid="{D5CDD505-2E9C-101B-9397-08002B2CF9AE}" pid="252" name="FSC#SKEDITIONREG@103.510:zaznam_vnut_adresati_66">
    <vt:lpwstr/>
  </property>
  <property fmtid="{D5CDD505-2E9C-101B-9397-08002B2CF9AE}" pid="253" name="FSC#SKEDITIONREG@103.510:zaznam_vnut_adresati_67">
    <vt:lpwstr/>
  </property>
  <property fmtid="{D5CDD505-2E9C-101B-9397-08002B2CF9AE}" pid="254" name="FSC#SKEDITIONREG@103.510:zaznam_vnut_adresati_68">
    <vt:lpwstr/>
  </property>
  <property fmtid="{D5CDD505-2E9C-101B-9397-08002B2CF9AE}" pid="255" name="FSC#SKEDITIONREG@103.510:zaznam_vnut_adresati_69">
    <vt:lpwstr/>
  </property>
  <property fmtid="{D5CDD505-2E9C-101B-9397-08002B2CF9AE}" pid="256" name="FSC#SKEDITIONREG@103.510:zaznam_vnut_adresati_70">
    <vt:lpwstr/>
  </property>
  <property fmtid="{D5CDD505-2E9C-101B-9397-08002B2CF9AE}" pid="257" name="FSC#SKEDITIONREG@103.510:zaznam_vonk_adresati_1">
    <vt:lpwstr/>
  </property>
  <property fmtid="{D5CDD505-2E9C-101B-9397-08002B2CF9AE}" pid="258" name="FSC#SKEDITIONREG@103.510:zaznam_vonk_adresati_2">
    <vt:lpwstr/>
  </property>
  <property fmtid="{D5CDD505-2E9C-101B-9397-08002B2CF9AE}" pid="259" name="FSC#SKEDITIONREG@103.510:zaznam_vonk_adresati_3">
    <vt:lpwstr/>
  </property>
  <property fmtid="{D5CDD505-2E9C-101B-9397-08002B2CF9AE}" pid="260" name="FSC#SKEDITIONREG@103.510:zaznam_vonk_adresati_4">
    <vt:lpwstr/>
  </property>
  <property fmtid="{D5CDD505-2E9C-101B-9397-08002B2CF9AE}" pid="261" name="FSC#SKEDITIONREG@103.510:zaznam_vonk_adresati_5">
    <vt:lpwstr/>
  </property>
  <property fmtid="{D5CDD505-2E9C-101B-9397-08002B2CF9AE}" pid="262" name="FSC#SKEDITIONREG@103.510:zaznam_vonk_adresati_6">
    <vt:lpwstr/>
  </property>
  <property fmtid="{D5CDD505-2E9C-101B-9397-08002B2CF9AE}" pid="263" name="FSC#SKEDITIONREG@103.510:zaznam_vonk_adresati_7">
    <vt:lpwstr/>
  </property>
  <property fmtid="{D5CDD505-2E9C-101B-9397-08002B2CF9AE}" pid="264" name="FSC#SKEDITIONREG@103.510:zaznam_vonk_adresati_8">
    <vt:lpwstr/>
  </property>
  <property fmtid="{D5CDD505-2E9C-101B-9397-08002B2CF9AE}" pid="265" name="FSC#SKEDITIONREG@103.510:zaznam_vonk_adresati_9">
    <vt:lpwstr/>
  </property>
  <property fmtid="{D5CDD505-2E9C-101B-9397-08002B2CF9AE}" pid="266" name="FSC#SKEDITIONREG@103.510:zaznam_vonk_adresati_10">
    <vt:lpwstr/>
  </property>
  <property fmtid="{D5CDD505-2E9C-101B-9397-08002B2CF9AE}" pid="267" name="FSC#SKEDITIONREG@103.510:zaznam_vonk_adresati_11">
    <vt:lpwstr/>
  </property>
  <property fmtid="{D5CDD505-2E9C-101B-9397-08002B2CF9AE}" pid="268" name="FSC#SKEDITIONREG@103.510:zaznam_vonk_adresati_12">
    <vt:lpwstr/>
  </property>
  <property fmtid="{D5CDD505-2E9C-101B-9397-08002B2CF9AE}" pid="269" name="FSC#SKEDITIONREG@103.510:zaznam_vonk_adresati_13">
    <vt:lpwstr/>
  </property>
  <property fmtid="{D5CDD505-2E9C-101B-9397-08002B2CF9AE}" pid="270" name="FSC#SKEDITIONREG@103.510:zaznam_vonk_adresati_14">
    <vt:lpwstr/>
  </property>
  <property fmtid="{D5CDD505-2E9C-101B-9397-08002B2CF9AE}" pid="271" name="FSC#SKEDITIONREG@103.510:zaznam_vonk_adresati_15">
    <vt:lpwstr/>
  </property>
  <property fmtid="{D5CDD505-2E9C-101B-9397-08002B2CF9AE}" pid="272" name="FSC#SKEDITIONREG@103.510:zaznam_vonk_adresati_16">
    <vt:lpwstr/>
  </property>
  <property fmtid="{D5CDD505-2E9C-101B-9397-08002B2CF9AE}" pid="273" name="FSC#SKEDITIONREG@103.510:zaznam_vonk_adresati_17">
    <vt:lpwstr/>
  </property>
  <property fmtid="{D5CDD505-2E9C-101B-9397-08002B2CF9AE}" pid="274" name="FSC#SKEDITIONREG@103.510:zaznam_vonk_adresati_18">
    <vt:lpwstr/>
  </property>
  <property fmtid="{D5CDD505-2E9C-101B-9397-08002B2CF9AE}" pid="275" name="FSC#SKEDITIONREG@103.510:zaznam_vonk_adresati_19">
    <vt:lpwstr/>
  </property>
  <property fmtid="{D5CDD505-2E9C-101B-9397-08002B2CF9AE}" pid="276" name="FSC#SKEDITIONREG@103.510:zaznam_vonk_adresati_20">
    <vt:lpwstr/>
  </property>
  <property fmtid="{D5CDD505-2E9C-101B-9397-08002B2CF9AE}" pid="277" name="FSC#SKEDITIONREG@103.510:zaznam_vonk_adresati_21">
    <vt:lpwstr/>
  </property>
  <property fmtid="{D5CDD505-2E9C-101B-9397-08002B2CF9AE}" pid="278" name="FSC#SKEDITIONREG@103.510:zaznam_vonk_adresati_22">
    <vt:lpwstr/>
  </property>
  <property fmtid="{D5CDD505-2E9C-101B-9397-08002B2CF9AE}" pid="279" name="FSC#SKEDITIONREG@103.510:zaznam_vonk_adresati_23">
    <vt:lpwstr/>
  </property>
  <property fmtid="{D5CDD505-2E9C-101B-9397-08002B2CF9AE}" pid="280" name="FSC#SKEDITIONREG@103.510:zaznam_vonk_adresati_24">
    <vt:lpwstr/>
  </property>
  <property fmtid="{D5CDD505-2E9C-101B-9397-08002B2CF9AE}" pid="281" name="FSC#SKEDITIONREG@103.510:zaznam_vonk_adresati_25">
    <vt:lpwstr/>
  </property>
  <property fmtid="{D5CDD505-2E9C-101B-9397-08002B2CF9AE}" pid="282" name="FSC#SKEDITIONREG@103.510:zaznam_vonk_adresati_26">
    <vt:lpwstr/>
  </property>
  <property fmtid="{D5CDD505-2E9C-101B-9397-08002B2CF9AE}" pid="283" name="FSC#SKEDITIONREG@103.510:zaznam_vonk_adresati_27">
    <vt:lpwstr/>
  </property>
  <property fmtid="{D5CDD505-2E9C-101B-9397-08002B2CF9AE}" pid="284" name="FSC#SKEDITIONREG@103.510:zaznam_vonk_adresati_28">
    <vt:lpwstr/>
  </property>
  <property fmtid="{D5CDD505-2E9C-101B-9397-08002B2CF9AE}" pid="285" name="FSC#SKEDITIONREG@103.510:zaznam_vonk_adresati_29">
    <vt:lpwstr/>
  </property>
  <property fmtid="{D5CDD505-2E9C-101B-9397-08002B2CF9AE}" pid="286" name="FSC#SKEDITIONREG@103.510:zaznam_vonk_adresati_30">
    <vt:lpwstr/>
  </property>
  <property fmtid="{D5CDD505-2E9C-101B-9397-08002B2CF9AE}" pid="287" name="FSC#SKEDITIONREG@103.510:zaznam_vonk_adresati_31">
    <vt:lpwstr/>
  </property>
  <property fmtid="{D5CDD505-2E9C-101B-9397-08002B2CF9AE}" pid="288" name="FSC#SKEDITIONREG@103.510:zaznam_vonk_adresati_32">
    <vt:lpwstr/>
  </property>
  <property fmtid="{D5CDD505-2E9C-101B-9397-08002B2CF9AE}" pid="289" name="FSC#SKEDITIONREG@103.510:zaznam_vonk_adresati_33">
    <vt:lpwstr/>
  </property>
  <property fmtid="{D5CDD505-2E9C-101B-9397-08002B2CF9AE}" pid="290" name="FSC#SKEDITIONREG@103.510:zaznam_vonk_adresati_34">
    <vt:lpwstr/>
  </property>
  <property fmtid="{D5CDD505-2E9C-101B-9397-08002B2CF9AE}" pid="291" name="FSC#SKEDITIONREG@103.510:zaznam_vonk_adresati_35">
    <vt:lpwstr/>
  </property>
  <property fmtid="{D5CDD505-2E9C-101B-9397-08002B2CF9AE}" pid="292" name="FSC#SKEDITIONREG@103.510:Stazovatel">
    <vt:lpwstr/>
  </property>
  <property fmtid="{D5CDD505-2E9C-101B-9397-08002B2CF9AE}" pid="293" name="FSC#SKEDITIONREG@103.510:ProtiKomu">
    <vt:lpwstr/>
  </property>
  <property fmtid="{D5CDD505-2E9C-101B-9397-08002B2CF9AE}" pid="294" name="FSC#SKEDITIONREG@103.510:EvCisloStaz">
    <vt:lpwstr/>
  </property>
  <property fmtid="{D5CDD505-2E9C-101B-9397-08002B2CF9AE}" pid="295" name="FSC#SKEDITIONREG@103.510:jod_AttrDateSkutocnyDatumVydania">
    <vt:lpwstr/>
  </property>
  <property fmtid="{D5CDD505-2E9C-101B-9397-08002B2CF9AE}" pid="296" name="FSC#SKEDITIONREG@103.510:jod_AttrNumCisloZmeny">
    <vt:lpwstr/>
  </property>
  <property fmtid="{D5CDD505-2E9C-101B-9397-08002B2CF9AE}" pid="297" name="FSC#SKEDITIONREG@103.510:jod_AttrStrRegCisloZaznamu">
    <vt:lpwstr/>
  </property>
  <property fmtid="{D5CDD505-2E9C-101B-9397-08002B2CF9AE}" pid="298" name="FSC#SKEDITIONREG@103.510:jod_cislodoc">
    <vt:lpwstr/>
  </property>
  <property fmtid="{D5CDD505-2E9C-101B-9397-08002B2CF9AE}" pid="299" name="FSC#SKEDITIONREG@103.510:jod_druh">
    <vt:lpwstr/>
  </property>
  <property fmtid="{D5CDD505-2E9C-101B-9397-08002B2CF9AE}" pid="300" name="FSC#SKEDITIONREG@103.510:jod_lu">
    <vt:lpwstr/>
  </property>
  <property fmtid="{D5CDD505-2E9C-101B-9397-08002B2CF9AE}" pid="301" name="FSC#SKEDITIONREG@103.510:jod_nazov">
    <vt:lpwstr/>
  </property>
  <property fmtid="{D5CDD505-2E9C-101B-9397-08002B2CF9AE}" pid="302" name="FSC#SKEDITIONREG@103.510:jod_typ">
    <vt:lpwstr/>
  </property>
  <property fmtid="{D5CDD505-2E9C-101B-9397-08002B2CF9AE}" pid="303" name="FSC#SKEDITIONREG@103.510:jod_zh">
    <vt:lpwstr/>
  </property>
  <property fmtid="{D5CDD505-2E9C-101B-9397-08002B2CF9AE}" pid="304" name="FSC#SKEDITIONREG@103.510:jod_sAttrDatePlatnostDo">
    <vt:lpwstr/>
  </property>
  <property fmtid="{D5CDD505-2E9C-101B-9397-08002B2CF9AE}" pid="305" name="FSC#SKEDITIONREG@103.510:jod_sAttrDatePlatnostOd">
    <vt:lpwstr/>
  </property>
  <property fmtid="{D5CDD505-2E9C-101B-9397-08002B2CF9AE}" pid="306" name="FSC#SKEDITIONREG@103.510:jod_sAttrDateUcinnostDoc">
    <vt:lpwstr/>
  </property>
  <property fmtid="{D5CDD505-2E9C-101B-9397-08002B2CF9AE}" pid="307" name="FSC#SKEDITIONREG@103.510:a_telephone">
    <vt:lpwstr/>
  </property>
  <property fmtid="{D5CDD505-2E9C-101B-9397-08002B2CF9AE}" pid="308" name="FSC#SKEDITIONREG@103.510:a_email">
    <vt:lpwstr/>
  </property>
  <property fmtid="{D5CDD505-2E9C-101B-9397-08002B2CF9AE}" pid="309" name="FSC#SKEDITIONREG@103.510:a_nazovOU">
    <vt:lpwstr/>
  </property>
  <property fmtid="{D5CDD505-2E9C-101B-9397-08002B2CF9AE}" pid="310" name="FSC#SKEDITIONREG@103.510:a_veduciOU">
    <vt:lpwstr/>
  </property>
  <property fmtid="{D5CDD505-2E9C-101B-9397-08002B2CF9AE}" pid="311" name="FSC#SKEDITIONREG@103.510:a_nadradeneOU">
    <vt:lpwstr/>
  </property>
  <property fmtid="{D5CDD505-2E9C-101B-9397-08002B2CF9AE}" pid="312" name="FSC#SKEDITIONREG@103.510:a_veduciOd">
    <vt:lpwstr/>
  </property>
  <property fmtid="{D5CDD505-2E9C-101B-9397-08002B2CF9AE}" pid="313" name="FSC#SKEDITIONREG@103.510:a_komu">
    <vt:lpwstr/>
  </property>
  <property fmtid="{D5CDD505-2E9C-101B-9397-08002B2CF9AE}" pid="314" name="FSC#SKEDITIONREG@103.510:a_nasecislo">
    <vt:lpwstr/>
  </property>
  <property fmtid="{D5CDD505-2E9C-101B-9397-08002B2CF9AE}" pid="315" name="FSC#SKEDITIONREG@103.510:a_riaditelOdboru">
    <vt:lpwstr/>
  </property>
  <property fmtid="{D5CDD505-2E9C-101B-9397-08002B2CF9AE}" pid="316" name="FSC#SKEDITIONREG@103.510:zaz_fileresporg_addrstreet">
    <vt:lpwstr/>
  </property>
  <property fmtid="{D5CDD505-2E9C-101B-9397-08002B2CF9AE}" pid="317" name="FSC#SKEDITIONREG@103.510:zaz_fileresporg_addrzipcode">
    <vt:lpwstr/>
  </property>
  <property fmtid="{D5CDD505-2E9C-101B-9397-08002B2CF9AE}" pid="318" name="FSC#SKEDITIONREG@103.510:zaz_fileresporg_addrcity">
    <vt:lpwstr/>
  </property>
  <property fmtid="{D5CDD505-2E9C-101B-9397-08002B2CF9AE}" pid="319" name="FSC#SKMODSYS@103.500:mdnazov">
    <vt:lpwstr/>
  </property>
  <property fmtid="{D5CDD505-2E9C-101B-9397-08002B2CF9AE}" pid="320" name="FSC#SKMODSYS@103.500:mdfileresp">
    <vt:lpwstr/>
  </property>
  <property fmtid="{D5CDD505-2E9C-101B-9397-08002B2CF9AE}" pid="321" name="FSC#SKMODSYS@103.500:mdfileresporg">
    <vt:lpwstr/>
  </property>
  <property fmtid="{D5CDD505-2E9C-101B-9397-08002B2CF9AE}" pid="322" name="FSC#SKMODSYS@103.500:mdcreateat">
    <vt:lpwstr>9. 8. 2023</vt:lpwstr>
  </property>
  <property fmtid="{D5CDD505-2E9C-101B-9397-08002B2CF9AE}" pid="323" name="FSC#SKCP@103.500:cp_AttrPtrOrgUtvar">
    <vt:lpwstr/>
  </property>
  <property fmtid="{D5CDD505-2E9C-101B-9397-08002B2CF9AE}" pid="324" name="FSC#SKCP@103.500:cp_AttrStrEvCisloCP">
    <vt:lpwstr> </vt:lpwstr>
  </property>
  <property fmtid="{D5CDD505-2E9C-101B-9397-08002B2CF9AE}" pid="325" name="FSC#SKCP@103.500:cp_zamestnanec">
    <vt:lpwstr/>
  </property>
  <property fmtid="{D5CDD505-2E9C-101B-9397-08002B2CF9AE}" pid="326" name="FSC#SKCP@103.500:cpt_miestoRokovania">
    <vt:lpwstr/>
  </property>
  <property fmtid="{D5CDD505-2E9C-101B-9397-08002B2CF9AE}" pid="327" name="FSC#SKCP@103.500:cpt_datumCesty">
    <vt:lpwstr/>
  </property>
  <property fmtid="{D5CDD505-2E9C-101B-9397-08002B2CF9AE}" pid="328" name="FSC#SKCP@103.500:cpt_ucelCesty">
    <vt:lpwstr/>
  </property>
  <property fmtid="{D5CDD505-2E9C-101B-9397-08002B2CF9AE}" pid="329" name="FSC#SKCP@103.500:cpz_miestoRokovania">
    <vt:lpwstr/>
  </property>
  <property fmtid="{D5CDD505-2E9C-101B-9397-08002B2CF9AE}" pid="330" name="FSC#SKCP@103.500:cpz_datumCesty">
    <vt:lpwstr> - </vt:lpwstr>
  </property>
  <property fmtid="{D5CDD505-2E9C-101B-9397-08002B2CF9AE}" pid="331" name="FSC#SKCP@103.500:cpz_ucelCesty">
    <vt:lpwstr/>
  </property>
  <property fmtid="{D5CDD505-2E9C-101B-9397-08002B2CF9AE}" pid="332" name="FSC#SKCP@103.500:cpz_datumVypracovania">
    <vt:lpwstr/>
  </property>
  <property fmtid="{D5CDD505-2E9C-101B-9397-08002B2CF9AE}" pid="333" name="FSC#SKCP@103.500:cpz_datPodpSchv1">
    <vt:lpwstr/>
  </property>
  <property fmtid="{D5CDD505-2E9C-101B-9397-08002B2CF9AE}" pid="334" name="FSC#SKCP@103.500:cpz_datPodpSchv2">
    <vt:lpwstr/>
  </property>
  <property fmtid="{D5CDD505-2E9C-101B-9397-08002B2CF9AE}" pid="335" name="FSC#SKCP@103.500:cpz_datPodpSchv3">
    <vt:lpwstr/>
  </property>
  <property fmtid="{D5CDD505-2E9C-101B-9397-08002B2CF9AE}" pid="336" name="FSC#SKCP@103.500:cpz_PodpSchv1">
    <vt:lpwstr/>
  </property>
  <property fmtid="{D5CDD505-2E9C-101B-9397-08002B2CF9AE}" pid="337" name="FSC#SKCP@103.500:cpz_PodpSchv2">
    <vt:lpwstr/>
  </property>
  <property fmtid="{D5CDD505-2E9C-101B-9397-08002B2CF9AE}" pid="338" name="FSC#SKCP@103.500:cpz_PodpSchv3">
    <vt:lpwstr/>
  </property>
  <property fmtid="{D5CDD505-2E9C-101B-9397-08002B2CF9AE}" pid="339" name="FSC#SKCP@103.500:cpz_Funkcia">
    <vt:lpwstr/>
  </property>
  <property fmtid="{D5CDD505-2E9C-101B-9397-08002B2CF9AE}" pid="340" name="FSC#SKCP@103.500:cp_Spolucestujuci">
    <vt:lpwstr/>
  </property>
  <property fmtid="{D5CDD505-2E9C-101B-9397-08002B2CF9AE}" pid="341" name="FSC#SKNAD@103.500:nad_objname">
    <vt:lpwstr/>
  </property>
  <property fmtid="{D5CDD505-2E9C-101B-9397-08002B2CF9AE}" pid="342" name="FSC#SKNAD@103.500:nad_AttrStrNazov">
    <vt:lpwstr/>
  </property>
  <property fmtid="{D5CDD505-2E9C-101B-9397-08002B2CF9AE}" pid="343" name="FSC#SKNAD@103.500:nad_AttrPtrSpracovatel">
    <vt:lpwstr/>
  </property>
  <property fmtid="{D5CDD505-2E9C-101B-9397-08002B2CF9AE}" pid="344" name="FSC#SKNAD@103.500:nad_AttrPtrGestor1">
    <vt:lpwstr/>
  </property>
  <property fmtid="{D5CDD505-2E9C-101B-9397-08002B2CF9AE}" pid="345" name="FSC#SKNAD@103.500:nad_AttrPtrGestor1Funkcia">
    <vt:lpwstr/>
  </property>
  <property fmtid="{D5CDD505-2E9C-101B-9397-08002B2CF9AE}" pid="346" name="FSC#SKNAD@103.500:nad_AttrPtrGestor1OU">
    <vt:lpwstr/>
  </property>
  <property fmtid="{D5CDD505-2E9C-101B-9397-08002B2CF9AE}" pid="347" name="FSC#SKNAD@103.500:nad_AttrPtrGestor2">
    <vt:lpwstr/>
  </property>
  <property fmtid="{D5CDD505-2E9C-101B-9397-08002B2CF9AE}" pid="348" name="FSC#SKNAD@103.500:nad_AttrPtrGestor2Funkcia">
    <vt:lpwstr/>
  </property>
  <property fmtid="{D5CDD505-2E9C-101B-9397-08002B2CF9AE}" pid="349" name="FSC#SKNAD@103.500:nad_schvalil">
    <vt:lpwstr/>
  </property>
  <property fmtid="{D5CDD505-2E9C-101B-9397-08002B2CF9AE}" pid="350" name="FSC#SKNAD@103.500:nad_schvalilfunkcia">
    <vt:lpwstr/>
  </property>
  <property fmtid="{D5CDD505-2E9C-101B-9397-08002B2CF9AE}" pid="351" name="FSC#SKNAD@103.500:nad_vr">
    <vt:lpwstr/>
  </property>
  <property fmtid="{D5CDD505-2E9C-101B-9397-08002B2CF9AE}" pid="352" name="FSC#SKNAD@103.500:nad_AttrDateDatumPodpisania">
    <vt:lpwstr/>
  </property>
  <property fmtid="{D5CDD505-2E9C-101B-9397-08002B2CF9AE}" pid="353" name="FSC#SKNAD@103.500:nad_pripobjname">
    <vt:lpwstr/>
  </property>
  <property fmtid="{D5CDD505-2E9C-101B-9397-08002B2CF9AE}" pid="354" name="FSC#SKNAD@103.500:nad_pripVytvorilKto">
    <vt:lpwstr/>
  </property>
  <property fmtid="{D5CDD505-2E9C-101B-9397-08002B2CF9AE}" pid="355" name="FSC#SKNAD@103.500:nad_pripVytvorilKedy">
    <vt:lpwstr>9.8.2023, 16:23</vt:lpwstr>
  </property>
  <property fmtid="{D5CDD505-2E9C-101B-9397-08002B2CF9AE}" pid="356" name="FSC#SKNAD@103.500:nad_AttrStrCisloNA">
    <vt:lpwstr/>
  </property>
  <property fmtid="{D5CDD505-2E9C-101B-9397-08002B2CF9AE}" pid="357" name="FSC#SKNAD@103.500:nad_AttrDateUcinnaOd">
    <vt:lpwstr/>
  </property>
  <property fmtid="{D5CDD505-2E9C-101B-9397-08002B2CF9AE}" pid="358" name="FSC#SKNAD@103.500:nad_AttrDateUcinnaDo">
    <vt:lpwstr/>
  </property>
  <property fmtid="{D5CDD505-2E9C-101B-9397-08002B2CF9AE}" pid="359" name="FSC#SKNAD@103.500:nad_AttrPtrPredchadzajuceNA">
    <vt:lpwstr/>
  </property>
  <property fmtid="{D5CDD505-2E9C-101B-9397-08002B2CF9AE}" pid="360" name="FSC#SKNAD@103.500:nad_AttrPtrSpracovatelOU">
    <vt:lpwstr/>
  </property>
  <property fmtid="{D5CDD505-2E9C-101B-9397-08002B2CF9AE}" pid="361" name="FSC#SKNAD@103.500:nad_AttrPtrPatriKNA">
    <vt:lpwstr/>
  </property>
  <property fmtid="{D5CDD505-2E9C-101B-9397-08002B2CF9AE}" pid="362" name="FSC#SKNAD@103.500:nad_AttrIntCisloDodatku">
    <vt:lpwstr/>
  </property>
  <property fmtid="{D5CDD505-2E9C-101B-9397-08002B2CF9AE}" pid="363" name="FSC#SKNAD@103.500:nad_AttrPtrSpracVeduci">
    <vt:lpwstr/>
  </property>
  <property fmtid="{D5CDD505-2E9C-101B-9397-08002B2CF9AE}" pid="364" name="FSC#SKNAD@103.500:nad_AttrPtrSpracVeduciOU">
    <vt:lpwstr/>
  </property>
  <property fmtid="{D5CDD505-2E9C-101B-9397-08002B2CF9AE}" pid="365" name="FSC#SKNAD@103.500:nad_spis">
    <vt:lpwstr/>
  </property>
  <property fmtid="{D5CDD505-2E9C-101B-9397-08002B2CF9AE}" pid="366" name="FSC#SKPUPP@103.500:pupp_riaditelPorady">
    <vt:lpwstr/>
  </property>
  <property fmtid="{D5CDD505-2E9C-101B-9397-08002B2CF9AE}" pid="367" name="FSC#SKPUPP@103.500:pupp_cisloporady">
    <vt:lpwstr/>
  </property>
  <property fmtid="{D5CDD505-2E9C-101B-9397-08002B2CF9AE}" pid="368" name="FSC#SKPUPP@103.500:pupp_konanieOHodine">
    <vt:lpwstr/>
  </property>
  <property fmtid="{D5CDD505-2E9C-101B-9397-08002B2CF9AE}" pid="369" name="FSC#SKPUPP@103.500:pupp_datPorMesiacString">
    <vt:lpwstr/>
  </property>
  <property fmtid="{D5CDD505-2E9C-101B-9397-08002B2CF9AE}" pid="370" name="FSC#SKPUPP@103.500:pupp_datumporady">
    <vt:lpwstr/>
  </property>
  <property fmtid="{D5CDD505-2E9C-101B-9397-08002B2CF9AE}" pid="371" name="FSC#SKPUPP@103.500:pupp_konaniedo">
    <vt:lpwstr/>
  </property>
  <property fmtid="{D5CDD505-2E9C-101B-9397-08002B2CF9AE}" pid="372" name="FSC#SKPUPP@103.500:pupp_konanieod">
    <vt:lpwstr/>
  </property>
  <property fmtid="{D5CDD505-2E9C-101B-9397-08002B2CF9AE}" pid="373" name="FSC#SKPUPP@103.500:pupp_menopp">
    <vt:lpwstr/>
  </property>
  <property fmtid="{D5CDD505-2E9C-101B-9397-08002B2CF9AE}" pid="374" name="FSC#SKPUPP@103.500:pupp_miestokonania">
    <vt:lpwstr/>
  </property>
  <property fmtid="{D5CDD505-2E9C-101B-9397-08002B2CF9AE}" pid="375" name="FSC#SKPUPP@103.500:pupp_temaporady">
    <vt:lpwstr/>
  </property>
  <property fmtid="{D5CDD505-2E9C-101B-9397-08002B2CF9AE}" pid="376" name="FSC#SKPUPP@103.500:pupp_ucastnici">
    <vt:lpwstr/>
  </property>
  <property fmtid="{D5CDD505-2E9C-101B-9397-08002B2CF9AE}" pid="377" name="FSC#SKPUPP@103.500:pupp_ulohy">
    <vt:lpwstr>test</vt:lpwstr>
  </property>
  <property fmtid="{D5CDD505-2E9C-101B-9397-08002B2CF9AE}" pid="378" name="FSC#SKPUPP@103.500:pupp_ucastnici_funkcie">
    <vt:lpwstr/>
  </property>
  <property fmtid="{D5CDD505-2E9C-101B-9397-08002B2CF9AE}" pid="379" name="FSC#SKPUPP@103.500:pupp_nazov_ulohy">
    <vt:lpwstr/>
  </property>
  <property fmtid="{D5CDD505-2E9C-101B-9397-08002B2CF9AE}" pid="380" name="FSC#SKPUPP@103.500:pupp_cislo_ulohy">
    <vt:lpwstr/>
  </property>
  <property fmtid="{D5CDD505-2E9C-101B-9397-08002B2CF9AE}" pid="381" name="FSC#SKPUPP@103.500:pupp_riesitel_ulohy">
    <vt:lpwstr/>
  </property>
  <property fmtid="{D5CDD505-2E9C-101B-9397-08002B2CF9AE}" pid="382" name="FSC#SKPUPP@103.500:pupp_vybavit_ulohy">
    <vt:lpwstr/>
  </property>
  <property fmtid="{D5CDD505-2E9C-101B-9397-08002B2CF9AE}" pid="383" name="FSC#SKPUPP@103.500:pupp_orgutvar">
    <vt:lpwstr/>
  </property>
  <property fmtid="{D5CDD505-2E9C-101B-9397-08002B2CF9AE}" pid="384" name="FSC#COOELAK@1.1001:Subject">
    <vt:lpwstr>POO_Predloženie Príručky pre prijímateľa k implementácii projektov z POO SR, verzia 1.1 na schválenie</vt:lpwstr>
  </property>
  <property fmtid="{D5CDD505-2E9C-101B-9397-08002B2CF9AE}" pid="385" name="FSC#COOELAK@1.1001:FileReference">
    <vt:lpwstr>21138-2023</vt:lpwstr>
  </property>
  <property fmtid="{D5CDD505-2E9C-101B-9397-08002B2CF9AE}" pid="386" name="FSC#COOELAK@1.1001:FileRefYear">
    <vt:lpwstr>2023</vt:lpwstr>
  </property>
  <property fmtid="{D5CDD505-2E9C-101B-9397-08002B2CF9AE}" pid="387" name="FSC#COOELAK@1.1001:FileRefOrdinal">
    <vt:lpwstr>21138</vt:lpwstr>
  </property>
  <property fmtid="{D5CDD505-2E9C-101B-9397-08002B2CF9AE}" pid="388" name="FSC#COOELAK@1.1001:FileRefOU">
    <vt:lpwstr>ORPM</vt:lpwstr>
  </property>
  <property fmtid="{D5CDD505-2E9C-101B-9397-08002B2CF9AE}" pid="389" name="FSC#COOELAK@1.1001:Organization">
    <vt:lpwstr/>
  </property>
  <property fmtid="{D5CDD505-2E9C-101B-9397-08002B2CF9AE}" pid="390" name="FSC#COOELAK@1.1001:Owner">
    <vt:lpwstr>Čupková, Zuzana, Mgr.</vt:lpwstr>
  </property>
  <property fmtid="{D5CDD505-2E9C-101B-9397-08002B2CF9AE}" pid="391" name="FSC#COOELAK@1.1001:OwnerExtension">
    <vt:lpwstr/>
  </property>
  <property fmtid="{D5CDD505-2E9C-101B-9397-08002B2CF9AE}" pid="392" name="FSC#COOELAK@1.1001:OwnerFaxExtension">
    <vt:lpwstr/>
  </property>
  <property fmtid="{D5CDD505-2E9C-101B-9397-08002B2CF9AE}" pid="393" name="FSC#COOELAK@1.1001:DispatchedBy">
    <vt:lpwstr/>
  </property>
  <property fmtid="{D5CDD505-2E9C-101B-9397-08002B2CF9AE}" pid="394" name="FSC#COOELAK@1.1001:DispatchedAt">
    <vt:lpwstr/>
  </property>
  <property fmtid="{D5CDD505-2E9C-101B-9397-08002B2CF9AE}" pid="395" name="FSC#COOELAK@1.1001:ApprovedBy">
    <vt:lpwstr>Kováčiková, Miriam, PhDr. </vt:lpwstr>
  </property>
  <property fmtid="{D5CDD505-2E9C-101B-9397-08002B2CF9AE}" pid="396" name="FSC#COOELAK@1.1001:ApprovedAt">
    <vt:lpwstr>16.08.2023</vt:lpwstr>
  </property>
  <property fmtid="{D5CDD505-2E9C-101B-9397-08002B2CF9AE}" pid="397" name="FSC#COOELAK@1.1001:Department">
    <vt:lpwstr>ORPM (odbor programovania a metodiky)</vt:lpwstr>
  </property>
  <property fmtid="{D5CDD505-2E9C-101B-9397-08002B2CF9AE}" pid="398" name="FSC#COOELAK@1.1001:CreatedAt">
    <vt:lpwstr>09.08.2023</vt:lpwstr>
  </property>
  <property fmtid="{D5CDD505-2E9C-101B-9397-08002B2CF9AE}" pid="399" name="FSC#COOELAK@1.1001:OU">
    <vt:lpwstr>ORPM (odbor programovania a metodiky)</vt:lpwstr>
  </property>
  <property fmtid="{D5CDD505-2E9C-101B-9397-08002B2CF9AE}" pid="400" name="FSC#COOELAK@1.1001:Priority">
    <vt:lpwstr> ()</vt:lpwstr>
  </property>
  <property fmtid="{D5CDD505-2E9C-101B-9397-08002B2CF9AE}" pid="401" name="FSC#COOELAK@1.1001:ObjBarCode">
    <vt:lpwstr>*COO.2312.102.2.12484126*</vt:lpwstr>
  </property>
  <property fmtid="{D5CDD505-2E9C-101B-9397-08002B2CF9AE}" pid="402" name="FSC#COOELAK@1.1001:RefBarCode">
    <vt:lpwstr>*COO.2312.102.2.12476742*</vt:lpwstr>
  </property>
  <property fmtid="{D5CDD505-2E9C-101B-9397-08002B2CF9AE}" pid="403" name="FSC#COOELAK@1.1001:FileRefBarCode">
    <vt:lpwstr>*21138-2023*</vt:lpwstr>
  </property>
  <property fmtid="{D5CDD505-2E9C-101B-9397-08002B2CF9AE}" pid="404" name="FSC#COOELAK@1.1001:ExternalRef">
    <vt:lpwstr/>
  </property>
  <property fmtid="{D5CDD505-2E9C-101B-9397-08002B2CF9AE}" pid="405" name="FSC#COOELAK@1.1001:IncomingNumber">
    <vt:lpwstr/>
  </property>
  <property fmtid="{D5CDD505-2E9C-101B-9397-08002B2CF9AE}" pid="406" name="FSC#COOELAK@1.1001:IncomingSubject">
    <vt:lpwstr/>
  </property>
  <property fmtid="{D5CDD505-2E9C-101B-9397-08002B2CF9AE}" pid="407" name="FSC#COOELAK@1.1001:ProcessResponsible">
    <vt:lpwstr/>
  </property>
  <property fmtid="{D5CDD505-2E9C-101B-9397-08002B2CF9AE}" pid="408" name="FSC#COOELAK@1.1001:ProcessResponsiblePhone">
    <vt:lpwstr/>
  </property>
  <property fmtid="{D5CDD505-2E9C-101B-9397-08002B2CF9AE}" pid="409" name="FSC#COOELAK@1.1001:ProcessResponsibleMail">
    <vt:lpwstr/>
  </property>
  <property fmtid="{D5CDD505-2E9C-101B-9397-08002B2CF9AE}" pid="410" name="FSC#COOELAK@1.1001:ProcessResponsibleFax">
    <vt:lpwstr/>
  </property>
  <property fmtid="{D5CDD505-2E9C-101B-9397-08002B2CF9AE}" pid="411" name="FSC#COOELAK@1.1001:ApproverFirstName">
    <vt:lpwstr>Miriam</vt:lpwstr>
  </property>
  <property fmtid="{D5CDD505-2E9C-101B-9397-08002B2CF9AE}" pid="412" name="FSC#COOELAK@1.1001:ApproverSurName">
    <vt:lpwstr>Kováčiková</vt:lpwstr>
  </property>
  <property fmtid="{D5CDD505-2E9C-101B-9397-08002B2CF9AE}" pid="413" name="FSC#COOELAK@1.1001:ApproverTitle">
    <vt:lpwstr>PhDr. </vt:lpwstr>
  </property>
  <property fmtid="{D5CDD505-2E9C-101B-9397-08002B2CF9AE}" pid="414" name="FSC#COOELAK@1.1001:ExternalDate">
    <vt:lpwstr/>
  </property>
  <property fmtid="{D5CDD505-2E9C-101B-9397-08002B2CF9AE}" pid="415" name="FSC#COOELAK@1.1001:SettlementApprovedAt">
    <vt:lpwstr/>
  </property>
  <property fmtid="{D5CDD505-2E9C-101B-9397-08002B2CF9AE}" pid="416" name="FSC#COOELAK@1.1001:BaseNumber">
    <vt:lpwstr>B 01</vt:lpwstr>
  </property>
  <property fmtid="{D5CDD505-2E9C-101B-9397-08002B2CF9AE}" pid="417" name="FSC#COOELAK@1.1001:CurrentUserRolePos">
    <vt:lpwstr>vedúci</vt:lpwstr>
  </property>
  <property fmtid="{D5CDD505-2E9C-101B-9397-08002B2CF9AE}" pid="418" name="FSC#COOELAK@1.1001:CurrentUserEmail">
    <vt:lpwstr>Annamaria.Suba@mirri.gov.sk</vt:lpwstr>
  </property>
  <property fmtid="{D5CDD505-2E9C-101B-9397-08002B2CF9AE}" pid="419" name="FSC#ELAKGOV@1.1001:PersonalSubjGender">
    <vt:lpwstr/>
  </property>
  <property fmtid="{D5CDD505-2E9C-101B-9397-08002B2CF9AE}" pid="420" name="FSC#ELAKGOV@1.1001:PersonalSubjFirstName">
    <vt:lpwstr/>
  </property>
  <property fmtid="{D5CDD505-2E9C-101B-9397-08002B2CF9AE}" pid="421" name="FSC#ELAKGOV@1.1001:PersonalSubjSurName">
    <vt:lpwstr/>
  </property>
  <property fmtid="{D5CDD505-2E9C-101B-9397-08002B2CF9AE}" pid="422" name="FSC#ELAKGOV@1.1001:PersonalSubjSalutation">
    <vt:lpwstr/>
  </property>
  <property fmtid="{D5CDD505-2E9C-101B-9397-08002B2CF9AE}" pid="423" name="FSC#ELAKGOV@1.1001:PersonalSubjAddress">
    <vt:lpwstr/>
  </property>
  <property fmtid="{D5CDD505-2E9C-101B-9397-08002B2CF9AE}" pid="424" name="FSC#ATSTATECFG@1.1001:Office">
    <vt:lpwstr/>
  </property>
  <property fmtid="{D5CDD505-2E9C-101B-9397-08002B2CF9AE}" pid="425" name="FSC#ATSTATECFG@1.1001:Agent">
    <vt:lpwstr>Mgr. Zuzana Čupková</vt:lpwstr>
  </property>
  <property fmtid="{D5CDD505-2E9C-101B-9397-08002B2CF9AE}" pid="426" name="FSC#ATSTATECFG@1.1001:AgentPhone">
    <vt:lpwstr/>
  </property>
  <property fmtid="{D5CDD505-2E9C-101B-9397-08002B2CF9AE}" pid="427" name="FSC#ATSTATECFG@1.1001:DepartmentFax">
    <vt:lpwstr/>
  </property>
  <property fmtid="{D5CDD505-2E9C-101B-9397-08002B2CF9AE}" pid="428" name="FSC#ATSTATECFG@1.1001:DepartmentEmail">
    <vt:lpwstr/>
  </property>
  <property fmtid="{D5CDD505-2E9C-101B-9397-08002B2CF9AE}" pid="429" name="FSC#ATSTATECFG@1.1001:SubfileDate">
    <vt:lpwstr>09.08.2023</vt:lpwstr>
  </property>
  <property fmtid="{D5CDD505-2E9C-101B-9397-08002B2CF9AE}" pid="430" name="FSC#ATSTATECFG@1.1001:SubfileSubject">
    <vt:lpwstr>POO_Predloženie Príručky pre prijímateľa k implementácii projektov z POO SR, verzia 1.1 na schválenie</vt:lpwstr>
  </property>
  <property fmtid="{D5CDD505-2E9C-101B-9397-08002B2CF9AE}" pid="431" name="FSC#ATSTATECFG@1.1001:DepartmentZipCode">
    <vt:lpwstr/>
  </property>
  <property fmtid="{D5CDD505-2E9C-101B-9397-08002B2CF9AE}" pid="432" name="FSC#ATSTATECFG@1.1001:DepartmentCountry">
    <vt:lpwstr/>
  </property>
  <property fmtid="{D5CDD505-2E9C-101B-9397-08002B2CF9AE}" pid="433" name="FSC#ATSTATECFG@1.1001:DepartmentCity">
    <vt:lpwstr/>
  </property>
  <property fmtid="{D5CDD505-2E9C-101B-9397-08002B2CF9AE}" pid="434" name="FSC#ATSTATECFG@1.1001:DepartmentStreet">
    <vt:lpwstr/>
  </property>
  <property fmtid="{D5CDD505-2E9C-101B-9397-08002B2CF9AE}" pid="435" name="FSC#ATSTATECFG@1.1001:DepartmentDVR">
    <vt:lpwstr/>
  </property>
  <property fmtid="{D5CDD505-2E9C-101B-9397-08002B2CF9AE}" pid="436" name="FSC#ATSTATECFG@1.1001:DepartmentUID">
    <vt:lpwstr/>
  </property>
  <property fmtid="{D5CDD505-2E9C-101B-9397-08002B2CF9AE}" pid="437" name="FSC#ATSTATECFG@1.1001:SubfileReference">
    <vt:lpwstr>-2023-1</vt:lpwstr>
  </property>
  <property fmtid="{D5CDD505-2E9C-101B-9397-08002B2CF9AE}" pid="438" name="FSC#ATSTATECFG@1.1001:Clause">
    <vt:lpwstr/>
  </property>
  <property fmtid="{D5CDD505-2E9C-101B-9397-08002B2CF9AE}" pid="439" name="FSC#ATSTATECFG@1.1001:ApprovedSignature">
    <vt:lpwstr>PhDr.  Miriam Kováčiková</vt:lpwstr>
  </property>
  <property fmtid="{D5CDD505-2E9C-101B-9397-08002B2CF9AE}" pid="440" name="FSC#ATSTATECFG@1.1001:BankAccount">
    <vt:lpwstr/>
  </property>
  <property fmtid="{D5CDD505-2E9C-101B-9397-08002B2CF9AE}" pid="441" name="FSC#ATSTATECFG@1.1001:BankAccountOwner">
    <vt:lpwstr/>
  </property>
  <property fmtid="{D5CDD505-2E9C-101B-9397-08002B2CF9AE}" pid="442" name="FSC#ATSTATECFG@1.1001:BankInstitute">
    <vt:lpwstr/>
  </property>
  <property fmtid="{D5CDD505-2E9C-101B-9397-08002B2CF9AE}" pid="443" name="FSC#ATSTATECFG@1.1001:BankAccountID">
    <vt:lpwstr/>
  </property>
  <property fmtid="{D5CDD505-2E9C-101B-9397-08002B2CF9AE}" pid="444" name="FSC#ATSTATECFG@1.1001:BankAccountIBAN">
    <vt:lpwstr/>
  </property>
  <property fmtid="{D5CDD505-2E9C-101B-9397-08002B2CF9AE}" pid="445" name="FSC#ATSTATECFG@1.1001:BankAccountBIC">
    <vt:lpwstr/>
  </property>
  <property fmtid="{D5CDD505-2E9C-101B-9397-08002B2CF9AE}" pid="446" name="FSC#ATSTATECFG@1.1001:BankName">
    <vt:lpwstr/>
  </property>
  <property fmtid="{D5CDD505-2E9C-101B-9397-08002B2CF9AE}" pid="447" name="FSC#COOELAK@1.1001:ObjectAddressees">
    <vt:lpwstr/>
  </property>
  <property fmtid="{D5CDD505-2E9C-101B-9397-08002B2CF9AE}" pid="448" name="FSC#COOELAK@1.1001:replyreference">
    <vt:lpwstr/>
  </property>
  <property fmtid="{D5CDD505-2E9C-101B-9397-08002B2CF9AE}" pid="449" name="FSC#SKCONV@103.510:docname">
    <vt:lpwstr/>
  </property>
  <property fmtid="{D5CDD505-2E9C-101B-9397-08002B2CF9AE}" pid="450" name="FSC#COOSYSTEM@1.1:Container">
    <vt:lpwstr>COO.2312.102.2.12484126</vt:lpwstr>
  </property>
  <property fmtid="{D5CDD505-2E9C-101B-9397-08002B2CF9AE}" pid="451" name="FSC#FSCFOLIO@1.1001:docpropproject">
    <vt:lpwstr/>
  </property>
</Properties>
</file>