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0DE" w:rsidRDefault="002950DE" w:rsidP="002950DE">
      <w:pPr>
        <w:pStyle w:val="Hlavika"/>
        <w:tabs>
          <w:tab w:val="left" w:pos="1977"/>
        </w:tabs>
        <w:ind w:firstLine="1977"/>
      </w:pPr>
    </w:p>
    <w:p w:rsidR="00F536AB" w:rsidRPr="00AA6E54" w:rsidRDefault="00F536AB" w:rsidP="00F536AB">
      <w:pPr>
        <w:pStyle w:val="Hlavika"/>
        <w:tabs>
          <w:tab w:val="left" w:pos="1977"/>
        </w:tabs>
        <w:ind w:firstLine="1977"/>
      </w:pPr>
      <w:r>
        <w:tab/>
      </w:r>
      <w:r w:rsidRPr="00AA6E54">
        <w:rPr>
          <w:noProof/>
          <w:lang w:eastAsia="sk-SK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2066290</wp:posOffset>
            </wp:positionH>
            <wp:positionV relativeFrom="paragraph">
              <wp:posOffset>-537845</wp:posOffset>
            </wp:positionV>
            <wp:extent cx="1314450" cy="1276350"/>
            <wp:effectExtent l="0" t="0" r="0" b="0"/>
            <wp:wrapNone/>
            <wp:docPr id="7" name="Obrázo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 descr="http://www.opotravinach.sk/app/webroot/files/talk_files/MP_web%20maly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A6E54">
        <w:rPr>
          <w:noProof/>
          <w:lang w:eastAsia="sk-SK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-78740</wp:posOffset>
            </wp:positionV>
            <wp:extent cx="1638935" cy="459740"/>
            <wp:effectExtent l="0" t="0" r="0" b="0"/>
            <wp:wrapTight wrapText="bothSides">
              <wp:wrapPolygon edited="0">
                <wp:start x="0" y="0"/>
                <wp:lineTo x="0" y="20586"/>
                <wp:lineTo x="21341" y="20586"/>
                <wp:lineTo x="21341" y="0"/>
                <wp:lineTo x="0" y="0"/>
              </wp:wrapPolygon>
            </wp:wrapTight>
            <wp:docPr id="2" name="Obrázok 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A6E54">
        <w:rPr>
          <w:noProof/>
          <w:lang w:eastAsia="sk-SK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363220</wp:posOffset>
            </wp:positionH>
            <wp:positionV relativeFrom="paragraph">
              <wp:posOffset>-92075</wp:posOffset>
            </wp:positionV>
            <wp:extent cx="558800" cy="471170"/>
            <wp:effectExtent l="0" t="0" r="0" b="5080"/>
            <wp:wrapTight wrapText="bothSides">
              <wp:wrapPolygon edited="0">
                <wp:start x="2209" y="0"/>
                <wp:lineTo x="0" y="13973"/>
                <wp:lineTo x="0" y="19213"/>
                <wp:lineTo x="4418" y="20960"/>
                <wp:lineTo x="16200" y="20960"/>
                <wp:lineTo x="20618" y="19213"/>
                <wp:lineTo x="20618" y="13973"/>
                <wp:lineTo x="16936" y="13973"/>
                <wp:lineTo x="19145" y="9606"/>
                <wp:lineTo x="18409" y="0"/>
                <wp:lineTo x="2209" y="0"/>
              </wp:wrapPolygon>
            </wp:wrapTight>
            <wp:docPr id="1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36AB" w:rsidRPr="00AA6E54" w:rsidRDefault="00F536AB" w:rsidP="00F536AB">
      <w:pPr>
        <w:pStyle w:val="Hlavika"/>
      </w:pPr>
    </w:p>
    <w:p w:rsidR="003F55CA" w:rsidRDefault="003F55CA" w:rsidP="003F55CA">
      <w:pPr>
        <w:jc w:val="right"/>
        <w:rPr>
          <w:rFonts w:ascii="Arial" w:hAnsi="Arial" w:cs="Arial"/>
          <w:b/>
          <w:color w:val="000000" w:themeColor="text1"/>
          <w:sz w:val="20"/>
          <w:lang w:eastAsia="cs-CZ"/>
        </w:rPr>
      </w:pPr>
    </w:p>
    <w:p w:rsidR="002950DE" w:rsidRPr="003F55CA" w:rsidRDefault="003F55CA" w:rsidP="003F55CA">
      <w:pPr>
        <w:jc w:val="right"/>
        <w:rPr>
          <w:rFonts w:ascii="Arial" w:hAnsi="Arial" w:cs="Arial"/>
        </w:rPr>
      </w:pPr>
      <w:r w:rsidRPr="003F55CA">
        <w:rPr>
          <w:rFonts w:ascii="Arial" w:hAnsi="Arial" w:cs="Arial"/>
          <w:b/>
          <w:color w:val="000000" w:themeColor="text1"/>
          <w:sz w:val="20"/>
          <w:lang w:eastAsia="cs-CZ"/>
        </w:rPr>
        <w:t xml:space="preserve">Príloha </w:t>
      </w:r>
      <w:r w:rsidR="007D5AC3">
        <w:rPr>
          <w:rFonts w:ascii="Arial" w:hAnsi="Arial" w:cs="Arial"/>
          <w:b/>
          <w:color w:val="000000" w:themeColor="text1"/>
          <w:sz w:val="20"/>
          <w:lang w:eastAsia="cs-CZ"/>
        </w:rPr>
        <w:t>10</w:t>
      </w:r>
      <w:r w:rsidR="00485119">
        <w:rPr>
          <w:rFonts w:ascii="Arial" w:hAnsi="Arial" w:cs="Arial"/>
          <w:b/>
          <w:color w:val="000000" w:themeColor="text1"/>
          <w:sz w:val="20"/>
          <w:lang w:eastAsia="cs-CZ"/>
        </w:rPr>
        <w:t xml:space="preserve"> výzvy</w:t>
      </w:r>
    </w:p>
    <w:tbl>
      <w:tblPr>
        <w:tblpPr w:leftFromText="141" w:rightFromText="141" w:vertAnchor="text" w:horzAnchor="margin" w:tblpXSpec="center" w:tblpY="-7"/>
        <w:tblW w:w="10000" w:type="dxa"/>
        <w:shd w:val="clear" w:color="auto" w:fill="D9D9D9" w:themeFill="background1" w:themeFillShade="D9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0"/>
      </w:tblGrid>
      <w:tr w:rsidR="0012646C" w:rsidRPr="0012646C" w:rsidTr="002950DE">
        <w:trPr>
          <w:trHeight w:val="378"/>
        </w:trPr>
        <w:tc>
          <w:tcPr>
            <w:tcW w:w="100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2950DE" w:rsidRDefault="002950DE" w:rsidP="002950D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</w:pPr>
          </w:p>
          <w:p w:rsidR="0012646C" w:rsidRPr="0012646C" w:rsidRDefault="0012646C" w:rsidP="002950D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</w:pPr>
            <w:r w:rsidRPr="0012646C"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  <w:t>ŽIADOSŤ O NENÁVRATNÝ FINANČNÝ PRÍSPEVOK</w:t>
            </w:r>
          </w:p>
        </w:tc>
      </w:tr>
      <w:tr w:rsidR="0012646C" w:rsidRPr="0012646C" w:rsidTr="002950DE">
        <w:trPr>
          <w:trHeight w:val="368"/>
        </w:trPr>
        <w:tc>
          <w:tcPr>
            <w:tcW w:w="1000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12646C" w:rsidRPr="0012646C" w:rsidRDefault="0012646C" w:rsidP="002950D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</w:pPr>
          </w:p>
        </w:tc>
      </w:tr>
      <w:tr w:rsidR="0012646C" w:rsidRPr="0012646C" w:rsidTr="002950DE">
        <w:trPr>
          <w:trHeight w:val="710"/>
        </w:trPr>
        <w:tc>
          <w:tcPr>
            <w:tcW w:w="100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12646C" w:rsidRDefault="0012646C" w:rsidP="00F536AB">
            <w:pPr>
              <w:spacing w:line="240" w:lineRule="auto"/>
              <w:jc w:val="center"/>
              <w:rPr>
                <w:ins w:id="0" w:author="Autor"/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</w:pPr>
            <w:r w:rsidRPr="0012646C"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  <w:t>Opis projektu</w:t>
            </w:r>
          </w:p>
          <w:p w:rsidR="00093CC7" w:rsidRPr="0012646C" w:rsidRDefault="00093CC7" w:rsidP="00F536A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</w:pPr>
            <w:ins w:id="1" w:author="Autor">
              <w:r>
                <w:rPr>
                  <w:rFonts w:ascii="Arial" w:eastAsia="Times New Roman" w:hAnsi="Arial" w:cs="Arial"/>
                  <w:b/>
                  <w:bCs/>
                  <w:color w:val="002776"/>
                  <w:sz w:val="32"/>
                  <w:szCs w:val="32"/>
                  <w:lang w:eastAsia="sk-SK"/>
                </w:rPr>
                <w:t>V znení Aktualizácie č. 1</w:t>
              </w:r>
            </w:ins>
          </w:p>
        </w:tc>
      </w:tr>
    </w:tbl>
    <w:p w:rsidR="007025DE" w:rsidRPr="0012646C" w:rsidRDefault="007025DE">
      <w:pPr>
        <w:rPr>
          <w:rFonts w:ascii="Arial" w:hAnsi="Arial" w:cs="Arial"/>
        </w:rPr>
      </w:pPr>
    </w:p>
    <w:tbl>
      <w:tblPr>
        <w:tblW w:w="1004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0"/>
        <w:gridCol w:w="6299"/>
      </w:tblGrid>
      <w:tr w:rsidR="0012646C" w:rsidRPr="0012646C" w:rsidTr="00E04900">
        <w:trPr>
          <w:trHeight w:val="408"/>
          <w:jc w:val="center"/>
        </w:trPr>
        <w:tc>
          <w:tcPr>
            <w:tcW w:w="100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12646C" w:rsidRPr="0012646C" w:rsidRDefault="0012646C" w:rsidP="00E04900">
            <w:pPr>
              <w:spacing w:line="240" w:lineRule="auto"/>
              <w:ind w:left="72" w:firstLine="63"/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  <w:r w:rsidRPr="0012646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Všeobecné informácie o projekte</w:t>
            </w:r>
          </w:p>
        </w:tc>
      </w:tr>
      <w:tr w:rsidR="0012646C" w:rsidRPr="0012646C" w:rsidTr="00241476">
        <w:trPr>
          <w:trHeight w:val="394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12646C" w:rsidRPr="00241476" w:rsidRDefault="0012646C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241476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Názov projektu: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2646C" w:rsidRPr="0012646C" w:rsidRDefault="0012646C" w:rsidP="007C392A">
            <w:pPr>
              <w:spacing w:line="240" w:lineRule="auto"/>
              <w:ind w:left="68"/>
              <w:rPr>
                <w:rFonts w:ascii="Arial" w:eastAsia="Times New Roman" w:hAnsi="Arial" w:cs="Arial"/>
                <w:b/>
                <w:iCs/>
                <w:sz w:val="20"/>
                <w:lang w:eastAsia="sk-SK"/>
              </w:rPr>
            </w:pPr>
            <w:r w:rsidRPr="0012646C">
              <w:rPr>
                <w:rFonts w:ascii="Arial" w:eastAsia="Times New Roman" w:hAnsi="Arial" w:cs="Arial"/>
                <w:b/>
                <w:iCs/>
                <w:sz w:val="20"/>
                <w:lang w:eastAsia="sk-SK"/>
              </w:rPr>
              <w:t> </w:t>
            </w:r>
            <w:r w:rsidRPr="00241476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Presný, neskrátený názov projektu, ktorý sa zhoduje s názvom uvedeným v žiadosti o NFP</w:t>
            </w:r>
          </w:p>
        </w:tc>
      </w:tr>
      <w:tr w:rsidR="0012646C" w:rsidRPr="0012646C" w:rsidTr="008D1CDA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646C" w:rsidRPr="00241476" w:rsidRDefault="0012646C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241476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Žiadateľ: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646C" w:rsidRPr="0012646C" w:rsidRDefault="0012646C" w:rsidP="007C392A">
            <w:pPr>
              <w:spacing w:line="240" w:lineRule="auto"/>
              <w:ind w:left="68"/>
              <w:rPr>
                <w:rFonts w:ascii="Arial" w:eastAsia="Times New Roman" w:hAnsi="Arial" w:cs="Arial"/>
                <w:i/>
                <w:iCs/>
                <w:sz w:val="20"/>
                <w:lang w:eastAsia="sk-SK"/>
              </w:rPr>
            </w:pPr>
            <w:r w:rsidRPr="0012646C">
              <w:rPr>
                <w:rFonts w:ascii="Arial" w:eastAsia="Times New Roman" w:hAnsi="Arial" w:cs="Arial"/>
                <w:b/>
                <w:iCs/>
                <w:sz w:val="20"/>
                <w:lang w:eastAsia="sk-SK"/>
              </w:rPr>
              <w:t> </w:t>
            </w:r>
            <w:r w:rsidR="00241476" w:rsidRPr="0079659E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 xml:space="preserve">Presný, neskrátený názov </w:t>
            </w:r>
            <w:r w:rsidR="00241476" w:rsidRPr="0079659E">
              <w:rPr>
                <w:rFonts w:ascii="Arial" w:eastAsia="Calibri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ž</w:t>
            </w:r>
            <w:r w:rsidR="00241476" w:rsidRPr="0079659E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iadate</w:t>
            </w:r>
            <w:r w:rsidR="00241476" w:rsidRPr="0079659E">
              <w:rPr>
                <w:rFonts w:ascii="Arial" w:eastAsia="Calibri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ľ</w:t>
            </w:r>
            <w:r w:rsidR="00241476" w:rsidRPr="0079659E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a</w:t>
            </w:r>
          </w:p>
        </w:tc>
      </w:tr>
      <w:tr w:rsidR="0012646C" w:rsidRPr="0012646C" w:rsidTr="008D1CDA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646C" w:rsidRPr="00241476" w:rsidRDefault="0012646C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241476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Operačný program: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646C" w:rsidRPr="0012646C" w:rsidRDefault="0012646C" w:rsidP="007C392A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sz w:val="20"/>
                <w:lang w:eastAsia="sk-SK"/>
              </w:rPr>
            </w:pPr>
            <w:r w:rsidRPr="0012646C">
              <w:rPr>
                <w:rFonts w:ascii="Arial" w:eastAsia="Times New Roman" w:hAnsi="Arial" w:cs="Arial"/>
                <w:bCs/>
                <w:sz w:val="20"/>
                <w:lang w:eastAsia="sk-SK"/>
              </w:rPr>
              <w:t>Integrovaný regionálny operačný program</w:t>
            </w:r>
          </w:p>
        </w:tc>
      </w:tr>
      <w:tr w:rsidR="0012646C" w:rsidRPr="0012646C" w:rsidTr="008D1CDA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646C" w:rsidRPr="00241476" w:rsidRDefault="0012646C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241476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Prioritná os: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646C" w:rsidRPr="0012646C" w:rsidRDefault="00B53403" w:rsidP="007C392A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sz w:val="20"/>
                <w:lang w:eastAsia="sk-SK"/>
              </w:rPr>
            </w:pPr>
            <w:r w:rsidRPr="00B53403">
              <w:rPr>
                <w:rFonts w:ascii="Arial" w:eastAsia="Times New Roman" w:hAnsi="Arial" w:cs="Arial"/>
                <w:bCs/>
                <w:sz w:val="20"/>
                <w:lang w:eastAsia="sk-SK"/>
              </w:rPr>
              <w:t>4. Zlepšenie kvality života v regiónoch s dôrazom na životné prostredie</w:t>
            </w:r>
          </w:p>
        </w:tc>
      </w:tr>
      <w:tr w:rsidR="0012646C" w:rsidRPr="0012646C" w:rsidTr="00280C98">
        <w:trPr>
          <w:trHeight w:val="744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646C" w:rsidRPr="00241476" w:rsidRDefault="00241476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79659E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Špecifický cieľ</w:t>
            </w:r>
            <w:r w:rsidR="0012646C" w:rsidRPr="00241476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2646C" w:rsidRPr="0012646C" w:rsidRDefault="00B53403" w:rsidP="007C392A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sz w:val="20"/>
                <w:lang w:eastAsia="sk-SK"/>
              </w:rPr>
            </w:pPr>
            <w:r w:rsidRPr="00B53403">
              <w:rPr>
                <w:rFonts w:ascii="Arial" w:eastAsia="Times New Roman" w:hAnsi="Arial" w:cs="Arial"/>
                <w:bCs/>
                <w:sz w:val="20"/>
                <w:lang w:eastAsia="sk-SK"/>
              </w:rPr>
              <w:t>4.2.1 Zvýšenie podielu obyvateľstva so zlepšeným zásobovaním pitnou vodou a odvádzanie a čistenie odpadových vôd verejnou kanalizáciou bez negatívnych dopadov na životné prostredie</w:t>
            </w:r>
          </w:p>
        </w:tc>
      </w:tr>
      <w:tr w:rsidR="0012646C" w:rsidRPr="0012646C" w:rsidTr="00280C98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646C" w:rsidRPr="00241476" w:rsidRDefault="0012646C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241476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Kód výzvy: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646C" w:rsidRPr="00280C98" w:rsidRDefault="00280C98" w:rsidP="00280C98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sz w:val="20"/>
                <w:lang w:eastAsia="sk-SK"/>
              </w:rPr>
            </w:pPr>
            <w:r w:rsidRPr="00280C98">
              <w:rPr>
                <w:rFonts w:ascii="Arial" w:eastAsia="Times New Roman" w:hAnsi="Arial" w:cs="Arial"/>
                <w:bCs/>
                <w:sz w:val="20"/>
                <w:lang w:eastAsia="sk-SK"/>
              </w:rPr>
              <w:t>IROP-PO4-SC421-2017-19</w:t>
            </w:r>
          </w:p>
        </w:tc>
      </w:tr>
      <w:tr w:rsidR="0012646C" w:rsidRPr="0012646C" w:rsidTr="008D1CDA">
        <w:trPr>
          <w:trHeight w:val="463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646C" w:rsidRPr="00241476" w:rsidRDefault="0012646C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241476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Hospodárska činnosť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12646C" w:rsidRPr="00241476" w:rsidRDefault="00313084" w:rsidP="004135EA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</w:pPr>
            <w:r w:rsidRPr="0031308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36001</w:t>
            </w:r>
            <w:r w:rsidR="0012646C" w:rsidRPr="00241476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 </w:t>
            </w:r>
            <w:r w:rsidRPr="0031308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Zber, úprava a dodávka pitnej a úžitkovej vody</w:t>
            </w:r>
            <w:r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 xml:space="preserve"> alebo 37000 </w:t>
            </w:r>
            <w:r w:rsidRPr="0031308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Čistenie a odvod odpadových vôd</w:t>
            </w:r>
            <w:r>
              <w:rPr>
                <w:rStyle w:val="Odkaznapoznmkupodiarou"/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footnoteReference w:id="1"/>
            </w:r>
          </w:p>
        </w:tc>
      </w:tr>
      <w:tr w:rsidR="00241476" w:rsidRPr="0012646C" w:rsidTr="008D1CDA">
        <w:trPr>
          <w:trHeight w:val="463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41476" w:rsidRPr="00241476" w:rsidRDefault="00241476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Miesto realizácie projektu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241476" w:rsidRPr="00241476" w:rsidRDefault="00241476" w:rsidP="007C392A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</w:pPr>
            <w:r w:rsidRPr="0079659E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Uvies</w:t>
            </w:r>
            <w:r w:rsidRPr="0079659E">
              <w:rPr>
                <w:rFonts w:ascii="Arial" w:eastAsia="Calibri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ť</w:t>
            </w:r>
            <w:r w:rsidRPr="0079659E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 xml:space="preserve"> príslušné katastrálne územie a všetky parcelné </w:t>
            </w:r>
            <w:r w:rsidRPr="0079659E">
              <w:rPr>
                <w:rFonts w:ascii="Arial" w:eastAsia="Calibri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č</w:t>
            </w:r>
            <w:r w:rsidRPr="0079659E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ísla (pozemkov a stavieb), na ktorých sa bude projekt realizova</w:t>
            </w:r>
            <w:r w:rsidRPr="0079659E">
              <w:rPr>
                <w:rFonts w:ascii="Arial" w:eastAsia="Calibri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ť</w:t>
            </w:r>
          </w:p>
        </w:tc>
      </w:tr>
      <w:tr w:rsidR="00F536AB" w:rsidRPr="0012646C" w:rsidTr="00131532">
        <w:trPr>
          <w:trHeight w:val="463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F536AB" w:rsidRDefault="00F536AB" w:rsidP="00F536AB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F536AB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Predpokladaný termín začiatku realizácie projektu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F536AB" w:rsidRPr="0079659E" w:rsidRDefault="00F536AB" w:rsidP="00F536AB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</w:pPr>
          </w:p>
        </w:tc>
      </w:tr>
      <w:tr w:rsidR="00F536AB" w:rsidRPr="0012646C" w:rsidTr="00131532">
        <w:trPr>
          <w:trHeight w:val="463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F536AB" w:rsidRDefault="00F536AB" w:rsidP="00F536AB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F536AB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Predpokladaný termín ukončenia realizácie projektu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F536AB" w:rsidRPr="0079659E" w:rsidRDefault="00F536AB" w:rsidP="00F536AB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</w:pPr>
          </w:p>
        </w:tc>
      </w:tr>
      <w:tr w:rsidR="00F536AB" w:rsidRPr="0012646C" w:rsidTr="00131532">
        <w:trPr>
          <w:trHeight w:val="463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F536AB" w:rsidRDefault="00F536AB" w:rsidP="00F536AB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F536AB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Predpokladané investičné náklady projektu (v €)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F536AB" w:rsidRPr="0079659E" w:rsidRDefault="00F536AB" w:rsidP="00F536AB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Uviesť celkové investičné náklady projektu bez DPH</w:t>
            </w:r>
          </w:p>
        </w:tc>
      </w:tr>
    </w:tbl>
    <w:p w:rsidR="006706B8" w:rsidRDefault="006706B8">
      <w:pPr>
        <w:rPr>
          <w:rFonts w:ascii="Arial" w:hAnsi="Arial" w:cs="Arial"/>
        </w:rPr>
        <w:sectPr w:rsidR="006706B8" w:rsidSect="002950DE">
          <w:headerReference w:type="default" r:id="rId12"/>
          <w:pgSz w:w="11906" w:h="16838"/>
          <w:pgMar w:top="759" w:right="991" w:bottom="709" w:left="1276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:rsidR="00241476" w:rsidRPr="0079659E" w:rsidRDefault="00241476" w:rsidP="00241476">
      <w:pPr>
        <w:spacing w:line="240" w:lineRule="auto"/>
        <w:jc w:val="center"/>
        <w:rPr>
          <w:rFonts w:ascii="Arial" w:eastAsia="Times New Roman" w:hAnsi="Arial" w:cs="Arial"/>
          <w:b/>
          <w:bCs/>
          <w:color w:val="002776"/>
          <w:sz w:val="30"/>
          <w:szCs w:val="30"/>
          <w:lang w:eastAsia="sk-SK"/>
        </w:rPr>
      </w:pPr>
      <w:r w:rsidRPr="0079659E">
        <w:rPr>
          <w:rFonts w:ascii="Arial" w:eastAsia="Times New Roman" w:hAnsi="Arial" w:cs="Arial"/>
          <w:b/>
          <w:bCs/>
          <w:color w:val="002776"/>
          <w:sz w:val="30"/>
          <w:szCs w:val="30"/>
          <w:lang w:eastAsia="sk-SK"/>
        </w:rPr>
        <w:lastRenderedPageBreak/>
        <w:t>Programové obdobie 2014 – 2020</w:t>
      </w:r>
    </w:p>
    <w:p w:rsidR="00241476" w:rsidRDefault="00241476" w:rsidP="00241476">
      <w:pPr>
        <w:jc w:val="both"/>
        <w:rPr>
          <w:b/>
          <w:i/>
          <w:color w:val="002776"/>
          <w:sz w:val="20"/>
        </w:rPr>
      </w:pPr>
    </w:p>
    <w:p w:rsidR="002950DE" w:rsidRDefault="002950DE" w:rsidP="00241476">
      <w:pPr>
        <w:jc w:val="both"/>
        <w:rPr>
          <w:b/>
          <w:i/>
          <w:color w:val="002776"/>
          <w:sz w:val="20"/>
        </w:rPr>
      </w:pPr>
    </w:p>
    <w:p w:rsidR="002950DE" w:rsidRPr="0079659E" w:rsidRDefault="002950DE" w:rsidP="00241476">
      <w:pPr>
        <w:jc w:val="both"/>
        <w:rPr>
          <w:b/>
          <w:i/>
          <w:color w:val="002776"/>
          <w:sz w:val="20"/>
        </w:rPr>
      </w:pPr>
    </w:p>
    <w:p w:rsidR="00241476" w:rsidRPr="0079659E" w:rsidRDefault="00241476" w:rsidP="00241476">
      <w:pPr>
        <w:ind w:left="-284"/>
        <w:jc w:val="both"/>
        <w:rPr>
          <w:rFonts w:ascii="Arial" w:hAnsi="Arial" w:cs="Arial"/>
          <w:b/>
          <w:i/>
          <w:color w:val="002776"/>
          <w:sz w:val="19"/>
          <w:szCs w:val="19"/>
        </w:rPr>
      </w:pPr>
      <w:r w:rsidRPr="0079659E">
        <w:rPr>
          <w:rFonts w:ascii="Arial" w:hAnsi="Arial" w:cs="Arial"/>
          <w:b/>
          <w:i/>
          <w:color w:val="002776"/>
          <w:sz w:val="19"/>
          <w:szCs w:val="19"/>
        </w:rPr>
        <w:t>Pravidlá pri vyp</w:t>
      </w:r>
      <w:r w:rsidRPr="0079659E">
        <w:rPr>
          <w:rFonts w:ascii="Arial" w:eastAsia="Calibri" w:hAnsi="Arial" w:cs="Arial"/>
          <w:b/>
          <w:i/>
          <w:color w:val="002776"/>
          <w:sz w:val="19"/>
          <w:szCs w:val="19"/>
        </w:rPr>
        <w:t>ĺň</w:t>
      </w:r>
      <w:r w:rsidRPr="0079659E">
        <w:rPr>
          <w:rFonts w:ascii="Arial" w:hAnsi="Arial" w:cs="Arial"/>
          <w:b/>
          <w:i/>
          <w:color w:val="002776"/>
          <w:sz w:val="19"/>
          <w:szCs w:val="19"/>
        </w:rPr>
        <w:t>aní Opisu projektu</w:t>
      </w:r>
    </w:p>
    <w:p w:rsidR="00241476" w:rsidRPr="0079659E" w:rsidRDefault="00241476" w:rsidP="00241476">
      <w:pPr>
        <w:ind w:left="-284"/>
        <w:jc w:val="both"/>
        <w:rPr>
          <w:rFonts w:ascii="Arial" w:hAnsi="Arial" w:cs="Arial"/>
          <w:i/>
          <w:color w:val="002776"/>
          <w:sz w:val="19"/>
          <w:szCs w:val="19"/>
        </w:rPr>
      </w:pPr>
    </w:p>
    <w:p w:rsidR="00241476" w:rsidRPr="0079659E" w:rsidRDefault="00241476" w:rsidP="00241476">
      <w:pPr>
        <w:ind w:left="-284"/>
        <w:jc w:val="both"/>
        <w:rPr>
          <w:rFonts w:ascii="Arial" w:hAnsi="Arial" w:cs="Arial"/>
          <w:i/>
          <w:color w:val="002776"/>
          <w:sz w:val="19"/>
          <w:szCs w:val="19"/>
        </w:rPr>
      </w:pP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iadate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 zachováva štruktúru Opisu projektu v preddefinovanej forme, 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iadate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 mô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e dop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ĺň</w:t>
      </w:r>
      <w:r w:rsidRPr="0079659E">
        <w:rPr>
          <w:rFonts w:ascii="Arial" w:hAnsi="Arial" w:cs="Arial"/>
          <w:i/>
          <w:color w:val="002776"/>
          <w:sz w:val="19"/>
          <w:szCs w:val="19"/>
        </w:rPr>
        <w:t>a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ť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 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ď</w:t>
      </w:r>
      <w:r w:rsidRPr="0079659E">
        <w:rPr>
          <w:rFonts w:ascii="Arial" w:hAnsi="Arial" w:cs="Arial"/>
          <w:i/>
          <w:color w:val="002776"/>
          <w:sz w:val="19"/>
          <w:szCs w:val="19"/>
        </w:rPr>
        <w:t>alšie podkapitoly, tabu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ky, grafy a mô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e rozširova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ť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 preddefinované tabu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ky tak, aby poskytol 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č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o najviac relevantných informácii o projekte. V prípade, 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e niektorá podkapitola nie je pre projekt relevantná, 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iadate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 uvedie zdôvodnenie, pre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č</w:t>
      </w:r>
      <w:r w:rsidRPr="0079659E">
        <w:rPr>
          <w:rFonts w:ascii="Arial" w:hAnsi="Arial" w:cs="Arial"/>
          <w:i/>
          <w:color w:val="002776"/>
          <w:sz w:val="19"/>
          <w:szCs w:val="19"/>
        </w:rPr>
        <w:t>o po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adované údaje nevyplnil. Údaje v Opise projektu je potrebné v najvä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č</w:t>
      </w:r>
      <w:r w:rsidRPr="0079659E">
        <w:rPr>
          <w:rFonts w:ascii="Arial" w:hAnsi="Arial" w:cs="Arial"/>
          <w:i/>
          <w:color w:val="002776"/>
          <w:sz w:val="19"/>
          <w:szCs w:val="19"/>
        </w:rPr>
        <w:t>šej mo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nej miere prepája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ť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 na prílohy </w:t>
      </w:r>
      <w:proofErr w:type="spellStart"/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oNFP</w:t>
      </w:r>
      <w:proofErr w:type="spellEnd"/>
      <w:r w:rsidRPr="0079659E">
        <w:rPr>
          <w:rFonts w:ascii="Arial" w:hAnsi="Arial" w:cs="Arial"/>
          <w:i/>
          <w:color w:val="002776"/>
          <w:sz w:val="19"/>
          <w:szCs w:val="19"/>
        </w:rPr>
        <w:t>. Text písaný kurzívou, ktorým sa upres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ň</w:t>
      </w:r>
      <w:r w:rsidRPr="0079659E">
        <w:rPr>
          <w:rFonts w:ascii="Arial" w:hAnsi="Arial" w:cs="Arial"/>
          <w:i/>
          <w:color w:val="002776"/>
          <w:sz w:val="19"/>
          <w:szCs w:val="19"/>
        </w:rPr>
        <w:t>ujú po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adované informácie k jednotlivým kapitolám a podkapitolám je pomocný a 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iadate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 ho v predlo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enom Opise projektu neuvádza. </w:t>
      </w:r>
    </w:p>
    <w:tbl>
      <w:tblPr>
        <w:tblStyle w:val="Mriekatabuky"/>
        <w:tblW w:w="0" w:type="auto"/>
        <w:tblInd w:w="-176" w:type="dxa"/>
        <w:tblLook w:val="04A0" w:firstRow="1" w:lastRow="0" w:firstColumn="1" w:lastColumn="0" w:noHBand="0" w:noVBand="1"/>
      </w:tblPr>
      <w:tblGrid>
        <w:gridCol w:w="9805"/>
      </w:tblGrid>
      <w:tr w:rsidR="00667708" w:rsidRPr="00293541" w:rsidTr="00CD247F">
        <w:trPr>
          <w:trHeight w:val="334"/>
        </w:trPr>
        <w:tc>
          <w:tcPr>
            <w:tcW w:w="9805" w:type="dxa"/>
            <w:shd w:val="clear" w:color="auto" w:fill="C6D9F1" w:themeFill="text2" w:themeFillTint="33"/>
          </w:tcPr>
          <w:p w:rsidR="00667708" w:rsidRPr="00293541" w:rsidRDefault="00293541" w:rsidP="00667708">
            <w:pP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3366FF"/>
                <w:sz w:val="30"/>
                <w:szCs w:val="30"/>
                <w:lang w:eastAsia="sk-SK"/>
              </w:rPr>
              <w:br w:type="page"/>
            </w:r>
            <w:r w:rsidR="00FF423C" w:rsidRPr="00293541">
              <w:rPr>
                <w:rFonts w:ascii="Arial" w:eastAsia="Times New Roman" w:hAnsi="Arial" w:cs="Arial"/>
                <w:b/>
                <w:bCs/>
                <w:color w:val="3366FF"/>
                <w:sz w:val="19"/>
                <w:szCs w:val="19"/>
                <w:lang w:eastAsia="sk-SK"/>
              </w:rPr>
              <w:br w:type="page"/>
            </w:r>
            <w:r w:rsidR="00667708" w:rsidRPr="0029354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 xml:space="preserve">1. </w:t>
            </w:r>
            <w:r w:rsidR="00667708" w:rsidRPr="00293541">
              <w:rPr>
                <w:rFonts w:ascii="Arial" w:hAnsi="Arial" w:cs="Arial"/>
                <w:b/>
                <w:bCs/>
                <w:sz w:val="19"/>
                <w:szCs w:val="19"/>
              </w:rPr>
              <w:t>Príspevok navrhovaného projektu k cieľom a výsledkom IROP a PO 1</w:t>
            </w:r>
          </w:p>
        </w:tc>
      </w:tr>
    </w:tbl>
    <w:p w:rsidR="00667708" w:rsidRPr="00293541" w:rsidRDefault="00667708" w:rsidP="00667708">
      <w:pPr>
        <w:spacing w:line="240" w:lineRule="auto"/>
        <w:rPr>
          <w:rFonts w:ascii="Arial" w:eastAsia="Times New Roman" w:hAnsi="Arial" w:cs="Arial"/>
          <w:b/>
          <w:bCs/>
          <w:color w:val="3366FF"/>
          <w:sz w:val="19"/>
          <w:szCs w:val="19"/>
          <w:lang w:eastAsia="sk-SK"/>
        </w:rPr>
      </w:pPr>
    </w:p>
    <w:tbl>
      <w:tblPr>
        <w:tblW w:w="999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7724"/>
      </w:tblGrid>
      <w:tr w:rsidR="00740B26" w:rsidRPr="00293541" w:rsidTr="00AF457E">
        <w:trPr>
          <w:trHeight w:val="343"/>
        </w:trPr>
        <w:tc>
          <w:tcPr>
            <w:tcW w:w="22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0DDD" w:rsidRPr="00293541" w:rsidRDefault="00050DDD" w:rsidP="000D49DA">
            <w:pPr>
              <w:spacing w:line="240" w:lineRule="auto"/>
              <w:ind w:left="72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</w:p>
        </w:tc>
        <w:tc>
          <w:tcPr>
            <w:tcW w:w="7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DDD" w:rsidRPr="00293541" w:rsidRDefault="00050DDD" w:rsidP="0039325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29354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Popis / špecifikácia</w:t>
            </w:r>
          </w:p>
        </w:tc>
      </w:tr>
      <w:tr w:rsidR="00740B26" w:rsidRPr="00293541" w:rsidTr="00AF457E">
        <w:trPr>
          <w:trHeight w:val="1232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50DDD" w:rsidRPr="00293541" w:rsidRDefault="00050DDD" w:rsidP="00F536AB">
            <w:pPr>
              <w:spacing w:line="240" w:lineRule="auto"/>
              <w:ind w:left="72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293541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Súlad projektu s</w:t>
            </w:r>
            <w:r w:rsidR="00F536AB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 intervenčnou straté</w:t>
            </w:r>
            <w:r w:rsidRPr="00293541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giou IROP</w:t>
            </w:r>
          </w:p>
        </w:tc>
        <w:tc>
          <w:tcPr>
            <w:tcW w:w="7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DDD" w:rsidRPr="00293541" w:rsidRDefault="00B53403" w:rsidP="009F6F18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 w:rsidRPr="00B53403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Žiadateľ popíše súlad projektu so stratégiou IROP, PO 4 – Zlepšenie kvality života v regiónoch s dôrazom na životné prostredie. Taktiež uvedie</w:t>
            </w:r>
            <w:r w:rsidR="007154E5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,</w:t>
            </w:r>
            <w:r w:rsidRPr="00B53403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 ako projekt prispieva k očakávaným výsledkom IROP a popíšte súlad s oprávnenými aktivitami a súlad aktivít projektu s opisom druhu a príkladmi akcií definovanými v IROP pre špecifický cieľ</w:t>
            </w:r>
            <w:r w:rsidR="00B07C17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. </w:t>
            </w:r>
            <w:r w:rsidR="00B07C17" w:rsidRPr="00B07C17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Žiadateľ popíše súlad projektu s hlavnými zásadami výberu operácií pre príslušný špecifický cieľ.</w:t>
            </w:r>
            <w:r w:rsidR="00691307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 </w:t>
            </w:r>
          </w:p>
        </w:tc>
      </w:tr>
      <w:tr w:rsidR="00740B26" w:rsidRPr="00293541" w:rsidTr="00AF457E">
        <w:trPr>
          <w:trHeight w:val="1124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50DDD" w:rsidRPr="00293541" w:rsidRDefault="00050DDD" w:rsidP="00CD5A5C">
            <w:pPr>
              <w:spacing w:line="240" w:lineRule="auto"/>
              <w:ind w:left="72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293541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7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DDD" w:rsidRPr="00293541" w:rsidRDefault="004524E8" w:rsidP="00D06FBE">
            <w:pPr>
              <w:jc w:val="both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 w:rsidRPr="00293541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Žiadateľ popíše </w:t>
            </w:r>
            <w:r w:rsidRPr="00F810C3">
              <w:rPr>
                <w:rFonts w:ascii="Arial" w:eastAsia="Times New Roman" w:hAnsi="Arial" w:cs="Arial"/>
                <w:b/>
                <w:i/>
                <w:iCs/>
                <w:color w:val="1F497D" w:themeColor="text2"/>
                <w:sz w:val="19"/>
                <w:szCs w:val="19"/>
                <w:lang w:eastAsia="sk-SK"/>
              </w:rPr>
              <w:t>tematický súlad</w:t>
            </w:r>
            <w:r w:rsidRPr="00293541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 príslušných strategických častí RIUS / IÚS UMR </w:t>
            </w:r>
            <w:r w:rsidRPr="00F810C3">
              <w:rPr>
                <w:rFonts w:ascii="Arial" w:eastAsia="Times New Roman" w:hAnsi="Arial" w:cs="Arial"/>
                <w:b/>
                <w:i/>
                <w:iCs/>
                <w:color w:val="1F497D" w:themeColor="text2"/>
                <w:sz w:val="19"/>
                <w:szCs w:val="19"/>
                <w:lang w:eastAsia="sk-SK"/>
              </w:rPr>
              <w:t>s cieľmi a výsledkami predkladaného projektu</w:t>
            </w:r>
            <w:r w:rsidRPr="00293541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. </w:t>
            </w:r>
            <w:r w:rsidR="00050DDD" w:rsidRPr="00293541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Žiadateľ </w:t>
            </w:r>
            <w:r w:rsidR="00B86081" w:rsidRPr="00293541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uvedie odkaz na presné znenie dokumentu a na jeho konkrétne časti.</w:t>
            </w:r>
          </w:p>
        </w:tc>
      </w:tr>
      <w:tr w:rsidR="000C523C" w:rsidRPr="00293541" w:rsidTr="00AF457E">
        <w:trPr>
          <w:trHeight w:val="1124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C523C" w:rsidRPr="00293541" w:rsidRDefault="00782EF4" w:rsidP="00CD5A5C">
            <w:pPr>
              <w:spacing w:line="240" w:lineRule="auto"/>
              <w:ind w:left="72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782EF4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zlepšeniu zásobovania pitnou vodou a odvádzaniu a čistenia odpadových vôd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782EF4">
              <w:rPr>
                <w:rFonts w:ascii="Arial" w:hAnsi="Arial" w:cs="Arial"/>
                <w:color w:val="000000" w:themeColor="text1"/>
                <w:sz w:val="19"/>
                <w:szCs w:val="19"/>
              </w:rPr>
              <w:t>verejnou kanalizáciou</w:t>
            </w:r>
          </w:p>
        </w:tc>
        <w:tc>
          <w:tcPr>
            <w:tcW w:w="7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23C" w:rsidRPr="00293541" w:rsidRDefault="00782EF4" w:rsidP="000C523C">
            <w:pP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uvedie</w:t>
            </w:r>
            <w:r w:rsidR="007154E5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ako projekt prispeje</w:t>
            </w:r>
            <w:r w:rsidRPr="00782EF4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k zlepšeniu zásobovania pitnou vodou a odvádzaniu a čisteniu odpadových vôd verejnou kanalizáciou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.</w:t>
            </w:r>
          </w:p>
        </w:tc>
      </w:tr>
      <w:tr w:rsidR="00402BD8" w:rsidRPr="00293541" w:rsidTr="00AF457E">
        <w:trPr>
          <w:trHeight w:val="1048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02BD8" w:rsidRPr="00293541" w:rsidRDefault="00402BD8" w:rsidP="00402BD8">
            <w:pPr>
              <w:spacing w:line="240" w:lineRule="auto"/>
              <w:ind w:left="72"/>
              <w:rPr>
                <w:rFonts w:ascii="Arial" w:eastAsia="Times New Roman" w:hAnsi="Arial" w:cs="Arial"/>
                <w:bCs/>
                <w:sz w:val="19"/>
                <w:szCs w:val="19"/>
                <w:highlight w:val="yellow"/>
                <w:lang w:eastAsia="sk-SK"/>
              </w:rPr>
            </w:pPr>
            <w:r w:rsidRPr="00293541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7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BD8" w:rsidRPr="00496C7B" w:rsidRDefault="00402BD8" w:rsidP="00D06FBE">
            <w:pPr>
              <w:jc w:val="both"/>
              <w:rPr>
                <w:rFonts w:ascii="Arial" w:eastAsia="Calibri" w:hAnsi="Arial" w:cs="Arial"/>
                <w:b/>
                <w:i/>
                <w:color w:val="1F497D" w:themeColor="text2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Žiadateľ popíše</w:t>
            </w:r>
            <w:r w:rsidRPr="00293541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, či je projekt </w:t>
            </w:r>
            <w:r w:rsidRPr="00847BCF">
              <w:rPr>
                <w:rFonts w:ascii="Arial" w:eastAsia="Times New Roman" w:hAnsi="Arial" w:cs="Arial"/>
                <w:b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súčasťou integrovanej operácie uvedenej v RIÚS / IÚS UMR </w:t>
            </w:r>
            <w:r w:rsidRPr="00293541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a či vytvára synergický efekt s inými aktivitami IROP al</w:t>
            </w: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ebo iných operačných programov </w:t>
            </w:r>
            <w:r w:rsidRPr="00293541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a podporuje tak integrovaný prístup.</w:t>
            </w:r>
          </w:p>
        </w:tc>
      </w:tr>
      <w:tr w:rsidR="00402BD8" w:rsidRPr="00293541" w:rsidTr="00AF457E">
        <w:trPr>
          <w:trHeight w:val="1132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02BD8" w:rsidRPr="00293541" w:rsidRDefault="00402BD8" w:rsidP="00402BD8">
            <w:pPr>
              <w:spacing w:line="240" w:lineRule="auto"/>
              <w:ind w:left="72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93541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7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BD8" w:rsidRPr="00293541" w:rsidRDefault="00402BD8" w:rsidP="00D06FBE">
            <w:pPr>
              <w:jc w:val="both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 w:rsidRPr="00293541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Žiadateľ uvedie súlad projektu s cieľmi Stratégie EÚ pre dunajský región, najmä v rámci časti 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Prepojenie dunajského regiónu.</w:t>
            </w:r>
          </w:p>
        </w:tc>
      </w:tr>
    </w:tbl>
    <w:p w:rsidR="00393251" w:rsidRPr="00293541" w:rsidRDefault="00393251">
      <w:pPr>
        <w:rPr>
          <w:rFonts w:ascii="Arial" w:hAnsi="Arial" w:cs="Arial"/>
          <w:sz w:val="19"/>
          <w:szCs w:val="19"/>
        </w:rPr>
      </w:pPr>
    </w:p>
    <w:p w:rsidR="00393251" w:rsidRPr="00293541" w:rsidRDefault="00393251">
      <w:pPr>
        <w:rPr>
          <w:rFonts w:ascii="Arial" w:hAnsi="Arial" w:cs="Arial"/>
          <w:sz w:val="19"/>
          <w:szCs w:val="19"/>
        </w:rPr>
      </w:pP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4"/>
        <w:gridCol w:w="7729"/>
      </w:tblGrid>
      <w:tr w:rsidR="00393251" w:rsidRPr="00293541" w:rsidTr="00CD247F">
        <w:trPr>
          <w:trHeight w:val="300"/>
        </w:trPr>
        <w:tc>
          <w:tcPr>
            <w:tcW w:w="9923" w:type="dxa"/>
            <w:gridSpan w:val="2"/>
            <w:shd w:val="clear" w:color="auto" w:fill="C6D9F1" w:themeFill="text2" w:themeFillTint="33"/>
            <w:noWrap/>
            <w:vAlign w:val="center"/>
            <w:hideMark/>
          </w:tcPr>
          <w:p w:rsidR="00393251" w:rsidRPr="00293541" w:rsidRDefault="00393251" w:rsidP="00393251">
            <w:pPr>
              <w:spacing w:line="240" w:lineRule="auto"/>
              <w:ind w:left="72" w:hanging="72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29354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2. Navrhovaný spôsob realizácie projektu</w:t>
            </w:r>
          </w:p>
        </w:tc>
      </w:tr>
      <w:tr w:rsidR="00393251" w:rsidRPr="00293541" w:rsidTr="001630F4">
        <w:trPr>
          <w:trHeight w:val="240"/>
        </w:trPr>
        <w:tc>
          <w:tcPr>
            <w:tcW w:w="992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251" w:rsidRPr="00293541" w:rsidRDefault="00393251" w:rsidP="00393251">
            <w:pPr>
              <w:spacing w:line="240" w:lineRule="auto"/>
              <w:ind w:left="72" w:hanging="72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</w:p>
        </w:tc>
      </w:tr>
      <w:tr w:rsidR="009B6805" w:rsidRPr="00293541" w:rsidTr="005029D0">
        <w:trPr>
          <w:trHeight w:val="343"/>
        </w:trPr>
        <w:tc>
          <w:tcPr>
            <w:tcW w:w="219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B6805" w:rsidRPr="00293541" w:rsidRDefault="009B6805" w:rsidP="00393251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</w:p>
        </w:tc>
        <w:tc>
          <w:tcPr>
            <w:tcW w:w="77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6805" w:rsidRPr="00293541" w:rsidRDefault="009B6805" w:rsidP="0039325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29354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Popis / špecifikácia</w:t>
            </w:r>
          </w:p>
        </w:tc>
      </w:tr>
      <w:tr w:rsidR="009B6805" w:rsidRPr="00293541" w:rsidTr="005029D0">
        <w:trPr>
          <w:trHeight w:val="1147"/>
        </w:trPr>
        <w:tc>
          <w:tcPr>
            <w:tcW w:w="2194" w:type="dxa"/>
            <w:shd w:val="clear" w:color="auto" w:fill="F2F2F2" w:themeFill="background1" w:themeFillShade="F2"/>
            <w:noWrap/>
            <w:vAlign w:val="center"/>
          </w:tcPr>
          <w:p w:rsidR="009B6805" w:rsidRPr="00942285" w:rsidRDefault="00782EF4" w:rsidP="00942285">
            <w:pPr>
              <w:ind w:left="-40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 w:rsidRPr="00782EF4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Vhodnosť a prepojenosť navrhovaných aktivít projektu vo vzťahu k východiskovej situácii a k stanoveným cieľom projektu</w:t>
            </w:r>
            <w:r w:rsidRPr="00782EF4">
              <w:rPr>
                <w:rFonts w:ascii="Arial" w:eastAsia="Times New Roman" w:hAnsi="Arial" w:cs="Arial"/>
                <w:bCs/>
                <w:i/>
                <w:iCs/>
                <w:sz w:val="19"/>
                <w:szCs w:val="19"/>
                <w:lang w:eastAsia="sk-SK"/>
              </w:rPr>
              <w:t xml:space="preserve"> </w:t>
            </w:r>
          </w:p>
        </w:tc>
        <w:tc>
          <w:tcPr>
            <w:tcW w:w="7729" w:type="dxa"/>
            <w:shd w:val="clear" w:color="auto" w:fill="auto"/>
            <w:vAlign w:val="center"/>
          </w:tcPr>
          <w:p w:rsidR="00B96D6C" w:rsidRPr="00942285" w:rsidRDefault="00DF2A57" w:rsidP="00942285">
            <w:pPr>
              <w:pStyle w:val="Odsekzoznamu"/>
              <w:spacing w:before="120" w:after="120" w:line="288" w:lineRule="auto"/>
              <w:ind w:left="-40"/>
              <w:jc w:val="both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val="sk-SK" w:eastAsia="sk-SK" w:bidi="ar-SA"/>
              </w:rPr>
            </w:pP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val="sk-SK" w:eastAsia="sk-SK" w:bidi="ar-SA"/>
              </w:rPr>
              <w:t>Žiadateľ popíše vnútornú logiku</w:t>
            </w:r>
            <w:r w:rsidR="00782EF4" w:rsidRPr="00782EF4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val="sk-SK" w:eastAsia="sk-SK" w:bidi="ar-SA"/>
              </w:rPr>
              <w:t xml:space="preserve"> projektu, t.j. či sú aktivity projektu zvolené na základe východiskovej situácie, či sú zrozumiteľne definované a či zabezpečujú dosiahnutie plánovaných cieľov projektu.</w:t>
            </w:r>
          </w:p>
        </w:tc>
      </w:tr>
      <w:tr w:rsidR="00F1028B" w:rsidRPr="00293541" w:rsidTr="00AF457E">
        <w:trPr>
          <w:trHeight w:val="1893"/>
        </w:trPr>
        <w:tc>
          <w:tcPr>
            <w:tcW w:w="2194" w:type="dxa"/>
            <w:shd w:val="clear" w:color="auto" w:fill="F2F2F2" w:themeFill="background1" w:themeFillShade="F2"/>
            <w:noWrap/>
            <w:vAlign w:val="center"/>
          </w:tcPr>
          <w:p w:rsidR="00F1028B" w:rsidRPr="00293541" w:rsidRDefault="00782EF4" w:rsidP="00F1028B">
            <w:pP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782EF4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lastRenderedPageBreak/>
              <w:t>Posúdenie vhodnosti navrhovaných aktivít z vecného a časového hľadiska</w:t>
            </w:r>
          </w:p>
        </w:tc>
        <w:tc>
          <w:tcPr>
            <w:tcW w:w="7729" w:type="dxa"/>
            <w:shd w:val="clear" w:color="auto" w:fill="auto"/>
            <w:vAlign w:val="center"/>
          </w:tcPr>
          <w:p w:rsidR="00F1028B" w:rsidRPr="00DF2A57" w:rsidRDefault="008E5DE7" w:rsidP="00DF2A57">
            <w:pPr>
              <w:spacing w:before="120" w:after="120" w:line="288" w:lineRule="auto"/>
              <w:jc w:val="both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Žiadateľ uvedie</w:t>
            </w:r>
            <w:r w:rsidR="00DF2A57" w:rsidRPr="00DF2A57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 časovú postupnosť realizácie projektu a súlad harmonogramu uvedeného v časti 9. </w:t>
            </w:r>
            <w:proofErr w:type="spellStart"/>
            <w:r w:rsidR="00DF2A57" w:rsidRPr="00DF2A57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ŽoNFP</w:t>
            </w:r>
            <w:proofErr w:type="spellEnd"/>
            <w:r w:rsidR="00DF2A57" w:rsidRPr="00DF2A57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 Harmonogram realizácie aktivít s ďalšími lehotami vyplývajúcimi z legislatívy SR, relevantnými zmluvnými vzťahmi, resp. relevantnými povoleniami súvisiacimi s realizáciou projektu (napr. súlad harmonogramu realizácie projektu s lehotami uvedenými v stavebnom povolení).</w:t>
            </w:r>
          </w:p>
        </w:tc>
      </w:tr>
      <w:tr w:rsidR="003708B1" w:rsidRPr="00293541" w:rsidTr="005029D0">
        <w:trPr>
          <w:trHeight w:val="1147"/>
        </w:trPr>
        <w:tc>
          <w:tcPr>
            <w:tcW w:w="2194" w:type="dxa"/>
            <w:shd w:val="clear" w:color="auto" w:fill="F2F2F2" w:themeFill="background1" w:themeFillShade="F2"/>
            <w:noWrap/>
            <w:vAlign w:val="center"/>
          </w:tcPr>
          <w:p w:rsidR="003708B1" w:rsidRPr="00293541" w:rsidRDefault="00782EF4" w:rsidP="00F1028B">
            <w:pP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del w:id="2" w:author="Autor">
              <w:r w:rsidRPr="00782EF4" w:rsidDel="00181EC5">
                <w:rPr>
                  <w:rFonts w:ascii="Arial" w:eastAsia="Times New Roman" w:hAnsi="Arial" w:cs="Arial"/>
                  <w:bCs/>
                  <w:sz w:val="19"/>
                  <w:szCs w:val="19"/>
                  <w:lang w:eastAsia="sk-SK"/>
                </w:rPr>
                <w:delText>Posúdenie primeranosti a reálnosti plánovaných hodnôt merateľných ukazovateľov s ohľadom na časové, finančné a vecné hľadisko</w:delText>
              </w:r>
            </w:del>
            <w:bookmarkStart w:id="3" w:name="_GoBack"/>
            <w:bookmarkEnd w:id="3"/>
          </w:p>
        </w:tc>
        <w:tc>
          <w:tcPr>
            <w:tcW w:w="7729" w:type="dxa"/>
            <w:shd w:val="clear" w:color="auto" w:fill="auto"/>
            <w:vAlign w:val="center"/>
          </w:tcPr>
          <w:p w:rsidR="003708B1" w:rsidRPr="00293541" w:rsidRDefault="008E5DE7" w:rsidP="00280C98">
            <w:pPr>
              <w:spacing w:before="120" w:after="120" w:line="288" w:lineRule="auto"/>
              <w:jc w:val="both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del w:id="4" w:author="Autor">
              <w:r w:rsidDel="00093CC7">
                <w:rPr>
                  <w:rFonts w:ascii="Arial" w:eastAsia="Times New Roman" w:hAnsi="Arial" w:cs="Arial"/>
                  <w:i/>
                  <w:iCs/>
                  <w:color w:val="1F497D" w:themeColor="text2"/>
                  <w:sz w:val="19"/>
                  <w:szCs w:val="19"/>
                  <w:lang w:eastAsia="sk-SK"/>
                </w:rPr>
                <w:delText>Žiadateľ popíše</w:delText>
              </w:r>
              <w:r w:rsidR="00782EF4" w:rsidRPr="00782EF4" w:rsidDel="00093CC7">
                <w:rPr>
                  <w:rFonts w:ascii="Arial" w:eastAsia="Times New Roman" w:hAnsi="Arial" w:cs="Arial"/>
                  <w:i/>
                  <w:iCs/>
                  <w:color w:val="1F497D" w:themeColor="text2"/>
                  <w:sz w:val="19"/>
                  <w:szCs w:val="19"/>
                  <w:lang w:eastAsia="sk-SK"/>
                </w:rPr>
                <w:delText xml:space="preserve"> primeranosť nastavenia hodnôt merateľných ukazovateľov vzhľadom na rozsah navrhovaných aktivít projektu a časový harmonogram r</w:delText>
              </w:r>
              <w:r w:rsidDel="00093CC7">
                <w:rPr>
                  <w:rFonts w:ascii="Arial" w:eastAsia="Times New Roman" w:hAnsi="Arial" w:cs="Arial"/>
                  <w:i/>
                  <w:iCs/>
                  <w:color w:val="1F497D" w:themeColor="text2"/>
                  <w:sz w:val="19"/>
                  <w:szCs w:val="19"/>
                  <w:lang w:eastAsia="sk-SK"/>
                </w:rPr>
                <w:delText>ealizácie projektu, resp.</w:delText>
              </w:r>
              <w:r w:rsidR="00782EF4" w:rsidRPr="00782EF4" w:rsidDel="00093CC7">
                <w:rPr>
                  <w:rFonts w:ascii="Arial" w:eastAsia="Times New Roman" w:hAnsi="Arial" w:cs="Arial"/>
                  <w:i/>
                  <w:iCs/>
                  <w:color w:val="1F497D" w:themeColor="text2"/>
                  <w:sz w:val="19"/>
                  <w:szCs w:val="19"/>
                  <w:lang w:eastAsia="sk-SK"/>
                </w:rPr>
                <w:delText xml:space="preserve"> či hodnoty merateľných ukazovateľov sú  nastavené reálne na výšku žiadaného NFP</w:delText>
              </w:r>
              <w:r w:rsidR="00131532" w:rsidDel="00093CC7">
                <w:rPr>
                  <w:rFonts w:ascii="Arial" w:eastAsia="Times New Roman" w:hAnsi="Arial" w:cs="Arial"/>
                  <w:i/>
                  <w:iCs/>
                  <w:color w:val="1F497D" w:themeColor="text2"/>
                  <w:sz w:val="19"/>
                  <w:szCs w:val="19"/>
                  <w:lang w:eastAsia="sk-SK"/>
                </w:rPr>
                <w:delText xml:space="preserve"> (relevantné v prípade aktivít rozšírenia a zvýšenia kapacity/výstavby ČOV, rekonštrukcie a intenzifikácie</w:delText>
              </w:r>
              <w:r w:rsidR="00131532" w:rsidRPr="00131532" w:rsidDel="00093CC7">
                <w:rPr>
                  <w:rFonts w:ascii="Arial" w:eastAsia="Times New Roman" w:hAnsi="Arial" w:cs="Arial"/>
                  <w:i/>
                  <w:iCs/>
                  <w:color w:val="1F497D" w:themeColor="text2"/>
                  <w:sz w:val="19"/>
                  <w:szCs w:val="19"/>
                  <w:lang w:eastAsia="sk-SK"/>
                </w:rPr>
                <w:delText xml:space="preserve"> existujúcich vodárenských zdrojov</w:delText>
              </w:r>
              <w:r w:rsidR="00131532" w:rsidDel="00093CC7">
                <w:rPr>
                  <w:rFonts w:ascii="Arial" w:eastAsia="Times New Roman" w:hAnsi="Arial" w:cs="Arial"/>
                  <w:i/>
                  <w:iCs/>
                  <w:color w:val="1F497D" w:themeColor="text2"/>
                  <w:sz w:val="19"/>
                  <w:szCs w:val="19"/>
                  <w:lang w:eastAsia="sk-SK"/>
                </w:rPr>
                <w:delText xml:space="preserve"> a budovania nových vodárenských zdrojov)</w:delText>
              </w:r>
            </w:del>
          </w:p>
        </w:tc>
      </w:tr>
      <w:tr w:rsidR="003708B1" w:rsidRPr="00293541" w:rsidTr="00131532">
        <w:trPr>
          <w:trHeight w:val="227"/>
        </w:trPr>
        <w:tc>
          <w:tcPr>
            <w:tcW w:w="9923" w:type="dxa"/>
            <w:gridSpan w:val="2"/>
            <w:shd w:val="clear" w:color="auto" w:fill="F2F2F2" w:themeFill="background1" w:themeFillShade="F2"/>
            <w:noWrap/>
            <w:vAlign w:val="center"/>
          </w:tcPr>
          <w:p w:rsidR="003708B1" w:rsidRPr="00DD4C1F" w:rsidRDefault="003708B1" w:rsidP="00DD4C1F">
            <w:pP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DD4C1F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Mapa projektu</w:t>
            </w:r>
          </w:p>
          <w:p w:rsidR="003708B1" w:rsidRPr="003708B1" w:rsidRDefault="00131532" w:rsidP="00F1028B">
            <w:pPr>
              <w:spacing w:line="240" w:lineRule="auto"/>
              <w:ind w:left="-40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V závislosti od mierky riešeného projektu (miestna resp. regionálna úroveň).</w:t>
            </w:r>
          </w:p>
        </w:tc>
      </w:tr>
      <w:tr w:rsidR="003708B1" w:rsidRPr="00293541" w:rsidTr="003708B1">
        <w:trPr>
          <w:trHeight w:val="227"/>
        </w:trPr>
        <w:tc>
          <w:tcPr>
            <w:tcW w:w="9923" w:type="dxa"/>
            <w:gridSpan w:val="2"/>
            <w:shd w:val="clear" w:color="auto" w:fill="auto"/>
            <w:noWrap/>
            <w:vAlign w:val="center"/>
          </w:tcPr>
          <w:p w:rsidR="003708B1" w:rsidRDefault="00047EF6" w:rsidP="00F1028B">
            <w:pPr>
              <w:spacing w:line="240" w:lineRule="auto"/>
              <w:ind w:left="-40"/>
              <w:rPr>
                <w:rFonts w:ascii="Arial" w:hAnsi="Arial" w:cs="Arial"/>
                <w:i/>
                <w:sz w:val="19"/>
                <w:szCs w:val="19"/>
              </w:rPr>
            </w:pPr>
            <w:r w:rsidRPr="00047EF6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Vložiť mapu alebo uviesť odkaz na prílohu. </w:t>
            </w:r>
          </w:p>
          <w:p w:rsidR="003708B1" w:rsidRDefault="003708B1" w:rsidP="00F1028B">
            <w:pPr>
              <w:spacing w:line="240" w:lineRule="auto"/>
              <w:ind w:left="-40"/>
              <w:rPr>
                <w:rFonts w:ascii="Arial" w:hAnsi="Arial" w:cs="Arial"/>
                <w:i/>
                <w:sz w:val="19"/>
                <w:szCs w:val="19"/>
              </w:rPr>
            </w:pPr>
          </w:p>
          <w:p w:rsidR="003708B1" w:rsidRDefault="003708B1" w:rsidP="00F1028B">
            <w:pPr>
              <w:spacing w:line="240" w:lineRule="auto"/>
              <w:ind w:left="-40"/>
              <w:rPr>
                <w:rFonts w:ascii="Arial" w:hAnsi="Arial" w:cs="Arial"/>
                <w:i/>
                <w:sz w:val="19"/>
                <w:szCs w:val="19"/>
              </w:rPr>
            </w:pPr>
          </w:p>
          <w:p w:rsidR="003708B1" w:rsidRDefault="003708B1" w:rsidP="00F1028B">
            <w:pPr>
              <w:spacing w:line="240" w:lineRule="auto"/>
              <w:ind w:left="-40"/>
              <w:rPr>
                <w:rFonts w:ascii="Arial" w:hAnsi="Arial" w:cs="Arial"/>
                <w:i/>
                <w:sz w:val="19"/>
                <w:szCs w:val="19"/>
              </w:rPr>
            </w:pPr>
          </w:p>
          <w:p w:rsidR="003708B1" w:rsidRPr="008C5683" w:rsidRDefault="003708B1" w:rsidP="00F1028B">
            <w:pPr>
              <w:spacing w:line="240" w:lineRule="auto"/>
              <w:ind w:left="-40"/>
              <w:rPr>
                <w:rFonts w:ascii="Arial" w:hAnsi="Arial" w:cs="Arial"/>
                <w:i/>
                <w:sz w:val="19"/>
                <w:szCs w:val="19"/>
              </w:rPr>
            </w:pPr>
          </w:p>
        </w:tc>
      </w:tr>
    </w:tbl>
    <w:p w:rsidR="00FC705C" w:rsidRPr="00293541" w:rsidRDefault="00FC705C">
      <w:pPr>
        <w:rPr>
          <w:rFonts w:ascii="Arial" w:hAnsi="Arial" w:cs="Arial"/>
          <w:sz w:val="19"/>
          <w:szCs w:val="19"/>
        </w:rPr>
      </w:pPr>
    </w:p>
    <w:p w:rsidR="005411F7" w:rsidRDefault="005411F7">
      <w:pPr>
        <w:rPr>
          <w:rFonts w:ascii="Arial" w:hAnsi="Arial" w:cs="Arial"/>
          <w:sz w:val="19"/>
          <w:szCs w:val="19"/>
        </w:rPr>
      </w:pPr>
    </w:p>
    <w:p w:rsidR="009566AF" w:rsidRPr="00293541" w:rsidRDefault="009566AF">
      <w:pPr>
        <w:rPr>
          <w:rFonts w:ascii="Arial" w:hAnsi="Arial" w:cs="Arial"/>
          <w:sz w:val="19"/>
          <w:szCs w:val="19"/>
        </w:rPr>
      </w:pPr>
    </w:p>
    <w:tbl>
      <w:tblPr>
        <w:tblW w:w="999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7721"/>
      </w:tblGrid>
      <w:tr w:rsidR="005411F7" w:rsidRPr="00293541" w:rsidTr="00A24365">
        <w:trPr>
          <w:trHeight w:val="300"/>
        </w:trPr>
        <w:tc>
          <w:tcPr>
            <w:tcW w:w="9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411F7" w:rsidRPr="00293541" w:rsidRDefault="005411F7" w:rsidP="005411F7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</w:pPr>
            <w:del w:id="5" w:author="Autor">
              <w:r w:rsidRPr="00293541" w:rsidDel="00093CC7">
                <w:rPr>
                  <w:rFonts w:ascii="Arial" w:eastAsia="Times New Roman" w:hAnsi="Arial" w:cs="Arial"/>
                  <w:b/>
                  <w:bCs/>
                  <w:color w:val="000000"/>
                  <w:sz w:val="19"/>
                  <w:szCs w:val="19"/>
                  <w:lang w:eastAsia="sk-SK"/>
                </w:rPr>
                <w:delText>4</w:delText>
              </w:r>
            </w:del>
            <w:ins w:id="6" w:author="Autor">
              <w:r w:rsidR="00093CC7">
                <w:rPr>
                  <w:rFonts w:ascii="Arial" w:eastAsia="Times New Roman" w:hAnsi="Arial" w:cs="Arial"/>
                  <w:b/>
                  <w:bCs/>
                  <w:color w:val="000000"/>
                  <w:sz w:val="19"/>
                  <w:szCs w:val="19"/>
                  <w:lang w:eastAsia="sk-SK"/>
                </w:rPr>
                <w:t>3</w:t>
              </w:r>
            </w:ins>
            <w:r w:rsidRPr="00293541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  <w:t>. Finančná a ekonomická stránka projektu</w:t>
            </w:r>
          </w:p>
        </w:tc>
      </w:tr>
      <w:tr w:rsidR="005411F7" w:rsidRPr="00293541" w:rsidTr="00A24365">
        <w:trPr>
          <w:trHeight w:val="300"/>
        </w:trPr>
        <w:tc>
          <w:tcPr>
            <w:tcW w:w="999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1F7" w:rsidRPr="00293541" w:rsidRDefault="005411F7" w:rsidP="005411F7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</w:pPr>
          </w:p>
        </w:tc>
      </w:tr>
      <w:tr w:rsidR="005411F7" w:rsidRPr="00293541" w:rsidTr="00A243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3"/>
        </w:trPr>
        <w:tc>
          <w:tcPr>
            <w:tcW w:w="2269" w:type="dxa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:rsidR="005411F7" w:rsidRPr="00293541" w:rsidRDefault="005411F7" w:rsidP="00131532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</w:p>
        </w:tc>
        <w:tc>
          <w:tcPr>
            <w:tcW w:w="7721" w:type="dxa"/>
            <w:shd w:val="clear" w:color="auto" w:fill="auto"/>
            <w:vAlign w:val="center"/>
          </w:tcPr>
          <w:p w:rsidR="005411F7" w:rsidRPr="00293541" w:rsidRDefault="005411F7" w:rsidP="0013153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29354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Popis / špecifikácia</w:t>
            </w:r>
          </w:p>
        </w:tc>
      </w:tr>
      <w:tr w:rsidR="005411F7" w:rsidRPr="00293541" w:rsidTr="00A243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13"/>
        </w:trPr>
        <w:tc>
          <w:tcPr>
            <w:tcW w:w="2269" w:type="dxa"/>
            <w:shd w:val="clear" w:color="auto" w:fill="F2F2F2" w:themeFill="background1" w:themeFillShade="F2"/>
            <w:noWrap/>
            <w:vAlign w:val="center"/>
          </w:tcPr>
          <w:p w:rsidR="005411F7" w:rsidRPr="00293541" w:rsidRDefault="00E7701A" w:rsidP="00131532">
            <w:pPr>
              <w:spacing w:line="240" w:lineRule="auto"/>
              <w:ind w:left="72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7701A">
              <w:rPr>
                <w:rFonts w:ascii="Arial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7721" w:type="dxa"/>
            <w:shd w:val="clear" w:color="auto" w:fill="auto"/>
            <w:vAlign w:val="center"/>
          </w:tcPr>
          <w:p w:rsidR="00E7701A" w:rsidRPr="00E7701A" w:rsidRDefault="008E5DE7" w:rsidP="00D06FBE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Žiadateľ uvedie</w:t>
            </w:r>
            <w:r w:rsidR="00E7701A" w:rsidRPr="00E7701A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, či sú žiadané výdavky projektu vecne (obsahovo) oprávnené v zmysle riadiacej dokumentácie IROP upravujúcej oblasť oprávnenosti výdavkov, resp. výzvy, či sú účelné z pohľadu dosahovania stanovených cieľov projektu (t.j. či sú potrebné/nevyhnutné na realizáciu aktivít projektu) a či spĺňajú zásadu účinnosti (t.j. plnenie stanovených cieľov a dosahovanie plánovaných výsledkov).</w:t>
            </w:r>
          </w:p>
          <w:p w:rsidR="0003049D" w:rsidRPr="00293541" w:rsidRDefault="0003049D" w:rsidP="005B75CC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</w:p>
        </w:tc>
      </w:tr>
      <w:tr w:rsidR="006A6BE5" w:rsidRPr="00293541" w:rsidTr="009111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0"/>
        </w:trPr>
        <w:tc>
          <w:tcPr>
            <w:tcW w:w="2269" w:type="dxa"/>
            <w:shd w:val="clear" w:color="auto" w:fill="F2F2F2" w:themeFill="background1" w:themeFillShade="F2"/>
            <w:noWrap/>
            <w:vAlign w:val="center"/>
          </w:tcPr>
          <w:p w:rsidR="006A6BE5" w:rsidRPr="00293541" w:rsidRDefault="00E7701A" w:rsidP="006A6BE5">
            <w:pPr>
              <w:spacing w:line="240" w:lineRule="auto"/>
              <w:ind w:left="72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7701A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</w:p>
        </w:tc>
        <w:tc>
          <w:tcPr>
            <w:tcW w:w="7721" w:type="dxa"/>
            <w:shd w:val="clear" w:color="auto" w:fill="auto"/>
            <w:vAlign w:val="center"/>
          </w:tcPr>
          <w:p w:rsidR="00E7701A" w:rsidRPr="00E7701A" w:rsidRDefault="008E5DE7" w:rsidP="00D06FBE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Žiadateľ uvedie</w:t>
            </w:r>
            <w:r w:rsidR="00E7701A" w:rsidRPr="00E7701A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, či navrhnuté výdavky projektu spĺňajú podmienku hospodárnosti a efektívnosti a či zodpovedajú obvyklým cenám v danom mieste a čase.</w:t>
            </w:r>
          </w:p>
          <w:p w:rsidR="00E7701A" w:rsidRPr="00E7701A" w:rsidRDefault="00E7701A" w:rsidP="00D06FBE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</w:p>
          <w:p w:rsidR="00E7701A" w:rsidRPr="00E7701A" w:rsidRDefault="00E7701A" w:rsidP="00D06FBE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 w:rsidRPr="00E7701A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Uvedené sa overuje prostredníctvom stanovených </w:t>
            </w:r>
            <w:proofErr w:type="spellStart"/>
            <w:r w:rsidRPr="00E7701A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benchmarkov</w:t>
            </w:r>
            <w:proofErr w:type="spellEnd"/>
            <w:r w:rsidRPr="00E7701A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:rsidR="006A6BE5" w:rsidRPr="00293541" w:rsidRDefault="006A6BE5" w:rsidP="009F6F18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</w:p>
        </w:tc>
      </w:tr>
      <w:tr w:rsidR="006A6BE5" w:rsidRPr="00293541" w:rsidTr="00A243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1"/>
        </w:trPr>
        <w:tc>
          <w:tcPr>
            <w:tcW w:w="2269" w:type="dxa"/>
            <w:shd w:val="clear" w:color="auto" w:fill="F2F2F2" w:themeFill="background1" w:themeFillShade="F2"/>
            <w:noWrap/>
            <w:vAlign w:val="center"/>
          </w:tcPr>
          <w:p w:rsidR="006A6BE5" w:rsidRPr="00293541" w:rsidRDefault="00E7701A" w:rsidP="006A6BE5">
            <w:pPr>
              <w:spacing w:line="240" w:lineRule="auto"/>
              <w:ind w:left="72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7701A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7721" w:type="dxa"/>
            <w:shd w:val="clear" w:color="auto" w:fill="auto"/>
            <w:vAlign w:val="center"/>
          </w:tcPr>
          <w:p w:rsidR="00AF3E6A" w:rsidRDefault="00AF3E6A" w:rsidP="00AF3E6A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</w:p>
          <w:p w:rsidR="00636758" w:rsidRDefault="00AF3E6A" w:rsidP="00636758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AF3E6A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Žiadateľ uvedie, akým spôsobom bude zabezpečená finančná udržateľnosť projektu po jeho ukončení a počas celého obdobia udržateľnosti. Zároveň uvedie konkrétne odkazy na relevantné dokumenty preukazujúce overiteľné zdroje / spôsoby finančného krytia prevádzky projektu počas celej doby referenčného obdobia. Kto bude zabezpečovať prevádzku projektu? Bude zabezpečovaná vlastnými kapacitami žiadateľa, alebo dodávateľským spôsobom ? </w:t>
            </w:r>
            <w:r w:rsidR="00636758" w:rsidRPr="00E22217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popíše jednotlivé vstupné údaje uvádzané vo finančnej analýze projektu a spôsob ich určenia a popis vývoja v čase (ak relevantné).</w:t>
            </w:r>
          </w:p>
          <w:p w:rsidR="00636758" w:rsidRDefault="00636758" w:rsidP="00636758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highlight w:val="yellow"/>
                <w:lang w:eastAsia="sk-SK"/>
              </w:rPr>
            </w:pPr>
          </w:p>
          <w:p w:rsidR="00636758" w:rsidRPr="00991A19" w:rsidRDefault="003C6FDB" w:rsidP="00636758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V</w:t>
            </w:r>
            <w:r w:rsidRPr="003C6FDB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 prípade projektov, ktorých celkové oprávnené výdavky sú rovné, alebo nižšie ako 50 000 Eur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,</w:t>
            </w:r>
            <w:r w:rsidRPr="003C6FDB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 w:rsidRPr="00991A1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vyplní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ž</w:t>
            </w:r>
            <w:r w:rsidR="00636758" w:rsidRPr="00991A1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iadateľ zároveň v tejto časti aj stručnú analýzu predpokladaných finančných tokov počas obdobia udržateľnosti projektu. V prípade záporného kumulovaného čistého peňažného toku žiadateľ uvedie zdroje krytia tohto deficitu. </w:t>
            </w:r>
          </w:p>
          <w:p w:rsidR="00636758" w:rsidRPr="00991A19" w:rsidRDefault="00636758" w:rsidP="00636758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</w:p>
          <w:tbl>
            <w:tblPr>
              <w:tblW w:w="7220" w:type="dxa"/>
              <w:tblLayout w:type="fixed"/>
              <w:tblLook w:val="04A0" w:firstRow="1" w:lastRow="0" w:firstColumn="1" w:lastColumn="0" w:noHBand="0" w:noVBand="1"/>
            </w:tblPr>
            <w:tblGrid>
              <w:gridCol w:w="2258"/>
              <w:gridCol w:w="992"/>
              <w:gridCol w:w="993"/>
              <w:gridCol w:w="992"/>
              <w:gridCol w:w="992"/>
              <w:gridCol w:w="993"/>
            </w:tblGrid>
            <w:tr w:rsidR="00636758" w:rsidRPr="00991A19" w:rsidTr="0073461B">
              <w:trPr>
                <w:trHeight w:val="334"/>
              </w:trPr>
              <w:tc>
                <w:tcPr>
                  <w:tcW w:w="2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Rok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n+1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n+2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n+3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n+4</w:t>
                  </w:r>
                </w:p>
              </w:tc>
            </w:tr>
            <w:tr w:rsidR="00636758" w:rsidRPr="00991A19" w:rsidTr="0073461B">
              <w:trPr>
                <w:trHeight w:val="376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 xml:space="preserve">Prevádzkové príjmy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636758" w:rsidRPr="00991A19" w:rsidTr="0073461B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lastRenderedPageBreak/>
                    <w:t>(a1)...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636758" w:rsidRPr="00991A19" w:rsidTr="0073461B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(a2)...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636758" w:rsidRPr="00991A19" w:rsidTr="0073461B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636758" w:rsidRPr="00991A19" w:rsidTr="0073461B">
              <w:trPr>
                <w:trHeight w:val="432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Prevádzkové príjmy spolu:</w:t>
                  </w:r>
                </w:p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(PP = a1+a2...)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636758" w:rsidRPr="00991A19" w:rsidTr="0073461B">
              <w:trPr>
                <w:trHeight w:val="403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Prevádzkové výdavky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636758" w:rsidRPr="00991A19" w:rsidTr="0073461B">
              <w:trPr>
                <w:trHeight w:val="362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(b1)</w:t>
                  </w: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636758" w:rsidRPr="00991A19" w:rsidTr="0073461B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(b2)</w:t>
                  </w: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636758" w:rsidRPr="00991A19" w:rsidTr="0073461B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636758" w:rsidRPr="00991A19" w:rsidTr="0073461B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ind w:right="-114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Prevádzkové výdavky spolu:</w:t>
                  </w:r>
                </w:p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(PV= b1+b2....)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636758" w:rsidRPr="00991A19" w:rsidTr="0073461B">
              <w:trPr>
                <w:trHeight w:val="432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b/>
                      <w:bCs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b/>
                      <w:bCs/>
                      <w:color w:val="002776"/>
                      <w:sz w:val="16"/>
                      <w:szCs w:val="16"/>
                      <w:lang w:eastAsia="en-GB"/>
                    </w:rPr>
                    <w:t>Peňažný tok</w:t>
                  </w:r>
                </w:p>
                <w:p w:rsidR="00636758" w:rsidRPr="00991A19" w:rsidRDefault="00636758" w:rsidP="0073461B">
                  <w:pPr>
                    <w:spacing w:line="240" w:lineRule="auto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(PT = PP – PV)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:rsidR="00636758" w:rsidRPr="00991A19" w:rsidRDefault="00636758" w:rsidP="0073461B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</w:tbl>
          <w:p w:rsidR="00636758" w:rsidRPr="00991A19" w:rsidRDefault="00636758" w:rsidP="00636758">
            <w:pPr>
              <w:spacing w:line="240" w:lineRule="auto"/>
              <w:rPr>
                <w:rFonts w:ascii="Arial" w:eastAsia="Times New Roman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  <w:p w:rsidR="00AF3E6A" w:rsidRPr="00AF3E6A" w:rsidRDefault="00636758" w:rsidP="00636758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 w:rsidRPr="00991A1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n = prvý rok po finančnom ukončení projektu.</w:t>
            </w:r>
          </w:p>
          <w:p w:rsidR="006A6BE5" w:rsidRPr="00293541" w:rsidRDefault="006A6BE5" w:rsidP="00AF3E6A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</w:p>
        </w:tc>
      </w:tr>
    </w:tbl>
    <w:p w:rsidR="00FF390E" w:rsidRPr="00293541" w:rsidRDefault="00FF390E">
      <w:pPr>
        <w:rPr>
          <w:rFonts w:ascii="Arial" w:hAnsi="Arial" w:cs="Arial"/>
          <w:sz w:val="19"/>
          <w:szCs w:val="19"/>
        </w:rPr>
      </w:pPr>
    </w:p>
    <w:p w:rsidR="0063488F" w:rsidRPr="00293541" w:rsidRDefault="0063488F">
      <w:pPr>
        <w:rPr>
          <w:rFonts w:ascii="Arial" w:hAnsi="Arial" w:cs="Arial"/>
          <w:sz w:val="19"/>
          <w:szCs w:val="19"/>
        </w:rPr>
      </w:pPr>
    </w:p>
    <w:p w:rsidR="0063488F" w:rsidRDefault="0063488F" w:rsidP="0063488F">
      <w:pPr>
        <w:pStyle w:val="Odsekzoznamu"/>
        <w:spacing w:before="120" w:after="120" w:line="288" w:lineRule="auto"/>
        <w:contextualSpacing w:val="0"/>
        <w:rPr>
          <w:rFonts w:ascii="Arial" w:hAnsi="Arial" w:cs="Arial"/>
          <w:sz w:val="19"/>
          <w:szCs w:val="19"/>
          <w:lang w:val="sk-SK"/>
        </w:rPr>
      </w:pPr>
      <w:r w:rsidRPr="00293541">
        <w:rPr>
          <w:rFonts w:ascii="Arial" w:hAnsi="Arial" w:cs="Arial"/>
          <w:sz w:val="19"/>
          <w:szCs w:val="19"/>
          <w:lang w:val="sk-SK"/>
        </w:rPr>
        <w:t>V...................................,        dňa........................</w:t>
      </w:r>
    </w:p>
    <w:p w:rsidR="00CB3C82" w:rsidRPr="00293541" w:rsidRDefault="00CB3C82" w:rsidP="0063488F">
      <w:pPr>
        <w:pStyle w:val="Odsekzoznamu"/>
        <w:spacing w:before="120" w:after="120" w:line="288" w:lineRule="auto"/>
        <w:contextualSpacing w:val="0"/>
        <w:rPr>
          <w:rFonts w:ascii="Arial" w:hAnsi="Arial" w:cs="Arial"/>
          <w:sz w:val="19"/>
          <w:szCs w:val="19"/>
          <w:lang w:val="sk-SK"/>
        </w:rPr>
      </w:pPr>
    </w:p>
    <w:tbl>
      <w:tblPr>
        <w:tblW w:w="4405" w:type="dxa"/>
        <w:tblInd w:w="5032" w:type="dxa"/>
        <w:tblBorders>
          <w:top w:val="single" w:sz="4" w:space="0" w:color="4F81BD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5"/>
      </w:tblGrid>
      <w:tr w:rsidR="0063488F" w:rsidRPr="00293541" w:rsidTr="00CB3C82">
        <w:trPr>
          <w:trHeight w:val="589"/>
        </w:trPr>
        <w:tc>
          <w:tcPr>
            <w:tcW w:w="4405" w:type="dxa"/>
            <w:tcBorders>
              <w:top w:val="single" w:sz="4" w:space="0" w:color="auto"/>
            </w:tcBorders>
          </w:tcPr>
          <w:p w:rsidR="0063488F" w:rsidRPr="00293541" w:rsidRDefault="0063488F" w:rsidP="00CB3C82">
            <w:pPr>
              <w:spacing w:before="120" w:after="120" w:line="288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93541">
              <w:rPr>
                <w:rFonts w:ascii="Arial" w:hAnsi="Arial" w:cs="Arial"/>
                <w:sz w:val="19"/>
                <w:szCs w:val="19"/>
              </w:rPr>
              <w:t>Pečiatka a podpis štatutárneho orgánu žiadateľa</w:t>
            </w:r>
          </w:p>
        </w:tc>
      </w:tr>
    </w:tbl>
    <w:p w:rsidR="0063488F" w:rsidRPr="00293541" w:rsidRDefault="0063488F">
      <w:pPr>
        <w:rPr>
          <w:rFonts w:ascii="Arial" w:hAnsi="Arial" w:cs="Arial"/>
          <w:sz w:val="19"/>
          <w:szCs w:val="19"/>
        </w:rPr>
      </w:pPr>
    </w:p>
    <w:sectPr w:rsidR="0063488F" w:rsidRPr="00293541" w:rsidSect="002950DE">
      <w:pgSz w:w="11906" w:h="16838"/>
      <w:pgMar w:top="759" w:right="991" w:bottom="709" w:left="1276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084" w:rsidRDefault="00313084" w:rsidP="0012646C">
      <w:pPr>
        <w:spacing w:line="240" w:lineRule="auto"/>
      </w:pPr>
      <w:r>
        <w:separator/>
      </w:r>
    </w:p>
  </w:endnote>
  <w:endnote w:type="continuationSeparator" w:id="0">
    <w:p w:rsidR="00313084" w:rsidRDefault="00313084" w:rsidP="001264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084" w:rsidRDefault="00313084" w:rsidP="0012646C">
      <w:pPr>
        <w:spacing w:line="240" w:lineRule="auto"/>
      </w:pPr>
      <w:r>
        <w:separator/>
      </w:r>
    </w:p>
  </w:footnote>
  <w:footnote w:type="continuationSeparator" w:id="0">
    <w:p w:rsidR="00313084" w:rsidRDefault="00313084" w:rsidP="0012646C">
      <w:pPr>
        <w:spacing w:line="240" w:lineRule="auto"/>
      </w:pPr>
      <w:r>
        <w:continuationSeparator/>
      </w:r>
    </w:p>
  </w:footnote>
  <w:footnote w:id="1">
    <w:p w:rsidR="00313084" w:rsidRDefault="00313084" w:rsidP="00313084">
      <w:pPr>
        <w:pStyle w:val="Textpoznmkypodiarou"/>
      </w:pPr>
      <w:r>
        <w:rPr>
          <w:rStyle w:val="Odkaznapoznmkupodiarou"/>
        </w:rPr>
        <w:footnoteRef/>
      </w:r>
      <w:r>
        <w:t xml:space="preserve"> Uvádza sa klasifikácia projektu podľa SK NACE, rovnaký údaj žiadateľ uvedie aj vo formulári </w:t>
      </w:r>
      <w:proofErr w:type="spellStart"/>
      <w:r>
        <w:t>ŽoNFP</w:t>
      </w:r>
      <w:proofErr w:type="spellEnd"/>
      <w:r>
        <w:t xml:space="preserve"> do časti NACE projektu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084" w:rsidRDefault="00313084">
    <w:pPr>
      <w:pStyle w:val="Hlavika"/>
    </w:pPr>
  </w:p>
  <w:p w:rsidR="00313084" w:rsidRDefault="0031308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3B7D"/>
    <w:multiLevelType w:val="hybridMultilevel"/>
    <w:tmpl w:val="ED2EC776"/>
    <w:lvl w:ilvl="0" w:tplc="041B0001">
      <w:start w:val="1"/>
      <w:numFmt w:val="bullet"/>
      <w:lvlText w:val=""/>
      <w:lvlJc w:val="left"/>
      <w:pPr>
        <w:ind w:left="6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1">
    <w:nsid w:val="594F6649"/>
    <w:multiLevelType w:val="hybridMultilevel"/>
    <w:tmpl w:val="1B34102A"/>
    <w:lvl w:ilvl="0" w:tplc="3300F5D2">
      <w:numFmt w:val="bullet"/>
      <w:lvlText w:val="•"/>
      <w:lvlJc w:val="left"/>
      <w:pPr>
        <w:ind w:left="927" w:hanging="360"/>
      </w:pPr>
      <w:rPr>
        <w:rFonts w:ascii="Arial" w:eastAsiaTheme="majorEastAsia" w:hAnsi="Arial" w:cs="Arial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25DE"/>
    <w:rsid w:val="00002B31"/>
    <w:rsid w:val="00004EFF"/>
    <w:rsid w:val="0000501A"/>
    <w:rsid w:val="00005708"/>
    <w:rsid w:val="00007F08"/>
    <w:rsid w:val="0001667E"/>
    <w:rsid w:val="0003042E"/>
    <w:rsid w:val="0003049D"/>
    <w:rsid w:val="000326A3"/>
    <w:rsid w:val="00035C52"/>
    <w:rsid w:val="000361CB"/>
    <w:rsid w:val="00036569"/>
    <w:rsid w:val="000405BB"/>
    <w:rsid w:val="0004122F"/>
    <w:rsid w:val="00044DB6"/>
    <w:rsid w:val="00047EF6"/>
    <w:rsid w:val="00050DDD"/>
    <w:rsid w:val="00055D33"/>
    <w:rsid w:val="00057625"/>
    <w:rsid w:val="00060DB5"/>
    <w:rsid w:val="00065135"/>
    <w:rsid w:val="000667E7"/>
    <w:rsid w:val="00067401"/>
    <w:rsid w:val="000701F6"/>
    <w:rsid w:val="000728E9"/>
    <w:rsid w:val="000729B5"/>
    <w:rsid w:val="00075F1E"/>
    <w:rsid w:val="00076A48"/>
    <w:rsid w:val="00080E82"/>
    <w:rsid w:val="00082AD7"/>
    <w:rsid w:val="00082C06"/>
    <w:rsid w:val="00083813"/>
    <w:rsid w:val="0008580B"/>
    <w:rsid w:val="000861C4"/>
    <w:rsid w:val="0008669D"/>
    <w:rsid w:val="000909A9"/>
    <w:rsid w:val="000920ED"/>
    <w:rsid w:val="000930B2"/>
    <w:rsid w:val="00093CC7"/>
    <w:rsid w:val="00094FBC"/>
    <w:rsid w:val="000960CE"/>
    <w:rsid w:val="000A535F"/>
    <w:rsid w:val="000B2E20"/>
    <w:rsid w:val="000B3F38"/>
    <w:rsid w:val="000B4EF9"/>
    <w:rsid w:val="000B5C9B"/>
    <w:rsid w:val="000C01AA"/>
    <w:rsid w:val="000C0BE9"/>
    <w:rsid w:val="000C49D1"/>
    <w:rsid w:val="000C5213"/>
    <w:rsid w:val="000C523C"/>
    <w:rsid w:val="000C53F8"/>
    <w:rsid w:val="000D49DA"/>
    <w:rsid w:val="000D7753"/>
    <w:rsid w:val="000E7D6B"/>
    <w:rsid w:val="000F07C7"/>
    <w:rsid w:val="000F23EE"/>
    <w:rsid w:val="000F3247"/>
    <w:rsid w:val="000F3794"/>
    <w:rsid w:val="000F3ED9"/>
    <w:rsid w:val="000F4D5E"/>
    <w:rsid w:val="000F5E0C"/>
    <w:rsid w:val="000F667A"/>
    <w:rsid w:val="00103584"/>
    <w:rsid w:val="00105B70"/>
    <w:rsid w:val="00107614"/>
    <w:rsid w:val="001112F1"/>
    <w:rsid w:val="00114858"/>
    <w:rsid w:val="00117A5B"/>
    <w:rsid w:val="00123FC6"/>
    <w:rsid w:val="0012646C"/>
    <w:rsid w:val="00127E1A"/>
    <w:rsid w:val="00131532"/>
    <w:rsid w:val="001407A2"/>
    <w:rsid w:val="0014652D"/>
    <w:rsid w:val="00146920"/>
    <w:rsid w:val="00147EC9"/>
    <w:rsid w:val="0015624C"/>
    <w:rsid w:val="00157AB6"/>
    <w:rsid w:val="001615EE"/>
    <w:rsid w:val="001630F4"/>
    <w:rsid w:val="00163DB1"/>
    <w:rsid w:val="0016589A"/>
    <w:rsid w:val="00174245"/>
    <w:rsid w:val="00175A0C"/>
    <w:rsid w:val="001764ED"/>
    <w:rsid w:val="00177EA6"/>
    <w:rsid w:val="00180BC8"/>
    <w:rsid w:val="00180FFF"/>
    <w:rsid w:val="00181EC5"/>
    <w:rsid w:val="00187583"/>
    <w:rsid w:val="00197FF1"/>
    <w:rsid w:val="001A2416"/>
    <w:rsid w:val="001A3B04"/>
    <w:rsid w:val="001B139A"/>
    <w:rsid w:val="001C16C5"/>
    <w:rsid w:val="001C3B5E"/>
    <w:rsid w:val="001C52BA"/>
    <w:rsid w:val="001C712E"/>
    <w:rsid w:val="001C7442"/>
    <w:rsid w:val="001D3229"/>
    <w:rsid w:val="001D3E47"/>
    <w:rsid w:val="001D4CD2"/>
    <w:rsid w:val="001D7B90"/>
    <w:rsid w:val="001E4298"/>
    <w:rsid w:val="001E4DA5"/>
    <w:rsid w:val="001E57E0"/>
    <w:rsid w:val="001E791C"/>
    <w:rsid w:val="001F1851"/>
    <w:rsid w:val="001F264F"/>
    <w:rsid w:val="001F26ED"/>
    <w:rsid w:val="001F56DE"/>
    <w:rsid w:val="0020114C"/>
    <w:rsid w:val="002018A3"/>
    <w:rsid w:val="0020234B"/>
    <w:rsid w:val="00213790"/>
    <w:rsid w:val="00214913"/>
    <w:rsid w:val="00215A31"/>
    <w:rsid w:val="00220593"/>
    <w:rsid w:val="00220DEC"/>
    <w:rsid w:val="00223E1F"/>
    <w:rsid w:val="002263A7"/>
    <w:rsid w:val="00230DCD"/>
    <w:rsid w:val="00231284"/>
    <w:rsid w:val="00241476"/>
    <w:rsid w:val="00242E94"/>
    <w:rsid w:val="00244206"/>
    <w:rsid w:val="00245B10"/>
    <w:rsid w:val="0024697C"/>
    <w:rsid w:val="00255DAE"/>
    <w:rsid w:val="00255FA7"/>
    <w:rsid w:val="00260551"/>
    <w:rsid w:val="00260BC3"/>
    <w:rsid w:val="00261A5E"/>
    <w:rsid w:val="00263033"/>
    <w:rsid w:val="002644E1"/>
    <w:rsid w:val="00270EB7"/>
    <w:rsid w:val="0027752B"/>
    <w:rsid w:val="00277EE3"/>
    <w:rsid w:val="00280C98"/>
    <w:rsid w:val="00281838"/>
    <w:rsid w:val="002837ED"/>
    <w:rsid w:val="00283EF6"/>
    <w:rsid w:val="00284E28"/>
    <w:rsid w:val="002876D9"/>
    <w:rsid w:val="00291E69"/>
    <w:rsid w:val="002921D0"/>
    <w:rsid w:val="00292FB7"/>
    <w:rsid w:val="00293541"/>
    <w:rsid w:val="00294280"/>
    <w:rsid w:val="002950DE"/>
    <w:rsid w:val="002962DB"/>
    <w:rsid w:val="00297BE8"/>
    <w:rsid w:val="002A0A9A"/>
    <w:rsid w:val="002B5AAE"/>
    <w:rsid w:val="002B60BD"/>
    <w:rsid w:val="002C0BF9"/>
    <w:rsid w:val="002C3453"/>
    <w:rsid w:val="002C73B7"/>
    <w:rsid w:val="002D270F"/>
    <w:rsid w:val="002D2ACD"/>
    <w:rsid w:val="002D2E8A"/>
    <w:rsid w:val="002D38E4"/>
    <w:rsid w:val="002D5166"/>
    <w:rsid w:val="002D71A4"/>
    <w:rsid w:val="002D7648"/>
    <w:rsid w:val="002D7EBA"/>
    <w:rsid w:val="002E1E44"/>
    <w:rsid w:val="002E69D7"/>
    <w:rsid w:val="002F17FC"/>
    <w:rsid w:val="002F5EF7"/>
    <w:rsid w:val="002F5F08"/>
    <w:rsid w:val="0030049D"/>
    <w:rsid w:val="00303196"/>
    <w:rsid w:val="00310EEE"/>
    <w:rsid w:val="00310FC8"/>
    <w:rsid w:val="00313084"/>
    <w:rsid w:val="0031336C"/>
    <w:rsid w:val="00313D2B"/>
    <w:rsid w:val="00315C07"/>
    <w:rsid w:val="003243E9"/>
    <w:rsid w:val="00326D8A"/>
    <w:rsid w:val="003320A4"/>
    <w:rsid w:val="00332388"/>
    <w:rsid w:val="00332677"/>
    <w:rsid w:val="003326D2"/>
    <w:rsid w:val="00333504"/>
    <w:rsid w:val="00336777"/>
    <w:rsid w:val="003406EF"/>
    <w:rsid w:val="00340E43"/>
    <w:rsid w:val="0034113F"/>
    <w:rsid w:val="00342453"/>
    <w:rsid w:val="00344E37"/>
    <w:rsid w:val="00346189"/>
    <w:rsid w:val="00350460"/>
    <w:rsid w:val="00350BA4"/>
    <w:rsid w:val="003529F4"/>
    <w:rsid w:val="00353F76"/>
    <w:rsid w:val="00360F01"/>
    <w:rsid w:val="0036127E"/>
    <w:rsid w:val="00361D32"/>
    <w:rsid w:val="00363F89"/>
    <w:rsid w:val="00370495"/>
    <w:rsid w:val="003708B1"/>
    <w:rsid w:val="0037784A"/>
    <w:rsid w:val="00377E10"/>
    <w:rsid w:val="003842DF"/>
    <w:rsid w:val="00385BEC"/>
    <w:rsid w:val="00391896"/>
    <w:rsid w:val="00392705"/>
    <w:rsid w:val="00393251"/>
    <w:rsid w:val="003A0B64"/>
    <w:rsid w:val="003A39DF"/>
    <w:rsid w:val="003A6163"/>
    <w:rsid w:val="003B3F2D"/>
    <w:rsid w:val="003B453B"/>
    <w:rsid w:val="003B7643"/>
    <w:rsid w:val="003B7DF5"/>
    <w:rsid w:val="003C6FDB"/>
    <w:rsid w:val="003E3AFD"/>
    <w:rsid w:val="003E52DA"/>
    <w:rsid w:val="003E533E"/>
    <w:rsid w:val="003E649B"/>
    <w:rsid w:val="003E6B1F"/>
    <w:rsid w:val="003F02FA"/>
    <w:rsid w:val="003F2427"/>
    <w:rsid w:val="003F260C"/>
    <w:rsid w:val="003F3303"/>
    <w:rsid w:val="003F4872"/>
    <w:rsid w:val="003F4CA0"/>
    <w:rsid w:val="003F55CA"/>
    <w:rsid w:val="00400731"/>
    <w:rsid w:val="00402BD8"/>
    <w:rsid w:val="00404909"/>
    <w:rsid w:val="00405E24"/>
    <w:rsid w:val="00410665"/>
    <w:rsid w:val="00410958"/>
    <w:rsid w:val="00411665"/>
    <w:rsid w:val="00413463"/>
    <w:rsid w:val="004135EA"/>
    <w:rsid w:val="00416657"/>
    <w:rsid w:val="00432FA3"/>
    <w:rsid w:val="00436281"/>
    <w:rsid w:val="00442298"/>
    <w:rsid w:val="00447043"/>
    <w:rsid w:val="00447B18"/>
    <w:rsid w:val="004517D3"/>
    <w:rsid w:val="004524E8"/>
    <w:rsid w:val="00452F2C"/>
    <w:rsid w:val="004576BF"/>
    <w:rsid w:val="00462061"/>
    <w:rsid w:val="00462386"/>
    <w:rsid w:val="00466F48"/>
    <w:rsid w:val="00471022"/>
    <w:rsid w:val="004714C5"/>
    <w:rsid w:val="004768CA"/>
    <w:rsid w:val="00481DFC"/>
    <w:rsid w:val="00485119"/>
    <w:rsid w:val="00487ED3"/>
    <w:rsid w:val="004903BF"/>
    <w:rsid w:val="0049081A"/>
    <w:rsid w:val="00490898"/>
    <w:rsid w:val="00496053"/>
    <w:rsid w:val="00496C7B"/>
    <w:rsid w:val="004A1AFE"/>
    <w:rsid w:val="004A259B"/>
    <w:rsid w:val="004A7E18"/>
    <w:rsid w:val="004B37FB"/>
    <w:rsid w:val="004C19AD"/>
    <w:rsid w:val="004C50A1"/>
    <w:rsid w:val="004C7F09"/>
    <w:rsid w:val="004D4A7F"/>
    <w:rsid w:val="004D7E10"/>
    <w:rsid w:val="004E1BA5"/>
    <w:rsid w:val="004E5887"/>
    <w:rsid w:val="004E6ADC"/>
    <w:rsid w:val="004E76FB"/>
    <w:rsid w:val="004E7E6E"/>
    <w:rsid w:val="004F1C01"/>
    <w:rsid w:val="004F273C"/>
    <w:rsid w:val="004F48E7"/>
    <w:rsid w:val="004F5AE9"/>
    <w:rsid w:val="004F612C"/>
    <w:rsid w:val="0050139A"/>
    <w:rsid w:val="005029D0"/>
    <w:rsid w:val="00505555"/>
    <w:rsid w:val="00505960"/>
    <w:rsid w:val="005066A4"/>
    <w:rsid w:val="00510D5F"/>
    <w:rsid w:val="00512AC1"/>
    <w:rsid w:val="00512BAD"/>
    <w:rsid w:val="00517A0B"/>
    <w:rsid w:val="005204CE"/>
    <w:rsid w:val="0052502B"/>
    <w:rsid w:val="0053175E"/>
    <w:rsid w:val="0053778F"/>
    <w:rsid w:val="005411F7"/>
    <w:rsid w:val="00542084"/>
    <w:rsid w:val="005516B9"/>
    <w:rsid w:val="00551802"/>
    <w:rsid w:val="00554AA6"/>
    <w:rsid w:val="00555DD5"/>
    <w:rsid w:val="005564CE"/>
    <w:rsid w:val="005571C3"/>
    <w:rsid w:val="0055793D"/>
    <w:rsid w:val="0056668C"/>
    <w:rsid w:val="00573965"/>
    <w:rsid w:val="00576CF2"/>
    <w:rsid w:val="00581611"/>
    <w:rsid w:val="00584CDD"/>
    <w:rsid w:val="00587956"/>
    <w:rsid w:val="00591171"/>
    <w:rsid w:val="00593F11"/>
    <w:rsid w:val="005A04CF"/>
    <w:rsid w:val="005A2D8C"/>
    <w:rsid w:val="005A3B9F"/>
    <w:rsid w:val="005A5998"/>
    <w:rsid w:val="005A6EE9"/>
    <w:rsid w:val="005A7085"/>
    <w:rsid w:val="005B0937"/>
    <w:rsid w:val="005B0FA5"/>
    <w:rsid w:val="005B1C41"/>
    <w:rsid w:val="005B75CC"/>
    <w:rsid w:val="005C18AE"/>
    <w:rsid w:val="005C30C4"/>
    <w:rsid w:val="005C4498"/>
    <w:rsid w:val="005C7186"/>
    <w:rsid w:val="005D201B"/>
    <w:rsid w:val="005D2672"/>
    <w:rsid w:val="005D5ED4"/>
    <w:rsid w:val="005D60CD"/>
    <w:rsid w:val="005D61FE"/>
    <w:rsid w:val="005D749F"/>
    <w:rsid w:val="005E23E6"/>
    <w:rsid w:val="005E2B33"/>
    <w:rsid w:val="005E412F"/>
    <w:rsid w:val="005E4620"/>
    <w:rsid w:val="005F684D"/>
    <w:rsid w:val="005F70D4"/>
    <w:rsid w:val="00605CF3"/>
    <w:rsid w:val="006119E1"/>
    <w:rsid w:val="00613329"/>
    <w:rsid w:val="00620684"/>
    <w:rsid w:val="0062420A"/>
    <w:rsid w:val="006242FE"/>
    <w:rsid w:val="00626608"/>
    <w:rsid w:val="006301A4"/>
    <w:rsid w:val="0063099A"/>
    <w:rsid w:val="0063262E"/>
    <w:rsid w:val="00633403"/>
    <w:rsid w:val="0063488F"/>
    <w:rsid w:val="00634D7F"/>
    <w:rsid w:val="00635CAC"/>
    <w:rsid w:val="00636758"/>
    <w:rsid w:val="006404BA"/>
    <w:rsid w:val="00641360"/>
    <w:rsid w:val="00641718"/>
    <w:rsid w:val="00645B8E"/>
    <w:rsid w:val="00652ECB"/>
    <w:rsid w:val="006627D2"/>
    <w:rsid w:val="00662E74"/>
    <w:rsid w:val="00663272"/>
    <w:rsid w:val="00667708"/>
    <w:rsid w:val="00667F8C"/>
    <w:rsid w:val="006706B8"/>
    <w:rsid w:val="0067157C"/>
    <w:rsid w:val="00680D2E"/>
    <w:rsid w:val="00681C89"/>
    <w:rsid w:val="00682A43"/>
    <w:rsid w:val="00686149"/>
    <w:rsid w:val="00686B73"/>
    <w:rsid w:val="00691307"/>
    <w:rsid w:val="0069300F"/>
    <w:rsid w:val="006963F8"/>
    <w:rsid w:val="006A355E"/>
    <w:rsid w:val="006A6BE5"/>
    <w:rsid w:val="006B04BC"/>
    <w:rsid w:val="006B2D5D"/>
    <w:rsid w:val="006B2DF7"/>
    <w:rsid w:val="006B36C6"/>
    <w:rsid w:val="006B3A03"/>
    <w:rsid w:val="006B4897"/>
    <w:rsid w:val="006B4DF4"/>
    <w:rsid w:val="006B7548"/>
    <w:rsid w:val="006C1A08"/>
    <w:rsid w:val="006D2BD1"/>
    <w:rsid w:val="006D4F21"/>
    <w:rsid w:val="006D568F"/>
    <w:rsid w:val="006D5ED5"/>
    <w:rsid w:val="006D6609"/>
    <w:rsid w:val="006D7314"/>
    <w:rsid w:val="006F37A4"/>
    <w:rsid w:val="007025DE"/>
    <w:rsid w:val="00705DE1"/>
    <w:rsid w:val="007154E5"/>
    <w:rsid w:val="0071590D"/>
    <w:rsid w:val="007166AA"/>
    <w:rsid w:val="007215DC"/>
    <w:rsid w:val="00725AF8"/>
    <w:rsid w:val="0072653B"/>
    <w:rsid w:val="0073174B"/>
    <w:rsid w:val="00732E7B"/>
    <w:rsid w:val="007335A4"/>
    <w:rsid w:val="007361D2"/>
    <w:rsid w:val="00736A73"/>
    <w:rsid w:val="00740B26"/>
    <w:rsid w:val="00742597"/>
    <w:rsid w:val="00742ADA"/>
    <w:rsid w:val="00752FA2"/>
    <w:rsid w:val="00761FB3"/>
    <w:rsid w:val="00764EBD"/>
    <w:rsid w:val="007658B1"/>
    <w:rsid w:val="00772AE5"/>
    <w:rsid w:val="00780CB3"/>
    <w:rsid w:val="00782EF4"/>
    <w:rsid w:val="00784096"/>
    <w:rsid w:val="0078494E"/>
    <w:rsid w:val="00785ACE"/>
    <w:rsid w:val="0078600F"/>
    <w:rsid w:val="00786DE4"/>
    <w:rsid w:val="0079229B"/>
    <w:rsid w:val="0079291C"/>
    <w:rsid w:val="0079599D"/>
    <w:rsid w:val="007A506A"/>
    <w:rsid w:val="007C392A"/>
    <w:rsid w:val="007C42FA"/>
    <w:rsid w:val="007C5079"/>
    <w:rsid w:val="007C5576"/>
    <w:rsid w:val="007D3E24"/>
    <w:rsid w:val="007D47EF"/>
    <w:rsid w:val="007D52F0"/>
    <w:rsid w:val="007D5AC3"/>
    <w:rsid w:val="007E3112"/>
    <w:rsid w:val="007E4749"/>
    <w:rsid w:val="007E5650"/>
    <w:rsid w:val="00806738"/>
    <w:rsid w:val="008115C9"/>
    <w:rsid w:val="00813376"/>
    <w:rsid w:val="0081464E"/>
    <w:rsid w:val="0081727A"/>
    <w:rsid w:val="00823434"/>
    <w:rsid w:val="00824035"/>
    <w:rsid w:val="00825718"/>
    <w:rsid w:val="0082588B"/>
    <w:rsid w:val="008264BC"/>
    <w:rsid w:val="00836516"/>
    <w:rsid w:val="0084147C"/>
    <w:rsid w:val="00843E4A"/>
    <w:rsid w:val="0084725D"/>
    <w:rsid w:val="00847BCF"/>
    <w:rsid w:val="0085651C"/>
    <w:rsid w:val="00864F96"/>
    <w:rsid w:val="0087220B"/>
    <w:rsid w:val="00874A5B"/>
    <w:rsid w:val="0088017D"/>
    <w:rsid w:val="0088228A"/>
    <w:rsid w:val="00885C6A"/>
    <w:rsid w:val="00887436"/>
    <w:rsid w:val="00890097"/>
    <w:rsid w:val="00890F49"/>
    <w:rsid w:val="0089252B"/>
    <w:rsid w:val="00894229"/>
    <w:rsid w:val="00897B5A"/>
    <w:rsid w:val="008A1C03"/>
    <w:rsid w:val="008A34CA"/>
    <w:rsid w:val="008B022F"/>
    <w:rsid w:val="008B436B"/>
    <w:rsid w:val="008B524D"/>
    <w:rsid w:val="008B7C1B"/>
    <w:rsid w:val="008C0FBA"/>
    <w:rsid w:val="008C1924"/>
    <w:rsid w:val="008D091F"/>
    <w:rsid w:val="008D1CDA"/>
    <w:rsid w:val="008E5DE7"/>
    <w:rsid w:val="008E748C"/>
    <w:rsid w:val="008F0C1B"/>
    <w:rsid w:val="008F397B"/>
    <w:rsid w:val="008F4399"/>
    <w:rsid w:val="008F4B50"/>
    <w:rsid w:val="008F681E"/>
    <w:rsid w:val="008F6E64"/>
    <w:rsid w:val="00900616"/>
    <w:rsid w:val="00901A13"/>
    <w:rsid w:val="009077FF"/>
    <w:rsid w:val="00910DCD"/>
    <w:rsid w:val="00911118"/>
    <w:rsid w:val="00911216"/>
    <w:rsid w:val="009177BB"/>
    <w:rsid w:val="0092292D"/>
    <w:rsid w:val="0092739F"/>
    <w:rsid w:val="009308A2"/>
    <w:rsid w:val="009315D7"/>
    <w:rsid w:val="009317EA"/>
    <w:rsid w:val="009355CC"/>
    <w:rsid w:val="00937625"/>
    <w:rsid w:val="00942285"/>
    <w:rsid w:val="009437A5"/>
    <w:rsid w:val="0094676E"/>
    <w:rsid w:val="00950E2E"/>
    <w:rsid w:val="009566AF"/>
    <w:rsid w:val="00957338"/>
    <w:rsid w:val="00961329"/>
    <w:rsid w:val="00961EDF"/>
    <w:rsid w:val="009658B7"/>
    <w:rsid w:val="00965F40"/>
    <w:rsid w:val="009667A0"/>
    <w:rsid w:val="0096689C"/>
    <w:rsid w:val="00973101"/>
    <w:rsid w:val="00973E13"/>
    <w:rsid w:val="00975DF4"/>
    <w:rsid w:val="00976863"/>
    <w:rsid w:val="00976AA0"/>
    <w:rsid w:val="00983812"/>
    <w:rsid w:val="009869E2"/>
    <w:rsid w:val="009877B3"/>
    <w:rsid w:val="00993A18"/>
    <w:rsid w:val="009940D4"/>
    <w:rsid w:val="00996510"/>
    <w:rsid w:val="009A442C"/>
    <w:rsid w:val="009A6244"/>
    <w:rsid w:val="009A6B46"/>
    <w:rsid w:val="009B42A7"/>
    <w:rsid w:val="009B4B17"/>
    <w:rsid w:val="009B4D85"/>
    <w:rsid w:val="009B65CF"/>
    <w:rsid w:val="009B6805"/>
    <w:rsid w:val="009B7460"/>
    <w:rsid w:val="009B7D1F"/>
    <w:rsid w:val="009C4936"/>
    <w:rsid w:val="009C5C38"/>
    <w:rsid w:val="009C7F8B"/>
    <w:rsid w:val="009D614A"/>
    <w:rsid w:val="009E6267"/>
    <w:rsid w:val="009F1840"/>
    <w:rsid w:val="009F1A83"/>
    <w:rsid w:val="009F1D32"/>
    <w:rsid w:val="009F6BF1"/>
    <w:rsid w:val="009F6F18"/>
    <w:rsid w:val="009F7890"/>
    <w:rsid w:val="00A00499"/>
    <w:rsid w:val="00A01598"/>
    <w:rsid w:val="00A07950"/>
    <w:rsid w:val="00A11DED"/>
    <w:rsid w:val="00A13C6B"/>
    <w:rsid w:val="00A13F25"/>
    <w:rsid w:val="00A1405A"/>
    <w:rsid w:val="00A15018"/>
    <w:rsid w:val="00A17657"/>
    <w:rsid w:val="00A22C3C"/>
    <w:rsid w:val="00A24365"/>
    <w:rsid w:val="00A24A4C"/>
    <w:rsid w:val="00A25093"/>
    <w:rsid w:val="00A255B7"/>
    <w:rsid w:val="00A27883"/>
    <w:rsid w:val="00A310C4"/>
    <w:rsid w:val="00A3300D"/>
    <w:rsid w:val="00A35051"/>
    <w:rsid w:val="00A4193F"/>
    <w:rsid w:val="00A42429"/>
    <w:rsid w:val="00A4261F"/>
    <w:rsid w:val="00A45359"/>
    <w:rsid w:val="00A46CB5"/>
    <w:rsid w:val="00A477ED"/>
    <w:rsid w:val="00A51BD8"/>
    <w:rsid w:val="00A51E56"/>
    <w:rsid w:val="00A52490"/>
    <w:rsid w:val="00A6010D"/>
    <w:rsid w:val="00A64106"/>
    <w:rsid w:val="00A7025A"/>
    <w:rsid w:val="00A73368"/>
    <w:rsid w:val="00A7610F"/>
    <w:rsid w:val="00A8362C"/>
    <w:rsid w:val="00A87FD8"/>
    <w:rsid w:val="00A9257B"/>
    <w:rsid w:val="00A92761"/>
    <w:rsid w:val="00AA5EAA"/>
    <w:rsid w:val="00AA6A64"/>
    <w:rsid w:val="00AB071E"/>
    <w:rsid w:val="00AB12BC"/>
    <w:rsid w:val="00AB5644"/>
    <w:rsid w:val="00AB6AD0"/>
    <w:rsid w:val="00AB7B8B"/>
    <w:rsid w:val="00AC1622"/>
    <w:rsid w:val="00AC201D"/>
    <w:rsid w:val="00AC6913"/>
    <w:rsid w:val="00AC6FA4"/>
    <w:rsid w:val="00AD0D20"/>
    <w:rsid w:val="00AD2770"/>
    <w:rsid w:val="00AD7CB1"/>
    <w:rsid w:val="00AE1DF9"/>
    <w:rsid w:val="00AE4141"/>
    <w:rsid w:val="00AE4A2B"/>
    <w:rsid w:val="00AE4ED0"/>
    <w:rsid w:val="00AE5989"/>
    <w:rsid w:val="00AE7803"/>
    <w:rsid w:val="00AF3E6A"/>
    <w:rsid w:val="00AF457E"/>
    <w:rsid w:val="00AF5B85"/>
    <w:rsid w:val="00B02627"/>
    <w:rsid w:val="00B029E2"/>
    <w:rsid w:val="00B053B6"/>
    <w:rsid w:val="00B07C17"/>
    <w:rsid w:val="00B15947"/>
    <w:rsid w:val="00B214CA"/>
    <w:rsid w:val="00B21B2E"/>
    <w:rsid w:val="00B2783E"/>
    <w:rsid w:val="00B312FC"/>
    <w:rsid w:val="00B359DD"/>
    <w:rsid w:val="00B369AD"/>
    <w:rsid w:val="00B36F6B"/>
    <w:rsid w:val="00B44DD3"/>
    <w:rsid w:val="00B4772E"/>
    <w:rsid w:val="00B52AC9"/>
    <w:rsid w:val="00B53403"/>
    <w:rsid w:val="00B53D96"/>
    <w:rsid w:val="00B57955"/>
    <w:rsid w:val="00B665E2"/>
    <w:rsid w:val="00B76DDA"/>
    <w:rsid w:val="00B81A27"/>
    <w:rsid w:val="00B83546"/>
    <w:rsid w:val="00B85CA6"/>
    <w:rsid w:val="00B86081"/>
    <w:rsid w:val="00B87D17"/>
    <w:rsid w:val="00B915EC"/>
    <w:rsid w:val="00B93318"/>
    <w:rsid w:val="00B93AE8"/>
    <w:rsid w:val="00B94F5F"/>
    <w:rsid w:val="00B96829"/>
    <w:rsid w:val="00B96D6C"/>
    <w:rsid w:val="00B97456"/>
    <w:rsid w:val="00BA09AA"/>
    <w:rsid w:val="00BA276D"/>
    <w:rsid w:val="00BA4210"/>
    <w:rsid w:val="00BA4461"/>
    <w:rsid w:val="00BA4CAA"/>
    <w:rsid w:val="00BB082E"/>
    <w:rsid w:val="00BB5AB8"/>
    <w:rsid w:val="00BC5C8E"/>
    <w:rsid w:val="00BC63CA"/>
    <w:rsid w:val="00BD1AE4"/>
    <w:rsid w:val="00BD26DA"/>
    <w:rsid w:val="00BE0B8E"/>
    <w:rsid w:val="00BE431D"/>
    <w:rsid w:val="00BE4F3D"/>
    <w:rsid w:val="00BF1FF7"/>
    <w:rsid w:val="00BF284F"/>
    <w:rsid w:val="00BF69B4"/>
    <w:rsid w:val="00C00804"/>
    <w:rsid w:val="00C01150"/>
    <w:rsid w:val="00C0137A"/>
    <w:rsid w:val="00C0288A"/>
    <w:rsid w:val="00C044FE"/>
    <w:rsid w:val="00C053CC"/>
    <w:rsid w:val="00C06D26"/>
    <w:rsid w:val="00C110DD"/>
    <w:rsid w:val="00C12DE8"/>
    <w:rsid w:val="00C15508"/>
    <w:rsid w:val="00C15F5A"/>
    <w:rsid w:val="00C20E73"/>
    <w:rsid w:val="00C26318"/>
    <w:rsid w:val="00C30BEA"/>
    <w:rsid w:val="00C3223A"/>
    <w:rsid w:val="00C3303D"/>
    <w:rsid w:val="00C33F6B"/>
    <w:rsid w:val="00C34951"/>
    <w:rsid w:val="00C418D2"/>
    <w:rsid w:val="00C428B7"/>
    <w:rsid w:val="00C4598A"/>
    <w:rsid w:val="00C506C8"/>
    <w:rsid w:val="00C558C7"/>
    <w:rsid w:val="00C55AAE"/>
    <w:rsid w:val="00C57108"/>
    <w:rsid w:val="00C80BEA"/>
    <w:rsid w:val="00C816FB"/>
    <w:rsid w:val="00C83F3C"/>
    <w:rsid w:val="00C90B6C"/>
    <w:rsid w:val="00C90BF5"/>
    <w:rsid w:val="00C91A9E"/>
    <w:rsid w:val="00C97551"/>
    <w:rsid w:val="00CA2CE5"/>
    <w:rsid w:val="00CA7645"/>
    <w:rsid w:val="00CB131A"/>
    <w:rsid w:val="00CB3C82"/>
    <w:rsid w:val="00CB616F"/>
    <w:rsid w:val="00CB7B20"/>
    <w:rsid w:val="00CC4321"/>
    <w:rsid w:val="00CC6F7E"/>
    <w:rsid w:val="00CC7142"/>
    <w:rsid w:val="00CD0769"/>
    <w:rsid w:val="00CD247F"/>
    <w:rsid w:val="00CD2C2B"/>
    <w:rsid w:val="00CD3471"/>
    <w:rsid w:val="00CD5A5C"/>
    <w:rsid w:val="00CE1C53"/>
    <w:rsid w:val="00CE6637"/>
    <w:rsid w:val="00CF4BFE"/>
    <w:rsid w:val="00CF5537"/>
    <w:rsid w:val="00CF70DE"/>
    <w:rsid w:val="00D00A1F"/>
    <w:rsid w:val="00D01FFB"/>
    <w:rsid w:val="00D065A0"/>
    <w:rsid w:val="00D06FBE"/>
    <w:rsid w:val="00D0705F"/>
    <w:rsid w:val="00D20D78"/>
    <w:rsid w:val="00D235E8"/>
    <w:rsid w:val="00D31B4A"/>
    <w:rsid w:val="00D41B29"/>
    <w:rsid w:val="00D41F96"/>
    <w:rsid w:val="00D47206"/>
    <w:rsid w:val="00D47319"/>
    <w:rsid w:val="00D56908"/>
    <w:rsid w:val="00D57163"/>
    <w:rsid w:val="00D6076E"/>
    <w:rsid w:val="00D60978"/>
    <w:rsid w:val="00D625ED"/>
    <w:rsid w:val="00D633AB"/>
    <w:rsid w:val="00D66A5D"/>
    <w:rsid w:val="00D71EAF"/>
    <w:rsid w:val="00D73B0B"/>
    <w:rsid w:val="00D750E5"/>
    <w:rsid w:val="00D752D6"/>
    <w:rsid w:val="00D75A91"/>
    <w:rsid w:val="00D800BE"/>
    <w:rsid w:val="00D81780"/>
    <w:rsid w:val="00D81C0B"/>
    <w:rsid w:val="00D867DB"/>
    <w:rsid w:val="00D911A7"/>
    <w:rsid w:val="00D94FFB"/>
    <w:rsid w:val="00D95031"/>
    <w:rsid w:val="00DA182B"/>
    <w:rsid w:val="00DA19C1"/>
    <w:rsid w:val="00DA2715"/>
    <w:rsid w:val="00DA440B"/>
    <w:rsid w:val="00DB0FE3"/>
    <w:rsid w:val="00DB6E62"/>
    <w:rsid w:val="00DB7B83"/>
    <w:rsid w:val="00DC31C7"/>
    <w:rsid w:val="00DC3E1E"/>
    <w:rsid w:val="00DC61CD"/>
    <w:rsid w:val="00DD4C1F"/>
    <w:rsid w:val="00DD5CCD"/>
    <w:rsid w:val="00DD6419"/>
    <w:rsid w:val="00DE031C"/>
    <w:rsid w:val="00DE2ECF"/>
    <w:rsid w:val="00DE365F"/>
    <w:rsid w:val="00DE466B"/>
    <w:rsid w:val="00DE5603"/>
    <w:rsid w:val="00DE626B"/>
    <w:rsid w:val="00DE7244"/>
    <w:rsid w:val="00DF048A"/>
    <w:rsid w:val="00DF0C86"/>
    <w:rsid w:val="00DF0E89"/>
    <w:rsid w:val="00DF1412"/>
    <w:rsid w:val="00DF2851"/>
    <w:rsid w:val="00DF2A57"/>
    <w:rsid w:val="00DF50BF"/>
    <w:rsid w:val="00DF523E"/>
    <w:rsid w:val="00E0196E"/>
    <w:rsid w:val="00E02ED2"/>
    <w:rsid w:val="00E04900"/>
    <w:rsid w:val="00E109A9"/>
    <w:rsid w:val="00E11576"/>
    <w:rsid w:val="00E12614"/>
    <w:rsid w:val="00E20995"/>
    <w:rsid w:val="00E21FBD"/>
    <w:rsid w:val="00E22601"/>
    <w:rsid w:val="00E30617"/>
    <w:rsid w:val="00E33385"/>
    <w:rsid w:val="00E33DF7"/>
    <w:rsid w:val="00E4181E"/>
    <w:rsid w:val="00E5366E"/>
    <w:rsid w:val="00E538B0"/>
    <w:rsid w:val="00E60B8B"/>
    <w:rsid w:val="00E63B50"/>
    <w:rsid w:val="00E6699F"/>
    <w:rsid w:val="00E73148"/>
    <w:rsid w:val="00E74AA7"/>
    <w:rsid w:val="00E76B1D"/>
    <w:rsid w:val="00E7701A"/>
    <w:rsid w:val="00E837BB"/>
    <w:rsid w:val="00E866F3"/>
    <w:rsid w:val="00E8742D"/>
    <w:rsid w:val="00E926E4"/>
    <w:rsid w:val="00E939E7"/>
    <w:rsid w:val="00E9480B"/>
    <w:rsid w:val="00E95BF8"/>
    <w:rsid w:val="00E97501"/>
    <w:rsid w:val="00EA3F6E"/>
    <w:rsid w:val="00EA4C2E"/>
    <w:rsid w:val="00EC1D5F"/>
    <w:rsid w:val="00ED0B81"/>
    <w:rsid w:val="00ED23B3"/>
    <w:rsid w:val="00ED3DBC"/>
    <w:rsid w:val="00EE06D1"/>
    <w:rsid w:val="00EE53CF"/>
    <w:rsid w:val="00EE58CB"/>
    <w:rsid w:val="00EF2BC9"/>
    <w:rsid w:val="00EF39CC"/>
    <w:rsid w:val="00EF5C23"/>
    <w:rsid w:val="00F000EA"/>
    <w:rsid w:val="00F02B62"/>
    <w:rsid w:val="00F0412D"/>
    <w:rsid w:val="00F0642D"/>
    <w:rsid w:val="00F06AD1"/>
    <w:rsid w:val="00F1028B"/>
    <w:rsid w:val="00F1111E"/>
    <w:rsid w:val="00F1208C"/>
    <w:rsid w:val="00F121D4"/>
    <w:rsid w:val="00F124F4"/>
    <w:rsid w:val="00F1452C"/>
    <w:rsid w:val="00F159B0"/>
    <w:rsid w:val="00F16D2B"/>
    <w:rsid w:val="00F17531"/>
    <w:rsid w:val="00F20C05"/>
    <w:rsid w:val="00F225DE"/>
    <w:rsid w:val="00F32660"/>
    <w:rsid w:val="00F36A4F"/>
    <w:rsid w:val="00F421A9"/>
    <w:rsid w:val="00F536AB"/>
    <w:rsid w:val="00F627A8"/>
    <w:rsid w:val="00F63C6B"/>
    <w:rsid w:val="00F6493F"/>
    <w:rsid w:val="00F71D82"/>
    <w:rsid w:val="00F75914"/>
    <w:rsid w:val="00F75D88"/>
    <w:rsid w:val="00F810C3"/>
    <w:rsid w:val="00F84B43"/>
    <w:rsid w:val="00F94F8B"/>
    <w:rsid w:val="00F95AF1"/>
    <w:rsid w:val="00FA442C"/>
    <w:rsid w:val="00FA4A25"/>
    <w:rsid w:val="00FA5A99"/>
    <w:rsid w:val="00FA64BD"/>
    <w:rsid w:val="00FB075C"/>
    <w:rsid w:val="00FB1442"/>
    <w:rsid w:val="00FB43B6"/>
    <w:rsid w:val="00FB5559"/>
    <w:rsid w:val="00FC4661"/>
    <w:rsid w:val="00FC6391"/>
    <w:rsid w:val="00FC705C"/>
    <w:rsid w:val="00FD03E8"/>
    <w:rsid w:val="00FD2E3C"/>
    <w:rsid w:val="00FD3786"/>
    <w:rsid w:val="00FD39DA"/>
    <w:rsid w:val="00FD67FC"/>
    <w:rsid w:val="00FD794B"/>
    <w:rsid w:val="00FE4182"/>
    <w:rsid w:val="00FE46DD"/>
    <w:rsid w:val="00FF390E"/>
    <w:rsid w:val="00FF423C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Theme="minorHAnsi" w:hAnsi="Arial Narrow" w:cstheme="minorBidi"/>
        <w:sz w:val="24"/>
        <w:lang w:val="sk-S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F684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607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076E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66770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D235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235E8"/>
    <w:pPr>
      <w:spacing w:line="240" w:lineRule="auto"/>
    </w:pPr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235E8"/>
    <w:rPr>
      <w:sz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235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235E8"/>
    <w:rPr>
      <w:b/>
      <w:bCs/>
      <w:sz w:val="2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9F7890"/>
    <w:pPr>
      <w:spacing w:after="200"/>
      <w:ind w:left="720"/>
      <w:contextualSpacing/>
    </w:pPr>
    <w:rPr>
      <w:rFonts w:asciiTheme="majorHAnsi" w:eastAsiaTheme="majorEastAsia" w:hAnsiTheme="majorHAnsi" w:cstheme="majorBidi"/>
      <w:sz w:val="22"/>
      <w:szCs w:val="22"/>
      <w:lang w:val="en-US" w:bidi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9F7890"/>
    <w:rPr>
      <w:rFonts w:asciiTheme="majorHAnsi" w:eastAsiaTheme="majorEastAsia" w:hAnsiTheme="majorHAnsi" w:cstheme="majorBidi"/>
      <w:sz w:val="22"/>
      <w:szCs w:val="22"/>
      <w:lang w:val="en-US" w:bidi="en-US"/>
    </w:rPr>
  </w:style>
  <w:style w:type="paragraph" w:styleId="Hlavika">
    <w:name w:val="header"/>
    <w:basedOn w:val="Normlny"/>
    <w:link w:val="HlavikaChar"/>
    <w:uiPriority w:val="99"/>
    <w:unhideWhenUsed/>
    <w:rsid w:val="0012646C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2646C"/>
  </w:style>
  <w:style w:type="paragraph" w:styleId="Pta">
    <w:name w:val="footer"/>
    <w:basedOn w:val="Normlny"/>
    <w:link w:val="PtaChar"/>
    <w:uiPriority w:val="99"/>
    <w:unhideWhenUsed/>
    <w:rsid w:val="0012646C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2646C"/>
  </w:style>
  <w:style w:type="paragraph" w:styleId="Revzia">
    <w:name w:val="Revision"/>
    <w:hidden/>
    <w:uiPriority w:val="99"/>
    <w:semiHidden/>
    <w:rsid w:val="00214913"/>
    <w:pPr>
      <w:spacing w:line="240" w:lineRule="auto"/>
    </w:pPr>
  </w:style>
  <w:style w:type="table" w:customStyle="1" w:styleId="TableGrid3">
    <w:name w:val="Table Grid3"/>
    <w:basedOn w:val="Normlnatabuka"/>
    <w:next w:val="Mriekatabuky"/>
    <w:uiPriority w:val="39"/>
    <w:rsid w:val="00E7701A"/>
    <w:pPr>
      <w:spacing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,Text poznámky pod è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unhideWhenUsed/>
    <w:rsid w:val="00313084"/>
    <w:pPr>
      <w:spacing w:line="240" w:lineRule="auto"/>
    </w:pPr>
    <w:rPr>
      <w:sz w:val="20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313084"/>
    <w:rPr>
      <w:sz w:val="20"/>
    </w:rPr>
  </w:style>
  <w:style w:type="character" w:styleId="Odkaznapoznmkupodiarou">
    <w:name w:val="footnote reference"/>
    <w:aliases w:val="Footnote symbol,Footnote"/>
    <w:basedOn w:val="Predvolenpsmoodseku"/>
    <w:uiPriority w:val="99"/>
    <w:unhideWhenUsed/>
    <w:rsid w:val="00313084"/>
    <w:rPr>
      <w:vertAlign w:val="superscript"/>
    </w:rPr>
  </w:style>
  <w:style w:type="paragraph" w:styleId="Nzov">
    <w:name w:val="Title"/>
    <w:basedOn w:val="Normlny"/>
    <w:link w:val="NzovChar"/>
    <w:uiPriority w:val="10"/>
    <w:qFormat/>
    <w:rsid w:val="00280C98"/>
    <w:pPr>
      <w:spacing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280C98"/>
    <w:rPr>
      <w:rFonts w:ascii="Times New Roman" w:eastAsia="Times New Roman" w:hAnsi="Times New Roman" w:cs="Times New Roman"/>
      <w:b/>
      <w:bCs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068E23-ED49-455D-823B-1E85A30FF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2017-04-10T13:55:00Z</dcterms:created>
  <dcterms:modified xsi:type="dcterms:W3CDTF">2017-09-12T10:24:00Z</dcterms:modified>
</cp:coreProperties>
</file>